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602" w:rsidRDefault="00DB2602" w:rsidP="00BD7711">
      <w:pPr>
        <w:jc w:val="center"/>
        <w:rPr>
          <w:b/>
          <w:bCs/>
          <w:sz w:val="28"/>
          <w:szCs w:val="28"/>
        </w:rPr>
      </w:pPr>
      <w:r>
        <w:rPr>
          <w:noProof/>
          <w:lang w:eastAsia="tr-TR"/>
        </w:rPr>
        <w:pict>
          <v:shapetype id="_x0000_t202" coordsize="21600,21600" o:spt="202" path="m,l,21600r21600,l21600,xe">
            <v:stroke joinstyle="miter"/>
            <v:path gradientshapeok="t" o:connecttype="rect"/>
          </v:shapetype>
          <v:shape id="Text Box 2" o:spid="_x0000_s1026" type="#_x0000_t202" style="position:absolute;left:0;text-align:left;margin-left:-8pt;margin-top:-33.95pt;width:502.45pt;height:756.2pt;z-index:251658240;visibility:visible" strokeweight="4.5pt">
            <v:stroke linestyle="thinThick"/>
            <v:textbox>
              <w:txbxContent>
                <w:p w:rsidR="00DB2602" w:rsidRDefault="00DB2602" w:rsidP="0005078E">
                  <w:pPr>
                    <w:rPr>
                      <w:b/>
                      <w:bCs/>
                    </w:rPr>
                  </w:pPr>
                </w:p>
                <w:p w:rsidR="00DB2602" w:rsidRDefault="00DB2602" w:rsidP="0005078E">
                  <w:pPr>
                    <w:rPr>
                      <w:b/>
                      <w:bCs/>
                    </w:rPr>
                  </w:pPr>
                  <w:ins w:id="0" w:author="fundaa" w:date="2014-09-05T09:58:00Z">
                    <w:r w:rsidRPr="00C70ED3">
                      <w:rPr>
                        <w:b/>
                        <w:bCs/>
                        <w:rPrChange w:id="1" w:author="fundaa" w:date="2014-09-05T09:58:00Z">
                          <w:rPr>
                            <w:b/>
                            <w:bCs/>
                          </w:rPr>
                        </w:rPrChange>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60.75pt" o:ole="" fillcolor="window">
                          <v:imagedata r:id="rId7" o:title=""/>
                        </v:shape>
                        <o:OLEObject Type="Embed" ProgID="Word.Picture.8" ShapeID="_x0000_i1027" DrawAspect="Content" ObjectID="_1471416338" r:id="rId8"/>
                      </w:object>
                    </w:r>
                  </w:ins>
                  <w:ins w:id="2" w:author="fundaa" w:date="2014-09-05T09:58:00Z">
                    <w:r w:rsidRPr="008A2306">
                      <w:rPr>
                        <w:b/>
                        <w:bCs/>
                        <w:noProof/>
                        <w:lang w:eastAsia="tr-TR"/>
                        <w:rPrChange w:id="3" w:author="fundaa" w:date="2014-09-05T09:58:00Z">
                          <w:rPr>
                            <w:b/>
                            <w:bCs/>
                            <w:noProof/>
                            <w:lang w:eastAsia="tr-TR"/>
                          </w:rPr>
                        </w:rPrChange>
                      </w:rPr>
                      <w:pict>
                        <v:shape id="Resim 2" o:spid="_x0000_i1028" type="#_x0000_t75" style="width:273pt;height:57pt;visibility:visible">
                          <v:imagedata r:id="rId9" o:title=""/>
                        </v:shape>
                      </w:pict>
                    </w:r>
                  </w:ins>
                </w:p>
                <w:p w:rsidR="00DB2602" w:rsidRDefault="00DB2602" w:rsidP="0005078E"/>
                <w:p w:rsidR="00DB2602" w:rsidRDefault="00DB2602" w:rsidP="0005078E"/>
                <w:p w:rsidR="00DB2602" w:rsidRDefault="00DB2602" w:rsidP="0005078E">
                  <w:bookmarkStart w:id="4" w:name="_GoBack"/>
                  <w:bookmarkEnd w:id="4"/>
                </w:p>
                <w:p w:rsidR="00DB2602" w:rsidRDefault="00DB2602" w:rsidP="0005078E"/>
                <w:tbl>
                  <w:tblPr>
                    <w:tblW w:w="0" w:type="auto"/>
                    <w:tblInd w:w="-106" w:type="dxa"/>
                    <w:tblLayout w:type="fixed"/>
                    <w:tblLook w:val="0000"/>
                  </w:tblPr>
                  <w:tblGrid>
                    <w:gridCol w:w="4111"/>
                  </w:tblGrid>
                  <w:tr w:rsidR="00DB2602">
                    <w:trPr>
                      <w:cantSplit/>
                      <w:trHeight w:val="282"/>
                    </w:trPr>
                    <w:tc>
                      <w:tcPr>
                        <w:tcW w:w="4111" w:type="dxa"/>
                      </w:tcPr>
                      <w:p w:rsidR="00DB2602" w:rsidRPr="004132A2" w:rsidRDefault="00DB2602" w:rsidP="004132A2">
                        <w:pPr>
                          <w:jc w:val="right"/>
                          <w:rPr>
                            <w:b/>
                            <w:bCs/>
                            <w:sz w:val="44"/>
                            <w:szCs w:val="44"/>
                          </w:rPr>
                        </w:pPr>
                        <w:r>
                          <w:rPr>
                            <w:b/>
                            <w:bCs/>
                            <w:sz w:val="44"/>
                            <w:szCs w:val="44"/>
                          </w:rPr>
                          <w:t>tst 6160</w:t>
                        </w:r>
                      </w:p>
                    </w:tc>
                  </w:tr>
                  <w:tr w:rsidR="00DB2602">
                    <w:trPr>
                      <w:cantSplit/>
                      <w:trHeight w:val="281"/>
                    </w:trPr>
                    <w:tc>
                      <w:tcPr>
                        <w:tcW w:w="4111" w:type="dxa"/>
                      </w:tcPr>
                      <w:p w:rsidR="00DB2602" w:rsidRPr="009220D2" w:rsidRDefault="00DB2602">
                        <w:pPr>
                          <w:jc w:val="right"/>
                          <w:rPr>
                            <w:sz w:val="24"/>
                            <w:szCs w:val="24"/>
                          </w:rPr>
                        </w:pPr>
                        <w:r w:rsidRPr="004132A2">
                          <w:rPr>
                            <w:sz w:val="24"/>
                            <w:szCs w:val="24"/>
                          </w:rPr>
                          <w:t xml:space="preserve">Revizyon  </w:t>
                        </w:r>
                      </w:p>
                    </w:tc>
                  </w:tr>
                  <w:tr w:rsidR="00DB2602">
                    <w:trPr>
                      <w:cantSplit/>
                      <w:trHeight w:val="281"/>
                    </w:trPr>
                    <w:tc>
                      <w:tcPr>
                        <w:tcW w:w="4111" w:type="dxa"/>
                      </w:tcPr>
                      <w:p w:rsidR="00DB2602" w:rsidRDefault="00DB2602">
                        <w:pPr>
                          <w:jc w:val="right"/>
                        </w:pPr>
                      </w:p>
                    </w:tc>
                  </w:tr>
                  <w:tr w:rsidR="00DB2602">
                    <w:trPr>
                      <w:cantSplit/>
                      <w:trHeight w:val="281"/>
                    </w:trPr>
                    <w:tc>
                      <w:tcPr>
                        <w:tcW w:w="4111" w:type="dxa"/>
                      </w:tcPr>
                      <w:p w:rsidR="00DB2602" w:rsidRDefault="00DB2602">
                        <w:pPr>
                          <w:jc w:val="right"/>
                        </w:pPr>
                      </w:p>
                    </w:tc>
                  </w:tr>
                  <w:tr w:rsidR="00DB2602">
                    <w:trPr>
                      <w:cantSplit/>
                      <w:trHeight w:val="281"/>
                    </w:trPr>
                    <w:tc>
                      <w:tcPr>
                        <w:tcW w:w="4111" w:type="dxa"/>
                      </w:tcPr>
                      <w:p w:rsidR="00DB2602" w:rsidRDefault="00DB2602">
                        <w:pPr>
                          <w:jc w:val="right"/>
                        </w:pPr>
                      </w:p>
                    </w:tc>
                  </w:tr>
                  <w:tr w:rsidR="00DB2602">
                    <w:trPr>
                      <w:cantSplit/>
                      <w:trHeight w:val="281"/>
                    </w:trPr>
                    <w:tc>
                      <w:tcPr>
                        <w:tcW w:w="4111" w:type="dxa"/>
                      </w:tcPr>
                      <w:p w:rsidR="00DB2602" w:rsidRDefault="00DB2602">
                        <w:pPr>
                          <w:jc w:val="right"/>
                        </w:pPr>
                      </w:p>
                    </w:tc>
                  </w:tr>
                  <w:tr w:rsidR="00DB2602">
                    <w:trPr>
                      <w:cantSplit/>
                      <w:trHeight w:val="281"/>
                    </w:trPr>
                    <w:tc>
                      <w:tcPr>
                        <w:tcW w:w="4111" w:type="dxa"/>
                      </w:tcPr>
                      <w:p w:rsidR="00DB2602" w:rsidRDefault="00DB2602">
                        <w:pPr>
                          <w:jc w:val="right"/>
                          <w:rPr>
                            <w:sz w:val="24"/>
                            <w:szCs w:val="24"/>
                          </w:rPr>
                        </w:pPr>
                        <w:r>
                          <w:rPr>
                            <w:b/>
                            <w:bCs/>
                            <w:sz w:val="24"/>
                            <w:szCs w:val="24"/>
                          </w:rPr>
                          <w:t xml:space="preserve">ICS </w:t>
                        </w:r>
                        <w:r>
                          <w:rPr>
                            <w:sz w:val="24"/>
                            <w:szCs w:val="24"/>
                          </w:rPr>
                          <w:t>67.120.1</w:t>
                        </w:r>
                        <w:r w:rsidRPr="004C2788">
                          <w:rPr>
                            <w:sz w:val="24"/>
                            <w:szCs w:val="24"/>
                          </w:rPr>
                          <w:t>0</w:t>
                        </w:r>
                        <w:r>
                          <w:rPr>
                            <w:b/>
                            <w:bCs/>
                            <w:sz w:val="24"/>
                            <w:szCs w:val="24"/>
                          </w:rPr>
                          <w:t xml:space="preserve"> </w:t>
                        </w:r>
                        <w:r>
                          <w:rPr>
                            <w:sz w:val="24"/>
                            <w:szCs w:val="24"/>
                          </w:rPr>
                          <w:t xml:space="preserve"> </w:t>
                        </w:r>
                      </w:p>
                    </w:tc>
                  </w:tr>
                </w:tbl>
                <w:p w:rsidR="00DB2602" w:rsidRDefault="00DB2602" w:rsidP="0005078E"/>
                <w:p w:rsidR="00DB2602" w:rsidRDefault="00DB2602" w:rsidP="0005078E"/>
                <w:tbl>
                  <w:tblPr>
                    <w:tblW w:w="0" w:type="auto"/>
                    <w:tblInd w:w="-106" w:type="dxa"/>
                    <w:tblBorders>
                      <w:top w:val="thickThinSmallGap" w:sz="24" w:space="0" w:color="auto"/>
                    </w:tblBorders>
                    <w:tblLayout w:type="fixed"/>
                    <w:tblLook w:val="0000"/>
                  </w:tblPr>
                  <w:tblGrid>
                    <w:gridCol w:w="8088"/>
                  </w:tblGrid>
                  <w:tr w:rsidR="00DB2602">
                    <w:trPr>
                      <w:cantSplit/>
                      <w:trHeight w:val="264"/>
                    </w:trPr>
                    <w:tc>
                      <w:tcPr>
                        <w:tcW w:w="8088" w:type="dxa"/>
                        <w:tcBorders>
                          <w:top w:val="thickThinSmallGap" w:sz="24" w:space="0" w:color="auto"/>
                        </w:tcBorders>
                      </w:tcPr>
                      <w:p w:rsidR="00DB2602" w:rsidRDefault="00DB2602"/>
                    </w:tc>
                  </w:tr>
                  <w:tr w:rsidR="00DB2602">
                    <w:trPr>
                      <w:cantSplit/>
                      <w:trHeight w:val="264"/>
                    </w:trPr>
                    <w:tc>
                      <w:tcPr>
                        <w:tcW w:w="8088" w:type="dxa"/>
                      </w:tcPr>
                      <w:p w:rsidR="00DB2602" w:rsidRDefault="00DB2602"/>
                    </w:tc>
                  </w:tr>
                  <w:tr w:rsidR="00DB2602" w:rsidRPr="004132A2">
                    <w:trPr>
                      <w:cantSplit/>
                      <w:trHeight w:val="1608"/>
                    </w:trPr>
                    <w:tc>
                      <w:tcPr>
                        <w:tcW w:w="8088" w:type="dxa"/>
                        <w:tcBorders>
                          <w:bottom w:val="nil"/>
                        </w:tcBorders>
                      </w:tcPr>
                      <w:p w:rsidR="00DB2602" w:rsidRPr="004132A2" w:rsidRDefault="00DB2602" w:rsidP="00D93291">
                        <w:pPr>
                          <w:rPr>
                            <w:b/>
                            <w:bCs/>
                            <w:sz w:val="28"/>
                            <w:szCs w:val="28"/>
                          </w:rPr>
                        </w:pPr>
                        <w:r>
                          <w:rPr>
                            <w:b/>
                            <w:bCs/>
                            <w:sz w:val="28"/>
                            <w:szCs w:val="28"/>
                          </w:rPr>
                          <w:t>KIRMIZI ETLER -</w:t>
                        </w:r>
                        <w:r w:rsidRPr="00D93291">
                          <w:rPr>
                            <w:b/>
                            <w:bCs/>
                            <w:sz w:val="28"/>
                            <w:szCs w:val="28"/>
                          </w:rPr>
                          <w:t xml:space="preserve"> SOĞUTMA, DONDURMA, MUHAFAZA, TAŞIMA VE ÇÖZDÜRME KURALLARI </w:t>
                        </w:r>
                      </w:p>
                      <w:p w:rsidR="00DB2602" w:rsidRPr="004132A2" w:rsidRDefault="00DB2602" w:rsidP="00292455">
                        <w:pPr>
                          <w:rPr>
                            <w:sz w:val="28"/>
                            <w:szCs w:val="28"/>
                          </w:rPr>
                        </w:pPr>
                      </w:p>
                      <w:p w:rsidR="00DB2602" w:rsidRPr="004132A2" w:rsidRDefault="00DB2602">
                        <w:pPr>
                          <w:rPr>
                            <w:sz w:val="28"/>
                            <w:szCs w:val="28"/>
                          </w:rPr>
                        </w:pPr>
                        <w:r>
                          <w:rPr>
                            <w:sz w:val="28"/>
                            <w:szCs w:val="28"/>
                          </w:rPr>
                          <w:t>Meat</w:t>
                        </w:r>
                        <w:r w:rsidRPr="004132A2">
                          <w:rPr>
                            <w:sz w:val="28"/>
                            <w:szCs w:val="28"/>
                          </w:rPr>
                          <w:t xml:space="preserve"> </w:t>
                        </w:r>
                        <w:r>
                          <w:rPr>
                            <w:sz w:val="28"/>
                            <w:szCs w:val="28"/>
                          </w:rPr>
                          <w:t xml:space="preserve">- Refrigirating, </w:t>
                        </w:r>
                        <w:r w:rsidRPr="004132A2">
                          <w:rPr>
                            <w:sz w:val="28"/>
                            <w:szCs w:val="28"/>
                          </w:rPr>
                          <w:t>freezing</w:t>
                        </w:r>
                        <w:r>
                          <w:rPr>
                            <w:sz w:val="28"/>
                            <w:szCs w:val="28"/>
                          </w:rPr>
                          <w:t>, storing, transporting a</w:t>
                        </w:r>
                        <w:r w:rsidRPr="004132A2">
                          <w:rPr>
                            <w:sz w:val="28"/>
                            <w:szCs w:val="28"/>
                          </w:rPr>
                          <w:t xml:space="preserve">nd </w:t>
                        </w:r>
                        <w:r>
                          <w:rPr>
                            <w:sz w:val="28"/>
                            <w:szCs w:val="28"/>
                          </w:rPr>
                          <w:t>Thawing</w:t>
                        </w:r>
                        <w:r w:rsidRPr="004132A2">
                          <w:rPr>
                            <w:sz w:val="28"/>
                            <w:szCs w:val="28"/>
                          </w:rPr>
                          <w:t xml:space="preserve"> </w:t>
                        </w:r>
                        <w:r w:rsidRPr="00D93291">
                          <w:rPr>
                            <w:sz w:val="28"/>
                            <w:szCs w:val="28"/>
                          </w:rPr>
                          <w:t>-</w:t>
                        </w:r>
                        <w:r>
                          <w:rPr>
                            <w:sz w:val="28"/>
                            <w:szCs w:val="28"/>
                          </w:rPr>
                          <w:t xml:space="preserve"> </w:t>
                        </w:r>
                        <w:r w:rsidRPr="004132A2">
                          <w:rPr>
                            <w:sz w:val="28"/>
                            <w:szCs w:val="28"/>
                          </w:rPr>
                          <w:t>Rules</w:t>
                        </w:r>
                      </w:p>
                    </w:tc>
                  </w:tr>
                </w:tbl>
                <w:p w:rsidR="00DB2602" w:rsidRDefault="00DB2602" w:rsidP="0005078E">
                  <w:pPr>
                    <w:pStyle w:val="Header"/>
                    <w:tabs>
                      <w:tab w:val="clear" w:pos="4536"/>
                      <w:tab w:val="clear" w:pos="9072"/>
                    </w:tabs>
                  </w:pPr>
                </w:p>
                <w:p w:rsidR="00DB2602" w:rsidRDefault="00DB2602" w:rsidP="0005078E">
                  <w:pPr>
                    <w:rPr>
                      <w:b/>
                      <w:bCs/>
                    </w:rPr>
                  </w:pPr>
                </w:p>
                <w:p w:rsidR="00DB2602" w:rsidRDefault="00DB2602" w:rsidP="009220D2">
                  <w:pPr>
                    <w:jc w:val="right"/>
                    <w:rPr>
                      <w:b/>
                      <w:bCs/>
                    </w:rPr>
                  </w:pPr>
                </w:p>
                <w:p w:rsidR="00DB2602" w:rsidRDefault="00DB2602" w:rsidP="0005078E">
                  <w:pPr>
                    <w:rPr>
                      <w:b/>
                      <w:bCs/>
                    </w:rPr>
                  </w:pPr>
                </w:p>
                <w:p w:rsidR="00DB2602" w:rsidRDefault="00DB2602" w:rsidP="0005078E">
                  <w:pPr>
                    <w:rPr>
                      <w:b/>
                      <w:bCs/>
                    </w:rPr>
                  </w:pPr>
                </w:p>
                <w:p w:rsidR="00DB2602" w:rsidRDefault="00DB2602" w:rsidP="0005078E">
                  <w:pPr>
                    <w:rPr>
                      <w:b/>
                      <w:bCs/>
                    </w:rPr>
                  </w:pPr>
                </w:p>
                <w:p w:rsidR="00DB2602" w:rsidRDefault="00DB2602" w:rsidP="0005078E">
                  <w:pPr>
                    <w:rPr>
                      <w:b/>
                      <w:bCs/>
                    </w:rPr>
                  </w:pPr>
                </w:p>
                <w:p w:rsidR="00DB2602" w:rsidRDefault="00DB2602" w:rsidP="0005078E"/>
                <w:p w:rsidR="00DB2602" w:rsidRDefault="00DB2602" w:rsidP="0005078E"/>
                <w:p w:rsidR="00DB2602" w:rsidRDefault="00DB2602" w:rsidP="0005078E"/>
                <w:p w:rsidR="00DB2602" w:rsidRDefault="00DB2602" w:rsidP="0005078E"/>
                <w:p w:rsidR="00DB2602" w:rsidRDefault="00DB2602" w:rsidP="0005078E"/>
                <w:p w:rsidR="00DB2602" w:rsidRDefault="00DB2602" w:rsidP="0005078E"/>
                <w:p w:rsidR="00DB2602" w:rsidRDefault="00DB2602" w:rsidP="0005078E"/>
                <w:p w:rsidR="00DB2602" w:rsidRDefault="00DB2602" w:rsidP="0005078E"/>
                <w:p w:rsidR="00DB2602" w:rsidRDefault="00DB2602" w:rsidP="0005078E"/>
                <w:p w:rsidR="00DB2602" w:rsidRDefault="00DB2602" w:rsidP="0005078E"/>
                <w:tbl>
                  <w:tblPr>
                    <w:tblW w:w="0" w:type="auto"/>
                    <w:tblInd w:w="-106" w:type="dxa"/>
                    <w:tblLook w:val="00A0"/>
                  </w:tblPr>
                  <w:tblGrid>
                    <w:gridCol w:w="2065"/>
                  </w:tblGrid>
                  <w:tr w:rsidR="00DB2602" w:rsidRPr="00F96201">
                    <w:tc>
                      <w:tcPr>
                        <w:tcW w:w="2065" w:type="dxa"/>
                      </w:tcPr>
                      <w:p w:rsidR="00DB2602" w:rsidRPr="008A2306" w:rsidRDefault="00DB2602" w:rsidP="008A2306">
                        <w:pPr>
                          <w:jc w:val="center"/>
                          <w:rPr>
                            <w:b/>
                            <w:bCs/>
                          </w:rPr>
                        </w:pPr>
                        <w:r w:rsidRPr="008A2306">
                          <w:rPr>
                            <w:b/>
                            <w:bCs/>
                          </w:rPr>
                          <w:t>I. MÜTALAA</w:t>
                        </w:r>
                      </w:p>
                    </w:tc>
                  </w:tr>
                  <w:tr w:rsidR="00DB2602" w:rsidRPr="00F96201">
                    <w:tc>
                      <w:tcPr>
                        <w:tcW w:w="2065" w:type="dxa"/>
                      </w:tcPr>
                      <w:p w:rsidR="00DB2602" w:rsidRPr="008A2306" w:rsidRDefault="00DB2602" w:rsidP="008A2306">
                        <w:pPr>
                          <w:jc w:val="center"/>
                          <w:rPr>
                            <w:b/>
                            <w:bCs/>
                          </w:rPr>
                        </w:pPr>
                        <w:r w:rsidRPr="008A2306">
                          <w:rPr>
                            <w:b/>
                            <w:bCs/>
                          </w:rPr>
                          <w:t>2013/94669</w:t>
                        </w:r>
                      </w:p>
                    </w:tc>
                  </w:tr>
                </w:tbl>
                <w:p w:rsidR="00DB2602" w:rsidRDefault="00DB2602" w:rsidP="0005078E"/>
                <w:p w:rsidR="00DB2602" w:rsidRDefault="00DB2602" w:rsidP="0005078E"/>
                <w:p w:rsidR="00DB2602" w:rsidRDefault="00DB2602" w:rsidP="0005078E"/>
                <w:p w:rsidR="00DB2602" w:rsidRDefault="00DB2602" w:rsidP="0005078E"/>
                <w:p w:rsidR="00DB2602" w:rsidRDefault="00DB2602" w:rsidP="0005078E"/>
                <w:p w:rsidR="00DB2602" w:rsidRDefault="00DB2602" w:rsidP="0005078E"/>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046"/>
                  </w:tblGrid>
                  <w:tr w:rsidR="00DB2602">
                    <w:tc>
                      <w:tcPr>
                        <w:tcW w:w="8046" w:type="dxa"/>
                        <w:tcBorders>
                          <w:top w:val="nil"/>
                          <w:left w:val="nil"/>
                          <w:bottom w:val="thickThinSmallGap" w:sz="24" w:space="0" w:color="auto"/>
                          <w:right w:val="nil"/>
                        </w:tcBorders>
                      </w:tcPr>
                      <w:p w:rsidR="00DB2602" w:rsidRDefault="00DB2602">
                        <w:pPr>
                          <w:pStyle w:val="Header"/>
                          <w:tabs>
                            <w:tab w:val="left" w:pos="7546"/>
                          </w:tabs>
                        </w:pPr>
                        <w:r>
                          <w:t>Bu tasarıya görüş verilirken, tasarı metni içerisinde kullanılan kelime ve/veya ifadelerle ilgili olarak bilinen patent hakları hususunda tarafımıza bilgi ve gerekli dokümanın sağlanması da göz önünde bulundurulmalıdır.</w:t>
                        </w:r>
                      </w:p>
                    </w:tc>
                  </w:tr>
                </w:tbl>
                <w:p w:rsidR="00DB2602" w:rsidRDefault="00DB2602" w:rsidP="009220D2">
                  <w:pPr>
                    <w:pStyle w:val="Heading8"/>
                    <w:spacing w:before="0" w:after="0"/>
                    <w:ind w:firstLine="1622"/>
                    <w:rPr>
                      <w:rFonts w:cs="Arial"/>
                      <w:b/>
                      <w:bCs/>
                      <w:i w:val="0"/>
                      <w:iCs w:val="0"/>
                      <w:sz w:val="28"/>
                      <w:szCs w:val="28"/>
                    </w:rPr>
                  </w:pPr>
                </w:p>
                <w:p w:rsidR="00DB2602" w:rsidRPr="00B909A8" w:rsidRDefault="00DB2602" w:rsidP="00F96201">
                  <w:pPr>
                    <w:pStyle w:val="Heading8"/>
                    <w:spacing w:before="0" w:after="0"/>
                    <w:ind w:left="1560"/>
                    <w:rPr>
                      <w:rFonts w:cs="Arial"/>
                      <w:b/>
                      <w:bCs/>
                      <w:i w:val="0"/>
                      <w:iCs w:val="0"/>
                      <w:sz w:val="28"/>
                      <w:szCs w:val="28"/>
                    </w:rPr>
                  </w:pPr>
                  <w:r w:rsidRPr="00B909A8">
                    <w:rPr>
                      <w:rFonts w:cs="Arial"/>
                      <w:b/>
                      <w:bCs/>
                      <w:i w:val="0"/>
                      <w:iCs w:val="0"/>
                      <w:sz w:val="28"/>
                      <w:szCs w:val="28"/>
                    </w:rPr>
                    <w:t>TÜRK STANDARDLARI ENSTİTÜSÜ</w:t>
                  </w:r>
                </w:p>
                <w:p w:rsidR="00DB2602" w:rsidRPr="009220D2" w:rsidRDefault="00DB2602" w:rsidP="00F96201">
                  <w:pPr>
                    <w:pStyle w:val="Heading4"/>
                    <w:ind w:left="1560"/>
                    <w:jc w:val="left"/>
                    <w:rPr>
                      <w:u w:val="none"/>
                    </w:rPr>
                  </w:pPr>
                  <w:r w:rsidRPr="009220D2">
                    <w:rPr>
                      <w:u w:val="none"/>
                    </w:rPr>
                    <w:t>Necatibey Caddesi No.112 Bakanlıklar/ANKARA</w:t>
                  </w:r>
                </w:p>
                <w:p w:rsidR="00DB2602" w:rsidRDefault="00DB2602" w:rsidP="0005078E">
                  <w:pPr>
                    <w:pStyle w:val="Header"/>
                    <w:ind w:left="1701"/>
                  </w:pPr>
                </w:p>
              </w:txbxContent>
            </v:textbox>
          </v:shape>
        </w:pict>
      </w:r>
      <w:r>
        <w:br w:type="page"/>
      </w:r>
      <w:r>
        <w:rPr>
          <w:b/>
          <w:bCs/>
          <w:sz w:val="28"/>
          <w:szCs w:val="28"/>
        </w:rPr>
        <w:t>Ön söz</w:t>
      </w:r>
    </w:p>
    <w:p w:rsidR="00DB2602" w:rsidRDefault="00DB2602" w:rsidP="00BD7711">
      <w:pPr>
        <w:pStyle w:val="BodyText"/>
      </w:pPr>
    </w:p>
    <w:p w:rsidR="00DB2602" w:rsidRDefault="00DB2602" w:rsidP="00BD7711">
      <w:pPr>
        <w:numPr>
          <w:ilvl w:val="0"/>
          <w:numId w:val="21"/>
        </w:numPr>
        <w:jc w:val="both"/>
      </w:pPr>
      <w:r>
        <w:t>Bu tasarı, Türk Standardları Enstitüsü Gıda, Tarım ve Hayvancılık İhtisas Kurulu’na bağlı TK25 Ziraat Teknik Komitesi’nce TS 6160 (1988)’ın revizyonu olarak hazırlanmış ve TSE Teknik Kurulu’nun ……… tarihli toplantısında kabul edilerek yayımına karar verilmiştir.</w:t>
      </w:r>
    </w:p>
    <w:p w:rsidR="00DB2602" w:rsidRDefault="00DB2602" w:rsidP="00BD7711">
      <w:pPr>
        <w:jc w:val="both"/>
      </w:pPr>
    </w:p>
    <w:p w:rsidR="00DB2602" w:rsidRDefault="00DB2602" w:rsidP="00BD7711"/>
    <w:p w:rsidR="00DB2602" w:rsidRDefault="00DB2602" w:rsidP="00BD7711"/>
    <w:p w:rsidR="00DB2602" w:rsidRDefault="00DB2602" w:rsidP="00BD7711"/>
    <w:p w:rsidR="00DB2602" w:rsidRDefault="00DB2602" w:rsidP="00BD7711"/>
    <w:p w:rsidR="00DB2602" w:rsidRDefault="00DB2602" w:rsidP="00BD7711">
      <w:pPr>
        <w:rPr>
          <w:b/>
          <w:bCs/>
          <w:sz w:val="28"/>
          <w:szCs w:val="28"/>
        </w:rPr>
        <w:sectPr w:rsidR="00DB2602" w:rsidSect="004132A2">
          <w:headerReference w:type="even" r:id="rId10"/>
          <w:headerReference w:type="default" r:id="rId11"/>
          <w:pgSz w:w="11906" w:h="16838" w:code="9"/>
          <w:pgMar w:top="1050" w:right="1134" w:bottom="1134" w:left="1134" w:header="709" w:footer="709" w:gutter="0"/>
          <w:cols w:space="708"/>
          <w:docGrid w:linePitch="360"/>
        </w:sectPr>
      </w:pPr>
    </w:p>
    <w:p w:rsidR="00DB2602" w:rsidRDefault="00DB2602" w:rsidP="00BD7711">
      <w:pPr>
        <w:pStyle w:val="Title"/>
      </w:pPr>
      <w:r>
        <w:t>İçindekiler</w:t>
      </w:r>
    </w:p>
    <w:p w:rsidR="00DB2602" w:rsidRPr="00BD7711" w:rsidRDefault="00DB2602" w:rsidP="00BD7711"/>
    <w:p w:rsidR="00DB2602" w:rsidRDefault="00DB2602" w:rsidP="0043612D">
      <w:pPr>
        <w:pStyle w:val="TOC1"/>
        <w:tabs>
          <w:tab w:val="left" w:pos="284"/>
        </w:tabs>
        <w:rPr>
          <w:rFonts w:ascii="Calibri" w:hAnsi="Calibri" w:cs="Calibri"/>
          <w:b w:val="0"/>
          <w:bCs w:val="0"/>
          <w:sz w:val="22"/>
          <w:szCs w:val="22"/>
          <w:lang w:val="tr-TR"/>
        </w:rPr>
      </w:pPr>
      <w:r>
        <w:fldChar w:fldCharType="begin"/>
      </w:r>
      <w:r>
        <w:instrText xml:space="preserve"> TOC \o "1-2" \u </w:instrText>
      </w:r>
      <w:r>
        <w:fldChar w:fldCharType="separate"/>
      </w:r>
      <w:r>
        <w:t>1</w:t>
      </w:r>
      <w:r>
        <w:rPr>
          <w:rFonts w:ascii="Calibri" w:hAnsi="Calibri" w:cs="Calibri"/>
          <w:b w:val="0"/>
          <w:bCs w:val="0"/>
          <w:sz w:val="22"/>
          <w:szCs w:val="22"/>
          <w:lang w:val="tr-TR"/>
        </w:rPr>
        <w:tab/>
      </w:r>
      <w:r>
        <w:t>Kapsam</w:t>
      </w:r>
      <w:r>
        <w:tab/>
      </w:r>
      <w:r>
        <w:fldChar w:fldCharType="begin"/>
      </w:r>
      <w:r>
        <w:instrText xml:space="preserve"> PAGEREF _Toc383599903 \h </w:instrText>
      </w:r>
      <w:ins w:id="5" w:author="fundaa" w:date="2014-09-05T09:58:00Z"/>
      <w:r>
        <w:fldChar w:fldCharType="separate"/>
      </w:r>
      <w:r>
        <w:t>1</w:t>
      </w:r>
      <w:r>
        <w:fldChar w:fldCharType="end"/>
      </w:r>
    </w:p>
    <w:p w:rsidR="00DB2602" w:rsidRDefault="00DB2602" w:rsidP="0043612D">
      <w:pPr>
        <w:pStyle w:val="TOC1"/>
        <w:tabs>
          <w:tab w:val="left" w:pos="284"/>
        </w:tabs>
        <w:rPr>
          <w:rFonts w:ascii="Calibri" w:hAnsi="Calibri" w:cs="Calibri"/>
          <w:b w:val="0"/>
          <w:bCs w:val="0"/>
          <w:sz w:val="22"/>
          <w:szCs w:val="22"/>
          <w:lang w:val="tr-TR"/>
        </w:rPr>
      </w:pPr>
      <w:r>
        <w:t>2</w:t>
      </w:r>
      <w:r>
        <w:rPr>
          <w:rFonts w:ascii="Calibri" w:hAnsi="Calibri" w:cs="Calibri"/>
          <w:b w:val="0"/>
          <w:bCs w:val="0"/>
          <w:sz w:val="22"/>
          <w:szCs w:val="22"/>
          <w:lang w:val="tr-TR"/>
        </w:rPr>
        <w:tab/>
      </w:r>
      <w:r>
        <w:t>Atıf yapılan standard ve/veya dokümanlar</w:t>
      </w:r>
      <w:r>
        <w:tab/>
      </w:r>
      <w:r>
        <w:fldChar w:fldCharType="begin"/>
      </w:r>
      <w:r>
        <w:instrText xml:space="preserve"> PAGEREF _Toc383599904 \h </w:instrText>
      </w:r>
      <w:ins w:id="6" w:author="fundaa" w:date="2014-09-05T09:58:00Z"/>
      <w:r>
        <w:fldChar w:fldCharType="separate"/>
      </w:r>
      <w:r>
        <w:t>1</w:t>
      </w:r>
      <w:r>
        <w:fldChar w:fldCharType="end"/>
      </w:r>
    </w:p>
    <w:p w:rsidR="00DB2602" w:rsidRDefault="00DB2602" w:rsidP="0043612D">
      <w:pPr>
        <w:pStyle w:val="TOC1"/>
        <w:tabs>
          <w:tab w:val="left" w:pos="284"/>
        </w:tabs>
        <w:rPr>
          <w:rFonts w:ascii="Calibri" w:hAnsi="Calibri" w:cs="Calibri"/>
          <w:b w:val="0"/>
          <w:bCs w:val="0"/>
          <w:sz w:val="22"/>
          <w:szCs w:val="22"/>
          <w:lang w:val="tr-TR"/>
        </w:rPr>
      </w:pPr>
      <w:r>
        <w:t>3</w:t>
      </w:r>
      <w:r>
        <w:rPr>
          <w:rFonts w:ascii="Calibri" w:hAnsi="Calibri" w:cs="Calibri"/>
          <w:b w:val="0"/>
          <w:bCs w:val="0"/>
          <w:sz w:val="22"/>
          <w:szCs w:val="22"/>
          <w:lang w:val="tr-TR"/>
        </w:rPr>
        <w:tab/>
      </w:r>
      <w:r>
        <w:t>Tarifler</w:t>
      </w:r>
      <w:r>
        <w:tab/>
      </w:r>
      <w:r>
        <w:fldChar w:fldCharType="begin"/>
      </w:r>
      <w:r>
        <w:instrText xml:space="preserve"> PAGEREF _Toc383599905 \h </w:instrText>
      </w:r>
      <w:ins w:id="7" w:author="fundaa" w:date="2014-09-05T09:58:00Z"/>
      <w:r>
        <w:fldChar w:fldCharType="separate"/>
      </w:r>
      <w:r>
        <w:t>2</w:t>
      </w:r>
      <w: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sidRPr="00E9619D">
        <w:rPr>
          <w:noProof/>
          <w:shd w:val="clear" w:color="auto" w:fill="FFFFFF"/>
        </w:rPr>
        <w:t>3.1</w:t>
      </w:r>
      <w:r>
        <w:rPr>
          <w:rFonts w:ascii="Calibri" w:eastAsia="Times New Roman" w:hAnsi="Calibri"/>
          <w:noProof/>
          <w:sz w:val="22"/>
          <w:szCs w:val="22"/>
          <w:lang w:val="tr-TR"/>
        </w:rPr>
        <w:tab/>
      </w:r>
      <w:r w:rsidRPr="00E9619D">
        <w:rPr>
          <w:noProof/>
          <w:shd w:val="clear" w:color="auto" w:fill="FFFFFF"/>
        </w:rPr>
        <w:t>Çiğ et</w:t>
      </w:r>
      <w:r>
        <w:rPr>
          <w:noProof/>
        </w:rPr>
        <w:tab/>
      </w:r>
      <w:r>
        <w:rPr>
          <w:noProof/>
        </w:rPr>
        <w:fldChar w:fldCharType="begin"/>
      </w:r>
      <w:r>
        <w:rPr>
          <w:noProof/>
        </w:rPr>
        <w:instrText xml:space="preserve"> PAGEREF _Toc383599906 \h </w:instrText>
      </w:r>
      <w:ins w:id="8" w:author="fundaa" w:date="2014-09-05T09:58:00Z">
        <w:r>
          <w:rPr>
            <w:noProof/>
          </w:rPr>
        </w:r>
      </w:ins>
      <w:r>
        <w:rPr>
          <w:noProof/>
        </w:rPr>
        <w:fldChar w:fldCharType="separate"/>
      </w:r>
      <w:r>
        <w:rPr>
          <w:noProof/>
        </w:rPr>
        <w:t>2</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3.2</w:t>
      </w:r>
      <w:r>
        <w:rPr>
          <w:rFonts w:ascii="Calibri" w:eastAsia="Times New Roman" w:hAnsi="Calibri"/>
          <w:noProof/>
          <w:sz w:val="22"/>
          <w:szCs w:val="22"/>
          <w:lang w:val="tr-TR"/>
        </w:rPr>
        <w:tab/>
      </w:r>
      <w:r>
        <w:rPr>
          <w:noProof/>
        </w:rPr>
        <w:t>Dondurma</w:t>
      </w:r>
      <w:r>
        <w:rPr>
          <w:noProof/>
        </w:rPr>
        <w:tab/>
      </w:r>
      <w:r>
        <w:rPr>
          <w:noProof/>
        </w:rPr>
        <w:fldChar w:fldCharType="begin"/>
      </w:r>
      <w:r>
        <w:rPr>
          <w:noProof/>
        </w:rPr>
        <w:instrText xml:space="preserve"> PAGEREF _Toc383599907 \h </w:instrText>
      </w:r>
      <w:ins w:id="9" w:author="fundaa" w:date="2014-09-05T09:58:00Z">
        <w:r>
          <w:rPr>
            <w:noProof/>
          </w:rPr>
        </w:r>
      </w:ins>
      <w:r>
        <w:rPr>
          <w:noProof/>
        </w:rPr>
        <w:fldChar w:fldCharType="separate"/>
      </w:r>
      <w:r>
        <w:rPr>
          <w:noProof/>
        </w:rPr>
        <w:t>2</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3.3</w:t>
      </w:r>
      <w:r>
        <w:rPr>
          <w:rFonts w:ascii="Calibri" w:eastAsia="Times New Roman" w:hAnsi="Calibri"/>
          <w:noProof/>
          <w:sz w:val="22"/>
          <w:szCs w:val="22"/>
          <w:lang w:val="tr-TR"/>
        </w:rPr>
        <w:tab/>
      </w:r>
      <w:r>
        <w:rPr>
          <w:noProof/>
        </w:rPr>
        <w:t>Dondurulmuş et</w:t>
      </w:r>
      <w:r>
        <w:rPr>
          <w:noProof/>
        </w:rPr>
        <w:tab/>
      </w:r>
      <w:r>
        <w:rPr>
          <w:noProof/>
        </w:rPr>
        <w:fldChar w:fldCharType="begin"/>
      </w:r>
      <w:r>
        <w:rPr>
          <w:noProof/>
        </w:rPr>
        <w:instrText xml:space="preserve"> PAGEREF _Toc383599908 \h </w:instrText>
      </w:r>
      <w:ins w:id="10" w:author="fundaa" w:date="2014-09-05T09:58:00Z">
        <w:r>
          <w:rPr>
            <w:noProof/>
          </w:rPr>
        </w:r>
      </w:ins>
      <w:r>
        <w:rPr>
          <w:noProof/>
        </w:rPr>
        <w:fldChar w:fldCharType="separate"/>
      </w:r>
      <w:r>
        <w:rPr>
          <w:noProof/>
        </w:rPr>
        <w:t>2</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3.4</w:t>
      </w:r>
      <w:r>
        <w:rPr>
          <w:rFonts w:ascii="Calibri" w:eastAsia="Times New Roman" w:hAnsi="Calibri"/>
          <w:noProof/>
          <w:sz w:val="22"/>
          <w:szCs w:val="22"/>
          <w:lang w:val="tr-TR"/>
        </w:rPr>
        <w:tab/>
      </w:r>
      <w:r>
        <w:rPr>
          <w:noProof/>
        </w:rPr>
        <w:t>Donmuş muhafaza</w:t>
      </w:r>
      <w:r>
        <w:rPr>
          <w:noProof/>
        </w:rPr>
        <w:tab/>
      </w:r>
      <w:r>
        <w:rPr>
          <w:noProof/>
        </w:rPr>
        <w:fldChar w:fldCharType="begin"/>
      </w:r>
      <w:r>
        <w:rPr>
          <w:noProof/>
        </w:rPr>
        <w:instrText xml:space="preserve"> PAGEREF _Toc383599909 \h </w:instrText>
      </w:r>
      <w:ins w:id="11" w:author="fundaa" w:date="2014-09-05T09:58:00Z">
        <w:r>
          <w:rPr>
            <w:noProof/>
          </w:rPr>
        </w:r>
      </w:ins>
      <w:r>
        <w:rPr>
          <w:noProof/>
        </w:rPr>
        <w:fldChar w:fldCharType="separate"/>
      </w:r>
      <w:r>
        <w:rPr>
          <w:noProof/>
        </w:rPr>
        <w:t>2</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3.5</w:t>
      </w:r>
      <w:r>
        <w:rPr>
          <w:rFonts w:ascii="Calibri" w:eastAsia="Times New Roman" w:hAnsi="Calibri"/>
          <w:noProof/>
          <w:sz w:val="22"/>
          <w:szCs w:val="22"/>
          <w:lang w:val="tr-TR"/>
        </w:rPr>
        <w:tab/>
      </w:r>
      <w:r>
        <w:rPr>
          <w:noProof/>
        </w:rPr>
        <w:t>Donmuş muhafaza odası/deposu</w:t>
      </w:r>
      <w:r>
        <w:rPr>
          <w:noProof/>
        </w:rPr>
        <w:tab/>
      </w:r>
      <w:r>
        <w:rPr>
          <w:noProof/>
        </w:rPr>
        <w:fldChar w:fldCharType="begin"/>
      </w:r>
      <w:r>
        <w:rPr>
          <w:noProof/>
        </w:rPr>
        <w:instrText xml:space="preserve"> PAGEREF _Toc383599910 \h </w:instrText>
      </w:r>
      <w:ins w:id="12" w:author="fundaa" w:date="2014-09-05T09:58:00Z">
        <w:r>
          <w:rPr>
            <w:noProof/>
          </w:rPr>
        </w:r>
      </w:ins>
      <w:r>
        <w:rPr>
          <w:noProof/>
        </w:rPr>
        <w:fldChar w:fldCharType="separate"/>
      </w:r>
      <w:r>
        <w:rPr>
          <w:noProof/>
        </w:rPr>
        <w:t>2</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3.6</w:t>
      </w:r>
      <w:r>
        <w:rPr>
          <w:rFonts w:ascii="Calibri" w:eastAsia="Times New Roman" w:hAnsi="Calibri"/>
          <w:noProof/>
          <w:sz w:val="22"/>
          <w:szCs w:val="22"/>
          <w:lang w:val="tr-TR"/>
        </w:rPr>
        <w:tab/>
      </w:r>
      <w:r>
        <w:rPr>
          <w:noProof/>
        </w:rPr>
        <w:t>Donma yanığı</w:t>
      </w:r>
      <w:r>
        <w:rPr>
          <w:noProof/>
        </w:rPr>
        <w:tab/>
      </w:r>
      <w:r>
        <w:rPr>
          <w:noProof/>
        </w:rPr>
        <w:fldChar w:fldCharType="begin"/>
      </w:r>
      <w:r>
        <w:rPr>
          <w:noProof/>
        </w:rPr>
        <w:instrText xml:space="preserve"> PAGEREF _Toc383599911 \h </w:instrText>
      </w:r>
      <w:ins w:id="13" w:author="fundaa" w:date="2014-09-05T09:58:00Z">
        <w:r>
          <w:rPr>
            <w:noProof/>
          </w:rPr>
        </w:r>
      </w:ins>
      <w:r>
        <w:rPr>
          <w:noProof/>
        </w:rPr>
        <w:fldChar w:fldCharType="separate"/>
      </w:r>
      <w:r>
        <w:rPr>
          <w:noProof/>
        </w:rPr>
        <w:t>2</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3.7</w:t>
      </w:r>
      <w:r>
        <w:rPr>
          <w:rFonts w:ascii="Calibri" w:eastAsia="Times New Roman" w:hAnsi="Calibri"/>
          <w:noProof/>
          <w:sz w:val="22"/>
          <w:szCs w:val="22"/>
          <w:lang w:val="tr-TR"/>
        </w:rPr>
        <w:tab/>
      </w:r>
      <w:r>
        <w:rPr>
          <w:noProof/>
        </w:rPr>
        <w:t>Et parçalama tesisi</w:t>
      </w:r>
      <w:r>
        <w:rPr>
          <w:noProof/>
        </w:rPr>
        <w:tab/>
      </w:r>
      <w:r>
        <w:rPr>
          <w:noProof/>
        </w:rPr>
        <w:fldChar w:fldCharType="begin"/>
      </w:r>
      <w:r>
        <w:rPr>
          <w:noProof/>
        </w:rPr>
        <w:instrText xml:space="preserve"> PAGEREF _Toc383599912 \h </w:instrText>
      </w:r>
      <w:ins w:id="14" w:author="fundaa" w:date="2014-09-05T09:58:00Z">
        <w:r>
          <w:rPr>
            <w:noProof/>
          </w:rPr>
        </w:r>
      </w:ins>
      <w:r>
        <w:rPr>
          <w:noProof/>
        </w:rPr>
        <w:fldChar w:fldCharType="separate"/>
      </w:r>
      <w:r>
        <w:rPr>
          <w:noProof/>
        </w:rPr>
        <w:t>2</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3.8</w:t>
      </w:r>
      <w:r>
        <w:rPr>
          <w:rFonts w:ascii="Calibri" w:eastAsia="Times New Roman" w:hAnsi="Calibri"/>
          <w:noProof/>
          <w:sz w:val="22"/>
          <w:szCs w:val="22"/>
          <w:lang w:val="tr-TR"/>
        </w:rPr>
        <w:tab/>
      </w:r>
      <w:r>
        <w:rPr>
          <w:noProof/>
        </w:rPr>
        <w:t>Kesimhane</w:t>
      </w:r>
      <w:r>
        <w:rPr>
          <w:noProof/>
        </w:rPr>
        <w:tab/>
      </w:r>
      <w:r>
        <w:rPr>
          <w:noProof/>
        </w:rPr>
        <w:fldChar w:fldCharType="begin"/>
      </w:r>
      <w:r>
        <w:rPr>
          <w:noProof/>
        </w:rPr>
        <w:instrText xml:space="preserve"> PAGEREF _Toc383599913 \h </w:instrText>
      </w:r>
      <w:ins w:id="15" w:author="fundaa" w:date="2014-09-05T09:58:00Z">
        <w:r>
          <w:rPr>
            <w:noProof/>
          </w:rPr>
        </w:r>
      </w:ins>
      <w:r>
        <w:rPr>
          <w:noProof/>
        </w:rPr>
        <w:fldChar w:fldCharType="separate"/>
      </w:r>
      <w:r>
        <w:rPr>
          <w:noProof/>
        </w:rPr>
        <w:t>3</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3.9</w:t>
      </w:r>
      <w:r>
        <w:rPr>
          <w:rFonts w:ascii="Calibri" w:eastAsia="Times New Roman" w:hAnsi="Calibri"/>
          <w:noProof/>
          <w:sz w:val="22"/>
          <w:szCs w:val="22"/>
          <w:lang w:val="tr-TR"/>
        </w:rPr>
        <w:tab/>
      </w:r>
      <w:r>
        <w:rPr>
          <w:noProof/>
        </w:rPr>
        <w:t>Kırmızı et</w:t>
      </w:r>
      <w:r>
        <w:rPr>
          <w:noProof/>
        </w:rPr>
        <w:tab/>
      </w:r>
      <w:r>
        <w:rPr>
          <w:noProof/>
        </w:rPr>
        <w:fldChar w:fldCharType="begin"/>
      </w:r>
      <w:r>
        <w:rPr>
          <w:noProof/>
        </w:rPr>
        <w:instrText xml:space="preserve"> PAGEREF _Toc383599914 \h </w:instrText>
      </w:r>
      <w:ins w:id="16" w:author="fundaa" w:date="2014-09-05T09:58:00Z">
        <w:r>
          <w:rPr>
            <w:noProof/>
          </w:rPr>
        </w:r>
      </w:ins>
      <w:r>
        <w:rPr>
          <w:noProof/>
        </w:rPr>
        <w:fldChar w:fldCharType="separate"/>
      </w:r>
      <w:r>
        <w:rPr>
          <w:noProof/>
        </w:rPr>
        <w:t>3</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3.10</w:t>
      </w:r>
      <w:r>
        <w:rPr>
          <w:rFonts w:ascii="Calibri" w:eastAsia="Times New Roman" w:hAnsi="Calibri"/>
          <w:noProof/>
          <w:sz w:val="22"/>
          <w:szCs w:val="22"/>
          <w:lang w:val="tr-TR"/>
        </w:rPr>
        <w:tab/>
      </w:r>
      <w:r>
        <w:rPr>
          <w:noProof/>
        </w:rPr>
        <w:t>Ölüm sertliği</w:t>
      </w:r>
      <w:r>
        <w:rPr>
          <w:noProof/>
        </w:rPr>
        <w:tab/>
      </w:r>
      <w:r>
        <w:rPr>
          <w:noProof/>
        </w:rPr>
        <w:fldChar w:fldCharType="begin"/>
      </w:r>
      <w:r>
        <w:rPr>
          <w:noProof/>
        </w:rPr>
        <w:instrText xml:space="preserve"> PAGEREF _Toc383599915 \h </w:instrText>
      </w:r>
      <w:ins w:id="17" w:author="fundaa" w:date="2014-09-05T09:59:00Z">
        <w:r>
          <w:rPr>
            <w:noProof/>
          </w:rPr>
        </w:r>
      </w:ins>
      <w:r>
        <w:rPr>
          <w:noProof/>
        </w:rPr>
        <w:fldChar w:fldCharType="separate"/>
      </w:r>
      <w:r>
        <w:rPr>
          <w:noProof/>
        </w:rPr>
        <w:t>3</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3.11</w:t>
      </w:r>
      <w:r>
        <w:rPr>
          <w:rFonts w:ascii="Calibri" w:eastAsia="Times New Roman" w:hAnsi="Calibri"/>
          <w:noProof/>
          <w:sz w:val="22"/>
          <w:szCs w:val="22"/>
          <w:lang w:val="tr-TR"/>
        </w:rPr>
        <w:tab/>
      </w:r>
      <w:r>
        <w:rPr>
          <w:noProof/>
        </w:rPr>
        <w:t>Et kusurları</w:t>
      </w:r>
      <w:r>
        <w:rPr>
          <w:noProof/>
        </w:rPr>
        <w:tab/>
      </w:r>
      <w:r>
        <w:rPr>
          <w:noProof/>
        </w:rPr>
        <w:fldChar w:fldCharType="begin"/>
      </w:r>
      <w:r>
        <w:rPr>
          <w:noProof/>
        </w:rPr>
        <w:instrText xml:space="preserve"> PAGEREF _Toc383599916 \h </w:instrText>
      </w:r>
      <w:ins w:id="18" w:author="fundaa" w:date="2014-09-05T09:59:00Z">
        <w:r>
          <w:rPr>
            <w:noProof/>
          </w:rPr>
        </w:r>
      </w:ins>
      <w:r>
        <w:rPr>
          <w:noProof/>
        </w:rPr>
        <w:fldChar w:fldCharType="separate"/>
      </w:r>
      <w:r>
        <w:rPr>
          <w:noProof/>
        </w:rPr>
        <w:t>3</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3.12</w:t>
      </w:r>
      <w:r>
        <w:rPr>
          <w:rFonts w:ascii="Calibri" w:eastAsia="Times New Roman" w:hAnsi="Calibri"/>
          <w:noProof/>
          <w:sz w:val="22"/>
          <w:szCs w:val="22"/>
          <w:lang w:val="tr-TR"/>
        </w:rPr>
        <w:tab/>
      </w:r>
      <w:r>
        <w:rPr>
          <w:noProof/>
        </w:rPr>
        <w:t>Ön soğutma</w:t>
      </w:r>
      <w:r>
        <w:rPr>
          <w:noProof/>
        </w:rPr>
        <w:tab/>
      </w:r>
      <w:r>
        <w:rPr>
          <w:noProof/>
        </w:rPr>
        <w:fldChar w:fldCharType="begin"/>
      </w:r>
      <w:r>
        <w:rPr>
          <w:noProof/>
        </w:rPr>
        <w:instrText xml:space="preserve"> PAGEREF _Toc383599917 \h </w:instrText>
      </w:r>
      <w:ins w:id="19" w:author="fundaa" w:date="2014-09-05T09:59:00Z">
        <w:r>
          <w:rPr>
            <w:noProof/>
          </w:rPr>
        </w:r>
      </w:ins>
      <w:r>
        <w:rPr>
          <w:noProof/>
        </w:rPr>
        <w:fldChar w:fldCharType="separate"/>
      </w:r>
      <w:r>
        <w:rPr>
          <w:noProof/>
        </w:rPr>
        <w:t>3</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3.13</w:t>
      </w:r>
      <w:r>
        <w:rPr>
          <w:rFonts w:ascii="Calibri" w:eastAsia="Times New Roman" w:hAnsi="Calibri"/>
          <w:noProof/>
          <w:sz w:val="22"/>
          <w:szCs w:val="22"/>
          <w:lang w:val="tr-TR"/>
        </w:rPr>
        <w:tab/>
      </w:r>
      <w:r>
        <w:rPr>
          <w:noProof/>
        </w:rPr>
        <w:t>Ön soğutma odası</w:t>
      </w:r>
      <w:r>
        <w:rPr>
          <w:noProof/>
        </w:rPr>
        <w:tab/>
      </w:r>
      <w:r>
        <w:rPr>
          <w:noProof/>
        </w:rPr>
        <w:fldChar w:fldCharType="begin"/>
      </w:r>
      <w:r>
        <w:rPr>
          <w:noProof/>
        </w:rPr>
        <w:instrText xml:space="preserve"> PAGEREF _Toc383599918 \h </w:instrText>
      </w:r>
      <w:ins w:id="20" w:author="fundaa" w:date="2014-09-05T09:59:00Z">
        <w:r>
          <w:rPr>
            <w:noProof/>
          </w:rPr>
        </w:r>
      </w:ins>
      <w:r>
        <w:rPr>
          <w:noProof/>
        </w:rPr>
        <w:fldChar w:fldCharType="separate"/>
      </w:r>
      <w:r>
        <w:rPr>
          <w:noProof/>
        </w:rPr>
        <w:t>3</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sidRPr="00E9619D">
        <w:rPr>
          <w:noProof/>
          <w:color w:val="000000"/>
        </w:rPr>
        <w:t>3.14</w:t>
      </w:r>
      <w:r>
        <w:rPr>
          <w:rFonts w:ascii="Calibri" w:eastAsia="Times New Roman" w:hAnsi="Calibri"/>
          <w:noProof/>
          <w:sz w:val="22"/>
          <w:szCs w:val="22"/>
          <w:lang w:val="tr-TR"/>
        </w:rPr>
        <w:tab/>
      </w:r>
      <w:r>
        <w:rPr>
          <w:noProof/>
        </w:rPr>
        <w:t>Rampa</w:t>
      </w:r>
      <w:r>
        <w:rPr>
          <w:noProof/>
        </w:rPr>
        <w:tab/>
      </w:r>
      <w:r>
        <w:rPr>
          <w:noProof/>
        </w:rPr>
        <w:fldChar w:fldCharType="begin"/>
      </w:r>
      <w:r>
        <w:rPr>
          <w:noProof/>
        </w:rPr>
        <w:instrText xml:space="preserve"> PAGEREF _Toc383599919 \h </w:instrText>
      </w:r>
      <w:ins w:id="21" w:author="fundaa" w:date="2014-09-05T09:59:00Z">
        <w:r>
          <w:rPr>
            <w:noProof/>
          </w:rPr>
        </w:r>
      </w:ins>
      <w:r>
        <w:rPr>
          <w:noProof/>
        </w:rPr>
        <w:fldChar w:fldCharType="separate"/>
      </w:r>
      <w:r>
        <w:rPr>
          <w:noProof/>
        </w:rPr>
        <w:t>3</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sidRPr="00E9619D">
        <w:rPr>
          <w:noProof/>
          <w:color w:val="000000"/>
        </w:rPr>
        <w:t xml:space="preserve">3.15 </w:t>
      </w:r>
      <w:r>
        <w:rPr>
          <w:noProof/>
          <w:color w:val="000000"/>
        </w:rPr>
        <w:t xml:space="preserve">    </w:t>
      </w:r>
      <w:r w:rsidRPr="00E9619D">
        <w:rPr>
          <w:noProof/>
          <w:color w:val="000000"/>
        </w:rPr>
        <w:t>Sıcak et</w:t>
      </w:r>
      <w:r>
        <w:rPr>
          <w:noProof/>
        </w:rPr>
        <w:tab/>
      </w:r>
      <w:r>
        <w:rPr>
          <w:noProof/>
        </w:rPr>
        <w:fldChar w:fldCharType="begin"/>
      </w:r>
      <w:r>
        <w:rPr>
          <w:noProof/>
        </w:rPr>
        <w:instrText xml:space="preserve"> PAGEREF _Toc383599920 \h </w:instrText>
      </w:r>
      <w:ins w:id="22" w:author="fundaa" w:date="2014-09-05T09:59:00Z">
        <w:r>
          <w:rPr>
            <w:noProof/>
          </w:rPr>
        </w:r>
      </w:ins>
      <w:r>
        <w:rPr>
          <w:noProof/>
        </w:rPr>
        <w:fldChar w:fldCharType="separate"/>
      </w:r>
      <w:r>
        <w:rPr>
          <w:noProof/>
        </w:rPr>
        <w:t>3</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sidRPr="00E9619D">
        <w:rPr>
          <w:noProof/>
          <w:color w:val="000000"/>
        </w:rPr>
        <w:t>3.16</w:t>
      </w:r>
      <w:r>
        <w:rPr>
          <w:rFonts w:ascii="Calibri" w:eastAsia="Times New Roman" w:hAnsi="Calibri"/>
          <w:noProof/>
          <w:sz w:val="22"/>
          <w:szCs w:val="22"/>
          <w:lang w:val="tr-TR"/>
        </w:rPr>
        <w:tab/>
      </w:r>
      <w:r>
        <w:rPr>
          <w:noProof/>
        </w:rPr>
        <w:t>Soğuk hava deposu</w:t>
      </w:r>
      <w:r>
        <w:rPr>
          <w:noProof/>
        </w:rPr>
        <w:tab/>
      </w:r>
      <w:r>
        <w:rPr>
          <w:noProof/>
        </w:rPr>
        <w:fldChar w:fldCharType="begin"/>
      </w:r>
      <w:r>
        <w:rPr>
          <w:noProof/>
        </w:rPr>
        <w:instrText xml:space="preserve"> PAGEREF _Toc383599921 \h </w:instrText>
      </w:r>
      <w:ins w:id="23" w:author="fundaa" w:date="2014-09-05T09:59:00Z">
        <w:r>
          <w:rPr>
            <w:noProof/>
          </w:rPr>
        </w:r>
      </w:ins>
      <w:r>
        <w:rPr>
          <w:noProof/>
        </w:rPr>
        <w:fldChar w:fldCharType="separate"/>
      </w:r>
      <w:r>
        <w:rPr>
          <w:noProof/>
        </w:rPr>
        <w:t>4</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3.17</w:t>
      </w:r>
      <w:r>
        <w:rPr>
          <w:rFonts w:ascii="Calibri" w:eastAsia="Times New Roman" w:hAnsi="Calibri"/>
          <w:noProof/>
          <w:sz w:val="22"/>
          <w:szCs w:val="22"/>
          <w:lang w:val="tr-TR"/>
        </w:rPr>
        <w:tab/>
      </w:r>
      <w:r>
        <w:rPr>
          <w:noProof/>
        </w:rPr>
        <w:t>Soğuk muhafaza odası</w:t>
      </w:r>
      <w:r>
        <w:rPr>
          <w:noProof/>
        </w:rPr>
        <w:tab/>
      </w:r>
      <w:r>
        <w:rPr>
          <w:noProof/>
        </w:rPr>
        <w:fldChar w:fldCharType="begin"/>
      </w:r>
      <w:r>
        <w:rPr>
          <w:noProof/>
        </w:rPr>
        <w:instrText xml:space="preserve"> PAGEREF _Toc383599922 \h </w:instrText>
      </w:r>
      <w:ins w:id="24" w:author="fundaa" w:date="2014-09-05T09:59:00Z">
        <w:r>
          <w:rPr>
            <w:noProof/>
          </w:rPr>
        </w:r>
      </w:ins>
      <w:r>
        <w:rPr>
          <w:noProof/>
        </w:rPr>
        <w:fldChar w:fldCharType="separate"/>
      </w:r>
      <w:r>
        <w:rPr>
          <w:noProof/>
        </w:rPr>
        <w:t>4</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3.18</w:t>
      </w:r>
      <w:r>
        <w:rPr>
          <w:rFonts w:ascii="Calibri" w:eastAsia="Times New Roman" w:hAnsi="Calibri"/>
          <w:noProof/>
          <w:sz w:val="22"/>
          <w:szCs w:val="22"/>
          <w:lang w:val="tr-TR"/>
        </w:rPr>
        <w:tab/>
      </w:r>
      <w:r>
        <w:rPr>
          <w:noProof/>
        </w:rPr>
        <w:t>Soğutma sistemi</w:t>
      </w:r>
      <w:r>
        <w:rPr>
          <w:noProof/>
        </w:rPr>
        <w:tab/>
      </w:r>
      <w:r>
        <w:rPr>
          <w:noProof/>
        </w:rPr>
        <w:fldChar w:fldCharType="begin"/>
      </w:r>
      <w:r>
        <w:rPr>
          <w:noProof/>
        </w:rPr>
        <w:instrText xml:space="preserve"> PAGEREF _Toc383599923 \h </w:instrText>
      </w:r>
      <w:ins w:id="25" w:author="fundaa" w:date="2014-09-05T09:59:00Z">
        <w:r>
          <w:rPr>
            <w:noProof/>
          </w:rPr>
        </w:r>
      </w:ins>
      <w:r>
        <w:rPr>
          <w:noProof/>
        </w:rPr>
        <w:fldChar w:fldCharType="separate"/>
      </w:r>
      <w:r>
        <w:rPr>
          <w:noProof/>
        </w:rPr>
        <w:t>4</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3.19</w:t>
      </w:r>
      <w:r>
        <w:rPr>
          <w:rFonts w:ascii="Calibri" w:eastAsia="Times New Roman" w:hAnsi="Calibri"/>
          <w:noProof/>
          <w:sz w:val="22"/>
          <w:szCs w:val="22"/>
          <w:lang w:val="tr-TR"/>
        </w:rPr>
        <w:tab/>
      </w:r>
      <w:r>
        <w:rPr>
          <w:noProof/>
        </w:rPr>
        <w:t>Soğutucu akışkan</w:t>
      </w:r>
      <w:r>
        <w:rPr>
          <w:noProof/>
        </w:rPr>
        <w:tab/>
      </w:r>
      <w:r>
        <w:rPr>
          <w:noProof/>
        </w:rPr>
        <w:fldChar w:fldCharType="begin"/>
      </w:r>
      <w:r>
        <w:rPr>
          <w:noProof/>
        </w:rPr>
        <w:instrText xml:space="preserve"> PAGEREF _Toc383599924 \h </w:instrText>
      </w:r>
      <w:ins w:id="26" w:author="fundaa" w:date="2014-09-05T09:59:00Z">
        <w:r>
          <w:rPr>
            <w:noProof/>
          </w:rPr>
        </w:r>
      </w:ins>
      <w:r>
        <w:rPr>
          <w:noProof/>
        </w:rPr>
        <w:fldChar w:fldCharType="separate"/>
      </w:r>
      <w:r>
        <w:rPr>
          <w:noProof/>
        </w:rPr>
        <w:t>4</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3.20</w:t>
      </w:r>
      <w:r>
        <w:rPr>
          <w:rFonts w:ascii="Calibri" w:eastAsia="Times New Roman" w:hAnsi="Calibri"/>
          <w:noProof/>
          <w:sz w:val="22"/>
          <w:szCs w:val="22"/>
          <w:lang w:val="tr-TR"/>
        </w:rPr>
        <w:tab/>
      </w:r>
      <w:r>
        <w:rPr>
          <w:noProof/>
        </w:rPr>
        <w:t>Soğuk zincir</w:t>
      </w:r>
      <w:r>
        <w:rPr>
          <w:noProof/>
        </w:rPr>
        <w:tab/>
      </w:r>
      <w:r>
        <w:rPr>
          <w:noProof/>
        </w:rPr>
        <w:fldChar w:fldCharType="begin"/>
      </w:r>
      <w:r>
        <w:rPr>
          <w:noProof/>
        </w:rPr>
        <w:instrText xml:space="preserve"> PAGEREF _Toc383599925 \h </w:instrText>
      </w:r>
      <w:ins w:id="27" w:author="fundaa" w:date="2014-09-05T09:59:00Z">
        <w:r>
          <w:rPr>
            <w:noProof/>
          </w:rPr>
        </w:r>
      </w:ins>
      <w:r>
        <w:rPr>
          <w:noProof/>
        </w:rPr>
        <w:fldChar w:fldCharType="separate"/>
      </w:r>
      <w:r>
        <w:rPr>
          <w:noProof/>
        </w:rPr>
        <w:t>4</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3.21</w:t>
      </w:r>
      <w:r>
        <w:rPr>
          <w:rFonts w:ascii="Calibri" w:eastAsia="Times New Roman" w:hAnsi="Calibri"/>
          <w:noProof/>
          <w:sz w:val="22"/>
          <w:szCs w:val="22"/>
          <w:lang w:val="tr-TR"/>
        </w:rPr>
        <w:tab/>
      </w:r>
      <w:r>
        <w:rPr>
          <w:noProof/>
        </w:rPr>
        <w:t>Soğutma</w:t>
      </w:r>
      <w:r>
        <w:rPr>
          <w:noProof/>
        </w:rPr>
        <w:tab/>
      </w:r>
      <w:r>
        <w:rPr>
          <w:noProof/>
        </w:rPr>
        <w:fldChar w:fldCharType="begin"/>
      </w:r>
      <w:r>
        <w:rPr>
          <w:noProof/>
        </w:rPr>
        <w:instrText xml:space="preserve"> PAGEREF _Toc383599926 \h </w:instrText>
      </w:r>
      <w:ins w:id="28" w:author="fundaa" w:date="2014-09-05T09:59:00Z">
        <w:r>
          <w:rPr>
            <w:noProof/>
          </w:rPr>
        </w:r>
      </w:ins>
      <w:r>
        <w:rPr>
          <w:noProof/>
        </w:rPr>
        <w:fldChar w:fldCharType="separate"/>
      </w:r>
      <w:r>
        <w:rPr>
          <w:noProof/>
        </w:rPr>
        <w:t>4</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3.22</w:t>
      </w:r>
      <w:r>
        <w:rPr>
          <w:rFonts w:ascii="Calibri" w:eastAsia="Times New Roman" w:hAnsi="Calibri"/>
          <w:noProof/>
          <w:sz w:val="22"/>
          <w:szCs w:val="22"/>
          <w:lang w:val="tr-TR"/>
        </w:rPr>
        <w:tab/>
      </w:r>
      <w:r>
        <w:rPr>
          <w:noProof/>
        </w:rPr>
        <w:t>Soğutulmuş et</w:t>
      </w:r>
      <w:r>
        <w:rPr>
          <w:noProof/>
        </w:rPr>
        <w:tab/>
      </w:r>
      <w:r>
        <w:rPr>
          <w:noProof/>
        </w:rPr>
        <w:fldChar w:fldCharType="begin"/>
      </w:r>
      <w:r>
        <w:rPr>
          <w:noProof/>
        </w:rPr>
        <w:instrText xml:space="preserve"> PAGEREF _Toc383599927 \h </w:instrText>
      </w:r>
      <w:ins w:id="29" w:author="fundaa" w:date="2014-09-05T09:59:00Z">
        <w:r>
          <w:rPr>
            <w:noProof/>
          </w:rPr>
        </w:r>
      </w:ins>
      <w:r>
        <w:rPr>
          <w:noProof/>
        </w:rPr>
        <w:fldChar w:fldCharType="separate"/>
      </w:r>
      <w:r>
        <w:rPr>
          <w:noProof/>
        </w:rPr>
        <w:t>4</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3.23</w:t>
      </w:r>
      <w:r>
        <w:rPr>
          <w:rFonts w:ascii="Calibri" w:eastAsia="Times New Roman" w:hAnsi="Calibri"/>
          <w:noProof/>
          <w:sz w:val="22"/>
          <w:szCs w:val="22"/>
          <w:lang w:val="tr-TR"/>
        </w:rPr>
        <w:tab/>
      </w:r>
      <w:r>
        <w:rPr>
          <w:noProof/>
        </w:rPr>
        <w:t>Soğuk muhafaza</w:t>
      </w:r>
      <w:r>
        <w:rPr>
          <w:noProof/>
        </w:rPr>
        <w:tab/>
      </w:r>
      <w:r>
        <w:rPr>
          <w:noProof/>
        </w:rPr>
        <w:fldChar w:fldCharType="begin"/>
      </w:r>
      <w:r>
        <w:rPr>
          <w:noProof/>
        </w:rPr>
        <w:instrText xml:space="preserve"> PAGEREF _Toc383599928 \h </w:instrText>
      </w:r>
      <w:ins w:id="30" w:author="fundaa" w:date="2014-09-05T09:59:00Z">
        <w:r>
          <w:rPr>
            <w:noProof/>
          </w:rPr>
        </w:r>
      </w:ins>
      <w:r>
        <w:rPr>
          <w:noProof/>
        </w:rPr>
        <w:fldChar w:fldCharType="separate"/>
      </w:r>
      <w:r>
        <w:rPr>
          <w:noProof/>
        </w:rPr>
        <w:t>4</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3.24</w:t>
      </w:r>
      <w:r>
        <w:rPr>
          <w:rFonts w:ascii="Calibri" w:eastAsia="Times New Roman" w:hAnsi="Calibri"/>
          <w:noProof/>
          <w:sz w:val="22"/>
          <w:szCs w:val="22"/>
          <w:lang w:val="tr-TR"/>
        </w:rPr>
        <w:tab/>
      </w:r>
      <w:r>
        <w:rPr>
          <w:noProof/>
        </w:rPr>
        <w:t>Sorumlu yönetici</w:t>
      </w:r>
      <w:r>
        <w:rPr>
          <w:noProof/>
        </w:rPr>
        <w:tab/>
      </w:r>
      <w:r>
        <w:rPr>
          <w:noProof/>
        </w:rPr>
        <w:fldChar w:fldCharType="begin"/>
      </w:r>
      <w:r>
        <w:rPr>
          <w:noProof/>
        </w:rPr>
        <w:instrText xml:space="preserve"> PAGEREF _Toc383599929 \h </w:instrText>
      </w:r>
      <w:ins w:id="31" w:author="fundaa" w:date="2014-09-05T09:59:00Z">
        <w:r>
          <w:rPr>
            <w:noProof/>
          </w:rPr>
        </w:r>
      </w:ins>
      <w:r>
        <w:rPr>
          <w:noProof/>
        </w:rPr>
        <w:fldChar w:fldCharType="separate"/>
      </w:r>
      <w:r>
        <w:rPr>
          <w:noProof/>
        </w:rPr>
        <w:t>4</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3.25</w:t>
      </w:r>
      <w:r>
        <w:rPr>
          <w:rFonts w:ascii="Calibri" w:eastAsia="Times New Roman" w:hAnsi="Calibri"/>
          <w:noProof/>
          <w:sz w:val="22"/>
          <w:szCs w:val="22"/>
          <w:lang w:val="tr-TR"/>
        </w:rPr>
        <w:tab/>
      </w:r>
      <w:r>
        <w:rPr>
          <w:noProof/>
        </w:rPr>
        <w:t>Şok tüneli/odası</w:t>
      </w:r>
      <w:r>
        <w:rPr>
          <w:noProof/>
        </w:rPr>
        <w:tab/>
      </w:r>
      <w:r>
        <w:rPr>
          <w:noProof/>
        </w:rPr>
        <w:fldChar w:fldCharType="begin"/>
      </w:r>
      <w:r>
        <w:rPr>
          <w:noProof/>
        </w:rPr>
        <w:instrText xml:space="preserve"> PAGEREF _Toc383599930 \h </w:instrText>
      </w:r>
      <w:ins w:id="32" w:author="fundaa" w:date="2014-09-05T09:59:00Z">
        <w:r>
          <w:rPr>
            <w:noProof/>
          </w:rPr>
        </w:r>
      </w:ins>
      <w:r>
        <w:rPr>
          <w:noProof/>
        </w:rPr>
        <w:fldChar w:fldCharType="separate"/>
      </w:r>
      <w:r>
        <w:rPr>
          <w:noProof/>
        </w:rPr>
        <w:t>4</w:t>
      </w:r>
      <w:r>
        <w:rPr>
          <w:noProof/>
        </w:rPr>
        <w:fldChar w:fldCharType="end"/>
      </w:r>
    </w:p>
    <w:p w:rsidR="00DB2602" w:rsidRDefault="00DB2602">
      <w:pPr>
        <w:pStyle w:val="TOC1"/>
        <w:tabs>
          <w:tab w:val="left" w:pos="403"/>
        </w:tabs>
        <w:rPr>
          <w:rFonts w:ascii="Calibri" w:hAnsi="Calibri" w:cs="Calibri"/>
          <w:b w:val="0"/>
          <w:bCs w:val="0"/>
          <w:sz w:val="22"/>
          <w:szCs w:val="22"/>
          <w:lang w:val="tr-TR"/>
        </w:rPr>
      </w:pPr>
      <w:r>
        <w:t>4</w:t>
      </w:r>
      <w:r>
        <w:rPr>
          <w:rFonts w:ascii="Calibri" w:hAnsi="Calibri" w:cs="Calibri"/>
          <w:b w:val="0"/>
          <w:bCs w:val="0"/>
          <w:sz w:val="22"/>
          <w:szCs w:val="22"/>
          <w:lang w:val="tr-TR"/>
        </w:rPr>
        <w:tab/>
      </w:r>
      <w:r>
        <w:t>Kurallar</w:t>
      </w:r>
      <w:r>
        <w:tab/>
      </w:r>
      <w:r>
        <w:fldChar w:fldCharType="begin"/>
      </w:r>
      <w:r>
        <w:instrText xml:space="preserve"> PAGEREF _Toc383599931 \h </w:instrText>
      </w:r>
      <w:ins w:id="33" w:author="fundaa" w:date="2014-09-05T09:59:00Z"/>
      <w:r>
        <w:fldChar w:fldCharType="separate"/>
      </w:r>
      <w:r>
        <w:t>4</w:t>
      </w:r>
      <w: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4.1</w:t>
      </w:r>
      <w:r>
        <w:rPr>
          <w:rFonts w:ascii="Calibri" w:eastAsia="Times New Roman" w:hAnsi="Calibri"/>
          <w:noProof/>
          <w:sz w:val="22"/>
          <w:szCs w:val="22"/>
          <w:lang w:val="tr-TR"/>
        </w:rPr>
        <w:tab/>
      </w:r>
      <w:r>
        <w:rPr>
          <w:noProof/>
        </w:rPr>
        <w:t>Etlerin soğuk ve donmuş depolanma koşulları ile ilgili genel kurallar</w:t>
      </w:r>
      <w:r>
        <w:rPr>
          <w:noProof/>
        </w:rPr>
        <w:tab/>
      </w:r>
      <w:r>
        <w:rPr>
          <w:noProof/>
        </w:rPr>
        <w:fldChar w:fldCharType="begin"/>
      </w:r>
      <w:r>
        <w:rPr>
          <w:noProof/>
        </w:rPr>
        <w:instrText xml:space="preserve"> PAGEREF _Toc383599932 \h </w:instrText>
      </w:r>
      <w:ins w:id="34" w:author="fundaa" w:date="2014-09-05T09:59:00Z">
        <w:r>
          <w:rPr>
            <w:noProof/>
          </w:rPr>
        </w:r>
      </w:ins>
      <w:r>
        <w:rPr>
          <w:noProof/>
        </w:rPr>
        <w:fldChar w:fldCharType="separate"/>
      </w:r>
      <w:r>
        <w:rPr>
          <w:noProof/>
        </w:rPr>
        <w:t>4</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4.2</w:t>
      </w:r>
      <w:r>
        <w:rPr>
          <w:rFonts w:ascii="Calibri" w:eastAsia="Times New Roman" w:hAnsi="Calibri"/>
          <w:noProof/>
          <w:sz w:val="22"/>
          <w:szCs w:val="22"/>
          <w:lang w:val="tr-TR"/>
        </w:rPr>
        <w:tab/>
      </w:r>
      <w:r>
        <w:rPr>
          <w:noProof/>
        </w:rPr>
        <w:t>Soğutulacak veya dondurulacak etler ile ilgili kurallar</w:t>
      </w:r>
      <w:r>
        <w:rPr>
          <w:noProof/>
        </w:rPr>
        <w:tab/>
      </w:r>
      <w:r>
        <w:rPr>
          <w:noProof/>
        </w:rPr>
        <w:fldChar w:fldCharType="begin"/>
      </w:r>
      <w:r>
        <w:rPr>
          <w:noProof/>
        </w:rPr>
        <w:instrText xml:space="preserve"> PAGEREF _Toc383599933 \h </w:instrText>
      </w:r>
      <w:ins w:id="35" w:author="fundaa" w:date="2014-09-05T09:59:00Z">
        <w:r>
          <w:rPr>
            <w:noProof/>
          </w:rPr>
        </w:r>
      </w:ins>
      <w:r>
        <w:rPr>
          <w:noProof/>
        </w:rPr>
        <w:fldChar w:fldCharType="separate"/>
      </w:r>
      <w:r>
        <w:rPr>
          <w:noProof/>
        </w:rPr>
        <w:t>6</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4.3</w:t>
      </w:r>
      <w:r>
        <w:rPr>
          <w:rFonts w:ascii="Calibri" w:eastAsia="Times New Roman" w:hAnsi="Calibri"/>
          <w:noProof/>
          <w:sz w:val="22"/>
          <w:szCs w:val="22"/>
          <w:lang w:val="tr-TR"/>
        </w:rPr>
        <w:tab/>
      </w:r>
      <w:r>
        <w:rPr>
          <w:noProof/>
        </w:rPr>
        <w:t>Etlerin soğutulması ile ilgili kurallar</w:t>
      </w:r>
      <w:r>
        <w:rPr>
          <w:noProof/>
        </w:rPr>
        <w:tab/>
      </w:r>
      <w:r>
        <w:rPr>
          <w:noProof/>
        </w:rPr>
        <w:fldChar w:fldCharType="begin"/>
      </w:r>
      <w:r>
        <w:rPr>
          <w:noProof/>
        </w:rPr>
        <w:instrText xml:space="preserve"> PAGEREF _Toc383599934 \h </w:instrText>
      </w:r>
      <w:ins w:id="36" w:author="fundaa" w:date="2014-09-05T09:59:00Z">
        <w:r>
          <w:rPr>
            <w:noProof/>
          </w:rPr>
        </w:r>
      </w:ins>
      <w:r>
        <w:rPr>
          <w:noProof/>
        </w:rPr>
        <w:fldChar w:fldCharType="separate"/>
      </w:r>
      <w:r>
        <w:rPr>
          <w:noProof/>
        </w:rPr>
        <w:t>7</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4.4</w:t>
      </w:r>
      <w:r>
        <w:rPr>
          <w:rFonts w:ascii="Calibri" w:eastAsia="Times New Roman" w:hAnsi="Calibri"/>
          <w:noProof/>
          <w:sz w:val="22"/>
          <w:szCs w:val="22"/>
          <w:lang w:val="tr-TR"/>
        </w:rPr>
        <w:tab/>
      </w:r>
      <w:r>
        <w:rPr>
          <w:noProof/>
        </w:rPr>
        <w:t>Etlerin soğuk ve donmuş muhafazası</w:t>
      </w:r>
      <w:r>
        <w:rPr>
          <w:noProof/>
        </w:rPr>
        <w:tab/>
      </w:r>
      <w:r>
        <w:rPr>
          <w:noProof/>
        </w:rPr>
        <w:fldChar w:fldCharType="begin"/>
      </w:r>
      <w:r>
        <w:rPr>
          <w:noProof/>
        </w:rPr>
        <w:instrText xml:space="preserve"> PAGEREF _Toc383599935 \h </w:instrText>
      </w:r>
      <w:ins w:id="37" w:author="fundaa" w:date="2014-09-05T09:59:00Z">
        <w:r>
          <w:rPr>
            <w:noProof/>
          </w:rPr>
        </w:r>
      </w:ins>
      <w:r>
        <w:rPr>
          <w:noProof/>
        </w:rPr>
        <w:fldChar w:fldCharType="separate"/>
      </w:r>
      <w:r>
        <w:rPr>
          <w:noProof/>
        </w:rPr>
        <w:t>9</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4.5</w:t>
      </w:r>
      <w:r>
        <w:rPr>
          <w:rFonts w:ascii="Calibri" w:eastAsia="Times New Roman" w:hAnsi="Calibri"/>
          <w:noProof/>
          <w:sz w:val="22"/>
          <w:szCs w:val="22"/>
          <w:lang w:val="tr-TR"/>
        </w:rPr>
        <w:tab/>
      </w:r>
      <w:r>
        <w:rPr>
          <w:noProof/>
        </w:rPr>
        <w:t>Dondurulmuş etlerin çözdürülmesi kuralları</w:t>
      </w:r>
      <w:r>
        <w:rPr>
          <w:noProof/>
        </w:rPr>
        <w:tab/>
      </w:r>
      <w:r>
        <w:rPr>
          <w:noProof/>
        </w:rPr>
        <w:fldChar w:fldCharType="begin"/>
      </w:r>
      <w:r>
        <w:rPr>
          <w:noProof/>
        </w:rPr>
        <w:instrText xml:space="preserve"> PAGEREF _Toc383599936 \h </w:instrText>
      </w:r>
      <w:ins w:id="38" w:author="fundaa" w:date="2014-09-05T09:59:00Z">
        <w:r>
          <w:rPr>
            <w:noProof/>
          </w:rPr>
        </w:r>
      </w:ins>
      <w:r>
        <w:rPr>
          <w:noProof/>
        </w:rPr>
        <w:fldChar w:fldCharType="separate"/>
      </w:r>
      <w:r>
        <w:rPr>
          <w:noProof/>
        </w:rPr>
        <w:t>11</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4.6</w:t>
      </w:r>
      <w:r>
        <w:rPr>
          <w:rFonts w:ascii="Calibri" w:eastAsia="Times New Roman" w:hAnsi="Calibri"/>
          <w:noProof/>
          <w:sz w:val="22"/>
          <w:szCs w:val="22"/>
          <w:lang w:val="tr-TR"/>
        </w:rPr>
        <w:tab/>
      </w:r>
      <w:r>
        <w:rPr>
          <w:noProof/>
        </w:rPr>
        <w:t>Soğutulmuş ve dondurulmuş etlerin taşıma kuralları</w:t>
      </w:r>
      <w:r>
        <w:rPr>
          <w:noProof/>
        </w:rPr>
        <w:tab/>
      </w:r>
      <w:r>
        <w:rPr>
          <w:noProof/>
        </w:rPr>
        <w:fldChar w:fldCharType="begin"/>
      </w:r>
      <w:r>
        <w:rPr>
          <w:noProof/>
        </w:rPr>
        <w:instrText xml:space="preserve"> PAGEREF _Toc383599937 \h </w:instrText>
      </w:r>
      <w:ins w:id="39" w:author="fundaa" w:date="2014-09-05T09:59:00Z">
        <w:r>
          <w:rPr>
            <w:noProof/>
          </w:rPr>
        </w:r>
      </w:ins>
      <w:r>
        <w:rPr>
          <w:noProof/>
        </w:rPr>
        <w:fldChar w:fldCharType="separate"/>
      </w:r>
      <w:r>
        <w:rPr>
          <w:noProof/>
        </w:rPr>
        <w:t>11</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4.7</w:t>
      </w:r>
      <w:r>
        <w:rPr>
          <w:rFonts w:ascii="Calibri" w:eastAsia="Times New Roman" w:hAnsi="Calibri"/>
          <w:noProof/>
          <w:sz w:val="22"/>
          <w:szCs w:val="22"/>
          <w:lang w:val="tr-TR"/>
        </w:rPr>
        <w:tab/>
      </w:r>
      <w:r>
        <w:rPr>
          <w:noProof/>
        </w:rPr>
        <w:t>Çalışanlar ile ilgili kurallar</w:t>
      </w:r>
      <w:r>
        <w:rPr>
          <w:noProof/>
        </w:rPr>
        <w:tab/>
      </w:r>
      <w:r>
        <w:rPr>
          <w:noProof/>
        </w:rPr>
        <w:fldChar w:fldCharType="begin"/>
      </w:r>
      <w:r>
        <w:rPr>
          <w:noProof/>
        </w:rPr>
        <w:instrText xml:space="preserve"> PAGEREF _Toc383599938 \h </w:instrText>
      </w:r>
      <w:ins w:id="40" w:author="fundaa" w:date="2014-09-05T09:59:00Z">
        <w:r>
          <w:rPr>
            <w:noProof/>
          </w:rPr>
        </w:r>
      </w:ins>
      <w:r>
        <w:rPr>
          <w:noProof/>
        </w:rPr>
        <w:fldChar w:fldCharType="separate"/>
      </w:r>
      <w:r>
        <w:rPr>
          <w:noProof/>
        </w:rPr>
        <w:t>12</w:t>
      </w:r>
      <w:r>
        <w:rPr>
          <w:noProof/>
        </w:rPr>
        <w:fldChar w:fldCharType="end"/>
      </w:r>
    </w:p>
    <w:p w:rsidR="00DB2602" w:rsidRDefault="00DB2602" w:rsidP="0043612D">
      <w:pPr>
        <w:pStyle w:val="TOC2"/>
        <w:tabs>
          <w:tab w:val="clear" w:pos="567"/>
          <w:tab w:val="left" w:pos="851"/>
        </w:tabs>
        <w:rPr>
          <w:rFonts w:ascii="Calibri" w:eastAsia="Times New Roman" w:hAnsi="Calibri"/>
          <w:noProof/>
          <w:sz w:val="22"/>
          <w:szCs w:val="22"/>
          <w:lang w:val="tr-TR"/>
        </w:rPr>
      </w:pPr>
      <w:r>
        <w:rPr>
          <w:noProof/>
        </w:rPr>
        <w:t>4.8</w:t>
      </w:r>
      <w:r>
        <w:rPr>
          <w:rFonts w:ascii="Calibri" w:eastAsia="Times New Roman" w:hAnsi="Calibri"/>
          <w:noProof/>
          <w:sz w:val="22"/>
          <w:szCs w:val="22"/>
          <w:lang w:val="tr-TR"/>
        </w:rPr>
        <w:tab/>
      </w:r>
      <w:r>
        <w:rPr>
          <w:noProof/>
        </w:rPr>
        <w:t>Diğer kurallar</w:t>
      </w:r>
      <w:r>
        <w:rPr>
          <w:noProof/>
        </w:rPr>
        <w:tab/>
      </w:r>
      <w:r>
        <w:rPr>
          <w:noProof/>
        </w:rPr>
        <w:fldChar w:fldCharType="begin"/>
      </w:r>
      <w:r>
        <w:rPr>
          <w:noProof/>
        </w:rPr>
        <w:instrText xml:space="preserve"> PAGEREF _Toc383599939 \h </w:instrText>
      </w:r>
      <w:ins w:id="41" w:author="fundaa" w:date="2014-09-05T09:59:00Z">
        <w:r>
          <w:rPr>
            <w:noProof/>
          </w:rPr>
        </w:r>
      </w:ins>
      <w:r>
        <w:rPr>
          <w:noProof/>
        </w:rPr>
        <w:fldChar w:fldCharType="separate"/>
      </w:r>
      <w:r>
        <w:rPr>
          <w:noProof/>
        </w:rPr>
        <w:t>13</w:t>
      </w:r>
      <w:r>
        <w:rPr>
          <w:noProof/>
        </w:rPr>
        <w:fldChar w:fldCharType="end"/>
      </w:r>
    </w:p>
    <w:p w:rsidR="00DB2602" w:rsidRDefault="00DB2602">
      <w:pPr>
        <w:pStyle w:val="TOC1"/>
        <w:tabs>
          <w:tab w:val="left" w:pos="403"/>
        </w:tabs>
        <w:rPr>
          <w:rFonts w:ascii="Calibri" w:hAnsi="Calibri" w:cs="Calibri"/>
          <w:b w:val="0"/>
          <w:bCs w:val="0"/>
          <w:sz w:val="22"/>
          <w:szCs w:val="22"/>
          <w:lang w:val="tr-TR"/>
        </w:rPr>
      </w:pPr>
      <w:r>
        <w:t>5</w:t>
      </w:r>
      <w:r>
        <w:rPr>
          <w:rFonts w:ascii="Calibri" w:hAnsi="Calibri" w:cs="Calibri"/>
          <w:b w:val="0"/>
          <w:bCs w:val="0"/>
          <w:sz w:val="22"/>
          <w:szCs w:val="22"/>
          <w:lang w:val="tr-TR"/>
        </w:rPr>
        <w:tab/>
      </w:r>
      <w:r>
        <w:t>Çeşitli hükümler</w:t>
      </w:r>
      <w:r>
        <w:tab/>
      </w:r>
      <w:r>
        <w:fldChar w:fldCharType="begin"/>
      </w:r>
      <w:r>
        <w:instrText xml:space="preserve"> PAGEREF _Toc383599940 \h </w:instrText>
      </w:r>
      <w:ins w:id="42" w:author="fundaa" w:date="2014-09-05T09:59:00Z"/>
      <w:r>
        <w:fldChar w:fldCharType="separate"/>
      </w:r>
      <w:r>
        <w:t>13</w:t>
      </w:r>
      <w:r>
        <w:fldChar w:fldCharType="end"/>
      </w:r>
    </w:p>
    <w:p w:rsidR="00DB2602" w:rsidRDefault="00DB2602">
      <w:pPr>
        <w:pStyle w:val="TOC1"/>
        <w:rPr>
          <w:rFonts w:ascii="Calibri" w:hAnsi="Calibri" w:cs="Calibri"/>
          <w:b w:val="0"/>
          <w:bCs w:val="0"/>
          <w:sz w:val="22"/>
          <w:szCs w:val="22"/>
          <w:lang w:val="tr-TR"/>
        </w:rPr>
      </w:pPr>
      <w:r>
        <w:t>Yararlanılan kaynaklar</w:t>
      </w:r>
      <w:r>
        <w:tab/>
      </w:r>
      <w:r>
        <w:fldChar w:fldCharType="begin"/>
      </w:r>
      <w:r>
        <w:instrText xml:space="preserve"> PAGEREF _Toc383599942 \h </w:instrText>
      </w:r>
      <w:ins w:id="43" w:author="fundaa" w:date="2014-09-05T09:59:00Z"/>
      <w:r>
        <w:fldChar w:fldCharType="separate"/>
      </w:r>
      <w:r>
        <w:t>14</w:t>
      </w:r>
      <w:r>
        <w:fldChar w:fldCharType="end"/>
      </w:r>
    </w:p>
    <w:p w:rsidR="00DB2602" w:rsidRDefault="00DB2602" w:rsidP="00BD7711">
      <w:pPr>
        <w:jc w:val="center"/>
      </w:pPr>
      <w:r>
        <w:fldChar w:fldCharType="end"/>
      </w:r>
    </w:p>
    <w:p w:rsidR="00DB2602" w:rsidRDefault="00DB2602" w:rsidP="00BD7711">
      <w:pPr>
        <w:jc w:val="center"/>
      </w:pPr>
    </w:p>
    <w:p w:rsidR="00DB2602" w:rsidRDefault="00DB2602" w:rsidP="00BD7711">
      <w:pPr>
        <w:jc w:val="center"/>
      </w:pPr>
    </w:p>
    <w:p w:rsidR="00DB2602" w:rsidRDefault="00DB2602" w:rsidP="00BD7711">
      <w:pPr>
        <w:jc w:val="center"/>
      </w:pPr>
    </w:p>
    <w:p w:rsidR="00DB2602" w:rsidRDefault="00DB2602" w:rsidP="00BD7711">
      <w:pPr>
        <w:jc w:val="center"/>
        <w:sectPr w:rsidR="00DB2602" w:rsidSect="00545B4B">
          <w:headerReference w:type="even" r:id="rId12"/>
          <w:headerReference w:type="default" r:id="rId13"/>
          <w:footerReference w:type="even" r:id="rId14"/>
          <w:footerReference w:type="default" r:id="rId15"/>
          <w:pgSz w:w="11906" w:h="16838"/>
          <w:pgMar w:top="1230" w:right="1134" w:bottom="1134" w:left="1134" w:header="709" w:footer="709" w:gutter="0"/>
          <w:pgNumType w:start="1"/>
          <w:cols w:space="708"/>
          <w:docGrid w:linePitch="360"/>
        </w:sectPr>
      </w:pPr>
    </w:p>
    <w:p w:rsidR="00DB2602" w:rsidRDefault="00DB2602" w:rsidP="00BD7711">
      <w:pPr>
        <w:jc w:val="center"/>
        <w:rPr>
          <w:b/>
          <w:bCs/>
          <w:sz w:val="28"/>
          <w:szCs w:val="28"/>
        </w:rPr>
      </w:pPr>
      <w:r>
        <w:rPr>
          <w:b/>
          <w:bCs/>
          <w:sz w:val="28"/>
          <w:szCs w:val="28"/>
        </w:rPr>
        <w:t>Kırmızı etler - Soğutma, dondurma, muhafaza, taşıma ve çözdürme kuralları</w:t>
      </w:r>
    </w:p>
    <w:p w:rsidR="00DB2602" w:rsidRDefault="00DB2602" w:rsidP="00BD7711">
      <w:pPr>
        <w:pBdr>
          <w:bottom w:val="single" w:sz="4" w:space="0" w:color="auto"/>
        </w:pBdr>
        <w:jc w:val="center"/>
        <w:rPr>
          <w:b/>
          <w:bCs/>
          <w:sz w:val="28"/>
          <w:szCs w:val="28"/>
        </w:rPr>
      </w:pPr>
    </w:p>
    <w:p w:rsidR="00DB2602" w:rsidRDefault="00DB2602" w:rsidP="00BD7711"/>
    <w:p w:rsidR="00DB2602" w:rsidRDefault="00DB2602" w:rsidP="00F56678">
      <w:pPr>
        <w:pStyle w:val="Heading1"/>
      </w:pPr>
      <w:bookmarkStart w:id="44" w:name="_Toc43100951"/>
      <w:bookmarkStart w:id="45" w:name="_Toc373744461"/>
      <w:bookmarkStart w:id="46" w:name="_Toc383599903"/>
      <w:r>
        <w:t>1</w:t>
      </w:r>
      <w:r>
        <w:tab/>
        <w:t>Kapsam</w:t>
      </w:r>
      <w:bookmarkEnd w:id="44"/>
      <w:bookmarkEnd w:id="45"/>
      <w:bookmarkEnd w:id="46"/>
    </w:p>
    <w:p w:rsidR="00DB2602" w:rsidRDefault="00DB2602" w:rsidP="00BD7711">
      <w:pPr>
        <w:jc w:val="both"/>
      </w:pPr>
      <w:r>
        <w:t>Bu standard, kırmızı  etlerin seçimi, soğutulması, dondurulması, soğuk veya donmuş muhafazası, taşınması, dondurulmuş etlerin çözdürülmesi ile ilgili kuralları kapsar.</w:t>
      </w:r>
    </w:p>
    <w:p w:rsidR="00DB2602" w:rsidRDefault="00DB2602" w:rsidP="00BD7711">
      <w:pPr>
        <w:jc w:val="both"/>
      </w:pPr>
    </w:p>
    <w:p w:rsidR="00DB2602" w:rsidRPr="006B50AD" w:rsidRDefault="00DB2602" w:rsidP="00F87E44">
      <w:pPr>
        <w:pStyle w:val="Heading1"/>
      </w:pPr>
      <w:bookmarkStart w:id="47" w:name="_Toc129147929"/>
      <w:bookmarkStart w:id="48" w:name="_Toc130916083"/>
      <w:bookmarkStart w:id="49" w:name="_Toc154475443"/>
      <w:bookmarkStart w:id="50" w:name="_Toc156275937"/>
      <w:bookmarkStart w:id="51" w:name="_Toc171739869"/>
      <w:bookmarkStart w:id="52" w:name="_Toc373744462"/>
      <w:bookmarkStart w:id="53" w:name="_Toc383599904"/>
      <w:r>
        <w:t>2</w:t>
      </w:r>
      <w:r>
        <w:tab/>
      </w:r>
      <w:r w:rsidRPr="006B50AD">
        <w:t>Atıf yapılan standard</w:t>
      </w:r>
      <w:bookmarkEnd w:id="47"/>
      <w:bookmarkEnd w:id="48"/>
      <w:r w:rsidRPr="006B50AD">
        <w:t xml:space="preserve"> ve/veya dokümanlar</w:t>
      </w:r>
      <w:bookmarkEnd w:id="49"/>
      <w:bookmarkEnd w:id="50"/>
      <w:bookmarkEnd w:id="51"/>
      <w:bookmarkEnd w:id="52"/>
      <w:bookmarkEnd w:id="53"/>
    </w:p>
    <w:p w:rsidR="00DB2602" w:rsidRPr="00C219A0" w:rsidRDefault="00DB2602" w:rsidP="00BD7711">
      <w:pPr>
        <w:jc w:val="both"/>
      </w:pPr>
      <w:r w:rsidRPr="00C219A0">
        <w:t>Bu standardda diğer standard ve/veya dokümanlara atıf yapılmaktadır. Bu atıflar metin içerisinde uygun yerlerde belirtilmiş ve aşağıda liste halinde verilmiştir. * İşaretli olanlar bu standardın basıldığı tari</w:t>
      </w:r>
      <w:r>
        <w:t>hte İngilizce metin olarak yayım</w:t>
      </w:r>
      <w:r w:rsidRPr="00C219A0">
        <w:t>lanmış olan Türk standardlarıdır.</w:t>
      </w:r>
    </w:p>
    <w:p w:rsidR="00DB2602" w:rsidRPr="00C219A0" w:rsidRDefault="00DB2602" w:rsidP="00BD7711">
      <w:pPr>
        <w:jc w:val="both"/>
      </w:pPr>
    </w:p>
    <w:tbl>
      <w:tblPr>
        <w:tblW w:w="930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tblPr>
      <w:tblGrid>
        <w:gridCol w:w="1764"/>
        <w:gridCol w:w="3636"/>
        <w:gridCol w:w="3905"/>
      </w:tblGrid>
      <w:tr w:rsidR="00DB2602" w:rsidRPr="000F4BDB">
        <w:trPr>
          <w:trHeight w:val="245"/>
        </w:trPr>
        <w:tc>
          <w:tcPr>
            <w:tcW w:w="1764" w:type="dxa"/>
          </w:tcPr>
          <w:p w:rsidR="00DB2602" w:rsidRPr="000F4BDB" w:rsidRDefault="00DB2602" w:rsidP="00BD7711">
            <w:pPr>
              <w:jc w:val="center"/>
              <w:rPr>
                <w:b/>
                <w:bCs/>
                <w:sz w:val="19"/>
                <w:szCs w:val="19"/>
              </w:rPr>
            </w:pPr>
            <w:bookmarkStart w:id="54" w:name="_Toc130916084"/>
            <w:bookmarkStart w:id="55" w:name="_Toc153180837"/>
            <w:bookmarkStart w:id="56" w:name="_Toc154475444"/>
            <w:r w:rsidRPr="000F4BDB">
              <w:rPr>
                <w:b/>
                <w:bCs/>
                <w:sz w:val="19"/>
                <w:szCs w:val="19"/>
              </w:rPr>
              <w:t>TS No</w:t>
            </w:r>
            <w:bookmarkEnd w:id="54"/>
            <w:bookmarkEnd w:id="55"/>
            <w:bookmarkEnd w:id="56"/>
          </w:p>
        </w:tc>
        <w:tc>
          <w:tcPr>
            <w:tcW w:w="3636" w:type="dxa"/>
          </w:tcPr>
          <w:p w:rsidR="00DB2602" w:rsidRPr="000F4BDB" w:rsidRDefault="00DB2602" w:rsidP="00BD7711">
            <w:pPr>
              <w:jc w:val="center"/>
              <w:rPr>
                <w:b/>
                <w:bCs/>
                <w:sz w:val="19"/>
                <w:szCs w:val="19"/>
              </w:rPr>
            </w:pPr>
            <w:bookmarkStart w:id="57" w:name="_Toc130916085"/>
            <w:bookmarkStart w:id="58" w:name="_Toc153180838"/>
            <w:bookmarkStart w:id="59" w:name="_Toc154475445"/>
            <w:r w:rsidRPr="000F4BDB">
              <w:rPr>
                <w:b/>
                <w:bCs/>
                <w:sz w:val="19"/>
                <w:szCs w:val="19"/>
              </w:rPr>
              <w:t>Türkçe Adı</w:t>
            </w:r>
            <w:bookmarkEnd w:id="57"/>
            <w:bookmarkEnd w:id="58"/>
            <w:bookmarkEnd w:id="59"/>
          </w:p>
        </w:tc>
        <w:tc>
          <w:tcPr>
            <w:tcW w:w="3905" w:type="dxa"/>
          </w:tcPr>
          <w:p w:rsidR="00DB2602" w:rsidRPr="000F4BDB" w:rsidRDefault="00DB2602" w:rsidP="00BD7711">
            <w:pPr>
              <w:jc w:val="center"/>
              <w:rPr>
                <w:b/>
                <w:bCs/>
                <w:sz w:val="19"/>
                <w:szCs w:val="19"/>
              </w:rPr>
            </w:pPr>
            <w:bookmarkStart w:id="60" w:name="_Toc130916086"/>
            <w:bookmarkStart w:id="61" w:name="_Toc153180839"/>
            <w:bookmarkStart w:id="62" w:name="_Toc154475446"/>
            <w:r w:rsidRPr="000F4BDB">
              <w:rPr>
                <w:b/>
                <w:bCs/>
                <w:sz w:val="19"/>
                <w:szCs w:val="19"/>
              </w:rPr>
              <w:t>İngilizce Adı</w:t>
            </w:r>
            <w:bookmarkEnd w:id="60"/>
            <w:bookmarkEnd w:id="61"/>
            <w:bookmarkEnd w:id="62"/>
          </w:p>
        </w:tc>
      </w:tr>
      <w:tr w:rsidR="00DB2602" w:rsidRPr="00F96201">
        <w:trPr>
          <w:trHeight w:val="251"/>
        </w:trPr>
        <w:tc>
          <w:tcPr>
            <w:tcW w:w="1764" w:type="dxa"/>
            <w:vAlign w:val="center"/>
          </w:tcPr>
          <w:p w:rsidR="00DB2602" w:rsidRPr="00F96201" w:rsidRDefault="00DB2602" w:rsidP="009A1D5F">
            <w:r w:rsidRPr="00F96201">
              <w:t>TS 266</w:t>
            </w:r>
          </w:p>
        </w:tc>
        <w:tc>
          <w:tcPr>
            <w:tcW w:w="3636" w:type="dxa"/>
          </w:tcPr>
          <w:p w:rsidR="00DB2602" w:rsidRPr="00F96201" w:rsidRDefault="00DB2602" w:rsidP="00CF47E7">
            <w:r w:rsidRPr="00F96201">
              <w:t>Sular- İnsan</w:t>
            </w:r>
            <w:r>
              <w:t>i</w:t>
            </w:r>
            <w:r w:rsidRPr="00F96201">
              <w:t xml:space="preserve"> </w:t>
            </w:r>
            <w:r>
              <w:t>t</w:t>
            </w:r>
            <w:r w:rsidRPr="00F96201">
              <w:t xml:space="preserve">üketim </w:t>
            </w:r>
            <w:r>
              <w:t>a</w:t>
            </w:r>
            <w:r w:rsidRPr="00F96201">
              <w:t xml:space="preserve">maçlı </w:t>
            </w:r>
            <w:r>
              <w:t>s</w:t>
            </w:r>
            <w:r w:rsidRPr="00F96201">
              <w:t>ular</w:t>
            </w:r>
          </w:p>
        </w:tc>
        <w:tc>
          <w:tcPr>
            <w:tcW w:w="3905" w:type="dxa"/>
          </w:tcPr>
          <w:p w:rsidR="00DB2602" w:rsidRPr="00F96201" w:rsidRDefault="00DB2602" w:rsidP="00BD7711">
            <w:r w:rsidRPr="00F96201">
              <w:t xml:space="preserve">Water </w:t>
            </w:r>
            <w:r w:rsidRPr="00444ECB">
              <w:t>-</w:t>
            </w:r>
            <w:r w:rsidRPr="00F96201">
              <w:t xml:space="preserve"> </w:t>
            </w:r>
            <w:r>
              <w:t>İ</w:t>
            </w:r>
            <w:r w:rsidRPr="00F96201">
              <w:t>ntended for human consumption</w:t>
            </w:r>
          </w:p>
        </w:tc>
      </w:tr>
      <w:tr w:rsidR="00DB2602" w:rsidRPr="00F96201">
        <w:trPr>
          <w:trHeight w:val="251"/>
        </w:trPr>
        <w:tc>
          <w:tcPr>
            <w:tcW w:w="1764" w:type="dxa"/>
            <w:vAlign w:val="center"/>
          </w:tcPr>
          <w:p w:rsidR="00DB2602" w:rsidRPr="00F96201" w:rsidRDefault="00DB2602" w:rsidP="009A1D5F">
            <w:r w:rsidRPr="00F96201">
              <w:t>TS 666</w:t>
            </w:r>
          </w:p>
        </w:tc>
        <w:tc>
          <w:tcPr>
            <w:tcW w:w="3636" w:type="dxa"/>
          </w:tcPr>
          <w:p w:rsidR="00DB2602" w:rsidRPr="00F96201" w:rsidRDefault="00DB2602" w:rsidP="00CF47E7">
            <w:r w:rsidRPr="00F96201">
              <w:t>Koyun - Gövde etleri (karkas)</w:t>
            </w:r>
          </w:p>
        </w:tc>
        <w:tc>
          <w:tcPr>
            <w:tcW w:w="3905" w:type="dxa"/>
          </w:tcPr>
          <w:p w:rsidR="00DB2602" w:rsidRPr="00F96201" w:rsidRDefault="00DB2602" w:rsidP="00CF47E7">
            <w:r>
              <w:t>Butchery m</w:t>
            </w:r>
            <w:r w:rsidRPr="00F96201">
              <w:t>utton</w:t>
            </w:r>
            <w:r>
              <w:t xml:space="preserve"> </w:t>
            </w:r>
            <w:r w:rsidRPr="00F96201">
              <w:t>-</w:t>
            </w:r>
            <w:r>
              <w:t xml:space="preserve"> C</w:t>
            </w:r>
            <w:r w:rsidRPr="00F96201">
              <w:t>arcasses</w:t>
            </w:r>
          </w:p>
        </w:tc>
      </w:tr>
      <w:tr w:rsidR="00DB2602" w:rsidRPr="00F96201">
        <w:trPr>
          <w:trHeight w:val="251"/>
        </w:trPr>
        <w:tc>
          <w:tcPr>
            <w:tcW w:w="1764" w:type="dxa"/>
            <w:vAlign w:val="center"/>
          </w:tcPr>
          <w:p w:rsidR="00DB2602" w:rsidRPr="00F96201" w:rsidRDefault="00DB2602" w:rsidP="009A1D5F">
            <w:r w:rsidRPr="00F96201">
              <w:t>TS 667</w:t>
            </w:r>
          </w:p>
        </w:tc>
        <w:tc>
          <w:tcPr>
            <w:tcW w:w="3636" w:type="dxa"/>
          </w:tcPr>
          <w:p w:rsidR="00DB2602" w:rsidRPr="00F96201" w:rsidRDefault="00DB2602" w:rsidP="00CF47E7">
            <w:r w:rsidRPr="00F96201">
              <w:t>Kuzu - Gövde etleri (karkas)</w:t>
            </w:r>
          </w:p>
        </w:tc>
        <w:tc>
          <w:tcPr>
            <w:tcW w:w="3905" w:type="dxa"/>
          </w:tcPr>
          <w:p w:rsidR="00DB2602" w:rsidRPr="00F96201" w:rsidRDefault="00DB2602" w:rsidP="00BD7711">
            <w:r>
              <w:t>Butchery l</w:t>
            </w:r>
            <w:r w:rsidRPr="00F96201">
              <w:t>amb</w:t>
            </w:r>
            <w:r>
              <w:t xml:space="preserve"> </w:t>
            </w:r>
            <w:r w:rsidRPr="00F96201">
              <w:t>-</w:t>
            </w:r>
            <w:r>
              <w:t xml:space="preserve"> </w:t>
            </w:r>
            <w:r w:rsidRPr="00F96201">
              <w:t>Carcasses</w:t>
            </w:r>
          </w:p>
        </w:tc>
      </w:tr>
      <w:tr w:rsidR="00DB2602" w:rsidRPr="00F96201">
        <w:trPr>
          <w:trHeight w:val="251"/>
        </w:trPr>
        <w:tc>
          <w:tcPr>
            <w:tcW w:w="1764" w:type="dxa"/>
            <w:vAlign w:val="center"/>
          </w:tcPr>
          <w:p w:rsidR="00DB2602" w:rsidRPr="00F96201" w:rsidRDefault="00DB2602" w:rsidP="009A1D5F">
            <w:r w:rsidRPr="00F96201">
              <w:t>TS 668</w:t>
            </w:r>
          </w:p>
        </w:tc>
        <w:tc>
          <w:tcPr>
            <w:tcW w:w="3636" w:type="dxa"/>
          </w:tcPr>
          <w:p w:rsidR="00DB2602" w:rsidRPr="00F96201" w:rsidRDefault="00DB2602" w:rsidP="00CF47E7">
            <w:r w:rsidRPr="00F96201">
              <w:t>Sığır - Gövde etleri (karkas)</w:t>
            </w:r>
          </w:p>
        </w:tc>
        <w:tc>
          <w:tcPr>
            <w:tcW w:w="3905" w:type="dxa"/>
          </w:tcPr>
          <w:p w:rsidR="00DB2602" w:rsidRPr="00F96201" w:rsidRDefault="00DB2602" w:rsidP="00BD7711">
            <w:r w:rsidRPr="00F96201">
              <w:t>Butchery beef-</w:t>
            </w:r>
            <w:r>
              <w:t xml:space="preserve"> </w:t>
            </w:r>
            <w:r w:rsidRPr="00F96201">
              <w:t>Carcasses</w:t>
            </w:r>
          </w:p>
        </w:tc>
      </w:tr>
      <w:tr w:rsidR="00DB2602" w:rsidRPr="00F96201">
        <w:trPr>
          <w:trHeight w:val="251"/>
        </w:trPr>
        <w:tc>
          <w:tcPr>
            <w:tcW w:w="1764" w:type="dxa"/>
            <w:vAlign w:val="center"/>
          </w:tcPr>
          <w:p w:rsidR="00DB2602" w:rsidRPr="00F96201" w:rsidRDefault="00DB2602" w:rsidP="009A1D5F">
            <w:r w:rsidRPr="00F96201">
              <w:t>TS 669</w:t>
            </w:r>
          </w:p>
        </w:tc>
        <w:tc>
          <w:tcPr>
            <w:tcW w:w="3636" w:type="dxa"/>
          </w:tcPr>
          <w:p w:rsidR="00DB2602" w:rsidRPr="00F96201" w:rsidRDefault="00DB2602" w:rsidP="00CF47E7">
            <w:r w:rsidRPr="00F96201">
              <w:t>Kasaplık dana - Gövde etleri (karkas)</w:t>
            </w:r>
          </w:p>
        </w:tc>
        <w:tc>
          <w:tcPr>
            <w:tcW w:w="3905" w:type="dxa"/>
          </w:tcPr>
          <w:p w:rsidR="00DB2602" w:rsidRPr="00F96201" w:rsidRDefault="00DB2602" w:rsidP="00BD7711">
            <w:r>
              <w:t>Butchery v</w:t>
            </w:r>
            <w:r w:rsidRPr="00F96201">
              <w:t>eal</w:t>
            </w:r>
            <w:r>
              <w:t xml:space="preserve"> </w:t>
            </w:r>
            <w:r w:rsidRPr="00F96201">
              <w:t>-</w:t>
            </w:r>
            <w:r>
              <w:t xml:space="preserve"> </w:t>
            </w:r>
            <w:r w:rsidRPr="00F96201">
              <w:t>Carcasses</w:t>
            </w:r>
          </w:p>
        </w:tc>
      </w:tr>
      <w:tr w:rsidR="00DB2602" w:rsidRPr="00F96201">
        <w:trPr>
          <w:trHeight w:val="251"/>
        </w:trPr>
        <w:tc>
          <w:tcPr>
            <w:tcW w:w="1764" w:type="dxa"/>
            <w:vAlign w:val="center"/>
          </w:tcPr>
          <w:p w:rsidR="00DB2602" w:rsidRPr="00F96201" w:rsidRDefault="00DB2602" w:rsidP="009A1D5F">
            <w:r w:rsidRPr="00F96201">
              <w:t>TS 670</w:t>
            </w:r>
          </w:p>
        </w:tc>
        <w:tc>
          <w:tcPr>
            <w:tcW w:w="3636" w:type="dxa"/>
          </w:tcPr>
          <w:p w:rsidR="00DB2602" w:rsidRPr="00F96201" w:rsidRDefault="00DB2602" w:rsidP="00CF47E7">
            <w:r w:rsidRPr="00F96201">
              <w:t>Kasaplık kılkeçisi - Gövde etleri (karkas)</w:t>
            </w:r>
          </w:p>
        </w:tc>
        <w:tc>
          <w:tcPr>
            <w:tcW w:w="3905" w:type="dxa"/>
          </w:tcPr>
          <w:p w:rsidR="00DB2602" w:rsidRPr="00F96201" w:rsidRDefault="00DB2602" w:rsidP="00BD7711">
            <w:r>
              <w:t>Butchery hair g</w:t>
            </w:r>
            <w:r w:rsidRPr="00F96201">
              <w:t>oat</w:t>
            </w:r>
            <w:r>
              <w:t xml:space="preserve"> </w:t>
            </w:r>
            <w:r w:rsidRPr="00F96201">
              <w:t>-</w:t>
            </w:r>
            <w:r>
              <w:t xml:space="preserve"> </w:t>
            </w:r>
            <w:r w:rsidRPr="00F96201">
              <w:t>Carcasses</w:t>
            </w:r>
          </w:p>
        </w:tc>
      </w:tr>
      <w:tr w:rsidR="00DB2602" w:rsidRPr="00F96201">
        <w:trPr>
          <w:trHeight w:val="251"/>
        </w:trPr>
        <w:tc>
          <w:tcPr>
            <w:tcW w:w="1764" w:type="dxa"/>
            <w:vAlign w:val="center"/>
          </w:tcPr>
          <w:p w:rsidR="00DB2602" w:rsidRPr="00F96201" w:rsidRDefault="00DB2602" w:rsidP="009A1D5F">
            <w:r w:rsidRPr="00F96201">
              <w:t>TS 671</w:t>
            </w:r>
          </w:p>
        </w:tc>
        <w:tc>
          <w:tcPr>
            <w:tcW w:w="3636" w:type="dxa"/>
          </w:tcPr>
          <w:p w:rsidR="00DB2602" w:rsidRPr="00F96201" w:rsidRDefault="00DB2602" w:rsidP="00CF47E7">
            <w:r w:rsidRPr="00F96201">
              <w:t>Kasaplık kılkeçisi oğlağı - Gövde etleri (karkas)</w:t>
            </w:r>
          </w:p>
        </w:tc>
        <w:tc>
          <w:tcPr>
            <w:tcW w:w="3905" w:type="dxa"/>
          </w:tcPr>
          <w:p w:rsidR="00DB2602" w:rsidRPr="00F96201" w:rsidRDefault="00DB2602" w:rsidP="00BD7711">
            <w:r>
              <w:t>Butchery hair goat k</w:t>
            </w:r>
            <w:r w:rsidRPr="00F96201">
              <w:t>id</w:t>
            </w:r>
            <w:r>
              <w:t xml:space="preserve"> </w:t>
            </w:r>
            <w:r w:rsidRPr="00F96201">
              <w:t>-</w:t>
            </w:r>
            <w:r>
              <w:t xml:space="preserve"> </w:t>
            </w:r>
            <w:r w:rsidRPr="00F96201">
              <w:t>Carcasses</w:t>
            </w:r>
          </w:p>
        </w:tc>
      </w:tr>
      <w:tr w:rsidR="00DB2602" w:rsidRPr="00F96201">
        <w:trPr>
          <w:trHeight w:val="460"/>
        </w:trPr>
        <w:tc>
          <w:tcPr>
            <w:tcW w:w="1764" w:type="dxa"/>
            <w:vAlign w:val="center"/>
          </w:tcPr>
          <w:p w:rsidR="00DB2602" w:rsidRPr="00F96201" w:rsidRDefault="00DB2602" w:rsidP="00CF47E7">
            <w:r w:rsidRPr="00F96201">
              <w:t>TS 4331</w:t>
            </w:r>
          </w:p>
        </w:tc>
        <w:tc>
          <w:tcPr>
            <w:tcW w:w="3636" w:type="dxa"/>
          </w:tcPr>
          <w:p w:rsidR="00DB2602" w:rsidRPr="007D4EF2" w:rsidRDefault="00DB2602" w:rsidP="00CF47E7">
            <w:r>
              <w:t xml:space="preserve">Ambalajlama </w:t>
            </w:r>
            <w:r w:rsidRPr="00444ECB">
              <w:t>-</w:t>
            </w:r>
            <w:r>
              <w:t xml:space="preserve"> Genel ilkeler bölüm 3: Ambalajların işaretlenmesi ve etiketlenmesi</w:t>
            </w:r>
          </w:p>
        </w:tc>
        <w:tc>
          <w:tcPr>
            <w:tcW w:w="3905" w:type="dxa"/>
          </w:tcPr>
          <w:p w:rsidR="00DB2602" w:rsidRPr="007D4EF2" w:rsidRDefault="00DB2602" w:rsidP="00BD7711">
            <w:r w:rsidRPr="00F96201">
              <w:t xml:space="preserve">Packaging </w:t>
            </w:r>
            <w:r w:rsidRPr="00444ECB">
              <w:t>-</w:t>
            </w:r>
            <w:r w:rsidRPr="00F96201">
              <w:t xml:space="preserve"> General principles part 3: Marking and labelling of packages</w:t>
            </w:r>
          </w:p>
        </w:tc>
      </w:tr>
      <w:tr w:rsidR="00DB2602" w:rsidRPr="00F96201">
        <w:trPr>
          <w:trHeight w:val="460"/>
        </w:trPr>
        <w:tc>
          <w:tcPr>
            <w:tcW w:w="1764" w:type="dxa"/>
            <w:vAlign w:val="center"/>
          </w:tcPr>
          <w:p w:rsidR="00DB2602" w:rsidRPr="00F96201" w:rsidRDefault="00DB2602" w:rsidP="009A1D5F">
            <w:r w:rsidRPr="00F96201">
              <w:t>TS 5273</w:t>
            </w:r>
          </w:p>
        </w:tc>
        <w:tc>
          <w:tcPr>
            <w:tcW w:w="3636" w:type="dxa"/>
          </w:tcPr>
          <w:p w:rsidR="00DB2602" w:rsidRDefault="00DB2602" w:rsidP="00CF47E7">
            <w:r w:rsidRPr="00F96201">
              <w:t>Kasaplık hayvanlar</w:t>
            </w:r>
            <w:r>
              <w:t xml:space="preserve"> </w:t>
            </w:r>
            <w:r w:rsidRPr="00F96201">
              <w:t>-</w:t>
            </w:r>
            <w:r>
              <w:t xml:space="preserve"> </w:t>
            </w:r>
            <w:r w:rsidRPr="00F96201">
              <w:t>Kesim ve karkas hazırlama kuralları</w:t>
            </w:r>
          </w:p>
        </w:tc>
        <w:tc>
          <w:tcPr>
            <w:tcW w:w="3905" w:type="dxa"/>
          </w:tcPr>
          <w:p w:rsidR="00DB2602" w:rsidRPr="00F96201" w:rsidRDefault="00DB2602" w:rsidP="00BD7711">
            <w:r>
              <w:t>Butchery a</w:t>
            </w:r>
            <w:r w:rsidRPr="00F96201">
              <w:t>nimals</w:t>
            </w:r>
            <w:r>
              <w:t xml:space="preserve"> </w:t>
            </w:r>
            <w:r w:rsidRPr="00F96201">
              <w:t>-</w:t>
            </w:r>
            <w:r>
              <w:t xml:space="preserve"> Rules for slaughtering and carcass p</w:t>
            </w:r>
            <w:r w:rsidRPr="00F96201">
              <w:t>reparation</w:t>
            </w:r>
          </w:p>
        </w:tc>
      </w:tr>
      <w:tr w:rsidR="00DB2602" w:rsidRPr="00F96201">
        <w:trPr>
          <w:trHeight w:val="460"/>
        </w:trPr>
        <w:tc>
          <w:tcPr>
            <w:tcW w:w="1764" w:type="dxa"/>
            <w:vAlign w:val="center"/>
          </w:tcPr>
          <w:p w:rsidR="00DB2602" w:rsidRPr="00F96201" w:rsidRDefault="00DB2602" w:rsidP="009A1D5F">
            <w:r w:rsidRPr="00F96201">
              <w:t>TS 6163</w:t>
            </w:r>
          </w:p>
        </w:tc>
        <w:tc>
          <w:tcPr>
            <w:tcW w:w="3636" w:type="dxa"/>
          </w:tcPr>
          <w:p w:rsidR="00DB2602" w:rsidRPr="00F96201" w:rsidRDefault="00DB2602" w:rsidP="00CF47E7">
            <w:r w:rsidRPr="00F96201">
              <w:t>Kasaplık manda</w:t>
            </w:r>
            <w:r>
              <w:t xml:space="preserve"> </w:t>
            </w:r>
            <w:r w:rsidRPr="00F96201">
              <w:t>-</w:t>
            </w:r>
            <w:r>
              <w:t xml:space="preserve"> </w:t>
            </w:r>
            <w:r w:rsidRPr="00F96201">
              <w:t>Gövde etleri</w:t>
            </w:r>
          </w:p>
        </w:tc>
        <w:tc>
          <w:tcPr>
            <w:tcW w:w="3905" w:type="dxa"/>
          </w:tcPr>
          <w:p w:rsidR="00DB2602" w:rsidRPr="00F96201" w:rsidRDefault="00DB2602" w:rsidP="00BD7711">
            <w:r>
              <w:t>Water buffalo c</w:t>
            </w:r>
            <w:r w:rsidRPr="00F96201">
              <w:t>arcass</w:t>
            </w:r>
          </w:p>
        </w:tc>
      </w:tr>
      <w:tr w:rsidR="00DB2602" w:rsidRPr="00F96201">
        <w:trPr>
          <w:trHeight w:val="460"/>
        </w:trPr>
        <w:tc>
          <w:tcPr>
            <w:tcW w:w="1764" w:type="dxa"/>
            <w:vAlign w:val="center"/>
          </w:tcPr>
          <w:p w:rsidR="00DB2602" w:rsidRPr="00F96201" w:rsidRDefault="00DB2602" w:rsidP="00CF47E7">
            <w:r w:rsidRPr="00F96201">
              <w:t>TS 8551</w:t>
            </w:r>
          </w:p>
        </w:tc>
        <w:tc>
          <w:tcPr>
            <w:tcW w:w="3636" w:type="dxa"/>
          </w:tcPr>
          <w:p w:rsidR="00DB2602" w:rsidRPr="00444ECB" w:rsidRDefault="00DB2602" w:rsidP="00CF47E7">
            <w:r w:rsidRPr="00F96201">
              <w:t>Kasaplık koyun gövde etleri</w:t>
            </w:r>
            <w:r>
              <w:t xml:space="preserve"> </w:t>
            </w:r>
            <w:r w:rsidRPr="00F96201">
              <w:t>- Parçalama kuralları</w:t>
            </w:r>
          </w:p>
        </w:tc>
        <w:tc>
          <w:tcPr>
            <w:tcW w:w="3905" w:type="dxa"/>
          </w:tcPr>
          <w:p w:rsidR="00DB2602" w:rsidRDefault="00DB2602" w:rsidP="00655B1A">
            <w:r>
              <w:t>Butchery sheep c</w:t>
            </w:r>
            <w:r w:rsidRPr="00F96201">
              <w:t>arcasses</w:t>
            </w:r>
            <w:r>
              <w:t xml:space="preserve"> </w:t>
            </w:r>
            <w:r w:rsidRPr="00F96201">
              <w:t xml:space="preserve">- Rules for </w:t>
            </w:r>
            <w:r>
              <w:t>g</w:t>
            </w:r>
            <w:r w:rsidRPr="00F96201">
              <w:t>rading</w:t>
            </w:r>
          </w:p>
        </w:tc>
      </w:tr>
      <w:tr w:rsidR="00DB2602" w:rsidRPr="00F96201">
        <w:trPr>
          <w:trHeight w:val="460"/>
        </w:trPr>
        <w:tc>
          <w:tcPr>
            <w:tcW w:w="1764" w:type="dxa"/>
            <w:vAlign w:val="center"/>
          </w:tcPr>
          <w:p w:rsidR="00DB2602" w:rsidRPr="00F96201" w:rsidRDefault="00DB2602" w:rsidP="00655B1A">
            <w:r w:rsidRPr="00F96201">
              <w:t>TS 8552</w:t>
            </w:r>
          </w:p>
        </w:tc>
        <w:tc>
          <w:tcPr>
            <w:tcW w:w="3636" w:type="dxa"/>
          </w:tcPr>
          <w:p w:rsidR="00DB2602" w:rsidRPr="00F96201" w:rsidRDefault="00DB2602" w:rsidP="00CF47E7">
            <w:r w:rsidRPr="00F96201">
              <w:t>Kasaplık kuzu gövde etleri</w:t>
            </w:r>
            <w:r>
              <w:t xml:space="preserve"> </w:t>
            </w:r>
            <w:r w:rsidRPr="00F96201">
              <w:t>- Parçalama kuralları</w:t>
            </w:r>
          </w:p>
        </w:tc>
        <w:tc>
          <w:tcPr>
            <w:tcW w:w="3905" w:type="dxa"/>
          </w:tcPr>
          <w:p w:rsidR="00DB2602" w:rsidRPr="00F96201" w:rsidRDefault="00DB2602" w:rsidP="00655B1A">
            <w:r w:rsidRPr="00F96201">
              <w:t>Butc</w:t>
            </w:r>
            <w:r>
              <w:t>hery lamb carcasses - Rules for g</w:t>
            </w:r>
            <w:r w:rsidRPr="00F96201">
              <w:t>rading</w:t>
            </w:r>
          </w:p>
        </w:tc>
      </w:tr>
      <w:tr w:rsidR="00DB2602" w:rsidRPr="00F96201">
        <w:trPr>
          <w:trHeight w:val="460"/>
        </w:trPr>
        <w:tc>
          <w:tcPr>
            <w:tcW w:w="1764" w:type="dxa"/>
            <w:vAlign w:val="center"/>
          </w:tcPr>
          <w:p w:rsidR="00DB2602" w:rsidRPr="00F96201" w:rsidRDefault="00DB2602" w:rsidP="00655B1A">
            <w:r w:rsidRPr="00F96201">
              <w:t>TS 8553</w:t>
            </w:r>
          </w:p>
        </w:tc>
        <w:tc>
          <w:tcPr>
            <w:tcW w:w="3636" w:type="dxa"/>
          </w:tcPr>
          <w:p w:rsidR="00DB2602" w:rsidRPr="00F96201" w:rsidRDefault="00DB2602" w:rsidP="00CF47E7">
            <w:r w:rsidRPr="00F96201">
              <w:t>Kasaplık sığır gövde etleri</w:t>
            </w:r>
            <w:r>
              <w:t xml:space="preserve"> </w:t>
            </w:r>
            <w:r w:rsidRPr="00F96201">
              <w:t>- Parçalama kuralları</w:t>
            </w:r>
          </w:p>
        </w:tc>
        <w:tc>
          <w:tcPr>
            <w:tcW w:w="3905" w:type="dxa"/>
          </w:tcPr>
          <w:p w:rsidR="00DB2602" w:rsidRPr="00F96201" w:rsidRDefault="00DB2602" w:rsidP="00655B1A">
            <w:r>
              <w:t>Butchery beef carcasses- Rules for g</w:t>
            </w:r>
            <w:r w:rsidRPr="00F96201">
              <w:t>rading</w:t>
            </w:r>
          </w:p>
        </w:tc>
      </w:tr>
      <w:tr w:rsidR="00DB2602" w:rsidRPr="00F96201">
        <w:trPr>
          <w:trHeight w:val="460"/>
        </w:trPr>
        <w:tc>
          <w:tcPr>
            <w:tcW w:w="1764" w:type="dxa"/>
            <w:vAlign w:val="center"/>
          </w:tcPr>
          <w:p w:rsidR="00DB2602" w:rsidRPr="00F96201" w:rsidRDefault="00DB2602" w:rsidP="00655B1A">
            <w:r w:rsidRPr="00F96201">
              <w:t>TS 8554</w:t>
            </w:r>
          </w:p>
        </w:tc>
        <w:tc>
          <w:tcPr>
            <w:tcW w:w="3636" w:type="dxa"/>
          </w:tcPr>
          <w:p w:rsidR="00DB2602" w:rsidRPr="00F96201" w:rsidRDefault="00DB2602" w:rsidP="00CF47E7">
            <w:r w:rsidRPr="00F96201">
              <w:t>Kasaplık dana gövde etleri</w:t>
            </w:r>
            <w:r>
              <w:t xml:space="preserve"> </w:t>
            </w:r>
            <w:r w:rsidRPr="00F96201">
              <w:t>- Parçalama kuralları</w:t>
            </w:r>
          </w:p>
        </w:tc>
        <w:tc>
          <w:tcPr>
            <w:tcW w:w="3905" w:type="dxa"/>
          </w:tcPr>
          <w:p w:rsidR="00DB2602" w:rsidRPr="00F96201" w:rsidRDefault="00DB2602" w:rsidP="00655B1A">
            <w:r>
              <w:t>Butchery calf c</w:t>
            </w:r>
            <w:r w:rsidRPr="00F96201">
              <w:t>arcasses</w:t>
            </w:r>
            <w:r>
              <w:t xml:space="preserve"> - Rules for g</w:t>
            </w:r>
            <w:r w:rsidRPr="00F96201">
              <w:t>rading</w:t>
            </w:r>
          </w:p>
        </w:tc>
      </w:tr>
      <w:tr w:rsidR="00DB2602" w:rsidRPr="00F96201">
        <w:trPr>
          <w:trHeight w:val="460"/>
        </w:trPr>
        <w:tc>
          <w:tcPr>
            <w:tcW w:w="1764" w:type="dxa"/>
            <w:vAlign w:val="center"/>
          </w:tcPr>
          <w:p w:rsidR="00DB2602" w:rsidRPr="00F96201" w:rsidRDefault="00DB2602" w:rsidP="00655B1A">
            <w:r w:rsidRPr="00F96201">
              <w:t>TS 8555</w:t>
            </w:r>
          </w:p>
        </w:tc>
        <w:tc>
          <w:tcPr>
            <w:tcW w:w="3636" w:type="dxa"/>
          </w:tcPr>
          <w:p w:rsidR="00DB2602" w:rsidRPr="00F96201" w:rsidRDefault="00DB2602" w:rsidP="00CF47E7">
            <w:r w:rsidRPr="00F96201">
              <w:t>Kasaplık kılkeçi oğlağı gövde etleri</w:t>
            </w:r>
            <w:r>
              <w:t xml:space="preserve"> </w:t>
            </w:r>
            <w:r w:rsidRPr="00F96201">
              <w:t>- Parçalama kuralları</w:t>
            </w:r>
          </w:p>
        </w:tc>
        <w:tc>
          <w:tcPr>
            <w:tcW w:w="3905" w:type="dxa"/>
          </w:tcPr>
          <w:p w:rsidR="00DB2602" w:rsidRPr="00F96201" w:rsidRDefault="00DB2602" w:rsidP="00655B1A">
            <w:r>
              <w:t>Butchery h</w:t>
            </w:r>
            <w:r w:rsidRPr="00F96201">
              <w:t>air</w:t>
            </w:r>
            <w:r>
              <w:t xml:space="preserve"> goat kid carcasses - Rules for g</w:t>
            </w:r>
            <w:r w:rsidRPr="00F96201">
              <w:t>rading</w:t>
            </w:r>
          </w:p>
        </w:tc>
      </w:tr>
      <w:tr w:rsidR="00DB2602" w:rsidRPr="00F96201">
        <w:trPr>
          <w:trHeight w:val="460"/>
        </w:trPr>
        <w:tc>
          <w:tcPr>
            <w:tcW w:w="1764" w:type="dxa"/>
            <w:vAlign w:val="center"/>
          </w:tcPr>
          <w:p w:rsidR="00DB2602" w:rsidRPr="00F96201" w:rsidRDefault="00DB2602" w:rsidP="00655B1A">
            <w:r w:rsidRPr="00F96201">
              <w:t>TS 8556</w:t>
            </w:r>
          </w:p>
        </w:tc>
        <w:tc>
          <w:tcPr>
            <w:tcW w:w="3636" w:type="dxa"/>
          </w:tcPr>
          <w:p w:rsidR="00DB2602" w:rsidRPr="00F96201" w:rsidRDefault="00DB2602" w:rsidP="00CF47E7">
            <w:r w:rsidRPr="00F96201">
              <w:t>Kasaplık kılkeçi gövde etleri</w:t>
            </w:r>
            <w:r>
              <w:t xml:space="preserve"> </w:t>
            </w:r>
            <w:r w:rsidRPr="00F96201">
              <w:t>- Parçalama kuralları</w:t>
            </w:r>
          </w:p>
        </w:tc>
        <w:tc>
          <w:tcPr>
            <w:tcW w:w="3905" w:type="dxa"/>
          </w:tcPr>
          <w:p w:rsidR="00DB2602" w:rsidRPr="00F96201" w:rsidRDefault="00DB2602" w:rsidP="00655B1A">
            <w:r>
              <w:t>Butchery hair goat c</w:t>
            </w:r>
            <w:r w:rsidRPr="00F96201">
              <w:t>arcasses</w:t>
            </w:r>
            <w:r>
              <w:t xml:space="preserve"> - Rules for g</w:t>
            </w:r>
            <w:r w:rsidRPr="00F96201">
              <w:t>rading</w:t>
            </w:r>
          </w:p>
        </w:tc>
      </w:tr>
      <w:tr w:rsidR="00DB2602" w:rsidRPr="00F96201">
        <w:trPr>
          <w:trHeight w:val="460"/>
        </w:trPr>
        <w:tc>
          <w:tcPr>
            <w:tcW w:w="1764" w:type="dxa"/>
          </w:tcPr>
          <w:p w:rsidR="00DB2602" w:rsidRPr="00F96201" w:rsidRDefault="00DB2602" w:rsidP="00655B1A">
            <w:bookmarkStart w:id="63" w:name="_Toc154475455"/>
          </w:p>
          <w:p w:rsidR="00DB2602" w:rsidRPr="00F96201" w:rsidRDefault="00DB2602" w:rsidP="00655B1A">
            <w:r w:rsidRPr="00F96201">
              <w:t xml:space="preserve">TS </w:t>
            </w:r>
            <w:bookmarkEnd w:id="63"/>
            <w:r w:rsidRPr="00F96201">
              <w:t>6160</w:t>
            </w:r>
          </w:p>
        </w:tc>
        <w:tc>
          <w:tcPr>
            <w:tcW w:w="3636" w:type="dxa"/>
          </w:tcPr>
          <w:p w:rsidR="00DB2602" w:rsidRPr="00F96201" w:rsidRDefault="00DB2602" w:rsidP="00CF47E7">
            <w:r w:rsidRPr="00C84DC9">
              <w:t>Kırmızı etler - Soğutma, dondurma, muhafaza, taşıma ve çözdürme kuralları</w:t>
            </w:r>
          </w:p>
        </w:tc>
        <w:tc>
          <w:tcPr>
            <w:tcW w:w="3905" w:type="dxa"/>
          </w:tcPr>
          <w:p w:rsidR="00DB2602" w:rsidRPr="00F96201" w:rsidRDefault="00DB2602" w:rsidP="00655B1A">
            <w:r w:rsidRPr="00C84DC9">
              <w:t>Meat - Rules for refrigerating, freezing, storage transporting and thawing</w:t>
            </w:r>
          </w:p>
        </w:tc>
      </w:tr>
      <w:tr w:rsidR="00DB2602" w:rsidRPr="000F4BDB">
        <w:trPr>
          <w:trHeight w:val="282"/>
        </w:trPr>
        <w:tc>
          <w:tcPr>
            <w:tcW w:w="1764" w:type="dxa"/>
            <w:vAlign w:val="center"/>
          </w:tcPr>
          <w:p w:rsidR="00DB2602" w:rsidRDefault="00DB2602" w:rsidP="009A1D5F">
            <w:pPr>
              <w:rPr>
                <w:sz w:val="19"/>
                <w:szCs w:val="19"/>
              </w:rPr>
            </w:pPr>
            <w:bookmarkStart w:id="64" w:name="_Toc154475461"/>
            <w:r w:rsidRPr="000F4BDB">
              <w:rPr>
                <w:sz w:val="19"/>
                <w:szCs w:val="19"/>
              </w:rPr>
              <w:t xml:space="preserve">TS </w:t>
            </w:r>
            <w:bookmarkEnd w:id="64"/>
            <w:r>
              <w:rPr>
                <w:sz w:val="19"/>
                <w:szCs w:val="19"/>
              </w:rPr>
              <w:t>9048</w:t>
            </w:r>
          </w:p>
        </w:tc>
        <w:tc>
          <w:tcPr>
            <w:tcW w:w="3636" w:type="dxa"/>
          </w:tcPr>
          <w:p w:rsidR="00DB2602" w:rsidRPr="00C84DC9" w:rsidRDefault="00DB2602" w:rsidP="00CF47E7">
            <w:r>
              <w:rPr>
                <w:color w:val="000000"/>
                <w:bdr w:val="none" w:sz="0" w:space="0" w:color="auto" w:frame="1"/>
              </w:rPr>
              <w:t>Soğuk hava depoları - Genel k</w:t>
            </w:r>
            <w:r w:rsidRPr="00B35FB6">
              <w:rPr>
                <w:color w:val="000000"/>
                <w:bdr w:val="none" w:sz="0" w:space="0" w:color="auto" w:frame="1"/>
              </w:rPr>
              <w:t>urallar</w:t>
            </w:r>
          </w:p>
        </w:tc>
        <w:tc>
          <w:tcPr>
            <w:tcW w:w="3905" w:type="dxa"/>
          </w:tcPr>
          <w:p w:rsidR="00DB2602" w:rsidRPr="00C84DC9" w:rsidRDefault="00DB2602" w:rsidP="00BD7711">
            <w:r w:rsidRPr="00B35FB6">
              <w:rPr>
                <w:color w:val="000000"/>
                <w:bdr w:val="none" w:sz="0" w:space="0" w:color="auto" w:frame="1"/>
              </w:rPr>
              <w:t>Cold storages houses</w:t>
            </w:r>
            <w:r>
              <w:rPr>
                <w:color w:val="000000"/>
                <w:bdr w:val="none" w:sz="0" w:space="0" w:color="auto" w:frame="1"/>
              </w:rPr>
              <w:t xml:space="preserve"> </w:t>
            </w:r>
            <w:r w:rsidRPr="00B35FB6">
              <w:rPr>
                <w:color w:val="000000"/>
                <w:bdr w:val="none" w:sz="0" w:space="0" w:color="auto" w:frame="1"/>
              </w:rPr>
              <w:t>- General rules</w:t>
            </w:r>
          </w:p>
        </w:tc>
      </w:tr>
      <w:tr w:rsidR="00DB2602" w:rsidRPr="000F4BDB">
        <w:trPr>
          <w:trHeight w:val="460"/>
        </w:trPr>
        <w:tc>
          <w:tcPr>
            <w:tcW w:w="1764" w:type="dxa"/>
            <w:vAlign w:val="center"/>
          </w:tcPr>
          <w:p w:rsidR="00DB2602" w:rsidRPr="000F4BDB" w:rsidRDefault="00DB2602" w:rsidP="009A1D5F">
            <w:pPr>
              <w:rPr>
                <w:sz w:val="19"/>
                <w:szCs w:val="19"/>
              </w:rPr>
            </w:pPr>
            <w:r>
              <w:rPr>
                <w:sz w:val="19"/>
                <w:szCs w:val="19"/>
              </w:rPr>
              <w:t>TS 10836</w:t>
            </w:r>
          </w:p>
        </w:tc>
        <w:tc>
          <w:tcPr>
            <w:tcW w:w="3636" w:type="dxa"/>
          </w:tcPr>
          <w:p w:rsidR="00DB2602" w:rsidRDefault="00DB2602" w:rsidP="00CF47E7">
            <w:pPr>
              <w:rPr>
                <w:color w:val="000000"/>
                <w:bdr w:val="none" w:sz="0" w:space="0" w:color="auto" w:frame="1"/>
              </w:rPr>
            </w:pPr>
            <w:r>
              <w:rPr>
                <w:color w:val="000000"/>
                <w:bdr w:val="none" w:sz="0" w:space="0" w:color="auto" w:frame="1"/>
              </w:rPr>
              <w:t xml:space="preserve">İş yerleri - Et ürünleri imal yerleri </w:t>
            </w:r>
            <w:r w:rsidRPr="00444ECB">
              <w:t>-</w:t>
            </w:r>
            <w:r>
              <w:rPr>
                <w:color w:val="000000"/>
                <w:bdr w:val="none" w:sz="0" w:space="0" w:color="auto" w:frame="1"/>
              </w:rPr>
              <w:t xml:space="preserve"> Genel kurallar</w:t>
            </w:r>
          </w:p>
        </w:tc>
        <w:tc>
          <w:tcPr>
            <w:tcW w:w="3905" w:type="dxa"/>
          </w:tcPr>
          <w:p w:rsidR="00DB2602" w:rsidRPr="00B35FB6" w:rsidRDefault="00DB2602" w:rsidP="00BD7711">
            <w:pPr>
              <w:rPr>
                <w:color w:val="000000"/>
                <w:bdr w:val="none" w:sz="0" w:space="0" w:color="auto" w:frame="1"/>
              </w:rPr>
            </w:pPr>
            <w:r w:rsidRPr="003E58ED">
              <w:t>Work places - Meat products manufacturing places - General rules</w:t>
            </w:r>
          </w:p>
        </w:tc>
      </w:tr>
      <w:tr w:rsidR="00DB2602" w:rsidRPr="000F4BDB">
        <w:trPr>
          <w:trHeight w:val="326"/>
        </w:trPr>
        <w:tc>
          <w:tcPr>
            <w:tcW w:w="1764" w:type="dxa"/>
            <w:vAlign w:val="center"/>
          </w:tcPr>
          <w:p w:rsidR="00DB2602" w:rsidRDefault="00DB2602" w:rsidP="009A1D5F">
            <w:pPr>
              <w:rPr>
                <w:sz w:val="19"/>
                <w:szCs w:val="19"/>
              </w:rPr>
            </w:pPr>
            <w:r>
              <w:rPr>
                <w:sz w:val="19"/>
                <w:szCs w:val="19"/>
              </w:rPr>
              <w:t>TS 13346</w:t>
            </w:r>
          </w:p>
        </w:tc>
        <w:tc>
          <w:tcPr>
            <w:tcW w:w="3636" w:type="dxa"/>
          </w:tcPr>
          <w:p w:rsidR="00DB2602" w:rsidRDefault="00DB2602" w:rsidP="00CF47E7">
            <w:pPr>
              <w:rPr>
                <w:color w:val="000000"/>
                <w:bdr w:val="none" w:sz="0" w:space="0" w:color="auto" w:frame="1"/>
              </w:rPr>
            </w:pPr>
            <w:r>
              <w:rPr>
                <w:color w:val="000000"/>
                <w:bdr w:val="none" w:sz="0" w:space="0" w:color="auto" w:frame="1"/>
              </w:rPr>
              <w:t>İş yerleri – Genel kurallar</w:t>
            </w:r>
          </w:p>
        </w:tc>
        <w:tc>
          <w:tcPr>
            <w:tcW w:w="3905" w:type="dxa"/>
          </w:tcPr>
          <w:p w:rsidR="00DB2602" w:rsidRPr="00B35FB6" w:rsidRDefault="00DB2602" w:rsidP="00BD7711">
            <w:pPr>
              <w:rPr>
                <w:color w:val="000000"/>
                <w:bdr w:val="none" w:sz="0" w:space="0" w:color="auto" w:frame="1"/>
              </w:rPr>
            </w:pPr>
            <w:r>
              <w:rPr>
                <w:color w:val="000000"/>
                <w:bdr w:val="none" w:sz="0" w:space="0" w:color="auto" w:frame="1"/>
              </w:rPr>
              <w:t>Work places - General rules</w:t>
            </w:r>
          </w:p>
        </w:tc>
      </w:tr>
      <w:tr w:rsidR="00DB2602" w:rsidRPr="000F4BDB">
        <w:trPr>
          <w:trHeight w:val="460"/>
        </w:trPr>
        <w:tc>
          <w:tcPr>
            <w:tcW w:w="1764" w:type="dxa"/>
            <w:vAlign w:val="center"/>
          </w:tcPr>
          <w:p w:rsidR="00DB2602" w:rsidRDefault="00DB2602" w:rsidP="009A1D5F">
            <w:pPr>
              <w:rPr>
                <w:sz w:val="19"/>
                <w:szCs w:val="19"/>
              </w:rPr>
            </w:pPr>
            <w:r>
              <w:rPr>
                <w:sz w:val="19"/>
                <w:szCs w:val="19"/>
              </w:rPr>
              <w:t>TS EN 45501</w:t>
            </w:r>
          </w:p>
        </w:tc>
        <w:tc>
          <w:tcPr>
            <w:tcW w:w="3636" w:type="dxa"/>
          </w:tcPr>
          <w:p w:rsidR="00DB2602" w:rsidRDefault="00DB2602" w:rsidP="00CF47E7">
            <w:pPr>
              <w:rPr>
                <w:color w:val="000000"/>
                <w:bdr w:val="none" w:sz="0" w:space="0" w:color="auto" w:frame="1"/>
              </w:rPr>
            </w:pPr>
            <w:r>
              <w:rPr>
                <w:color w:val="000000"/>
                <w:bdr w:val="none" w:sz="0" w:space="0" w:color="auto" w:frame="1"/>
              </w:rPr>
              <w:t>Tartı aletleri - Otomatik olmayan -Metrolojik özellikler</w:t>
            </w:r>
          </w:p>
        </w:tc>
        <w:tc>
          <w:tcPr>
            <w:tcW w:w="3905" w:type="dxa"/>
          </w:tcPr>
          <w:p w:rsidR="00DB2602" w:rsidRDefault="00DB2602" w:rsidP="00BD7711">
            <w:pPr>
              <w:rPr>
                <w:color w:val="000000"/>
                <w:bdr w:val="none" w:sz="0" w:space="0" w:color="auto" w:frame="1"/>
              </w:rPr>
            </w:pPr>
            <w:r>
              <w:rPr>
                <w:color w:val="000000"/>
                <w:bdr w:val="none" w:sz="0" w:space="0" w:color="auto" w:frame="1"/>
              </w:rPr>
              <w:t>Metrological aspects of non - Automatic weighting instruments</w:t>
            </w:r>
          </w:p>
        </w:tc>
      </w:tr>
      <w:tr w:rsidR="00DB2602" w:rsidRPr="00F96201">
        <w:trPr>
          <w:trHeight w:val="460"/>
        </w:trPr>
        <w:tc>
          <w:tcPr>
            <w:tcW w:w="1764" w:type="dxa"/>
            <w:vAlign w:val="center"/>
          </w:tcPr>
          <w:p w:rsidR="00DB2602" w:rsidRPr="00F96201" w:rsidRDefault="00DB2602" w:rsidP="009A1D5F">
            <w:r w:rsidRPr="00F96201">
              <w:t>TS EN 12830</w:t>
            </w:r>
          </w:p>
        </w:tc>
        <w:tc>
          <w:tcPr>
            <w:tcW w:w="3636" w:type="dxa"/>
          </w:tcPr>
          <w:p w:rsidR="00DB2602" w:rsidRPr="00F96201" w:rsidRDefault="00DB2602" w:rsidP="00CF47E7">
            <w:r w:rsidRPr="00F96201">
              <w:t>Sıcaklık kaydedicileri</w:t>
            </w:r>
            <w:r>
              <w:t xml:space="preserve"> </w:t>
            </w:r>
            <w:r w:rsidRPr="00F96201">
              <w:t>-</w:t>
            </w:r>
            <w:r>
              <w:t xml:space="preserve"> </w:t>
            </w:r>
            <w:r w:rsidRPr="00F96201">
              <w:t>Soğutulmuş,</w:t>
            </w:r>
            <w:r>
              <w:t xml:space="preserve"> </w:t>
            </w:r>
            <w:r w:rsidRPr="00F96201">
              <w:t>derin dondurulmuş /çabuk dondurulmuş gıda ve dondurma için</w:t>
            </w:r>
            <w:r>
              <w:t xml:space="preserve"> </w:t>
            </w:r>
            <w:r w:rsidRPr="00F96201">
              <w:t>- Deneyler, performans,uygunluk</w:t>
            </w:r>
          </w:p>
        </w:tc>
        <w:tc>
          <w:tcPr>
            <w:tcW w:w="3905" w:type="dxa"/>
          </w:tcPr>
          <w:p w:rsidR="00DB2602" w:rsidRPr="00F96201" w:rsidRDefault="00DB2602" w:rsidP="00BD7711">
            <w:r w:rsidRPr="00F96201">
              <w:t>Temperature recorders for the transport, storage and distribution of chilled, frozen, deep-frozen/quick-frozen food and ice cream</w:t>
            </w:r>
            <w:r>
              <w:t xml:space="preserve"> </w:t>
            </w:r>
            <w:r w:rsidRPr="00F96201">
              <w:t>- Tests, performance, suitability</w:t>
            </w:r>
          </w:p>
        </w:tc>
      </w:tr>
    </w:tbl>
    <w:p w:rsidR="00DB2602" w:rsidRDefault="00DB2602"/>
    <w:p w:rsidR="00DB2602" w:rsidRDefault="00DB2602">
      <w:r>
        <w:br w:type="page"/>
      </w:r>
    </w:p>
    <w:tbl>
      <w:tblPr>
        <w:tblW w:w="9305"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tblPr>
      <w:tblGrid>
        <w:gridCol w:w="1764"/>
        <w:gridCol w:w="3636"/>
        <w:gridCol w:w="3905"/>
      </w:tblGrid>
      <w:tr w:rsidR="00DB2602" w:rsidRPr="00F87E44">
        <w:trPr>
          <w:trHeight w:val="274"/>
        </w:trPr>
        <w:tc>
          <w:tcPr>
            <w:tcW w:w="1764" w:type="dxa"/>
            <w:vAlign w:val="center"/>
          </w:tcPr>
          <w:p w:rsidR="00DB2602" w:rsidRPr="00F87E44" w:rsidRDefault="00DB2602" w:rsidP="00F87E44">
            <w:pPr>
              <w:jc w:val="center"/>
              <w:rPr>
                <w:b/>
                <w:bCs/>
              </w:rPr>
            </w:pPr>
            <w:r w:rsidRPr="00F87E44">
              <w:rPr>
                <w:b/>
                <w:bCs/>
              </w:rPr>
              <w:t>TS No</w:t>
            </w:r>
          </w:p>
        </w:tc>
        <w:tc>
          <w:tcPr>
            <w:tcW w:w="3636" w:type="dxa"/>
          </w:tcPr>
          <w:p w:rsidR="00DB2602" w:rsidRPr="00F87E44" w:rsidRDefault="00DB2602" w:rsidP="00F87E44">
            <w:pPr>
              <w:jc w:val="center"/>
              <w:rPr>
                <w:b/>
                <w:bCs/>
              </w:rPr>
            </w:pPr>
            <w:r w:rsidRPr="00F87E44">
              <w:rPr>
                <w:b/>
                <w:bCs/>
              </w:rPr>
              <w:t>Türkçe Adı</w:t>
            </w:r>
          </w:p>
        </w:tc>
        <w:tc>
          <w:tcPr>
            <w:tcW w:w="3905" w:type="dxa"/>
          </w:tcPr>
          <w:p w:rsidR="00DB2602" w:rsidRPr="00F87E44" w:rsidRDefault="00DB2602" w:rsidP="00F87E44">
            <w:pPr>
              <w:jc w:val="center"/>
              <w:rPr>
                <w:b/>
                <w:bCs/>
              </w:rPr>
            </w:pPr>
            <w:r w:rsidRPr="00F87E44">
              <w:rPr>
                <w:b/>
                <w:bCs/>
              </w:rPr>
              <w:t>İngilizce Adı</w:t>
            </w:r>
          </w:p>
        </w:tc>
      </w:tr>
      <w:tr w:rsidR="00DB2602" w:rsidRPr="00F96201">
        <w:trPr>
          <w:trHeight w:val="460"/>
        </w:trPr>
        <w:tc>
          <w:tcPr>
            <w:tcW w:w="1764" w:type="dxa"/>
            <w:vAlign w:val="center"/>
          </w:tcPr>
          <w:p w:rsidR="00DB2602" w:rsidRPr="00F96201" w:rsidRDefault="00DB2602" w:rsidP="009A1D5F">
            <w:r w:rsidRPr="00F96201">
              <w:t>TS EN 13485</w:t>
            </w:r>
          </w:p>
        </w:tc>
        <w:tc>
          <w:tcPr>
            <w:tcW w:w="3636" w:type="dxa"/>
          </w:tcPr>
          <w:p w:rsidR="00DB2602" w:rsidRPr="00F96201" w:rsidRDefault="00DB2602" w:rsidP="00CF47E7">
            <w:r w:rsidRPr="00F96201">
              <w:t>Termometreler - Soğutulmuş, dondurulmuş, derin dondurulmuş / hızlı dondurulmuş gıda ve dondurmaların; Nakliye, depolama ve dağıtımları sırasında hava ve mamül sıcaklıklarının ölçülmesinde kullanılan - deneyler, performans, uygunluk</w:t>
            </w:r>
          </w:p>
        </w:tc>
        <w:tc>
          <w:tcPr>
            <w:tcW w:w="3905" w:type="dxa"/>
          </w:tcPr>
          <w:p w:rsidR="00DB2602" w:rsidRPr="00F96201" w:rsidRDefault="00DB2602" w:rsidP="00BD7711">
            <w:r w:rsidRPr="00F96201">
              <w:t>Thermometers for measuring the air and product temperature for the transport, storage and distribution of chilled, frozen, deep-frozen/quick-frozen food and ice cream –Tests, performance, suitability</w:t>
            </w:r>
          </w:p>
        </w:tc>
      </w:tr>
      <w:tr w:rsidR="00DB2602" w:rsidRPr="00F96201">
        <w:trPr>
          <w:trHeight w:val="460"/>
        </w:trPr>
        <w:tc>
          <w:tcPr>
            <w:tcW w:w="1764" w:type="dxa"/>
            <w:vAlign w:val="center"/>
          </w:tcPr>
          <w:p w:rsidR="00DB2602" w:rsidRPr="00F96201" w:rsidRDefault="00DB2602" w:rsidP="009A1D5F">
            <w:r w:rsidRPr="00F96201">
              <w:t>TS EN 13486</w:t>
            </w:r>
          </w:p>
        </w:tc>
        <w:tc>
          <w:tcPr>
            <w:tcW w:w="3636" w:type="dxa"/>
          </w:tcPr>
          <w:p w:rsidR="00DB2602" w:rsidRPr="00F96201" w:rsidRDefault="00DB2602" w:rsidP="00CF47E7">
            <w:r w:rsidRPr="00F96201">
              <w:t>Sıcaklık kaydediciler ve termometreler - Soğutulmuş, dondurulmuş, derin dondurulmuş / hızlı dondurulmuş gıda ve dondurmaların; Nakliye, depolama ve dağıtımları sırasında kullanılan - Periyodik doğrulama</w:t>
            </w:r>
          </w:p>
        </w:tc>
        <w:tc>
          <w:tcPr>
            <w:tcW w:w="3905" w:type="dxa"/>
          </w:tcPr>
          <w:p w:rsidR="00DB2602" w:rsidRPr="00F96201" w:rsidRDefault="00DB2602" w:rsidP="00BD7711">
            <w:r w:rsidRPr="00F96201">
              <w:t>Temperature recorders and thermometers for the transport, storage and distribution of chilled, frozen, deep-frozen/quick-frozen food and ice cream – Periodic verification</w:t>
            </w:r>
          </w:p>
        </w:tc>
      </w:tr>
    </w:tbl>
    <w:p w:rsidR="00DB2602" w:rsidRDefault="00DB2602" w:rsidP="00BD7711">
      <w:pPr>
        <w:pStyle w:val="Heading2"/>
        <w:rPr>
          <w:sz w:val="20"/>
          <w:szCs w:val="20"/>
        </w:rPr>
      </w:pPr>
    </w:p>
    <w:p w:rsidR="00DB2602" w:rsidRDefault="00DB2602" w:rsidP="00F56678">
      <w:pPr>
        <w:pStyle w:val="Heading1"/>
      </w:pPr>
      <w:bookmarkStart w:id="65" w:name="_Toc43100947"/>
      <w:bookmarkStart w:id="66" w:name="_Toc373744463"/>
      <w:bookmarkStart w:id="67" w:name="_Toc383599905"/>
      <w:r>
        <w:t>3</w:t>
      </w:r>
      <w:r>
        <w:tab/>
        <w:t>Tarifler</w:t>
      </w:r>
      <w:bookmarkEnd w:id="65"/>
      <w:bookmarkEnd w:id="66"/>
      <w:bookmarkEnd w:id="67"/>
    </w:p>
    <w:p w:rsidR="00DB2602" w:rsidRPr="00BD7711" w:rsidRDefault="00DB2602" w:rsidP="00BD7711">
      <w:pPr>
        <w:rPr>
          <w:lang w:eastAsia="zh-CN"/>
        </w:rPr>
      </w:pPr>
    </w:p>
    <w:p w:rsidR="00DB2602" w:rsidRPr="006B50AD" w:rsidRDefault="00DB2602" w:rsidP="00BD7711">
      <w:pPr>
        <w:pStyle w:val="Heading2"/>
        <w:rPr>
          <w:shd w:val="clear" w:color="auto" w:fill="FFFFFF"/>
        </w:rPr>
      </w:pPr>
      <w:bookmarkStart w:id="68" w:name="_Toc373744465"/>
      <w:bookmarkStart w:id="69" w:name="_Toc383599906"/>
      <w:r>
        <w:rPr>
          <w:shd w:val="clear" w:color="auto" w:fill="FFFFFF"/>
        </w:rPr>
        <w:t>3.1</w:t>
      </w:r>
      <w:r>
        <w:rPr>
          <w:shd w:val="clear" w:color="auto" w:fill="FFFFFF"/>
        </w:rPr>
        <w:tab/>
        <w:t>Çiğ et</w:t>
      </w:r>
      <w:bookmarkEnd w:id="68"/>
      <w:bookmarkEnd w:id="69"/>
    </w:p>
    <w:p w:rsidR="00DB2602" w:rsidRDefault="00DB2602" w:rsidP="00F96201">
      <w:pPr>
        <w:jc w:val="both"/>
      </w:pPr>
      <w:r>
        <w:t>Kendi sıcaklığını kaybetmiş, ölüm sertliği başlamış veya tamamlanmış</w:t>
      </w:r>
      <w:r w:rsidRPr="00CD384A">
        <w:t xml:space="preserve"> </w:t>
      </w:r>
      <w:r>
        <w:t>v</w:t>
      </w:r>
      <w:r w:rsidRPr="00F96201">
        <w:t>akum ambalajlı veya kontrollü ortamda ambalajlanmış et dahil soğutma, dondurma veya hızlı dondurmadan başka herhangi bir muhafaza yöntemine tabi tutulmamış</w:t>
      </w:r>
      <w:r>
        <w:t xml:space="preserve"> olan et</w:t>
      </w:r>
      <w:r w:rsidRPr="00F96201">
        <w:t>,</w:t>
      </w:r>
    </w:p>
    <w:p w:rsidR="00DB2602" w:rsidRDefault="00DB2602" w:rsidP="00F96201">
      <w:pPr>
        <w:jc w:val="both"/>
      </w:pPr>
    </w:p>
    <w:p w:rsidR="00DB2602" w:rsidRPr="006B50AD" w:rsidRDefault="00DB2602" w:rsidP="00BD7711">
      <w:pPr>
        <w:pStyle w:val="Heading2"/>
      </w:pPr>
      <w:bookmarkStart w:id="70" w:name="_Toc373744466"/>
      <w:bookmarkStart w:id="71" w:name="_Toc383599907"/>
      <w:r>
        <w:t>3.2</w:t>
      </w:r>
      <w:r>
        <w:tab/>
      </w:r>
      <w:r w:rsidRPr="006B50AD">
        <w:t>Dondurma</w:t>
      </w:r>
      <w:bookmarkEnd w:id="70"/>
      <w:bookmarkEnd w:id="71"/>
    </w:p>
    <w:p w:rsidR="00DB2602" w:rsidRDefault="00DB2602" w:rsidP="00BD7711">
      <w:pPr>
        <w:jc w:val="both"/>
      </w:pPr>
      <w:r>
        <w:t>Etin doku öz suyunun donma noktasının (Et öz suyu - 0,2</w:t>
      </w:r>
      <w:r>
        <w:rPr>
          <w:rFonts w:ascii="Times New Roman" w:hAnsi="Times New Roman" w:cs="Times New Roman"/>
        </w:rPr>
        <w:t>°</w:t>
      </w:r>
      <w:r>
        <w:t>C ila - 1,5</w:t>
      </w:r>
      <w:r>
        <w:rPr>
          <w:rFonts w:ascii="Times New Roman" w:hAnsi="Times New Roman" w:cs="Times New Roman"/>
        </w:rPr>
        <w:t>°</w:t>
      </w:r>
      <w:r>
        <w:t>C arasında donmaya başlar ve -51</w:t>
      </w:r>
      <w:r>
        <w:rPr>
          <w:rFonts w:ascii="Times New Roman" w:hAnsi="Times New Roman" w:cs="Times New Roman"/>
        </w:rPr>
        <w:t>°</w:t>
      </w:r>
      <w:r>
        <w:t>C ila - 62</w:t>
      </w:r>
      <w:r>
        <w:rPr>
          <w:rFonts w:ascii="Times New Roman" w:hAnsi="Times New Roman" w:cs="Times New Roman"/>
        </w:rPr>
        <w:t>°</w:t>
      </w:r>
      <w:r>
        <w:t xml:space="preserve">C arasında etteki total suyun tamamı donar) altında, yavaş, derin ve hızlı dondurma yöntemlerinden biri ile dondurulması işlemi. </w:t>
      </w:r>
    </w:p>
    <w:p w:rsidR="00DB2602" w:rsidRDefault="00DB2602" w:rsidP="00BD7711">
      <w:pPr>
        <w:jc w:val="both"/>
      </w:pPr>
    </w:p>
    <w:p w:rsidR="00DB2602" w:rsidRPr="006B50AD" w:rsidRDefault="00DB2602" w:rsidP="00BD7711">
      <w:pPr>
        <w:pStyle w:val="Heading3"/>
      </w:pPr>
      <w:r w:rsidRPr="006B50AD">
        <w:t>3.</w:t>
      </w:r>
      <w:r>
        <w:t>2</w:t>
      </w:r>
      <w:r w:rsidRPr="006B50AD">
        <w:t>.1</w:t>
      </w:r>
      <w:r>
        <w:tab/>
      </w:r>
      <w:r w:rsidRPr="006B50AD">
        <w:t>Yavaş dondurma</w:t>
      </w:r>
    </w:p>
    <w:p w:rsidR="00DB2602" w:rsidRDefault="00DB2602" w:rsidP="00BD7711">
      <w:pPr>
        <w:jc w:val="both"/>
      </w:pPr>
      <w:r>
        <w:t>Etin en derin noktasında - 8</w:t>
      </w:r>
      <w:r>
        <w:rPr>
          <w:rFonts w:ascii="Times New Roman" w:hAnsi="Times New Roman" w:cs="Times New Roman"/>
        </w:rPr>
        <w:t>°</w:t>
      </w:r>
      <w:r>
        <w:t>C ila - 12</w:t>
      </w:r>
      <w:r>
        <w:rPr>
          <w:rFonts w:ascii="Times New Roman" w:hAnsi="Times New Roman" w:cs="Times New Roman"/>
        </w:rPr>
        <w:t>°</w:t>
      </w:r>
      <w:r>
        <w:t>C sıcaklık sağlanacak şekilde 5 - 6 günde dondurulması işlemi.</w:t>
      </w:r>
    </w:p>
    <w:p w:rsidR="00DB2602" w:rsidRDefault="00DB2602" w:rsidP="00BD7711">
      <w:pPr>
        <w:jc w:val="both"/>
      </w:pPr>
    </w:p>
    <w:p w:rsidR="00DB2602" w:rsidRPr="006B50AD" w:rsidRDefault="00DB2602" w:rsidP="00BD7711">
      <w:pPr>
        <w:pStyle w:val="Heading3"/>
      </w:pPr>
      <w:r>
        <w:t>3.2.2</w:t>
      </w:r>
      <w:r>
        <w:tab/>
      </w:r>
      <w:r w:rsidRPr="006B50AD">
        <w:t>Derin dondurma</w:t>
      </w:r>
    </w:p>
    <w:p w:rsidR="00DB2602" w:rsidRDefault="00DB2602" w:rsidP="00BD7711">
      <w:pPr>
        <w:jc w:val="both"/>
      </w:pPr>
      <w:r>
        <w:t>Etin en derin noktasında -12</w:t>
      </w:r>
      <w:r>
        <w:rPr>
          <w:rFonts w:ascii="Times New Roman" w:hAnsi="Times New Roman" w:cs="Times New Roman"/>
        </w:rPr>
        <w:t>°</w:t>
      </w:r>
      <w:r>
        <w:t>C ila -15</w:t>
      </w:r>
      <w:r>
        <w:rPr>
          <w:rFonts w:ascii="Times New Roman" w:hAnsi="Times New Roman" w:cs="Times New Roman"/>
        </w:rPr>
        <w:t>°</w:t>
      </w:r>
      <w:r>
        <w:t>C sıcaklık sağlanacak şekilde 3 - 4 günde dondurulması işlemi.</w:t>
      </w:r>
    </w:p>
    <w:p w:rsidR="00DB2602" w:rsidRDefault="00DB2602" w:rsidP="00BD7711">
      <w:pPr>
        <w:jc w:val="both"/>
      </w:pPr>
    </w:p>
    <w:p w:rsidR="00DB2602" w:rsidRPr="006B50AD" w:rsidRDefault="00DB2602" w:rsidP="00BD7711">
      <w:pPr>
        <w:pStyle w:val="Heading3"/>
      </w:pPr>
      <w:r w:rsidRPr="006B50AD">
        <w:t>3.</w:t>
      </w:r>
      <w:r>
        <w:t>2.3</w:t>
      </w:r>
      <w:r>
        <w:tab/>
        <w:t>Hızlı</w:t>
      </w:r>
      <w:r w:rsidRPr="006B50AD">
        <w:t xml:space="preserve"> (Şok) dondurma</w:t>
      </w:r>
    </w:p>
    <w:p w:rsidR="00DB2602" w:rsidRDefault="00DB2602" w:rsidP="00BD7711">
      <w:pPr>
        <w:jc w:val="both"/>
      </w:pPr>
      <w:r>
        <w:t>Etin en derin noktasında en çok 2 günü geçmeyen sürede -18</w:t>
      </w:r>
      <w:r>
        <w:rPr>
          <w:rFonts w:ascii="Times New Roman" w:hAnsi="Times New Roman" w:cs="Times New Roman"/>
        </w:rPr>
        <w:t>°</w:t>
      </w:r>
      <w:r>
        <w:t>C ve daha düşük sıcaklık sağlanacak şekilde dondurulması işlemi.</w:t>
      </w:r>
    </w:p>
    <w:p w:rsidR="00DB2602" w:rsidRDefault="00DB2602" w:rsidP="00BD7711">
      <w:pPr>
        <w:jc w:val="both"/>
      </w:pPr>
    </w:p>
    <w:p w:rsidR="00DB2602" w:rsidRPr="006B50AD" w:rsidRDefault="00DB2602" w:rsidP="00BD7711">
      <w:pPr>
        <w:pStyle w:val="Heading2"/>
      </w:pPr>
      <w:bookmarkStart w:id="72" w:name="_Toc373744467"/>
      <w:bookmarkStart w:id="73" w:name="_Toc383599908"/>
      <w:r>
        <w:t>3.3</w:t>
      </w:r>
      <w:r>
        <w:tab/>
      </w:r>
      <w:r w:rsidRPr="006B50AD">
        <w:t>Dondurulmuş et</w:t>
      </w:r>
      <w:bookmarkEnd w:id="72"/>
      <w:bookmarkEnd w:id="73"/>
    </w:p>
    <w:p w:rsidR="00DB2602" w:rsidRDefault="00DB2602" w:rsidP="00BD7711">
      <w:pPr>
        <w:jc w:val="both"/>
      </w:pPr>
      <w:r>
        <w:t>Dondurma işlemine tabi tutulmuş ve donma sıcaklığını muhafaza eden, dondurma yöntemlerine göre isimlendirilen et.</w:t>
      </w:r>
    </w:p>
    <w:p w:rsidR="00DB2602" w:rsidRDefault="00DB2602" w:rsidP="00BD7711">
      <w:pPr>
        <w:jc w:val="both"/>
      </w:pPr>
    </w:p>
    <w:p w:rsidR="00DB2602" w:rsidRPr="00C56898" w:rsidRDefault="00DB2602" w:rsidP="00BD7711">
      <w:pPr>
        <w:pStyle w:val="Heading2"/>
      </w:pPr>
      <w:bookmarkStart w:id="74" w:name="_Toc373744468"/>
      <w:bookmarkStart w:id="75" w:name="_Toc383599909"/>
      <w:r>
        <w:t>3.4</w:t>
      </w:r>
      <w:r>
        <w:tab/>
      </w:r>
      <w:r w:rsidRPr="00C56898">
        <w:t>Donmuş muhafaza</w:t>
      </w:r>
      <w:bookmarkEnd w:id="74"/>
      <w:bookmarkEnd w:id="75"/>
    </w:p>
    <w:p w:rsidR="00DB2602" w:rsidRPr="00300A91" w:rsidRDefault="00DB2602" w:rsidP="00BD7711">
      <w:pPr>
        <w:jc w:val="both"/>
      </w:pPr>
      <w:r w:rsidRPr="00300A91">
        <w:t xml:space="preserve">Dondurulmuş etin donmuş muhafaza depolarında en derin noktasındaki dondurma sıcaklığının aynen korunmasını sağlayacak sıcaklıkta ve </w:t>
      </w:r>
      <w:r>
        <w:t xml:space="preserve">uygun nemde </w:t>
      </w:r>
      <w:r w:rsidRPr="00300A91">
        <w:t>uzun süre kalitesinden kabul edilemez bir kayba uğramadan muhafazası.</w:t>
      </w:r>
    </w:p>
    <w:p w:rsidR="00DB2602" w:rsidRPr="00300A91" w:rsidRDefault="00DB2602" w:rsidP="00BD7711">
      <w:pPr>
        <w:jc w:val="both"/>
      </w:pPr>
    </w:p>
    <w:p w:rsidR="00DB2602" w:rsidRPr="00C56898" w:rsidRDefault="00DB2602" w:rsidP="00BD7711">
      <w:pPr>
        <w:pStyle w:val="Heading2"/>
      </w:pPr>
      <w:bookmarkStart w:id="76" w:name="_Toc262478120"/>
      <w:bookmarkStart w:id="77" w:name="_Toc373744469"/>
      <w:bookmarkStart w:id="78" w:name="_Toc383599910"/>
      <w:r w:rsidRPr="00C56898">
        <w:t>3.</w:t>
      </w:r>
      <w:r>
        <w:t>5</w:t>
      </w:r>
      <w:r>
        <w:tab/>
      </w:r>
      <w:r w:rsidRPr="00C56898">
        <w:t>Donmuş muhafaza odası</w:t>
      </w:r>
      <w:bookmarkEnd w:id="76"/>
      <w:r w:rsidRPr="00C56898">
        <w:t>/deposu</w:t>
      </w:r>
      <w:bookmarkEnd w:id="77"/>
      <w:bookmarkEnd w:id="78"/>
    </w:p>
    <w:p w:rsidR="00DB2602" w:rsidRDefault="00DB2602" w:rsidP="00BD7711">
      <w:pPr>
        <w:tabs>
          <w:tab w:val="left" w:pos="400"/>
          <w:tab w:val="left" w:pos="500"/>
        </w:tabs>
        <w:jc w:val="both"/>
      </w:pPr>
      <w:r w:rsidRPr="00300A91">
        <w:t>Şok tünelinde</w:t>
      </w:r>
      <w:r>
        <w:t>/odasında</w:t>
      </w:r>
      <w:r w:rsidRPr="00300A91">
        <w:t xml:space="preserve"> dondurulmuş etlerin</w:t>
      </w:r>
      <w:r>
        <w:t xml:space="preserve"> tüketime sunuluncaya kadar</w:t>
      </w:r>
      <w:r w:rsidRPr="00300A91">
        <w:t xml:space="preserve"> iç sıcaklığının -18</w:t>
      </w:r>
      <w:r>
        <w:rPr>
          <w:rFonts w:ascii="Times New Roman" w:hAnsi="Times New Roman" w:cs="Times New Roman"/>
        </w:rPr>
        <w:t>°</w:t>
      </w:r>
      <w:r w:rsidRPr="00300A91">
        <w:t>C‘da muhafazasına imkân veren teknik ve hijyenik şartların sağlandığı ortam.</w:t>
      </w:r>
    </w:p>
    <w:p w:rsidR="00DB2602" w:rsidRPr="00300A91" w:rsidRDefault="00DB2602" w:rsidP="00BD7711">
      <w:pPr>
        <w:tabs>
          <w:tab w:val="left" w:pos="400"/>
          <w:tab w:val="left" w:pos="500"/>
        </w:tabs>
        <w:jc w:val="both"/>
      </w:pPr>
    </w:p>
    <w:p w:rsidR="00DB2602" w:rsidRPr="00D35940" w:rsidRDefault="00DB2602" w:rsidP="00BD7711">
      <w:pPr>
        <w:pStyle w:val="Heading2"/>
      </w:pPr>
      <w:bookmarkStart w:id="79" w:name="_Toc373744470"/>
      <w:bookmarkStart w:id="80" w:name="_Toc383599911"/>
      <w:r>
        <w:t>3.6</w:t>
      </w:r>
      <w:r>
        <w:tab/>
      </w:r>
      <w:r w:rsidRPr="00D35940">
        <w:t>Donma yanığı</w:t>
      </w:r>
      <w:bookmarkEnd w:id="79"/>
      <w:bookmarkEnd w:id="80"/>
    </w:p>
    <w:p w:rsidR="00DB2602" w:rsidRPr="00300A91" w:rsidRDefault="00DB2602" w:rsidP="00BD7711">
      <w:pPr>
        <w:jc w:val="both"/>
      </w:pPr>
      <w:r>
        <w:t>Bağıl</w:t>
      </w:r>
      <w:r w:rsidRPr="00300A91">
        <w:t xml:space="preserve"> </w:t>
      </w:r>
      <w:r>
        <w:t>nem</w:t>
      </w:r>
      <w:r w:rsidRPr="00300A91">
        <w:t xml:space="preserve"> ve hava dolaşımının iyi ayarlanmamış olması gibi nedenlerle dondurulmuş etin devamlı ve yüksek derecede su kaybetmesi, oksidasyonun hızlanması, geri dönüşü olmayan kuruma, büzülme ve renk koyulaşması ile beliren değişim.</w:t>
      </w:r>
    </w:p>
    <w:p w:rsidR="00DB2602" w:rsidRPr="00300A91" w:rsidRDefault="00DB2602" w:rsidP="00BD7711">
      <w:pPr>
        <w:jc w:val="both"/>
      </w:pPr>
    </w:p>
    <w:p w:rsidR="00DB2602" w:rsidRPr="00D35940" w:rsidRDefault="00DB2602" w:rsidP="00BD7711">
      <w:pPr>
        <w:pStyle w:val="Heading2"/>
      </w:pPr>
      <w:bookmarkStart w:id="81" w:name="_Toc373744471"/>
      <w:bookmarkStart w:id="82" w:name="_Toc383599912"/>
      <w:r>
        <w:t>3.7</w:t>
      </w:r>
      <w:r>
        <w:tab/>
      </w:r>
      <w:r w:rsidRPr="00D35940">
        <w:t>Et parçalama tesisi</w:t>
      </w:r>
      <w:bookmarkEnd w:id="81"/>
      <w:bookmarkEnd w:id="82"/>
    </w:p>
    <w:p w:rsidR="00DB2602" w:rsidRDefault="00DB2602" w:rsidP="00BD7711">
      <w:pPr>
        <w:jc w:val="both"/>
        <w:rPr>
          <w:color w:val="000000"/>
        </w:rPr>
      </w:pPr>
      <w:r w:rsidRPr="00300A91">
        <w:rPr>
          <w:color w:val="000000"/>
        </w:rPr>
        <w:t>Etin kemiklerinden ayrılması ve/veya parçala</w:t>
      </w:r>
      <w:r>
        <w:rPr>
          <w:color w:val="000000"/>
        </w:rPr>
        <w:t>nması amacıyla kullanılan tesis.</w:t>
      </w:r>
    </w:p>
    <w:p w:rsidR="00DB2602" w:rsidRPr="00300A91" w:rsidRDefault="00DB2602" w:rsidP="00BD7711">
      <w:pPr>
        <w:pStyle w:val="3-normalyaz"/>
        <w:spacing w:before="0" w:beforeAutospacing="0" w:after="0" w:afterAutospacing="0"/>
        <w:jc w:val="both"/>
        <w:rPr>
          <w:rFonts w:cs="Arial"/>
          <w:color w:val="000000"/>
          <w:sz w:val="20"/>
          <w:szCs w:val="20"/>
        </w:rPr>
      </w:pPr>
    </w:p>
    <w:p w:rsidR="00DB2602" w:rsidRPr="00D35940" w:rsidRDefault="00DB2602" w:rsidP="00BD7711">
      <w:pPr>
        <w:pStyle w:val="Heading2"/>
      </w:pPr>
      <w:bookmarkStart w:id="83" w:name="_Toc373744474"/>
      <w:bookmarkStart w:id="84" w:name="_Toc383599913"/>
      <w:r>
        <w:t>3.8</w:t>
      </w:r>
      <w:r>
        <w:tab/>
      </w:r>
      <w:r w:rsidRPr="00D35940">
        <w:t>Kesimhane</w:t>
      </w:r>
      <w:bookmarkEnd w:id="83"/>
      <w:bookmarkEnd w:id="84"/>
    </w:p>
    <w:p w:rsidR="00DB2602" w:rsidRPr="00300A91" w:rsidRDefault="00DB2602" w:rsidP="00BD7711">
      <w:pPr>
        <w:pStyle w:val="3-normalyaz"/>
        <w:spacing w:before="0" w:beforeAutospacing="0" w:after="0" w:afterAutospacing="0"/>
        <w:jc w:val="both"/>
        <w:rPr>
          <w:rFonts w:cs="Arial"/>
          <w:color w:val="000000"/>
          <w:sz w:val="20"/>
          <w:szCs w:val="20"/>
        </w:rPr>
      </w:pPr>
      <w:r w:rsidRPr="00300A91">
        <w:rPr>
          <w:rFonts w:cs="Arial"/>
          <w:color w:val="000000"/>
          <w:sz w:val="20"/>
          <w:szCs w:val="20"/>
        </w:rPr>
        <w:t>Etleri insan tüketimine uygun olan hayvanların kesim ve yüzüm işlemlerinin yapıldığı, iç organlarının çıkartıldığı, karkas ve sakatatların soğutulduğu ve/veya dondur</w:t>
      </w:r>
      <w:r>
        <w:rPr>
          <w:rFonts w:cs="Arial"/>
          <w:color w:val="000000"/>
          <w:sz w:val="20"/>
          <w:szCs w:val="20"/>
        </w:rPr>
        <w:t>ulduğu işletme.</w:t>
      </w:r>
    </w:p>
    <w:p w:rsidR="00DB2602" w:rsidRDefault="00DB2602" w:rsidP="00BD7711">
      <w:pPr>
        <w:jc w:val="both"/>
      </w:pPr>
    </w:p>
    <w:p w:rsidR="00DB2602" w:rsidRDefault="00DB2602" w:rsidP="007A2D6C">
      <w:pPr>
        <w:pStyle w:val="Heading2"/>
      </w:pPr>
      <w:bookmarkStart w:id="85" w:name="_Toc383599914"/>
      <w:bookmarkStart w:id="86" w:name="_Toc373744475"/>
      <w:r>
        <w:t>3.9</w:t>
      </w:r>
      <w:r>
        <w:tab/>
        <w:t>Kırmızı et</w:t>
      </w:r>
      <w:bookmarkEnd w:id="85"/>
    </w:p>
    <w:p w:rsidR="00DB2602" w:rsidRDefault="00DB2602" w:rsidP="007A2D6C">
      <w:pPr>
        <w:jc w:val="both"/>
      </w:pPr>
      <w:r>
        <w:t>Kasaplık memeli hayvanların gövde veya parça halindeki etleri.</w:t>
      </w:r>
    </w:p>
    <w:p w:rsidR="00DB2602" w:rsidRDefault="00DB2602" w:rsidP="00BD7711">
      <w:pPr>
        <w:pStyle w:val="Heading2"/>
      </w:pPr>
    </w:p>
    <w:p w:rsidR="00DB2602" w:rsidRPr="00D35940" w:rsidRDefault="00DB2602" w:rsidP="00BD7711">
      <w:pPr>
        <w:pStyle w:val="Heading2"/>
      </w:pPr>
      <w:bookmarkStart w:id="87" w:name="_Toc383599915"/>
      <w:r>
        <w:t>3.10</w:t>
      </w:r>
      <w:r>
        <w:tab/>
      </w:r>
      <w:r w:rsidRPr="00D35940">
        <w:t>Ölüm sertliği</w:t>
      </w:r>
      <w:bookmarkEnd w:id="86"/>
      <w:bookmarkEnd w:id="87"/>
    </w:p>
    <w:p w:rsidR="00DB2602" w:rsidRDefault="00DB2602" w:rsidP="00BD7711">
      <w:pPr>
        <w:jc w:val="both"/>
      </w:pPr>
      <w:r>
        <w:t xml:space="preserve">Kesimden hemen sonra oluşmaya başlayan, kasların kasılıp sertleşmesi ve boylarının kısalmasıyla beliren, hayvanın türüne, yaşına, iriliğine, beslenmesine, yorgun ve ateşli hastalığı olup olmamasına ve çevre sıcaklığına göre süresi değişen, pH’nın 5,8’e düşmesi sonunda ölüm sertliğinin çözülmeye başlaması ile tamamlanan bir seri biyokimyasal reaksiyonların etkisi altında meydana gelen olay. </w:t>
      </w:r>
    </w:p>
    <w:p w:rsidR="00DB2602" w:rsidRDefault="00DB2602" w:rsidP="00BD7711">
      <w:pPr>
        <w:jc w:val="both"/>
      </w:pPr>
    </w:p>
    <w:p w:rsidR="00DB2602" w:rsidRDefault="00DB2602" w:rsidP="00F87E44">
      <w:pPr>
        <w:pStyle w:val="Heading2"/>
      </w:pPr>
      <w:bookmarkStart w:id="88" w:name="_Toc383599916"/>
      <w:r>
        <w:t>3.11</w:t>
      </w:r>
      <w:r>
        <w:tab/>
      </w:r>
      <w:r w:rsidRPr="00F96201">
        <w:t>Et kusurları</w:t>
      </w:r>
      <w:bookmarkEnd w:id="88"/>
    </w:p>
    <w:p w:rsidR="00DB2602" w:rsidRDefault="00DB2602" w:rsidP="00BD7711">
      <w:pPr>
        <w:jc w:val="both"/>
      </w:pPr>
      <w:r w:rsidRPr="00F96201">
        <w:t>Etlerde soğutma, dondurma, muhafaza, taşıma ve çözdürme sırasında oluşabilecek arzu edilmeyen değişimler</w:t>
      </w:r>
      <w:r>
        <w:t>.</w:t>
      </w:r>
    </w:p>
    <w:p w:rsidR="00DB2602" w:rsidRPr="00F96201" w:rsidRDefault="00DB2602" w:rsidP="00BD7711">
      <w:pPr>
        <w:jc w:val="both"/>
      </w:pPr>
    </w:p>
    <w:p w:rsidR="00DB2602" w:rsidRPr="00F96201" w:rsidRDefault="00DB2602" w:rsidP="00F87E44">
      <w:pPr>
        <w:pStyle w:val="Heading3"/>
      </w:pPr>
      <w:r w:rsidRPr="00F96201">
        <w:t>3.11.1 Çürümüş (erimiş, hamurlaşmış) et</w:t>
      </w:r>
    </w:p>
    <w:p w:rsidR="00DB2602" w:rsidRDefault="00DB2602" w:rsidP="00BD7711">
      <w:pPr>
        <w:jc w:val="both"/>
      </w:pPr>
      <w:r>
        <w:t>Kokuşma yapacak mikroorganizmalarla bulaşmadığı ve normal şartlar altında bulunduğu halde, karkasın hazırlanmasından itibaren 3 – 10 gün içinde, ölüm sertli oluşmadan, çabuk ve ileri bir olgunlaşmaya girmiş, doku öz suyunu salmış, renk değişimine uğramış, bağdoku ve fasyaları erimiş, yumuşak bir hamur kıvamına gelmiş, ekşimsi bir tad ve koku almış et.</w:t>
      </w:r>
    </w:p>
    <w:p w:rsidR="00DB2602" w:rsidRDefault="00DB2602" w:rsidP="00BD7711">
      <w:pPr>
        <w:jc w:val="both"/>
      </w:pPr>
    </w:p>
    <w:p w:rsidR="00DB2602" w:rsidRPr="00F96201" w:rsidRDefault="00DB2602" w:rsidP="00F87E44">
      <w:pPr>
        <w:pStyle w:val="Heading3"/>
      </w:pPr>
      <w:r>
        <w:t xml:space="preserve">3.11.2 </w:t>
      </w:r>
      <w:r w:rsidRPr="00F96201">
        <w:t>Kokuşmuş et</w:t>
      </w:r>
    </w:p>
    <w:p w:rsidR="00DB2602" w:rsidRDefault="00DB2602" w:rsidP="00BD7711">
      <w:pPr>
        <w:jc w:val="both"/>
      </w:pPr>
      <w:r>
        <w:t>Kokuşma yapan mikroorganizmaların protein parçalayıcı enzimler salmalarıyla protein bileşiklerinin önce moleküllere, daha sonra nihai maddelere ayrışması ve toksik maddeler oluşması ile fena kokan et.</w:t>
      </w:r>
    </w:p>
    <w:p w:rsidR="00DB2602" w:rsidRDefault="00DB2602" w:rsidP="00BD7711">
      <w:pPr>
        <w:jc w:val="both"/>
      </w:pPr>
    </w:p>
    <w:p w:rsidR="00DB2602" w:rsidRPr="00F96201" w:rsidRDefault="00DB2602" w:rsidP="00F87E44">
      <w:pPr>
        <w:pStyle w:val="Heading3"/>
      </w:pPr>
      <w:r>
        <w:t>3.11.3 Morarmış et</w:t>
      </w:r>
    </w:p>
    <w:p w:rsidR="00DB2602" w:rsidRDefault="00DB2602" w:rsidP="00BD7711">
      <w:pPr>
        <w:jc w:val="both"/>
      </w:pPr>
      <w:r>
        <w:t>Soğutulmuş etlerin sathında ince bir zar halinde görülen, kendine has normal rengin koyulaşıp mor-siyah bir renk almasıyla ortaya çıkan renk bozukluğu.</w:t>
      </w:r>
    </w:p>
    <w:p w:rsidR="00DB2602" w:rsidRDefault="00DB2602" w:rsidP="00BD7711">
      <w:pPr>
        <w:jc w:val="both"/>
      </w:pPr>
    </w:p>
    <w:p w:rsidR="00DB2602" w:rsidRPr="00F96201" w:rsidRDefault="00DB2602" w:rsidP="00F87E44">
      <w:pPr>
        <w:pStyle w:val="Heading3"/>
      </w:pPr>
      <w:r w:rsidRPr="00F96201">
        <w:t xml:space="preserve">3.11.4 </w:t>
      </w:r>
      <w:r>
        <w:t>Koyu kırmızılaşmış et</w:t>
      </w:r>
    </w:p>
    <w:p w:rsidR="00DB2602" w:rsidRDefault="00DB2602" w:rsidP="00BD7711">
      <w:pPr>
        <w:jc w:val="both"/>
      </w:pPr>
      <w:r>
        <w:t>Etin soğuk muhafazada düşük bağıl nemde, yoğun ve hızlı bir hava sirkülasyonunda kalması sonunda oluşan ve kabul edilebilir derecede olan koyu kırmızıya dönüşme.</w:t>
      </w:r>
    </w:p>
    <w:p w:rsidR="00DB2602" w:rsidRDefault="00DB2602" w:rsidP="00BD7711">
      <w:pPr>
        <w:jc w:val="both"/>
      </w:pPr>
    </w:p>
    <w:p w:rsidR="00DB2602" w:rsidRPr="00F96201" w:rsidRDefault="00DB2602" w:rsidP="00F87E44">
      <w:pPr>
        <w:pStyle w:val="Heading3"/>
      </w:pPr>
      <w:r w:rsidRPr="00F96201">
        <w:t xml:space="preserve">3.11.5 </w:t>
      </w:r>
      <w:r>
        <w:t>Beyazımsı sararmış et</w:t>
      </w:r>
    </w:p>
    <w:p w:rsidR="00DB2602" w:rsidRDefault="00DB2602" w:rsidP="00BD7711">
      <w:pPr>
        <w:jc w:val="both"/>
      </w:pPr>
      <w:r>
        <w:t>Etlerin soğuk muhafazasında aşırı derecede su kaybetmesi ve kurumasıyla oluşan bir renk bozukluğu.</w:t>
      </w:r>
    </w:p>
    <w:p w:rsidR="00DB2602" w:rsidRDefault="00DB2602" w:rsidP="00BD7711">
      <w:pPr>
        <w:jc w:val="both"/>
      </w:pPr>
    </w:p>
    <w:p w:rsidR="00DB2602" w:rsidRPr="00F96201" w:rsidRDefault="00DB2602" w:rsidP="00F87E44">
      <w:pPr>
        <w:pStyle w:val="Heading3"/>
      </w:pPr>
      <w:r w:rsidRPr="00F96201">
        <w:t xml:space="preserve">3.11.6 </w:t>
      </w:r>
      <w:r>
        <w:t>Esmerleşmiş et</w:t>
      </w:r>
    </w:p>
    <w:p w:rsidR="00DB2602" w:rsidRDefault="00DB2602" w:rsidP="00BD7711">
      <w:pPr>
        <w:jc w:val="both"/>
      </w:pPr>
      <w:r>
        <w:t>Et dokusundaki hemoglobin oksijenle birleşip oksihemoglobine dönüşmesi, bunun da oksitlenerek açığa çıkan enerjinin etkisi ile methemoglobin kristallerinin grimsi renk alması ve kas liflerinde bulunan miyoglobinde de benzer değişimlerin olması sonucu oluşan renk bozukluğu.</w:t>
      </w:r>
    </w:p>
    <w:p w:rsidR="00DB2602" w:rsidRDefault="00DB2602" w:rsidP="00BD7711">
      <w:pPr>
        <w:jc w:val="both"/>
      </w:pPr>
    </w:p>
    <w:p w:rsidR="00DB2602" w:rsidRPr="00D35940" w:rsidRDefault="00DB2602" w:rsidP="00BD7711">
      <w:pPr>
        <w:pStyle w:val="Heading2"/>
      </w:pPr>
      <w:bookmarkStart w:id="89" w:name="_Toc373744476"/>
      <w:bookmarkStart w:id="90" w:name="_Toc383599917"/>
      <w:r>
        <w:t>3.12</w:t>
      </w:r>
      <w:r>
        <w:tab/>
      </w:r>
      <w:r w:rsidRPr="00D35940">
        <w:t>Ön soğutma</w:t>
      </w:r>
      <w:bookmarkEnd w:id="89"/>
      <w:bookmarkEnd w:id="90"/>
    </w:p>
    <w:p w:rsidR="00DB2602" w:rsidRDefault="00DB2602" w:rsidP="00BD7711">
      <w:pPr>
        <w:jc w:val="both"/>
      </w:pPr>
      <w:r>
        <w:t>Etlerin istenilen vasıfta ve daha çabuk soğutulmasına veya dondurulmasına yardımcı olabilmek için soğutma ve dondurulmadan önce etin merkez noktasının en kısa sürede 7</w:t>
      </w:r>
      <w:r>
        <w:sym w:font="Symbol" w:char="F0B0"/>
      </w:r>
      <w:r>
        <w:t>C ila 4</w:t>
      </w:r>
      <w:r>
        <w:sym w:font="Symbol" w:char="F0B0"/>
      </w:r>
      <w:r>
        <w:t>C’a kadar soğutulması işlemi.</w:t>
      </w:r>
    </w:p>
    <w:p w:rsidR="00DB2602" w:rsidRDefault="00DB2602" w:rsidP="00BD7711">
      <w:pPr>
        <w:jc w:val="both"/>
      </w:pPr>
    </w:p>
    <w:p w:rsidR="00DB2602" w:rsidRPr="00D35940" w:rsidRDefault="00DB2602" w:rsidP="00BD7711">
      <w:pPr>
        <w:pStyle w:val="Heading2"/>
      </w:pPr>
      <w:bookmarkStart w:id="91" w:name="_Toc253127972"/>
      <w:bookmarkStart w:id="92" w:name="_Toc253128008"/>
      <w:bookmarkStart w:id="93" w:name="_Toc373744477"/>
      <w:bookmarkStart w:id="94" w:name="_Toc383599918"/>
      <w:r>
        <w:t>3.13</w:t>
      </w:r>
      <w:r>
        <w:tab/>
      </w:r>
      <w:r w:rsidRPr="00D35940">
        <w:t>Ön soğutma odası</w:t>
      </w:r>
      <w:bookmarkEnd w:id="91"/>
      <w:bookmarkEnd w:id="92"/>
      <w:bookmarkEnd w:id="93"/>
      <w:bookmarkEnd w:id="94"/>
    </w:p>
    <w:p w:rsidR="00DB2602" w:rsidRDefault="00DB2602" w:rsidP="00BD7711">
      <w:r>
        <w:t>Etlerin sıcaklığının 7</w:t>
      </w:r>
      <w:r>
        <w:sym w:font="Symbol" w:char="F0B0"/>
      </w:r>
      <w:r>
        <w:t>C ila  4</w:t>
      </w:r>
      <w:r>
        <w:sym w:font="Symbol" w:char="F0B0"/>
      </w:r>
      <w:r>
        <w:t>C arasındaki dereceye kadar düşürülüp dinlendirildiği oda.</w:t>
      </w:r>
    </w:p>
    <w:p w:rsidR="00DB2602" w:rsidRDefault="00DB2602" w:rsidP="00BD7711">
      <w:pPr>
        <w:jc w:val="both"/>
      </w:pPr>
    </w:p>
    <w:p w:rsidR="00DB2602" w:rsidRPr="00D35940" w:rsidRDefault="00DB2602" w:rsidP="00BD7711">
      <w:pPr>
        <w:pStyle w:val="Heading2"/>
      </w:pPr>
      <w:bookmarkStart w:id="95" w:name="_Toc253127967"/>
      <w:bookmarkStart w:id="96" w:name="_Toc253128003"/>
      <w:bookmarkStart w:id="97" w:name="_Toc373744478"/>
      <w:bookmarkStart w:id="98" w:name="_Toc383599919"/>
      <w:r>
        <w:rPr>
          <w:color w:val="000000"/>
        </w:rPr>
        <w:t>3.14</w:t>
      </w:r>
      <w:r>
        <w:rPr>
          <w:color w:val="000000"/>
        </w:rPr>
        <w:tab/>
      </w:r>
      <w:r w:rsidRPr="00D35940">
        <w:t>Rampa</w:t>
      </w:r>
      <w:bookmarkEnd w:id="95"/>
      <w:bookmarkEnd w:id="96"/>
      <w:bookmarkEnd w:id="97"/>
      <w:bookmarkEnd w:id="98"/>
    </w:p>
    <w:p w:rsidR="00DB2602" w:rsidRDefault="00DB2602" w:rsidP="00BD7711">
      <w:pPr>
        <w:jc w:val="both"/>
      </w:pPr>
      <w:r>
        <w:t>Depolara gelen veya  çıkan gıda maddelerinin yüklenip boşaltılmasını sağlayan, belirli bir yüksekliğe sahip, tercihan üstü kapalı olan yer.</w:t>
      </w:r>
    </w:p>
    <w:p w:rsidR="00DB2602" w:rsidRDefault="00DB2602" w:rsidP="00BD7711">
      <w:pPr>
        <w:tabs>
          <w:tab w:val="left" w:pos="400"/>
          <w:tab w:val="left" w:pos="500"/>
        </w:tabs>
      </w:pPr>
    </w:p>
    <w:p w:rsidR="00DB2602" w:rsidRPr="00F96201" w:rsidRDefault="00DB2602" w:rsidP="00F96201">
      <w:pPr>
        <w:pStyle w:val="Heading2"/>
        <w:rPr>
          <w:color w:val="000000"/>
        </w:rPr>
      </w:pPr>
      <w:bookmarkStart w:id="99" w:name="_Toc383599920"/>
      <w:bookmarkStart w:id="100" w:name="_Toc253127966"/>
      <w:bookmarkStart w:id="101" w:name="_Toc253128002"/>
      <w:bookmarkStart w:id="102" w:name="_Toc373744479"/>
      <w:r>
        <w:rPr>
          <w:color w:val="000000"/>
        </w:rPr>
        <w:t xml:space="preserve">3.15 </w:t>
      </w:r>
      <w:r w:rsidRPr="00F96201">
        <w:rPr>
          <w:color w:val="000000"/>
        </w:rPr>
        <w:t>Sıcak et</w:t>
      </w:r>
      <w:bookmarkEnd w:id="99"/>
    </w:p>
    <w:p w:rsidR="00DB2602" w:rsidRPr="00CD384A" w:rsidRDefault="00DB2602" w:rsidP="007A2D6C">
      <w:pPr>
        <w:jc w:val="both"/>
      </w:pPr>
      <w:r>
        <w:t>Vücut sıcaklığınının bir kısmını halen muhafaza eden, kas dokusu yumuşak elastiki tazyikle kasılabilen elle sıkıldığı zaman doku öz suyunu bırakmayan et.</w:t>
      </w:r>
    </w:p>
    <w:p w:rsidR="00DB2602" w:rsidRDefault="00DB2602">
      <w:pPr>
        <w:rPr>
          <w:rFonts w:eastAsia="SimSun"/>
          <w:b/>
          <w:bCs/>
          <w:color w:val="000000"/>
          <w:sz w:val="24"/>
          <w:szCs w:val="24"/>
          <w:lang w:eastAsia="zh-CN"/>
        </w:rPr>
      </w:pPr>
      <w:r>
        <w:rPr>
          <w:color w:val="000000"/>
        </w:rPr>
        <w:br w:type="page"/>
      </w:r>
    </w:p>
    <w:p w:rsidR="00DB2602" w:rsidRPr="00D35940" w:rsidRDefault="00DB2602" w:rsidP="00BD7711">
      <w:pPr>
        <w:pStyle w:val="Heading2"/>
      </w:pPr>
      <w:bookmarkStart w:id="103" w:name="_Toc383599921"/>
      <w:r>
        <w:rPr>
          <w:color w:val="000000"/>
        </w:rPr>
        <w:t>3.16</w:t>
      </w:r>
      <w:r w:rsidRPr="00D35940">
        <w:rPr>
          <w:color w:val="000000"/>
        </w:rPr>
        <w:tab/>
      </w:r>
      <w:bookmarkStart w:id="104" w:name="_Toc12418486"/>
      <w:r w:rsidRPr="00D35940">
        <w:t>Soğuk hava deposu</w:t>
      </w:r>
      <w:bookmarkEnd w:id="100"/>
      <w:bookmarkEnd w:id="101"/>
      <w:bookmarkEnd w:id="102"/>
      <w:bookmarkEnd w:id="104"/>
      <w:bookmarkEnd w:id="103"/>
    </w:p>
    <w:p w:rsidR="00DB2602" w:rsidRDefault="00DB2602" w:rsidP="00BD7711">
      <w:pPr>
        <w:tabs>
          <w:tab w:val="left" w:pos="400"/>
        </w:tabs>
        <w:jc w:val="both"/>
      </w:pPr>
      <w:r>
        <w:t>Kesimden sonra e</w:t>
      </w:r>
      <w:r w:rsidRPr="00CF4408">
        <w:t>tin 0</w:t>
      </w:r>
      <w:r>
        <w:t xml:space="preserve"> </w:t>
      </w:r>
      <w:r w:rsidRPr="00CF4408">
        <w:t>ºC ila</w:t>
      </w:r>
      <w:r>
        <w:t xml:space="preserve"> 1 </w:t>
      </w:r>
      <w:r w:rsidRPr="00CF4408">
        <w:t>ºC arasında muhafaza</w:t>
      </w:r>
      <w:r>
        <w:t xml:space="preserve"> edilmesi, besin değeri ve tazeliğini korumak amacıyla konulduğu, teknik ve hijyenik şartların sağlandığı, ısı geçişini asgari seviyeye indirecek şekilde yalıtılmış ve gerekli sıcaklık derecesinde soğutulmuş, özel tesisatlarla nem oranı ve hava dolaşımı ayarlanabilir kapalı bölümlerden meydana gelen, </w:t>
      </w:r>
      <w:r w:rsidRPr="00CF4408">
        <w:t>TS 9048’e uygun ortam</w:t>
      </w:r>
      <w:r>
        <w:t>.</w:t>
      </w:r>
      <w:bookmarkStart w:id="105" w:name="_Toc12418487"/>
    </w:p>
    <w:p w:rsidR="00DB2602" w:rsidRDefault="00DB2602" w:rsidP="00BD7711">
      <w:pPr>
        <w:tabs>
          <w:tab w:val="left" w:pos="400"/>
        </w:tabs>
        <w:jc w:val="both"/>
      </w:pPr>
    </w:p>
    <w:p w:rsidR="00DB2602" w:rsidRPr="00D35940" w:rsidRDefault="00DB2602" w:rsidP="00BD7711">
      <w:pPr>
        <w:pStyle w:val="Heading2"/>
      </w:pPr>
      <w:bookmarkStart w:id="106" w:name="_Toc253127975"/>
      <w:bookmarkStart w:id="107" w:name="_Toc253128011"/>
      <w:bookmarkStart w:id="108" w:name="_Toc373744480"/>
      <w:bookmarkStart w:id="109" w:name="_Toc383599922"/>
      <w:r>
        <w:t>3.17</w:t>
      </w:r>
      <w:r>
        <w:tab/>
      </w:r>
      <w:r w:rsidRPr="00D35940">
        <w:t>Soğuk muhafaza odası</w:t>
      </w:r>
      <w:bookmarkEnd w:id="106"/>
      <w:bookmarkEnd w:id="107"/>
      <w:bookmarkEnd w:id="108"/>
      <w:bookmarkEnd w:id="109"/>
    </w:p>
    <w:p w:rsidR="00DB2602" w:rsidRDefault="00DB2602" w:rsidP="00BD7711">
      <w:pPr>
        <w:jc w:val="both"/>
      </w:pPr>
      <w:r>
        <w:t>Donma noktaları seviyesinde korunması gereken gıda maddelerinin tüketime sunuluncaya kadar 0</w:t>
      </w:r>
      <w:r>
        <w:sym w:font="Symbol" w:char="F0B0"/>
      </w:r>
      <w:r>
        <w:t>C ila 4</w:t>
      </w:r>
      <w:r>
        <w:sym w:font="Symbol" w:char="F0B0"/>
      </w:r>
      <w:r>
        <w:t>C arasında muhafaza edildikleri oda.</w:t>
      </w:r>
      <w:bookmarkStart w:id="110" w:name="_Toc12418494"/>
    </w:p>
    <w:p w:rsidR="00DB2602" w:rsidRDefault="00DB2602" w:rsidP="00BD7711">
      <w:pPr>
        <w:jc w:val="both"/>
      </w:pPr>
    </w:p>
    <w:p w:rsidR="00DB2602" w:rsidRPr="00D35940" w:rsidRDefault="00DB2602" w:rsidP="00BD7711">
      <w:pPr>
        <w:pStyle w:val="Heading2"/>
      </w:pPr>
      <w:bookmarkStart w:id="111" w:name="_Toc253127976"/>
      <w:bookmarkStart w:id="112" w:name="_Toc253128012"/>
      <w:bookmarkStart w:id="113" w:name="_Toc373744481"/>
      <w:bookmarkStart w:id="114" w:name="_Toc383599923"/>
      <w:r>
        <w:t>3.18</w:t>
      </w:r>
      <w:r>
        <w:tab/>
      </w:r>
      <w:r w:rsidRPr="00D35940">
        <w:t>Soğutma sistemi</w:t>
      </w:r>
      <w:bookmarkEnd w:id="111"/>
      <w:bookmarkEnd w:id="112"/>
      <w:bookmarkEnd w:id="113"/>
      <w:bookmarkEnd w:id="114"/>
    </w:p>
    <w:p w:rsidR="00DB2602" w:rsidRDefault="00DB2602" w:rsidP="00BD7711">
      <w:pPr>
        <w:jc w:val="both"/>
        <w:rPr>
          <w:color w:val="000000"/>
          <w:lang w:eastAsia="tr-TR"/>
        </w:rPr>
      </w:pPr>
      <w:r>
        <w:rPr>
          <w:color w:val="000000"/>
          <w:lang w:eastAsia="tr-TR"/>
        </w:rPr>
        <w:t>Kompresör,</w:t>
      </w:r>
      <w:r w:rsidRPr="00CE2FED">
        <w:rPr>
          <w:color w:val="000000"/>
          <w:lang w:eastAsia="tr-TR"/>
        </w:rPr>
        <w:t xml:space="preserve"> genleşme valfi, buharlaştırıcı, yoğuşturucu</w:t>
      </w:r>
      <w:r>
        <w:rPr>
          <w:color w:val="000000"/>
          <w:lang w:eastAsia="tr-TR"/>
        </w:rPr>
        <w:t>,</w:t>
      </w:r>
      <w:r w:rsidRPr="00CE2FED">
        <w:rPr>
          <w:color w:val="000000"/>
          <w:lang w:eastAsia="tr-TR"/>
        </w:rPr>
        <w:t xml:space="preserve"> </w:t>
      </w:r>
      <w:r>
        <w:rPr>
          <w:color w:val="000000"/>
          <w:lang w:eastAsia="tr-TR"/>
        </w:rPr>
        <w:t xml:space="preserve">su kulesi vb. makinalar ile soğutucu akışkan kullanılarak depoların soğutulmasını sağlayan sistem. </w:t>
      </w:r>
      <w:bookmarkEnd w:id="110"/>
    </w:p>
    <w:bookmarkEnd w:id="105"/>
    <w:p w:rsidR="00DB2602" w:rsidRPr="002F6B6E" w:rsidRDefault="00DB2602" w:rsidP="00BD7711">
      <w:pPr>
        <w:jc w:val="both"/>
        <w:rPr>
          <w:sz w:val="12"/>
          <w:szCs w:val="12"/>
        </w:rPr>
      </w:pPr>
    </w:p>
    <w:p w:rsidR="00DB2602" w:rsidRPr="00D35940" w:rsidRDefault="00DB2602" w:rsidP="00BD7711">
      <w:pPr>
        <w:pStyle w:val="Heading2"/>
      </w:pPr>
      <w:bookmarkStart w:id="115" w:name="_Toc253127970"/>
      <w:bookmarkStart w:id="116" w:name="_Toc253128006"/>
      <w:bookmarkStart w:id="117" w:name="_Toc373744482"/>
      <w:bookmarkStart w:id="118" w:name="_Toc383599924"/>
      <w:r>
        <w:t>3.19</w:t>
      </w:r>
      <w:r>
        <w:tab/>
      </w:r>
      <w:r w:rsidRPr="00D35940">
        <w:t>Soğutucu akışkan</w:t>
      </w:r>
      <w:bookmarkEnd w:id="115"/>
      <w:bookmarkEnd w:id="116"/>
      <w:bookmarkEnd w:id="117"/>
      <w:bookmarkEnd w:id="118"/>
    </w:p>
    <w:p w:rsidR="00DB2602" w:rsidRDefault="00DB2602" w:rsidP="00BD7711">
      <w:pPr>
        <w:jc w:val="both"/>
      </w:pPr>
      <w:r>
        <w:t>Buharlaşma ve yoğuşma faz değişimi işlemleri yardımıyla soğutma yapılan ortamdan çektikleri ısıyı dış ortama atan akışkan özellikte kimyasal maddeler.</w:t>
      </w:r>
    </w:p>
    <w:p w:rsidR="00DB2602" w:rsidRDefault="00DB2602" w:rsidP="00BD7711">
      <w:pPr>
        <w:jc w:val="both"/>
      </w:pPr>
    </w:p>
    <w:p w:rsidR="00DB2602" w:rsidRPr="00D35940" w:rsidRDefault="00DB2602" w:rsidP="00BD7711">
      <w:pPr>
        <w:pStyle w:val="Heading2"/>
      </w:pPr>
      <w:bookmarkStart w:id="119" w:name="_Toc253127971"/>
      <w:bookmarkStart w:id="120" w:name="_Toc253128007"/>
      <w:bookmarkStart w:id="121" w:name="_Toc373744483"/>
      <w:bookmarkStart w:id="122" w:name="_Toc383599925"/>
      <w:r>
        <w:rPr>
          <w:rStyle w:val="Strong"/>
          <w:b/>
          <w:bCs/>
          <w:sz w:val="22"/>
          <w:szCs w:val="22"/>
        </w:rPr>
        <w:t>3.20</w:t>
      </w:r>
      <w:r>
        <w:rPr>
          <w:rStyle w:val="Strong"/>
          <w:b/>
          <w:bCs/>
          <w:sz w:val="22"/>
          <w:szCs w:val="22"/>
        </w:rPr>
        <w:tab/>
      </w:r>
      <w:r w:rsidRPr="00D35940">
        <w:rPr>
          <w:rStyle w:val="Strong"/>
          <w:b/>
          <w:bCs/>
          <w:sz w:val="22"/>
          <w:szCs w:val="22"/>
        </w:rPr>
        <w:t>Soğuk zincir</w:t>
      </w:r>
      <w:bookmarkEnd w:id="119"/>
      <w:bookmarkEnd w:id="120"/>
      <w:bookmarkEnd w:id="121"/>
      <w:bookmarkEnd w:id="122"/>
    </w:p>
    <w:p w:rsidR="00DB2602" w:rsidRPr="00F02347" w:rsidRDefault="00DB2602" w:rsidP="00BD7711">
      <w:pPr>
        <w:jc w:val="both"/>
        <w:rPr>
          <w:b/>
          <w:bCs/>
        </w:rPr>
      </w:pPr>
      <w:r>
        <w:rPr>
          <w:color w:val="000000"/>
        </w:rPr>
        <w:t>G</w:t>
      </w:r>
      <w:r w:rsidRPr="00F02347">
        <w:rPr>
          <w:color w:val="000000"/>
        </w:rPr>
        <w:t>ıda maddelerinin üretiminden tüketimine kadar her aşamada kendi özelliklerini koruyabilmesi için uygulanması zorunlu olan soğuk muhafaza,</w:t>
      </w:r>
      <w:r>
        <w:rPr>
          <w:color w:val="000000"/>
        </w:rPr>
        <w:t xml:space="preserve"> donmuş muhafaza, depoya giriş-çıkış, </w:t>
      </w:r>
      <w:r w:rsidRPr="00F02347">
        <w:rPr>
          <w:color w:val="000000"/>
        </w:rPr>
        <w:t xml:space="preserve"> soğu</w:t>
      </w:r>
      <w:r>
        <w:rPr>
          <w:color w:val="000000"/>
        </w:rPr>
        <w:t>k taşıma ve benzeri işlemlerin</w:t>
      </w:r>
      <w:r w:rsidRPr="00F02347">
        <w:rPr>
          <w:color w:val="000000"/>
        </w:rPr>
        <w:t xml:space="preserve"> tamamı</w:t>
      </w:r>
      <w:r>
        <w:rPr>
          <w:color w:val="000000"/>
        </w:rPr>
        <w:t>.</w:t>
      </w:r>
    </w:p>
    <w:p w:rsidR="00DB2602" w:rsidRDefault="00DB2602" w:rsidP="00BD7711">
      <w:pPr>
        <w:tabs>
          <w:tab w:val="left" w:pos="400"/>
          <w:tab w:val="left" w:pos="500"/>
        </w:tabs>
      </w:pPr>
    </w:p>
    <w:p w:rsidR="00DB2602" w:rsidRPr="00102E37" w:rsidRDefault="00DB2602" w:rsidP="00BD7711">
      <w:pPr>
        <w:pStyle w:val="Heading2"/>
      </w:pPr>
      <w:bookmarkStart w:id="123" w:name="_Toc373744484"/>
      <w:bookmarkStart w:id="124" w:name="_Toc383599926"/>
      <w:r>
        <w:t>3.21</w:t>
      </w:r>
      <w:r>
        <w:tab/>
      </w:r>
      <w:r w:rsidRPr="00102E37">
        <w:t>Soğutma</w:t>
      </w:r>
      <w:bookmarkEnd w:id="123"/>
      <w:bookmarkEnd w:id="124"/>
    </w:p>
    <w:p w:rsidR="00DB2602" w:rsidRDefault="00DB2602" w:rsidP="00BD7711">
      <w:pPr>
        <w:jc w:val="both"/>
      </w:pPr>
      <w:r>
        <w:t xml:space="preserve">Etin en derin noktasında 1 </w:t>
      </w:r>
      <w:r>
        <w:sym w:font="Symbol" w:char="F0B0"/>
      </w:r>
      <w:r>
        <w:t xml:space="preserve">C ila 0 </w:t>
      </w:r>
      <w:r>
        <w:sym w:font="Symbol" w:char="F0B0"/>
      </w:r>
      <w:r>
        <w:t>C ‘da soğutulması işlemi</w:t>
      </w:r>
    </w:p>
    <w:p w:rsidR="00DB2602" w:rsidRDefault="00DB2602" w:rsidP="00BD7711">
      <w:pPr>
        <w:jc w:val="both"/>
      </w:pPr>
    </w:p>
    <w:p w:rsidR="00DB2602" w:rsidRPr="00102E37" w:rsidRDefault="00DB2602" w:rsidP="00BD7711">
      <w:pPr>
        <w:pStyle w:val="Heading2"/>
      </w:pPr>
      <w:bookmarkStart w:id="125" w:name="_Toc373744485"/>
      <w:bookmarkStart w:id="126" w:name="_Toc383599927"/>
      <w:r>
        <w:t>3.22</w:t>
      </w:r>
      <w:r>
        <w:tab/>
      </w:r>
      <w:r w:rsidRPr="00102E37">
        <w:t>Soğutulmuş et</w:t>
      </w:r>
      <w:bookmarkEnd w:id="125"/>
      <w:bookmarkEnd w:id="126"/>
    </w:p>
    <w:p w:rsidR="00DB2602" w:rsidRDefault="00DB2602" w:rsidP="00BD7711">
      <w:pPr>
        <w:jc w:val="both"/>
      </w:pPr>
      <w:r>
        <w:t>Soğutma işlemi görmüş, üzerinde koruyucu ince bir kabuk oluşmuş ve soğutma sıcaklığında muhafaza edilen et.</w:t>
      </w:r>
    </w:p>
    <w:p w:rsidR="00DB2602" w:rsidRDefault="00DB2602" w:rsidP="00BD7711">
      <w:pPr>
        <w:jc w:val="both"/>
      </w:pPr>
    </w:p>
    <w:p w:rsidR="00DB2602" w:rsidRPr="00102E37" w:rsidRDefault="00DB2602" w:rsidP="00BD7711">
      <w:pPr>
        <w:pStyle w:val="Heading2"/>
      </w:pPr>
      <w:bookmarkStart w:id="127" w:name="_Toc373744486"/>
      <w:bookmarkStart w:id="128" w:name="_Toc383599928"/>
      <w:r>
        <w:t>3.23</w:t>
      </w:r>
      <w:r>
        <w:tab/>
      </w:r>
      <w:r w:rsidRPr="00102E37">
        <w:t>Soğuk muhafaza</w:t>
      </w:r>
      <w:bookmarkEnd w:id="127"/>
      <w:bookmarkEnd w:id="128"/>
    </w:p>
    <w:p w:rsidR="00DB2602" w:rsidRDefault="00DB2602" w:rsidP="00BD7711">
      <w:pPr>
        <w:jc w:val="both"/>
      </w:pPr>
      <w:r>
        <w:t>Soğutulmuş etin soğuk muhafaza odalarında 0</w:t>
      </w:r>
      <w:r>
        <w:sym w:font="Symbol" w:char="F0B0"/>
      </w:r>
      <w:r>
        <w:t>C ila 4</w:t>
      </w:r>
      <w:r>
        <w:sym w:font="Symbol" w:char="F0B0"/>
      </w:r>
      <w:r>
        <w:t>C sıcaklıkta ve % 55 - % 90 bağıl nemde 2 haftaya kadar kalitesinden kabul edilemez bir kayba uğramadan muhafazası.</w:t>
      </w:r>
    </w:p>
    <w:p w:rsidR="00DB2602" w:rsidRDefault="00DB2602" w:rsidP="00BD7711">
      <w:pPr>
        <w:jc w:val="both"/>
      </w:pPr>
    </w:p>
    <w:p w:rsidR="00DB2602" w:rsidRPr="00102E37" w:rsidRDefault="00DB2602" w:rsidP="00BD7711">
      <w:pPr>
        <w:pStyle w:val="Heading2"/>
      </w:pPr>
      <w:bookmarkStart w:id="129" w:name="_Toc262478123"/>
      <w:bookmarkStart w:id="130" w:name="_Toc373744487"/>
      <w:bookmarkStart w:id="131" w:name="_Toc383599929"/>
      <w:r>
        <w:t>3.24</w:t>
      </w:r>
      <w:r>
        <w:tab/>
      </w:r>
      <w:r w:rsidRPr="00102E37">
        <w:t>Sorumlu yönetici</w:t>
      </w:r>
      <w:bookmarkEnd w:id="129"/>
      <w:bookmarkEnd w:id="130"/>
      <w:bookmarkEnd w:id="131"/>
    </w:p>
    <w:p w:rsidR="00DB2602" w:rsidRDefault="00DB2602" w:rsidP="00BD7711">
      <w:pPr>
        <w:tabs>
          <w:tab w:val="left" w:pos="500"/>
          <w:tab w:val="left" w:pos="700"/>
          <w:tab w:val="left" w:pos="1134"/>
        </w:tabs>
        <w:jc w:val="both"/>
      </w:pPr>
      <w:r w:rsidRPr="00CF4408">
        <w:t xml:space="preserve">İş yerinin </w:t>
      </w:r>
      <w:r>
        <w:t xml:space="preserve">ilgili </w:t>
      </w:r>
      <w:r w:rsidRPr="00CF4408">
        <w:t>yönetmelik hükümlerine uygun olarak faaliyet göstermesi</w:t>
      </w:r>
      <w:r>
        <w:t>nden</w:t>
      </w:r>
      <w:r w:rsidRPr="00CF4408">
        <w:t>, et ve et ürünlerinin sağlığa uygun bir şekilde üretilmesi</w:t>
      </w:r>
      <w:r>
        <w:t>nden</w:t>
      </w:r>
      <w:r w:rsidRPr="00CF4408">
        <w:t>, muhafazası</w:t>
      </w:r>
      <w:r>
        <w:t>ndan</w:t>
      </w:r>
      <w:r w:rsidRPr="00CF4408">
        <w:t>, nakledilmesi</w:t>
      </w:r>
      <w:r>
        <w:t>nden</w:t>
      </w:r>
      <w:r w:rsidRPr="00CF4408">
        <w:t>, yan ürünlerin uygun şekilde tahliyesi</w:t>
      </w:r>
      <w:r>
        <w:t>nden</w:t>
      </w:r>
      <w:r w:rsidRPr="00CF4408">
        <w:t xml:space="preserve">, oluşan atıkların çevre ve toplum sağlığına zarar vermeden bertaraf edilmesinden </w:t>
      </w:r>
      <w:r>
        <w:t xml:space="preserve">ve çalışan personelin sağlık kontrolünden ve eğitiminden </w:t>
      </w:r>
      <w:r w:rsidRPr="00CF4408">
        <w:t>iş</w:t>
      </w:r>
      <w:r>
        <w:t xml:space="preserve"> </w:t>
      </w:r>
      <w:r w:rsidRPr="00CF4408">
        <w:t xml:space="preserve">verenle birlikte sorumlu </w:t>
      </w:r>
      <w:r>
        <w:t xml:space="preserve">olan </w:t>
      </w:r>
      <w:r w:rsidRPr="00CF4408">
        <w:t>kişi.</w:t>
      </w:r>
    </w:p>
    <w:p w:rsidR="00DB2602" w:rsidRDefault="00DB2602" w:rsidP="00BD7711">
      <w:pPr>
        <w:jc w:val="both"/>
      </w:pPr>
    </w:p>
    <w:p w:rsidR="00DB2602" w:rsidRPr="00102E37" w:rsidRDefault="00DB2602" w:rsidP="00F96201">
      <w:pPr>
        <w:pStyle w:val="Heading2"/>
      </w:pPr>
      <w:bookmarkStart w:id="132" w:name="_Toc262478119"/>
      <w:bookmarkStart w:id="133" w:name="_Toc373744488"/>
      <w:bookmarkStart w:id="134" w:name="_Toc383599930"/>
      <w:r>
        <w:t>3.25</w:t>
      </w:r>
      <w:r>
        <w:tab/>
      </w:r>
      <w:r w:rsidRPr="00102E37">
        <w:t>Şok tüneli</w:t>
      </w:r>
      <w:bookmarkEnd w:id="132"/>
      <w:r w:rsidRPr="00102E37">
        <w:t>/odası</w:t>
      </w:r>
      <w:bookmarkEnd w:id="133"/>
      <w:bookmarkEnd w:id="134"/>
    </w:p>
    <w:p w:rsidR="00DB2602" w:rsidRDefault="00DB2602" w:rsidP="00F96201">
      <w:pPr>
        <w:tabs>
          <w:tab w:val="left" w:pos="400"/>
          <w:tab w:val="left" w:pos="500"/>
        </w:tabs>
        <w:jc w:val="both"/>
      </w:pPr>
      <w:r>
        <w:t>Et</w:t>
      </w:r>
      <w:r w:rsidRPr="00CF4408">
        <w:t>in uzun süre muhafaz</w:t>
      </w:r>
      <w:r>
        <w:t>ası için belli bir hava akımında ve</w:t>
      </w:r>
      <w:r w:rsidRPr="00CF4408">
        <w:t xml:space="preserve"> -</w:t>
      </w:r>
      <w:r>
        <w:t xml:space="preserve"> </w:t>
      </w:r>
      <w:r w:rsidRPr="00CF4408">
        <w:t>30ºC ila -</w:t>
      </w:r>
      <w:r>
        <w:t xml:space="preserve"> </w:t>
      </w:r>
      <w:r w:rsidRPr="00CF4408">
        <w:t>4</w:t>
      </w:r>
      <w:r>
        <w:t>5</w:t>
      </w:r>
      <w:r w:rsidRPr="00CF4408">
        <w:t xml:space="preserve">ºC arasında hızlı bir şekilde dondurularak </w:t>
      </w:r>
      <w:r>
        <w:t>iç</w:t>
      </w:r>
      <w:r w:rsidRPr="00CF4408">
        <w:t xml:space="preserve"> sıcaklığının -18</w:t>
      </w:r>
      <w:r>
        <w:t xml:space="preserve"> </w:t>
      </w:r>
      <w:r w:rsidRPr="00CF4408">
        <w:t>ºC</w:t>
      </w:r>
      <w:r>
        <w:t>’ a</w:t>
      </w:r>
      <w:r w:rsidRPr="00CF4408">
        <w:t xml:space="preserve"> getirildiği ortam.</w:t>
      </w:r>
    </w:p>
    <w:p w:rsidR="00DB2602" w:rsidRPr="000F4BDB" w:rsidRDefault="00DB2602" w:rsidP="00BD7711"/>
    <w:p w:rsidR="00DB2602" w:rsidRPr="00102E37" w:rsidRDefault="00DB2602" w:rsidP="00F87E44">
      <w:pPr>
        <w:pStyle w:val="Heading1"/>
      </w:pPr>
      <w:bookmarkStart w:id="135" w:name="_Toc43100952"/>
      <w:bookmarkStart w:id="136" w:name="_Toc373744489"/>
      <w:bookmarkStart w:id="137" w:name="_Toc383599931"/>
      <w:r>
        <w:t>4</w:t>
      </w:r>
      <w:r>
        <w:tab/>
      </w:r>
      <w:r w:rsidRPr="00102E37">
        <w:t>K</w:t>
      </w:r>
      <w:bookmarkEnd w:id="135"/>
      <w:r>
        <w:t>urallar</w:t>
      </w:r>
      <w:bookmarkEnd w:id="136"/>
      <w:bookmarkEnd w:id="137"/>
    </w:p>
    <w:p w:rsidR="00DB2602" w:rsidRDefault="00DB2602" w:rsidP="00BD7711">
      <w:pPr>
        <w:pStyle w:val="Heading2"/>
      </w:pPr>
    </w:p>
    <w:p w:rsidR="00DB2602" w:rsidRPr="00102E37" w:rsidRDefault="00DB2602" w:rsidP="00F87E44">
      <w:pPr>
        <w:pStyle w:val="Heading2"/>
      </w:pPr>
      <w:bookmarkStart w:id="138" w:name="_Toc373744490"/>
      <w:bookmarkStart w:id="139" w:name="_Toc383599932"/>
      <w:bookmarkStart w:id="140" w:name="_Toc43100953"/>
      <w:r>
        <w:t>4.1</w:t>
      </w:r>
      <w:r>
        <w:tab/>
      </w:r>
      <w:r w:rsidRPr="00F87E44">
        <w:t>Etlerin</w:t>
      </w:r>
      <w:r w:rsidRPr="00102E37">
        <w:t xml:space="preserve"> </w:t>
      </w:r>
      <w:r>
        <w:t>s</w:t>
      </w:r>
      <w:r w:rsidRPr="00102E37">
        <w:t>oğuk ve donmuş depolanma koşulları ile ilgili genel kurallar</w:t>
      </w:r>
      <w:bookmarkEnd w:id="138"/>
      <w:bookmarkEnd w:id="139"/>
      <w:r w:rsidRPr="00102E37">
        <w:t xml:space="preserve"> </w:t>
      </w:r>
      <w:bookmarkEnd w:id="140"/>
    </w:p>
    <w:p w:rsidR="00DB2602" w:rsidRPr="007D1195" w:rsidRDefault="00DB2602" w:rsidP="00BD7711"/>
    <w:p w:rsidR="00DB2602" w:rsidRPr="007D1195" w:rsidRDefault="00DB2602" w:rsidP="00BD7711">
      <w:pPr>
        <w:autoSpaceDE w:val="0"/>
        <w:autoSpaceDN w:val="0"/>
        <w:adjustRightInd w:val="0"/>
        <w:jc w:val="both"/>
      </w:pPr>
      <w:r w:rsidRPr="00BD7711">
        <w:rPr>
          <w:b/>
          <w:bCs/>
          <w:color w:val="000000"/>
          <w:sz w:val="22"/>
          <w:szCs w:val="22"/>
        </w:rPr>
        <w:t>4.1.1</w:t>
      </w:r>
      <w:r>
        <w:rPr>
          <w:b/>
          <w:bCs/>
          <w:color w:val="000000"/>
        </w:rPr>
        <w:t xml:space="preserve"> </w:t>
      </w:r>
      <w:r w:rsidRPr="007D1195">
        <w:rPr>
          <w:color w:val="000000"/>
        </w:rPr>
        <w:t>Etlerin bulaşmasını önlemek üzere özellikle; işlemlerin sürekli ilerlemesine izin v</w:t>
      </w:r>
      <w:r>
        <w:rPr>
          <w:color w:val="000000"/>
        </w:rPr>
        <w:t>erecek</w:t>
      </w:r>
      <w:r w:rsidRPr="007D1195">
        <w:rPr>
          <w:color w:val="000000"/>
        </w:rPr>
        <w:t xml:space="preserve"> şekilde deponun inşası gerçekleştirilmelidir. </w:t>
      </w:r>
      <w:r w:rsidRPr="007D1195">
        <w:t>Depo</w:t>
      </w:r>
      <w:r>
        <w:t>lanma şartlarında etler</w:t>
      </w:r>
      <w:r w:rsidRPr="007D1195">
        <w:t>, ilk giren ilk çıkar kuralına uygun olarak istiflenmelidir.</w:t>
      </w:r>
    </w:p>
    <w:p w:rsidR="00DB2602" w:rsidRDefault="00DB2602" w:rsidP="00BD7711">
      <w:pPr>
        <w:jc w:val="both"/>
      </w:pPr>
    </w:p>
    <w:p w:rsidR="00DB2602" w:rsidRDefault="00DB2602" w:rsidP="00BD7711">
      <w:pPr>
        <w:jc w:val="both"/>
      </w:pPr>
      <w:r w:rsidRPr="00BD7711">
        <w:rPr>
          <w:b/>
          <w:bCs/>
          <w:sz w:val="22"/>
          <w:szCs w:val="22"/>
        </w:rPr>
        <w:t>4.1.2</w:t>
      </w:r>
      <w:r>
        <w:t xml:space="preserve"> Yükleme, boşaltma yapacak araçların ihtiyacına cevap verebilecek yeterlilikte rampa, manevra ve park alanı, yüklü ve boş araçların tartımının yapılabileceği kantar düzeneği bulunmalıdır.</w:t>
      </w:r>
    </w:p>
    <w:p w:rsidR="00DB2602" w:rsidRDefault="00DB2602" w:rsidP="00BD7711">
      <w:pPr>
        <w:jc w:val="both"/>
      </w:pPr>
    </w:p>
    <w:p w:rsidR="00DB2602" w:rsidRDefault="00DB2602" w:rsidP="00BD7711">
      <w:pPr>
        <w:pStyle w:val="3-normalyaz"/>
        <w:spacing w:before="0" w:beforeAutospacing="0" w:after="0" w:afterAutospacing="0"/>
        <w:jc w:val="both"/>
        <w:rPr>
          <w:rFonts w:cs="Arial"/>
          <w:color w:val="000000"/>
          <w:sz w:val="20"/>
          <w:szCs w:val="20"/>
          <w:lang w:eastAsia="en-US"/>
        </w:rPr>
      </w:pPr>
      <w:r w:rsidRPr="00BD7711">
        <w:rPr>
          <w:rFonts w:cs="Arial"/>
          <w:b/>
          <w:bCs/>
          <w:color w:val="000000"/>
          <w:sz w:val="22"/>
          <w:szCs w:val="22"/>
          <w:lang w:eastAsia="en-US"/>
        </w:rPr>
        <w:t>4.1.3</w:t>
      </w:r>
      <w:r>
        <w:rPr>
          <w:rFonts w:cs="Arial"/>
          <w:color w:val="000000"/>
          <w:sz w:val="20"/>
          <w:szCs w:val="20"/>
          <w:lang w:eastAsia="en-US"/>
        </w:rPr>
        <w:t xml:space="preserve"> </w:t>
      </w:r>
      <w:r w:rsidRPr="007D1195">
        <w:rPr>
          <w:rFonts w:cs="Arial"/>
          <w:color w:val="000000"/>
          <w:sz w:val="20"/>
          <w:szCs w:val="20"/>
          <w:lang w:eastAsia="en-US"/>
        </w:rPr>
        <w:t>Depo yakınında çöp, atık vb. ortam bulunma</w:t>
      </w:r>
      <w:r>
        <w:rPr>
          <w:rFonts w:cs="Arial"/>
          <w:color w:val="000000"/>
          <w:sz w:val="20"/>
          <w:szCs w:val="20"/>
          <w:lang w:eastAsia="en-US"/>
        </w:rPr>
        <w:t>malı, a</w:t>
      </w:r>
      <w:r w:rsidRPr="007D1195">
        <w:rPr>
          <w:rFonts w:cs="Arial"/>
          <w:color w:val="000000"/>
          <w:sz w:val="20"/>
          <w:szCs w:val="20"/>
          <w:lang w:eastAsia="en-US"/>
        </w:rPr>
        <w:t xml:space="preserve">tıkların ve zararlı maddelerin bulaşmayı önleyecek şekilde depolanması </w:t>
      </w:r>
      <w:r>
        <w:rPr>
          <w:rFonts w:cs="Arial"/>
          <w:color w:val="000000"/>
          <w:sz w:val="20"/>
          <w:szCs w:val="20"/>
          <w:lang w:eastAsia="en-US"/>
        </w:rPr>
        <w:t>ve muamele edilmesi sağlanmalı,</w:t>
      </w:r>
      <w:r w:rsidRPr="007D1195">
        <w:rPr>
          <w:rFonts w:cs="Arial"/>
          <w:color w:val="000000"/>
          <w:sz w:val="20"/>
          <w:szCs w:val="20"/>
          <w:lang w:eastAsia="en-US"/>
        </w:rPr>
        <w:t xml:space="preserve"> zemin su birikintisine yol açmayacak şekilde asfalt, beton vb. malzeme ile kaplanmalı, </w:t>
      </w:r>
      <w:r>
        <w:rPr>
          <w:rFonts w:cs="Arial"/>
          <w:color w:val="000000"/>
          <w:sz w:val="20"/>
          <w:szCs w:val="20"/>
          <w:lang w:eastAsia="en-US"/>
        </w:rPr>
        <w:t xml:space="preserve">gerekli durumlarda kullanılmak üzere </w:t>
      </w:r>
      <w:r w:rsidRPr="007D1195">
        <w:rPr>
          <w:rFonts w:cs="Arial"/>
          <w:color w:val="000000"/>
          <w:sz w:val="20"/>
          <w:szCs w:val="20"/>
          <w:lang w:eastAsia="en-US"/>
        </w:rPr>
        <w:t>ana giriş - çıkış kapısında araç tekerleklerinin dezenfekte edildiği havuzlar bulunmalıdır.</w:t>
      </w:r>
    </w:p>
    <w:p w:rsidR="00DB2602" w:rsidRPr="007D1195" w:rsidRDefault="00DB2602" w:rsidP="00BD7711">
      <w:pPr>
        <w:pStyle w:val="3-normalyaz"/>
        <w:spacing w:before="0" w:beforeAutospacing="0" w:after="0" w:afterAutospacing="0"/>
        <w:jc w:val="both"/>
        <w:rPr>
          <w:rFonts w:cs="Arial"/>
          <w:color w:val="000000"/>
          <w:sz w:val="20"/>
          <w:szCs w:val="20"/>
          <w:lang w:eastAsia="en-US"/>
        </w:rPr>
      </w:pPr>
    </w:p>
    <w:p w:rsidR="00DB2602" w:rsidRDefault="00DB2602" w:rsidP="00BD7711">
      <w:pPr>
        <w:pStyle w:val="3-normalyaz"/>
        <w:spacing w:before="0" w:beforeAutospacing="0" w:after="0" w:afterAutospacing="0"/>
        <w:jc w:val="both"/>
        <w:rPr>
          <w:rFonts w:cs="Arial"/>
          <w:color w:val="000000"/>
          <w:sz w:val="20"/>
          <w:szCs w:val="20"/>
          <w:lang w:eastAsia="en-US"/>
        </w:rPr>
      </w:pPr>
      <w:r w:rsidRPr="00BD7711">
        <w:rPr>
          <w:rFonts w:cs="Arial"/>
          <w:b/>
          <w:bCs/>
          <w:color w:val="000000"/>
          <w:sz w:val="22"/>
          <w:szCs w:val="22"/>
          <w:lang w:eastAsia="en-US"/>
        </w:rPr>
        <w:t>4.1.4</w:t>
      </w:r>
      <w:r>
        <w:rPr>
          <w:rFonts w:cs="Arial"/>
          <w:b/>
          <w:bCs/>
          <w:color w:val="000000"/>
          <w:sz w:val="20"/>
          <w:szCs w:val="20"/>
          <w:lang w:eastAsia="en-US"/>
        </w:rPr>
        <w:t xml:space="preserve"> </w:t>
      </w:r>
      <w:r>
        <w:rPr>
          <w:rFonts w:cs="Arial"/>
          <w:color w:val="000000"/>
          <w:sz w:val="20"/>
          <w:szCs w:val="20"/>
          <w:lang w:eastAsia="en-US"/>
        </w:rPr>
        <w:t>Depoda a</w:t>
      </w:r>
      <w:r w:rsidRPr="007D1195">
        <w:rPr>
          <w:rFonts w:cs="Arial"/>
          <w:color w:val="000000"/>
          <w:sz w:val="20"/>
          <w:szCs w:val="20"/>
          <w:lang w:eastAsia="en-US"/>
        </w:rPr>
        <w:t xml:space="preserve">macına uygun ve yeter kapasitede çamaşırhane, lavabo, personel giyinme, dinlenme, temizlenme ve yıkanma yeri gibi sosyal alanlar ile depoda yeterli sayıda fotoselli veya ayakla kumandalı tipte sıcak ve soğuk su tertibatlı bulaşmayı önlemek üzere tasarlanmış musluk, pedallı çöp kovası olmalı ve lavabolarda sıvı sabun, dezenfektan ile tek kullanımlık havlu veya sıcak havalı kurutma cihazı bulunmalıdır. </w:t>
      </w:r>
    </w:p>
    <w:p w:rsidR="00DB2602" w:rsidRPr="007D1195" w:rsidRDefault="00DB2602" w:rsidP="00BD7711">
      <w:pPr>
        <w:pStyle w:val="3-normalyaz"/>
        <w:spacing w:before="0" w:beforeAutospacing="0" w:after="0" w:afterAutospacing="0"/>
        <w:jc w:val="both"/>
        <w:rPr>
          <w:rFonts w:cs="Arial"/>
          <w:color w:val="000000"/>
          <w:sz w:val="20"/>
          <w:szCs w:val="20"/>
          <w:lang w:eastAsia="en-US"/>
        </w:rPr>
      </w:pPr>
    </w:p>
    <w:p w:rsidR="00DB2602" w:rsidRDefault="00DB2602" w:rsidP="00BD7711">
      <w:pPr>
        <w:pStyle w:val="3-normalyaz"/>
        <w:spacing w:before="0" w:beforeAutospacing="0" w:after="0" w:afterAutospacing="0"/>
        <w:jc w:val="both"/>
        <w:rPr>
          <w:rFonts w:cs="Arial"/>
          <w:color w:val="000000"/>
          <w:sz w:val="20"/>
          <w:szCs w:val="20"/>
          <w:lang w:eastAsia="en-US"/>
        </w:rPr>
      </w:pPr>
      <w:r w:rsidRPr="00BD7711">
        <w:rPr>
          <w:rFonts w:cs="Arial"/>
          <w:b/>
          <w:bCs/>
          <w:color w:val="000000"/>
          <w:sz w:val="22"/>
          <w:szCs w:val="22"/>
          <w:lang w:eastAsia="en-US"/>
        </w:rPr>
        <w:t>4.1.5</w:t>
      </w:r>
      <w:r w:rsidRPr="007D1195">
        <w:rPr>
          <w:rFonts w:cs="Arial"/>
          <w:color w:val="000000"/>
          <w:sz w:val="20"/>
          <w:szCs w:val="20"/>
          <w:lang w:eastAsia="en-US"/>
        </w:rPr>
        <w:t xml:space="preserve"> Yeterli sayıda, etkin bir drenaj sistemine bağlı sifonlu tuva</w:t>
      </w:r>
      <w:r>
        <w:rPr>
          <w:rFonts w:cs="Arial"/>
          <w:color w:val="000000"/>
          <w:sz w:val="20"/>
          <w:szCs w:val="20"/>
          <w:lang w:eastAsia="en-US"/>
        </w:rPr>
        <w:t>let bulunmalı, tuvaletler, soyunma odaları vb yerler etin</w:t>
      </w:r>
      <w:r w:rsidRPr="007D1195">
        <w:rPr>
          <w:rFonts w:cs="Arial"/>
          <w:color w:val="000000"/>
          <w:sz w:val="20"/>
          <w:szCs w:val="20"/>
          <w:lang w:eastAsia="en-US"/>
        </w:rPr>
        <w:t xml:space="preserve"> muamele edildiği odalara doğrudan açılmamalı, personel tuvaleti, duş ve soyunma odalarında yeterince doğal veya mekanik havalandırma sağlanmalıdır.</w:t>
      </w:r>
    </w:p>
    <w:p w:rsidR="00DB2602" w:rsidRPr="007D1195" w:rsidRDefault="00DB2602" w:rsidP="00BD7711">
      <w:pPr>
        <w:pStyle w:val="3-normalyaz"/>
        <w:spacing w:before="0" w:beforeAutospacing="0" w:after="0" w:afterAutospacing="0"/>
        <w:jc w:val="both"/>
        <w:rPr>
          <w:rFonts w:cs="Arial"/>
          <w:color w:val="000000"/>
          <w:sz w:val="20"/>
          <w:szCs w:val="20"/>
          <w:lang w:eastAsia="en-US"/>
        </w:rPr>
      </w:pPr>
    </w:p>
    <w:p w:rsidR="00DB2602" w:rsidRDefault="00DB2602" w:rsidP="00BD7711">
      <w:pPr>
        <w:jc w:val="both"/>
      </w:pPr>
      <w:r w:rsidRPr="00BD7711">
        <w:rPr>
          <w:b/>
          <w:bCs/>
          <w:sz w:val="22"/>
          <w:szCs w:val="22"/>
        </w:rPr>
        <w:t>4.1.6</w:t>
      </w:r>
      <w:r>
        <w:rPr>
          <w:b/>
          <w:bCs/>
        </w:rPr>
        <w:t xml:space="preserve"> </w:t>
      </w:r>
      <w:r>
        <w:t>Deponun yapısal özellikleri TS 9048’e uygun olmalı, kapasiteleri yeterli, fiziki durumları uygun, ön soğutma, soğutma, dondurma ile soğuk ve donmuş muhafaza oda/bölümleri, şok tüneli/odası, koridor, antre ve salonları bulunmalı, antre ve/veya soğuk ve donmuş muhafaza bölümleri arasında taşımayı kolaylaştırmak ve çabuklaştırmak amaçlı monoray, askılı makara ve/veya palet sistemleri olmalıdır.</w:t>
      </w:r>
    </w:p>
    <w:p w:rsidR="00DB2602" w:rsidRDefault="00DB2602" w:rsidP="00BD7711">
      <w:pPr>
        <w:jc w:val="both"/>
      </w:pPr>
    </w:p>
    <w:p w:rsidR="00DB2602" w:rsidRDefault="00DB2602" w:rsidP="00BD7711">
      <w:pPr>
        <w:pStyle w:val="3-normalyaz"/>
        <w:spacing w:before="0" w:beforeAutospacing="0" w:after="0" w:afterAutospacing="0"/>
        <w:jc w:val="both"/>
        <w:rPr>
          <w:rFonts w:cs="Arial"/>
          <w:sz w:val="20"/>
          <w:szCs w:val="20"/>
          <w:lang w:eastAsia="en-US"/>
        </w:rPr>
      </w:pPr>
      <w:r w:rsidRPr="00BD7711">
        <w:rPr>
          <w:rFonts w:cs="Arial"/>
          <w:b/>
          <w:bCs/>
          <w:sz w:val="22"/>
          <w:szCs w:val="22"/>
          <w:lang w:eastAsia="en-US"/>
        </w:rPr>
        <w:t>4.1.7</w:t>
      </w:r>
      <w:r>
        <w:rPr>
          <w:rFonts w:cs="Arial"/>
          <w:sz w:val="20"/>
          <w:szCs w:val="20"/>
          <w:lang w:eastAsia="en-US"/>
        </w:rPr>
        <w:t xml:space="preserve"> Zemin </w:t>
      </w:r>
      <w:r w:rsidRPr="003D42AD">
        <w:rPr>
          <w:rFonts w:cs="Arial"/>
          <w:sz w:val="20"/>
          <w:szCs w:val="20"/>
          <w:lang w:eastAsia="en-US"/>
        </w:rPr>
        <w:t xml:space="preserve">ve duvar yüzeylerinin sağlam, kolay temizlenebilir ve gerekli durumlarda dezenfekte edilebilir olması, duvar ve zemin yüzeylerinin, su geçirmez, </w:t>
      </w:r>
      <w:r>
        <w:rPr>
          <w:rFonts w:cs="Arial"/>
          <w:sz w:val="20"/>
          <w:szCs w:val="20"/>
          <w:lang w:eastAsia="en-US"/>
        </w:rPr>
        <w:t>düzgün</w:t>
      </w:r>
      <w:r w:rsidRPr="003D42AD">
        <w:rPr>
          <w:rFonts w:cs="Arial"/>
          <w:sz w:val="20"/>
          <w:szCs w:val="20"/>
          <w:lang w:eastAsia="en-US"/>
        </w:rPr>
        <w:t>, emici olmayan, yıkanabilir ve toksik olmayan maddelerden üretilmiş olması sağlanmalıdır. Ayrıca duvarlar işlemlere uygun bir yüksekliğe kadar pürüzsüz bir yüzeye sahip olmalıdır.</w:t>
      </w:r>
    </w:p>
    <w:p w:rsidR="00DB2602" w:rsidRPr="003D42AD"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pStyle w:val="3-normalyaz"/>
        <w:spacing w:before="0" w:beforeAutospacing="0" w:after="0" w:afterAutospacing="0"/>
        <w:jc w:val="both"/>
        <w:rPr>
          <w:rFonts w:cs="Arial"/>
          <w:sz w:val="20"/>
          <w:szCs w:val="20"/>
          <w:lang w:eastAsia="en-US"/>
        </w:rPr>
      </w:pPr>
      <w:r w:rsidRPr="00BD7711">
        <w:rPr>
          <w:rFonts w:cs="Arial"/>
          <w:b/>
          <w:bCs/>
          <w:sz w:val="22"/>
          <w:szCs w:val="22"/>
          <w:lang w:eastAsia="en-US"/>
        </w:rPr>
        <w:t>4.1.8</w:t>
      </w:r>
      <w:r>
        <w:rPr>
          <w:rFonts w:cs="Arial"/>
          <w:sz w:val="20"/>
          <w:szCs w:val="20"/>
          <w:lang w:eastAsia="en-US"/>
        </w:rPr>
        <w:t xml:space="preserve"> </w:t>
      </w:r>
      <w:r w:rsidRPr="003D42AD">
        <w:rPr>
          <w:rFonts w:cs="Arial"/>
          <w:sz w:val="20"/>
          <w:szCs w:val="20"/>
          <w:lang w:eastAsia="en-US"/>
        </w:rPr>
        <w:t xml:space="preserve">Tavanlar veya tavan olmayan yerlerde çatının iç yüzeyinin ve çatıdaki veya tavandaki yapı elemanlarının ve donanımların kir birikimini önleyecek, yoğunlaşmayı ve istenmeyen küflerin gelişmesini, </w:t>
      </w:r>
      <w:r>
        <w:rPr>
          <w:rFonts w:cs="Arial"/>
          <w:sz w:val="20"/>
          <w:szCs w:val="20"/>
          <w:lang w:eastAsia="en-US"/>
        </w:rPr>
        <w:t>parçacıkların düşüşünü engelleyecek</w:t>
      </w:r>
      <w:r w:rsidRPr="003D42AD">
        <w:rPr>
          <w:rFonts w:cs="Arial"/>
          <w:sz w:val="20"/>
          <w:szCs w:val="20"/>
          <w:lang w:eastAsia="en-US"/>
        </w:rPr>
        <w:t xml:space="preserve"> biçimde</w:t>
      </w:r>
      <w:r>
        <w:rPr>
          <w:rFonts w:cs="Arial"/>
          <w:sz w:val="20"/>
          <w:szCs w:val="20"/>
          <w:lang w:eastAsia="en-US"/>
        </w:rPr>
        <w:t xml:space="preserve"> ve kolay temizlenebilir</w:t>
      </w:r>
      <w:r w:rsidRPr="003D42AD">
        <w:rPr>
          <w:rFonts w:cs="Arial"/>
          <w:sz w:val="20"/>
          <w:szCs w:val="20"/>
          <w:lang w:eastAsia="en-US"/>
        </w:rPr>
        <w:t xml:space="preserve"> olmalıdır. </w:t>
      </w:r>
    </w:p>
    <w:p w:rsidR="00DB2602" w:rsidRPr="003D42AD"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pStyle w:val="3-normalyaz"/>
        <w:spacing w:before="0" w:beforeAutospacing="0" w:after="0" w:afterAutospacing="0"/>
        <w:jc w:val="both"/>
        <w:rPr>
          <w:rFonts w:cs="Arial"/>
          <w:sz w:val="20"/>
          <w:szCs w:val="20"/>
          <w:lang w:eastAsia="en-US"/>
        </w:rPr>
      </w:pPr>
      <w:r w:rsidRPr="00BD7711">
        <w:rPr>
          <w:rFonts w:cs="Arial"/>
          <w:b/>
          <w:bCs/>
          <w:sz w:val="22"/>
          <w:szCs w:val="22"/>
          <w:lang w:eastAsia="en-US"/>
        </w:rPr>
        <w:t>4.1.9</w:t>
      </w:r>
      <w:r>
        <w:rPr>
          <w:rFonts w:cs="Arial"/>
          <w:b/>
          <w:bCs/>
          <w:sz w:val="20"/>
          <w:szCs w:val="20"/>
          <w:lang w:eastAsia="en-US"/>
        </w:rPr>
        <w:t xml:space="preserve"> </w:t>
      </w:r>
      <w:r w:rsidRPr="003D42AD">
        <w:rPr>
          <w:rFonts w:cs="Arial"/>
          <w:sz w:val="20"/>
          <w:szCs w:val="20"/>
          <w:lang w:eastAsia="en-US"/>
        </w:rPr>
        <w:t xml:space="preserve">Pencereler ve diğer açıklıklar, kir birikimini önleyecek şekilde inşa edilmeli, </w:t>
      </w:r>
      <w:r>
        <w:rPr>
          <w:rFonts w:cs="Arial"/>
          <w:sz w:val="20"/>
          <w:szCs w:val="20"/>
          <w:lang w:eastAsia="en-US"/>
        </w:rPr>
        <w:t xml:space="preserve">kırılmaya karşı korunaklı, </w:t>
      </w:r>
      <w:r w:rsidRPr="003D42AD">
        <w:rPr>
          <w:rFonts w:cs="Arial"/>
          <w:sz w:val="20"/>
          <w:szCs w:val="20"/>
          <w:lang w:eastAsia="en-US"/>
        </w:rPr>
        <w:t>dış ortama açılanlara, gerekli durumlarda haşere, kuş ve kemirgenlerin girişini engelleyecek temizleme maksadıyla rahatça çıkarılabilen ekipman takılmalı, açık pencerelerin bulaşmaya sebep olabileceği durumlarda, pencereler üretim esnasında kapatıl</w:t>
      </w:r>
      <w:r>
        <w:rPr>
          <w:rFonts w:cs="Arial"/>
          <w:sz w:val="20"/>
          <w:szCs w:val="20"/>
          <w:lang w:eastAsia="en-US"/>
        </w:rPr>
        <w:t>malı</w:t>
      </w:r>
      <w:r w:rsidRPr="003D42AD">
        <w:rPr>
          <w:rFonts w:cs="Arial"/>
          <w:sz w:val="20"/>
          <w:szCs w:val="20"/>
          <w:lang w:eastAsia="en-US"/>
        </w:rPr>
        <w:t xml:space="preserve"> ve sabitlenmelidir.</w:t>
      </w:r>
    </w:p>
    <w:p w:rsidR="00DB2602" w:rsidRPr="003D42AD"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pStyle w:val="3-normalyaz"/>
        <w:spacing w:before="0" w:beforeAutospacing="0" w:after="0" w:afterAutospacing="0"/>
        <w:jc w:val="both"/>
        <w:rPr>
          <w:rFonts w:cs="Arial"/>
          <w:sz w:val="20"/>
          <w:szCs w:val="20"/>
          <w:lang w:eastAsia="en-US"/>
        </w:rPr>
      </w:pPr>
      <w:r w:rsidRPr="00BD7711">
        <w:rPr>
          <w:rFonts w:cs="Arial"/>
          <w:b/>
          <w:bCs/>
          <w:sz w:val="22"/>
          <w:szCs w:val="22"/>
          <w:lang w:eastAsia="en-US"/>
        </w:rPr>
        <w:t>4.1.10</w:t>
      </w:r>
      <w:r>
        <w:rPr>
          <w:rFonts w:cs="Arial"/>
          <w:sz w:val="20"/>
          <w:szCs w:val="20"/>
          <w:lang w:eastAsia="en-US"/>
        </w:rPr>
        <w:t xml:space="preserve"> </w:t>
      </w:r>
      <w:r w:rsidRPr="003D42AD">
        <w:rPr>
          <w:rFonts w:cs="Arial"/>
          <w:sz w:val="20"/>
          <w:szCs w:val="20"/>
          <w:lang w:eastAsia="en-US"/>
        </w:rPr>
        <w:t xml:space="preserve">Kapılar temizlenebilir, gerekli durumlarda dezenfeksiyonu yapılabilir, pürüzsüz ve emici olmayan malzemeden üretilmelidir. </w:t>
      </w:r>
      <w:r>
        <w:rPr>
          <w:rFonts w:cs="Arial"/>
          <w:sz w:val="20"/>
          <w:szCs w:val="20"/>
          <w:lang w:eastAsia="en-US"/>
        </w:rPr>
        <w:t>İç taşıma araçlarının girip çıkabileceği yeterli boyutlarda olmalı, g</w:t>
      </w:r>
      <w:r w:rsidRPr="003D42AD">
        <w:rPr>
          <w:rFonts w:cs="Arial"/>
          <w:sz w:val="20"/>
          <w:szCs w:val="20"/>
          <w:lang w:eastAsia="en-US"/>
        </w:rPr>
        <w:t>iriş ve çıkışların</w:t>
      </w:r>
      <w:r>
        <w:rPr>
          <w:rFonts w:cs="Arial"/>
          <w:sz w:val="20"/>
          <w:szCs w:val="20"/>
          <w:lang w:eastAsia="en-US"/>
        </w:rPr>
        <w:t>d</w:t>
      </w:r>
      <w:r w:rsidRPr="003D42AD">
        <w:rPr>
          <w:rFonts w:cs="Arial"/>
          <w:sz w:val="20"/>
          <w:szCs w:val="20"/>
          <w:lang w:eastAsia="en-US"/>
        </w:rPr>
        <w:t>a uygun nitelikli antiseptikli madde ile muamele edilmiş paspas benzeri düzenek bulunmalı, depo girişinde ısı kaybını önlemek için ısı geçirgenliği olmayan, çift kanatlı çapraz kapı</w:t>
      </w:r>
      <w:r>
        <w:rPr>
          <w:rFonts w:cs="Arial"/>
          <w:sz w:val="20"/>
          <w:szCs w:val="20"/>
          <w:lang w:eastAsia="en-US"/>
        </w:rPr>
        <w:t>, sert şeffaf plastikten yapılmış düşey perde</w:t>
      </w:r>
      <w:r w:rsidRPr="003D42AD">
        <w:rPr>
          <w:rFonts w:cs="Arial"/>
          <w:sz w:val="20"/>
          <w:szCs w:val="20"/>
          <w:lang w:eastAsia="en-US"/>
        </w:rPr>
        <w:t xml:space="preserve"> vb sistemler bulunmalıdır.</w:t>
      </w:r>
    </w:p>
    <w:p w:rsidR="00DB2602" w:rsidRPr="003D42AD"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pStyle w:val="3-normalyaz"/>
        <w:spacing w:before="0" w:beforeAutospacing="0" w:after="0" w:afterAutospacing="0"/>
        <w:jc w:val="both"/>
        <w:rPr>
          <w:rFonts w:cs="Arial"/>
          <w:sz w:val="20"/>
          <w:szCs w:val="20"/>
          <w:lang w:eastAsia="en-US"/>
        </w:rPr>
      </w:pPr>
      <w:r w:rsidRPr="00BD7711">
        <w:rPr>
          <w:rFonts w:cs="Arial"/>
          <w:b/>
          <w:bCs/>
          <w:sz w:val="22"/>
          <w:szCs w:val="22"/>
          <w:lang w:eastAsia="en-US"/>
        </w:rPr>
        <w:t>4.1.11</w:t>
      </w:r>
      <w:r>
        <w:rPr>
          <w:rFonts w:cs="Arial"/>
          <w:b/>
          <w:bCs/>
          <w:sz w:val="20"/>
          <w:szCs w:val="20"/>
          <w:lang w:eastAsia="en-US"/>
        </w:rPr>
        <w:t xml:space="preserve"> </w:t>
      </w:r>
      <w:r w:rsidRPr="003D42AD">
        <w:rPr>
          <w:rFonts w:cs="Arial"/>
          <w:sz w:val="20"/>
          <w:szCs w:val="20"/>
          <w:lang w:eastAsia="en-US"/>
        </w:rPr>
        <w:t>Etlerin muameleye tabi tutulduğu alanlardaki yüzeylerin ve özellikle ekipman yüzeyleri dahil et ile temas eden tüm yüzeylerin sağlam, kolay temizlenebilir ve gerekli durumlarda dezen</w:t>
      </w:r>
      <w:r>
        <w:rPr>
          <w:rFonts w:cs="Arial"/>
          <w:sz w:val="20"/>
          <w:szCs w:val="20"/>
          <w:lang w:eastAsia="en-US"/>
        </w:rPr>
        <w:t>fekte edilebilir olmalı, y</w:t>
      </w:r>
      <w:r w:rsidRPr="003D42AD">
        <w:rPr>
          <w:rFonts w:cs="Arial"/>
          <w:sz w:val="20"/>
          <w:szCs w:val="20"/>
          <w:lang w:eastAsia="en-US"/>
        </w:rPr>
        <w:t>üzeyler pürüzsüz, yıkanabilir, korozyona dayanıklı ve toksik olmayan maddelerden üretilmelidir.</w:t>
      </w:r>
    </w:p>
    <w:p w:rsidR="00DB2602" w:rsidRPr="003D42AD"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pStyle w:val="3-normalyaz"/>
        <w:spacing w:before="0" w:beforeAutospacing="0" w:after="0" w:afterAutospacing="0"/>
        <w:jc w:val="both"/>
        <w:rPr>
          <w:rFonts w:cs="Arial"/>
          <w:sz w:val="20"/>
          <w:szCs w:val="20"/>
          <w:lang w:eastAsia="en-US"/>
        </w:rPr>
      </w:pPr>
      <w:r w:rsidRPr="00BD7711">
        <w:rPr>
          <w:rFonts w:cs="Arial"/>
          <w:b/>
          <w:bCs/>
          <w:sz w:val="22"/>
          <w:szCs w:val="22"/>
          <w:lang w:eastAsia="en-US"/>
        </w:rPr>
        <w:t>4.1.12</w:t>
      </w:r>
      <w:r>
        <w:rPr>
          <w:rFonts w:cs="Arial"/>
          <w:sz w:val="20"/>
          <w:szCs w:val="20"/>
          <w:lang w:eastAsia="en-US"/>
        </w:rPr>
        <w:t xml:space="preserve"> D</w:t>
      </w:r>
      <w:r w:rsidRPr="003D42AD">
        <w:rPr>
          <w:rFonts w:cs="Arial"/>
          <w:sz w:val="20"/>
          <w:szCs w:val="20"/>
          <w:lang w:eastAsia="en-US"/>
        </w:rPr>
        <w:t xml:space="preserve">epoda yeterli miktarda, her zaman kullanıma hazır sıcak ve/veya soğuk, </w:t>
      </w:r>
      <w:r>
        <w:rPr>
          <w:rFonts w:cs="Arial"/>
          <w:sz w:val="20"/>
          <w:szCs w:val="20"/>
          <w:lang w:eastAsia="en-US"/>
        </w:rPr>
        <w:t xml:space="preserve">TS 266’ya uygun </w:t>
      </w:r>
      <w:r w:rsidRPr="003D42AD">
        <w:rPr>
          <w:rFonts w:cs="Arial"/>
          <w:sz w:val="20"/>
          <w:szCs w:val="20"/>
          <w:lang w:eastAsia="en-US"/>
        </w:rPr>
        <w:t>içilebilir nitelikte ve temiz, yeterli basınçda su bulunmalı</w:t>
      </w:r>
      <w:r>
        <w:rPr>
          <w:rFonts w:cs="Arial"/>
          <w:sz w:val="20"/>
          <w:szCs w:val="20"/>
          <w:lang w:eastAsia="en-US"/>
        </w:rPr>
        <w:t xml:space="preserve"> ve 82°C’da</w:t>
      </w:r>
      <w:r w:rsidRPr="003D42AD">
        <w:rPr>
          <w:rFonts w:cs="Arial"/>
          <w:sz w:val="20"/>
          <w:szCs w:val="20"/>
          <w:lang w:eastAsia="en-US"/>
        </w:rPr>
        <w:t xml:space="preserve">n az olmamak üzere temin edilen sıcak su ile veya eşdeğer bir etkiye sahip alternatif bir sistem ile aletleri </w:t>
      </w:r>
      <w:r>
        <w:rPr>
          <w:rFonts w:cs="Arial"/>
          <w:sz w:val="20"/>
          <w:szCs w:val="20"/>
          <w:lang w:eastAsia="en-US"/>
        </w:rPr>
        <w:t xml:space="preserve">temizlemek ve </w:t>
      </w:r>
      <w:r w:rsidRPr="003D42AD">
        <w:rPr>
          <w:rFonts w:cs="Arial"/>
          <w:sz w:val="20"/>
          <w:szCs w:val="20"/>
          <w:lang w:eastAsia="en-US"/>
        </w:rPr>
        <w:t>dezenfekte etmek için olanaklara sahip olmalıdır.</w:t>
      </w:r>
    </w:p>
    <w:p w:rsidR="00DB2602"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jc w:val="both"/>
      </w:pPr>
      <w:r w:rsidRPr="00BD7711">
        <w:rPr>
          <w:b/>
          <w:bCs/>
          <w:sz w:val="22"/>
          <w:szCs w:val="22"/>
        </w:rPr>
        <w:t>4.1.13</w:t>
      </w:r>
      <w:r>
        <w:rPr>
          <w:b/>
          <w:bCs/>
        </w:rPr>
        <w:t xml:space="preserve"> </w:t>
      </w:r>
      <w:r w:rsidRPr="00912D34">
        <w:t>Depoda kullanılan suyun akredite edilmiş laboratuvarlarda düzenli olarak analizleri yaptırılmalı ve sonuçları kayıt altına alınmalıdır.</w:t>
      </w:r>
    </w:p>
    <w:p w:rsidR="00DB2602" w:rsidRPr="00912D34" w:rsidRDefault="00DB2602" w:rsidP="00BD7711">
      <w:pPr>
        <w:jc w:val="both"/>
      </w:pPr>
    </w:p>
    <w:p w:rsidR="00DB2602" w:rsidRPr="003D42AD" w:rsidRDefault="00DB2602" w:rsidP="00BD7711">
      <w:pPr>
        <w:jc w:val="both"/>
      </w:pPr>
      <w:r w:rsidRPr="00BD7711">
        <w:rPr>
          <w:b/>
          <w:bCs/>
          <w:sz w:val="22"/>
          <w:szCs w:val="22"/>
        </w:rPr>
        <w:t>4.1.14</w:t>
      </w:r>
      <w:r>
        <w:rPr>
          <w:b/>
          <w:bCs/>
        </w:rPr>
        <w:t xml:space="preserve"> </w:t>
      </w:r>
      <w:r>
        <w:t>Depo bölümlerinin her birinde yeterli doğal ve/veya yapay aydınlatma sağlanmalı, aydınlatma lambaları kontrollü ısı ve ışık verecek şekilde seçilmeli ve dizayn edilmeli,</w:t>
      </w:r>
      <w:r>
        <w:rPr>
          <w:color w:val="000000"/>
          <w:sz w:val="18"/>
          <w:szCs w:val="18"/>
        </w:rPr>
        <w:t xml:space="preserve"> </w:t>
      </w:r>
      <w:r w:rsidRPr="00CF4408">
        <w:t>gün ışığına eş değer bir şekilde aydınlat</w:t>
      </w:r>
      <w:r>
        <w:t>ma olmalı, aydınlatma etlerin</w:t>
      </w:r>
      <w:r w:rsidRPr="00CF4408">
        <w:t xml:space="preserve"> doğal renklerini değiştirmeyecek şekilde yapılmalı ve aydınlatma cihazlarında muhafaza bulunmalı</w:t>
      </w:r>
      <w:r>
        <w:t>dır.</w:t>
      </w:r>
    </w:p>
    <w:p w:rsidR="00DB2602" w:rsidRDefault="00DB2602" w:rsidP="00BD7711">
      <w:pPr>
        <w:jc w:val="both"/>
      </w:pPr>
    </w:p>
    <w:p w:rsidR="00DB2602" w:rsidRDefault="00DB2602" w:rsidP="00BD7711">
      <w:pPr>
        <w:jc w:val="both"/>
      </w:pPr>
      <w:r w:rsidRPr="00BD7711">
        <w:rPr>
          <w:b/>
          <w:bCs/>
          <w:sz w:val="22"/>
          <w:szCs w:val="22"/>
        </w:rPr>
        <w:t>4.1.15</w:t>
      </w:r>
      <w:r>
        <w:t xml:space="preserve"> Depo</w:t>
      </w:r>
      <w:r w:rsidRPr="00CF4408">
        <w:t xml:space="preserve"> bölümler</w:t>
      </w:r>
      <w:r>
        <w:t>in</w:t>
      </w:r>
      <w:r w:rsidRPr="00CF4408">
        <w:t xml:space="preserve">e </w:t>
      </w:r>
      <w:r>
        <w:t xml:space="preserve">gerekli hijyenik ve temizlik tedbirleri alınmadan ve </w:t>
      </w:r>
      <w:r w:rsidRPr="00CF4408">
        <w:t>görevli personel dışındakilerin</w:t>
      </w:r>
      <w:r>
        <w:t xml:space="preserve"> girişine izin verilmemelidir</w:t>
      </w:r>
      <w:r w:rsidRPr="00CF4408">
        <w:t>.</w:t>
      </w:r>
    </w:p>
    <w:p w:rsidR="00DB2602" w:rsidRDefault="00DB2602" w:rsidP="00BD7711">
      <w:pPr>
        <w:jc w:val="both"/>
      </w:pPr>
    </w:p>
    <w:p w:rsidR="00DB2602" w:rsidRDefault="00DB2602" w:rsidP="00BD7711">
      <w:pPr>
        <w:pStyle w:val="3-normalyaz"/>
        <w:spacing w:before="0" w:beforeAutospacing="0" w:after="0" w:afterAutospacing="0"/>
        <w:jc w:val="both"/>
        <w:rPr>
          <w:rFonts w:cs="Arial"/>
          <w:sz w:val="20"/>
          <w:szCs w:val="20"/>
          <w:lang w:eastAsia="en-US"/>
        </w:rPr>
      </w:pPr>
      <w:r w:rsidRPr="00BD7711">
        <w:rPr>
          <w:rFonts w:cs="Arial"/>
          <w:b/>
          <w:bCs/>
          <w:sz w:val="22"/>
          <w:szCs w:val="22"/>
          <w:lang w:eastAsia="en-US"/>
        </w:rPr>
        <w:t>4.1.16</w:t>
      </w:r>
      <w:r>
        <w:rPr>
          <w:rFonts w:cs="Arial"/>
          <w:sz w:val="20"/>
          <w:szCs w:val="20"/>
          <w:lang w:eastAsia="en-US"/>
        </w:rPr>
        <w:t xml:space="preserve"> </w:t>
      </w:r>
      <w:r w:rsidRPr="00B636FE">
        <w:rPr>
          <w:rFonts w:cs="Arial"/>
          <w:sz w:val="20"/>
          <w:szCs w:val="20"/>
          <w:lang w:eastAsia="en-US"/>
        </w:rPr>
        <w:t xml:space="preserve">Haşere ve bulaşmaya sebep olabilecek hayvanlarla devamlı ve etkili mücadele </w:t>
      </w:r>
      <w:r>
        <w:rPr>
          <w:rFonts w:cs="Arial"/>
        </w:rPr>
        <w:t>için uygun prosedürler uygulanmalı, bu prosedürler, etin</w:t>
      </w:r>
      <w:r w:rsidRPr="00B636FE">
        <w:rPr>
          <w:rFonts w:cs="Arial"/>
          <w:sz w:val="20"/>
          <w:szCs w:val="20"/>
          <w:lang w:eastAsia="en-US"/>
        </w:rPr>
        <w:t xml:space="preserve"> hazırlandığı, muameleye tabi tutulduğu veya depolandığı yerlere evcil hayvanların girmesini önlemek amacıyla da uygulan</w:t>
      </w:r>
      <w:r>
        <w:rPr>
          <w:rFonts w:cs="Arial"/>
          <w:sz w:val="20"/>
          <w:szCs w:val="20"/>
          <w:lang w:eastAsia="en-US"/>
        </w:rPr>
        <w:t>malıd</w:t>
      </w:r>
      <w:r w:rsidRPr="00B636FE">
        <w:rPr>
          <w:rFonts w:cs="Arial"/>
          <w:sz w:val="20"/>
          <w:szCs w:val="20"/>
          <w:lang w:eastAsia="en-US"/>
        </w:rPr>
        <w:t>ır.</w:t>
      </w:r>
    </w:p>
    <w:p w:rsidR="00DB2602" w:rsidRPr="00B636FE"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jc w:val="both"/>
      </w:pPr>
      <w:r w:rsidRPr="00BD7711">
        <w:rPr>
          <w:b/>
          <w:bCs/>
          <w:sz w:val="22"/>
          <w:szCs w:val="22"/>
        </w:rPr>
        <w:t>4.1.17</w:t>
      </w:r>
      <w:r>
        <w:rPr>
          <w:b/>
          <w:bCs/>
        </w:rPr>
        <w:t xml:space="preserve"> </w:t>
      </w:r>
      <w:r w:rsidRPr="00B636FE">
        <w:t xml:space="preserve">Depoda kullanılan vinç, kanca, tava, </w:t>
      </w:r>
      <w:r>
        <w:t>çeng</w:t>
      </w:r>
      <w:r w:rsidRPr="00B636FE">
        <w:t>el, makara, konveyör, hidrolik lift, bıçak, masat, hava</w:t>
      </w:r>
      <w:r>
        <w:t xml:space="preserve"> kompresörü, taşıma kap ve araba,</w:t>
      </w:r>
      <w:r w:rsidRPr="00CF4408">
        <w:t xml:space="preserve"> taşıyıcı bantlar </w:t>
      </w:r>
      <w:r>
        <w:t xml:space="preserve">vb alet ve ekipman, </w:t>
      </w:r>
      <w:r w:rsidRPr="00CF4408">
        <w:t xml:space="preserve">ete zarar vermeyecek ve kolay temizlenip dezenfekte edilebilecek paslanmaz </w:t>
      </w:r>
      <w:r>
        <w:t xml:space="preserve">özellikte dayanıklı </w:t>
      </w:r>
      <w:r w:rsidRPr="00CF4408">
        <w:t>malzemeden yapılmış olmalı,</w:t>
      </w:r>
      <w:r>
        <w:t xml:space="preserve"> eksiksiz bulunmalı, temizlik ve dezenfeksiyon için yeterli imkan sağlanmalı,</w:t>
      </w:r>
      <w:r w:rsidRPr="00CF4408">
        <w:t xml:space="preserve"> etle temas eden yüzeylerinde kaynak bulunmamalı ve birleşme yerleri düzgün ve pürüzsüz olmalıdır.</w:t>
      </w:r>
    </w:p>
    <w:p w:rsidR="00DB2602" w:rsidRDefault="00DB2602" w:rsidP="00BD7711">
      <w:pPr>
        <w:jc w:val="both"/>
      </w:pPr>
    </w:p>
    <w:p w:rsidR="00DB2602" w:rsidRDefault="00DB2602" w:rsidP="00BD7711">
      <w:pPr>
        <w:pStyle w:val="3-normalyaz"/>
        <w:spacing w:before="0" w:beforeAutospacing="0" w:after="0" w:afterAutospacing="0"/>
        <w:jc w:val="both"/>
        <w:rPr>
          <w:rFonts w:cs="Arial"/>
          <w:sz w:val="20"/>
          <w:szCs w:val="20"/>
          <w:lang w:eastAsia="en-US"/>
        </w:rPr>
      </w:pPr>
      <w:r w:rsidRPr="00BD7711">
        <w:rPr>
          <w:rFonts w:cs="Arial"/>
          <w:b/>
          <w:bCs/>
          <w:sz w:val="22"/>
          <w:szCs w:val="22"/>
          <w:lang w:eastAsia="en-US"/>
        </w:rPr>
        <w:t>4.1.18</w:t>
      </w:r>
      <w:r>
        <w:rPr>
          <w:rFonts w:cs="Arial"/>
          <w:b/>
          <w:bCs/>
          <w:sz w:val="20"/>
          <w:szCs w:val="20"/>
          <w:lang w:eastAsia="en-US"/>
        </w:rPr>
        <w:t xml:space="preserve"> </w:t>
      </w:r>
      <w:r w:rsidRPr="00B636FE">
        <w:rPr>
          <w:rFonts w:cs="Arial"/>
          <w:sz w:val="20"/>
          <w:szCs w:val="20"/>
          <w:lang w:eastAsia="en-US"/>
        </w:rPr>
        <w:t>Gerekli durumlarda çalışma alet ve ekipmanlarının temizliği, dezenfeksiyonu ve depolanması için yeterli teçhizat ve mekân sağlanmalı, bu teçhizat ve mekân, korozyona dayanıklı malzemeden yapılmış olması, kolay temizlenebilen ve yeterli sıcak ve soğuk su tedarikine sahip olmalıdır.</w:t>
      </w:r>
    </w:p>
    <w:p w:rsidR="00DB2602" w:rsidRPr="00B636FE"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jc w:val="both"/>
      </w:pPr>
      <w:r w:rsidRPr="00BD7711">
        <w:rPr>
          <w:b/>
          <w:bCs/>
          <w:sz w:val="22"/>
          <w:szCs w:val="22"/>
        </w:rPr>
        <w:t>4.1.19</w:t>
      </w:r>
      <w:r w:rsidRPr="00B636FE">
        <w:t xml:space="preserve"> Depoda</w:t>
      </w:r>
      <w:r w:rsidRPr="00BB78BE">
        <w:t xml:space="preserve"> konveyör hattı, zincirler, makaralar vb. alet ve ekipmanın yağlanmasında</w:t>
      </w:r>
      <w:r>
        <w:t>,</w:t>
      </w:r>
      <w:r w:rsidRPr="00BB78BE">
        <w:t xml:space="preserve"> gıdaya uygun yağ</w:t>
      </w:r>
      <w:r w:rsidRPr="00CF4408">
        <w:t xml:space="preserve"> kullanılmalıdır.</w:t>
      </w:r>
    </w:p>
    <w:p w:rsidR="00DB2602" w:rsidRPr="00CF4408" w:rsidRDefault="00DB2602" w:rsidP="00BD7711">
      <w:pPr>
        <w:jc w:val="both"/>
      </w:pPr>
    </w:p>
    <w:p w:rsidR="00DB2602" w:rsidRDefault="00DB2602" w:rsidP="00BD7711">
      <w:pPr>
        <w:pStyle w:val="3-normalyaz"/>
        <w:spacing w:before="0" w:beforeAutospacing="0" w:after="0" w:afterAutospacing="0"/>
        <w:jc w:val="both"/>
        <w:rPr>
          <w:rFonts w:cs="Arial"/>
          <w:sz w:val="20"/>
          <w:szCs w:val="20"/>
          <w:lang w:eastAsia="en-US"/>
        </w:rPr>
      </w:pPr>
      <w:r w:rsidRPr="00BD7711">
        <w:rPr>
          <w:rFonts w:cs="Arial"/>
          <w:b/>
          <w:bCs/>
          <w:sz w:val="22"/>
          <w:szCs w:val="22"/>
          <w:lang w:eastAsia="en-US"/>
        </w:rPr>
        <w:t>4.1.20</w:t>
      </w:r>
      <w:r>
        <w:rPr>
          <w:rFonts w:cs="Arial"/>
          <w:b/>
          <w:bCs/>
          <w:sz w:val="20"/>
          <w:szCs w:val="20"/>
          <w:lang w:eastAsia="en-US"/>
        </w:rPr>
        <w:t xml:space="preserve"> </w:t>
      </w:r>
      <w:r w:rsidRPr="00B636FE">
        <w:rPr>
          <w:rFonts w:cs="Arial"/>
          <w:sz w:val="20"/>
          <w:szCs w:val="20"/>
          <w:lang w:eastAsia="en-US"/>
        </w:rPr>
        <w:t>Deponun bağlantılı bir şekilde kullanılan bütün bölümleri temiz tutulmalı ve gerekli durumlarda temizlendikten sonra uygun bir biçimde dezenfekte edilmelidir.</w:t>
      </w:r>
    </w:p>
    <w:p w:rsidR="00DB2602" w:rsidRPr="00B636FE"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pStyle w:val="3-normalyaz"/>
        <w:spacing w:before="0" w:beforeAutospacing="0" w:after="0" w:afterAutospacing="0"/>
        <w:jc w:val="both"/>
        <w:rPr>
          <w:rFonts w:cs="Arial"/>
          <w:sz w:val="20"/>
          <w:szCs w:val="20"/>
          <w:lang w:eastAsia="en-US"/>
        </w:rPr>
      </w:pPr>
      <w:r w:rsidRPr="00BD7711">
        <w:rPr>
          <w:rFonts w:cs="Arial"/>
          <w:b/>
          <w:bCs/>
          <w:sz w:val="22"/>
          <w:szCs w:val="22"/>
          <w:lang w:eastAsia="en-US"/>
        </w:rPr>
        <w:t>4.1.21</w:t>
      </w:r>
      <w:r w:rsidRPr="00B636FE">
        <w:rPr>
          <w:rFonts w:cs="Arial"/>
          <w:sz w:val="20"/>
          <w:szCs w:val="20"/>
          <w:lang w:eastAsia="en-US"/>
        </w:rPr>
        <w:t xml:space="preserve"> Yeterli bakım, temizlik ve/veya dezenfeksiyona izin veren, havadan kaynaklanan bulaşmayı engelleyen veya en aza indiren ve tüm faaliyetlerin hijyenik olarak yapılmasına uygun ve yeterli çalışma alanı sağlanmalıdır.</w:t>
      </w:r>
    </w:p>
    <w:p w:rsidR="00DB2602" w:rsidRPr="00B636FE"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pStyle w:val="3-normalyaz"/>
        <w:spacing w:before="0" w:beforeAutospacing="0" w:after="0" w:afterAutospacing="0"/>
        <w:jc w:val="both"/>
        <w:rPr>
          <w:rFonts w:cs="Arial"/>
          <w:sz w:val="20"/>
          <w:szCs w:val="20"/>
          <w:lang w:eastAsia="en-US"/>
        </w:rPr>
      </w:pPr>
      <w:r w:rsidRPr="00BD7711">
        <w:rPr>
          <w:rFonts w:cs="Arial"/>
          <w:b/>
          <w:bCs/>
          <w:sz w:val="22"/>
          <w:szCs w:val="22"/>
          <w:lang w:eastAsia="en-US"/>
        </w:rPr>
        <w:t>4.1.22</w:t>
      </w:r>
      <w:r>
        <w:rPr>
          <w:rFonts w:cs="Arial"/>
          <w:b/>
          <w:bCs/>
          <w:sz w:val="20"/>
          <w:szCs w:val="20"/>
          <w:lang w:eastAsia="en-US"/>
        </w:rPr>
        <w:t xml:space="preserve"> </w:t>
      </w:r>
      <w:r w:rsidRPr="00B636FE">
        <w:rPr>
          <w:rFonts w:cs="Arial"/>
          <w:sz w:val="20"/>
          <w:szCs w:val="20"/>
          <w:lang w:eastAsia="en-US"/>
        </w:rPr>
        <w:t>Uygun ve yeterli doğal veya mekanik havalandırma düzenleri bulunmalı, bulaşık alandan temiz alana mekanik hava akımı önlenmeli, havalandırma sistemi; filtrelere, temizliği ve değiştirilmesi gereken parçalara kolayca ulaşılabilecek şekilde yerleştirilmelidir.</w:t>
      </w:r>
    </w:p>
    <w:p w:rsidR="00DB2602" w:rsidRPr="00B636FE"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pStyle w:val="3-normalyaz"/>
        <w:spacing w:before="0" w:beforeAutospacing="0" w:after="0" w:afterAutospacing="0"/>
        <w:jc w:val="both"/>
        <w:rPr>
          <w:rFonts w:cs="Arial"/>
          <w:sz w:val="20"/>
          <w:szCs w:val="20"/>
          <w:lang w:eastAsia="en-US"/>
        </w:rPr>
      </w:pPr>
      <w:r w:rsidRPr="00BD7711">
        <w:rPr>
          <w:rFonts w:cs="Arial"/>
          <w:b/>
          <w:bCs/>
          <w:sz w:val="22"/>
          <w:szCs w:val="22"/>
          <w:lang w:eastAsia="en-US"/>
        </w:rPr>
        <w:t>4.1.23</w:t>
      </w:r>
      <w:r>
        <w:rPr>
          <w:rFonts w:cs="Arial"/>
          <w:sz w:val="20"/>
          <w:szCs w:val="20"/>
          <w:lang w:eastAsia="en-US"/>
        </w:rPr>
        <w:t xml:space="preserve"> </w:t>
      </w:r>
      <w:r w:rsidRPr="00B636FE">
        <w:rPr>
          <w:rFonts w:cs="Arial"/>
          <w:sz w:val="20"/>
          <w:szCs w:val="20"/>
          <w:lang w:eastAsia="en-US"/>
        </w:rPr>
        <w:t>Etin uygun sıcaklıklarda muhafazası için yeterli kapasitede depolama şartları ile uygun sıcaklık kontrollü muamele, sıcaklıkların izlenmesi</w:t>
      </w:r>
      <w:r>
        <w:rPr>
          <w:rFonts w:cs="Arial"/>
          <w:sz w:val="20"/>
          <w:szCs w:val="20"/>
          <w:lang w:eastAsia="en-US"/>
        </w:rPr>
        <w:t xml:space="preserve">, </w:t>
      </w:r>
      <w:r w:rsidRPr="00503724">
        <w:rPr>
          <w:rFonts w:cs="Arial"/>
          <w:sz w:val="20"/>
          <w:szCs w:val="20"/>
          <w:lang w:eastAsia="en-US"/>
        </w:rPr>
        <w:t>otomatik sıcaklık ölçümü ile kayıt cihazı olmalı</w:t>
      </w:r>
      <w:r>
        <w:rPr>
          <w:rFonts w:cs="Arial"/>
          <w:sz w:val="20"/>
          <w:szCs w:val="20"/>
          <w:lang w:eastAsia="en-US"/>
        </w:rPr>
        <w:t>, sıcaklığı izlemek amacı ile kullanılan tüm ölçüm ve kayıt cihazları TS EN 12830, TS EN 13485 ve TS EN 13486’ya uygun olmalıdır.</w:t>
      </w:r>
      <w:r w:rsidRPr="00503724">
        <w:rPr>
          <w:rFonts w:cs="Arial"/>
          <w:sz w:val="20"/>
          <w:szCs w:val="20"/>
          <w:lang w:eastAsia="en-US"/>
        </w:rPr>
        <w:t xml:space="preserve"> </w:t>
      </w:r>
    </w:p>
    <w:p w:rsidR="00DB2602" w:rsidRPr="00B636FE"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pStyle w:val="3-normalyaz"/>
        <w:spacing w:before="0" w:beforeAutospacing="0" w:after="0" w:afterAutospacing="0"/>
        <w:jc w:val="both"/>
        <w:rPr>
          <w:rFonts w:cs="Arial"/>
          <w:sz w:val="20"/>
          <w:szCs w:val="20"/>
          <w:lang w:eastAsia="en-US"/>
        </w:rPr>
      </w:pPr>
      <w:r w:rsidRPr="00BD7711">
        <w:rPr>
          <w:rFonts w:cs="Arial"/>
          <w:b/>
          <w:bCs/>
          <w:sz w:val="22"/>
          <w:szCs w:val="22"/>
          <w:lang w:eastAsia="en-US"/>
        </w:rPr>
        <w:t>4.1.24</w:t>
      </w:r>
      <w:r>
        <w:rPr>
          <w:rFonts w:cs="Arial"/>
          <w:b/>
          <w:bCs/>
          <w:sz w:val="20"/>
          <w:szCs w:val="20"/>
          <w:lang w:eastAsia="en-US"/>
        </w:rPr>
        <w:t xml:space="preserve"> </w:t>
      </w:r>
      <w:r w:rsidRPr="00B636FE">
        <w:rPr>
          <w:rFonts w:cs="Arial"/>
          <w:sz w:val="20"/>
          <w:szCs w:val="20"/>
          <w:lang w:eastAsia="en-US"/>
        </w:rPr>
        <w:t>Amaca uygun olarak drenaj sistemi kurulmalı, drenaj sistemi bulaşma riskini önleyecek şekilde tasarlanmalı ve inşa edilmelidir. Drenaj kanallarının tamamen veya kısmen açık olması halinde bu kanallar, atıkların kirli alandan temiz alana, özellikle son tüketici için yüksek risk oluş</w:t>
      </w:r>
      <w:r>
        <w:rPr>
          <w:rFonts w:cs="Arial"/>
          <w:sz w:val="20"/>
          <w:szCs w:val="20"/>
          <w:lang w:eastAsia="en-US"/>
        </w:rPr>
        <w:t>turan</w:t>
      </w:r>
      <w:r w:rsidRPr="00B636FE">
        <w:rPr>
          <w:rFonts w:cs="Arial"/>
          <w:sz w:val="20"/>
          <w:szCs w:val="20"/>
          <w:lang w:eastAsia="en-US"/>
        </w:rPr>
        <w:t xml:space="preserve"> alanlara doğru veya bu alanların içerisine akmasını engelleyecek şekilde tasarlanmalıdır.</w:t>
      </w:r>
    </w:p>
    <w:p w:rsidR="00DB2602"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jc w:val="both"/>
      </w:pPr>
      <w:r w:rsidRPr="00BD7711">
        <w:rPr>
          <w:b/>
          <w:bCs/>
          <w:sz w:val="22"/>
          <w:szCs w:val="22"/>
        </w:rPr>
        <w:t>4.1.25</w:t>
      </w:r>
      <w:r w:rsidRPr="00912D34">
        <w:t xml:space="preserve"> Günlük kullanım sonunda ve depo boşalmasını takiben zemin ve duvarlar, araç ve gereç ile diğer ekipmanlar basınçlı su ile ve gerektiğinde uygun bir dezenfektan ile yıkanmalıdır.</w:t>
      </w:r>
    </w:p>
    <w:p w:rsidR="00DB2602" w:rsidRDefault="00DB2602" w:rsidP="00BD7711">
      <w:pPr>
        <w:jc w:val="both"/>
      </w:pPr>
    </w:p>
    <w:p w:rsidR="00DB2602" w:rsidRDefault="00DB2602" w:rsidP="00BD7711">
      <w:pPr>
        <w:tabs>
          <w:tab w:val="left" w:pos="567"/>
        </w:tabs>
        <w:jc w:val="both"/>
      </w:pPr>
      <w:r w:rsidRPr="00BD7711">
        <w:rPr>
          <w:b/>
          <w:bCs/>
          <w:sz w:val="22"/>
          <w:szCs w:val="22"/>
        </w:rPr>
        <w:t>4.1.26</w:t>
      </w:r>
      <w:r>
        <w:t xml:space="preserve"> </w:t>
      </w:r>
      <w:r w:rsidRPr="00503724">
        <w:t>Depodaki tartı aletleri TS EN 45501’e uygun olmalı, kontrol ve damgalama işlemlerinin periyodik</w:t>
      </w:r>
      <w:r w:rsidRPr="005F0942">
        <w:t xml:space="preserve"> muayeneleri mevzuatına uygun şekilde yaptırılarak kayıt altına alınmalıdır.</w:t>
      </w:r>
    </w:p>
    <w:p w:rsidR="00DB2602" w:rsidRDefault="00DB2602" w:rsidP="00BD7711">
      <w:pPr>
        <w:jc w:val="both"/>
      </w:pPr>
    </w:p>
    <w:p w:rsidR="00DB2602" w:rsidRPr="005F0942" w:rsidRDefault="00DB2602" w:rsidP="00BD7711">
      <w:pPr>
        <w:tabs>
          <w:tab w:val="left" w:pos="600"/>
        </w:tabs>
        <w:ind w:left="600" w:hanging="600"/>
      </w:pPr>
      <w:r w:rsidRPr="00BD7711">
        <w:rPr>
          <w:b/>
          <w:bCs/>
          <w:sz w:val="22"/>
          <w:szCs w:val="22"/>
        </w:rPr>
        <w:t>4.1.27</w:t>
      </w:r>
      <w:r>
        <w:t xml:space="preserve"> Depodaki </w:t>
      </w:r>
      <w:r w:rsidRPr="005F0942">
        <w:t>teknik donanım ile ilgili aşağıdaki hususlar TS 13346’ya uygun olmalıdır.</w:t>
      </w:r>
    </w:p>
    <w:p w:rsidR="00DB2602" w:rsidRPr="005F0942" w:rsidRDefault="00DB2602" w:rsidP="00BD7711">
      <w:pPr>
        <w:pStyle w:val="Header"/>
        <w:numPr>
          <w:ilvl w:val="0"/>
          <w:numId w:val="27"/>
        </w:numPr>
        <w:tabs>
          <w:tab w:val="clear" w:pos="720"/>
          <w:tab w:val="clear" w:pos="4536"/>
          <w:tab w:val="clear" w:pos="9072"/>
          <w:tab w:val="num" w:pos="360"/>
          <w:tab w:val="left" w:pos="600"/>
          <w:tab w:val="center" w:pos="4153"/>
          <w:tab w:val="right" w:pos="8306"/>
        </w:tabs>
        <w:ind w:left="360"/>
        <w:jc w:val="both"/>
      </w:pPr>
      <w:r w:rsidRPr="005F0942">
        <w:t>Verilecek hizmet kapsamında yer alması hâlinde kullanılan teknik donanım ve bunların kullanım hak</w:t>
      </w:r>
      <w:r>
        <w:t>kı</w:t>
      </w:r>
      <w:r w:rsidRPr="005F0942">
        <w:t xml:space="preserve"> ile ilgili hususlar,</w:t>
      </w:r>
    </w:p>
    <w:p w:rsidR="00DB2602" w:rsidRPr="005F0942" w:rsidRDefault="00DB2602" w:rsidP="00BD7711">
      <w:pPr>
        <w:pStyle w:val="Header"/>
        <w:numPr>
          <w:ilvl w:val="0"/>
          <w:numId w:val="27"/>
        </w:numPr>
        <w:tabs>
          <w:tab w:val="clear" w:pos="720"/>
          <w:tab w:val="clear" w:pos="4536"/>
          <w:tab w:val="clear" w:pos="9072"/>
          <w:tab w:val="num" w:pos="360"/>
          <w:tab w:val="left" w:pos="600"/>
          <w:tab w:val="center" w:pos="4153"/>
          <w:tab w:val="right" w:pos="8306"/>
        </w:tabs>
        <w:ind w:left="360"/>
      </w:pPr>
      <w:r w:rsidRPr="005F0942">
        <w:t>Bulunan teknik donanım</w:t>
      </w:r>
      <w:r>
        <w:t>a ait</w:t>
      </w:r>
      <w:r w:rsidRPr="005F0942">
        <w:t xml:space="preserve"> kullanım hakkı ile ilgili </w:t>
      </w:r>
      <w:r>
        <w:t>hususlar</w:t>
      </w:r>
      <w:r w:rsidRPr="005F0942">
        <w:t>,</w:t>
      </w:r>
    </w:p>
    <w:p w:rsidR="00DB2602" w:rsidRDefault="00DB2602" w:rsidP="00BD7711">
      <w:pPr>
        <w:pStyle w:val="Header"/>
        <w:numPr>
          <w:ilvl w:val="0"/>
          <w:numId w:val="27"/>
        </w:numPr>
        <w:tabs>
          <w:tab w:val="clear" w:pos="720"/>
          <w:tab w:val="clear" w:pos="4536"/>
          <w:tab w:val="clear" w:pos="9072"/>
          <w:tab w:val="num" w:pos="360"/>
          <w:tab w:val="left" w:pos="600"/>
          <w:tab w:val="center" w:pos="4153"/>
          <w:tab w:val="right" w:pos="8306"/>
        </w:tabs>
        <w:ind w:left="360"/>
      </w:pPr>
      <w:r>
        <w:t>Makina</w:t>
      </w:r>
      <w:r w:rsidRPr="005F0942">
        <w:t>, cihaz, takım vb. kullanımı ve bakım-onarımıyla ilgili yapılacak işlemler,</w:t>
      </w:r>
    </w:p>
    <w:p w:rsidR="00DB2602" w:rsidRDefault="00DB2602" w:rsidP="00BD7711">
      <w:pPr>
        <w:pStyle w:val="Header"/>
        <w:numPr>
          <w:ilvl w:val="0"/>
          <w:numId w:val="27"/>
        </w:numPr>
        <w:tabs>
          <w:tab w:val="clear" w:pos="720"/>
          <w:tab w:val="clear" w:pos="4536"/>
          <w:tab w:val="clear" w:pos="9072"/>
          <w:tab w:val="num" w:pos="360"/>
          <w:tab w:val="left" w:pos="600"/>
          <w:tab w:val="center" w:pos="4153"/>
          <w:tab w:val="right" w:pos="8306"/>
        </w:tabs>
        <w:ind w:left="360"/>
      </w:pPr>
      <w:r w:rsidRPr="005F0942">
        <w:t>Hizmet kapsamında kullanılan ölçü cihazlarının kalibrasyon</w:t>
      </w:r>
      <w:r>
        <w:t>u</w:t>
      </w:r>
      <w:r w:rsidRPr="005F0942">
        <w:t xml:space="preserve"> </w:t>
      </w:r>
      <w:r>
        <w:t xml:space="preserve">ile ilgili yapılacak </w:t>
      </w:r>
      <w:r w:rsidRPr="005F0942">
        <w:t>işlemler.</w:t>
      </w:r>
    </w:p>
    <w:p w:rsidR="00DB2602" w:rsidRDefault="00DB2602" w:rsidP="00BD7711">
      <w:pPr>
        <w:pStyle w:val="Header"/>
        <w:tabs>
          <w:tab w:val="clear" w:pos="4536"/>
          <w:tab w:val="clear" w:pos="9072"/>
          <w:tab w:val="left" w:pos="600"/>
          <w:tab w:val="center" w:pos="4153"/>
          <w:tab w:val="right" w:pos="8306"/>
        </w:tabs>
      </w:pPr>
    </w:p>
    <w:p w:rsidR="00DB2602" w:rsidRDefault="00DB2602" w:rsidP="00BD7711">
      <w:pPr>
        <w:pStyle w:val="3-normalyaz"/>
        <w:spacing w:before="0" w:beforeAutospacing="0" w:after="0" w:afterAutospacing="0"/>
        <w:jc w:val="both"/>
        <w:rPr>
          <w:rFonts w:cs="Arial"/>
          <w:sz w:val="20"/>
          <w:szCs w:val="20"/>
          <w:lang w:eastAsia="en-US"/>
        </w:rPr>
      </w:pPr>
      <w:r w:rsidRPr="00BD7711">
        <w:rPr>
          <w:rFonts w:cs="Arial"/>
          <w:b/>
          <w:bCs/>
          <w:sz w:val="22"/>
          <w:szCs w:val="22"/>
          <w:lang w:eastAsia="en-US"/>
        </w:rPr>
        <w:t>4.1.28</w:t>
      </w:r>
      <w:r>
        <w:rPr>
          <w:rFonts w:cs="Arial"/>
          <w:b/>
          <w:bCs/>
          <w:sz w:val="20"/>
          <w:szCs w:val="20"/>
          <w:lang w:eastAsia="en-US"/>
        </w:rPr>
        <w:t xml:space="preserve"> </w:t>
      </w:r>
      <w:r w:rsidRPr="00B636FE">
        <w:rPr>
          <w:rFonts w:cs="Arial"/>
          <w:sz w:val="20"/>
          <w:szCs w:val="20"/>
          <w:lang w:eastAsia="en-US"/>
        </w:rPr>
        <w:t>Depoda muamele sonu oluşan atıklar; gıda bulunan ortamlarda birikmelerini engellemek için mümkün olduğunca hızlı bir şekilde bulaşma kaynağı olmadan hijyenik ve çevreye zarar vermeyecek tarzda uzaklaştırılmalıdır. Atıklar kapatılabilir kaplarda veya amaca uygun alternatif bir sistemle toplanmalı, kapların veya alternatif sistemin uygun şekilde yapılmış olması, sağlam durumda muhafaza edilmesi, kolayca temizlenmeye ve gerekli durumlarda dezenfeksiyona uygun olması sağlanmalı</w:t>
      </w:r>
      <w:r>
        <w:rPr>
          <w:rFonts w:cs="Arial"/>
          <w:sz w:val="20"/>
          <w:szCs w:val="20"/>
          <w:lang w:eastAsia="en-US"/>
        </w:rPr>
        <w:t xml:space="preserve">, </w:t>
      </w:r>
      <w:r w:rsidRPr="00B636FE">
        <w:rPr>
          <w:rFonts w:cs="Arial"/>
          <w:sz w:val="20"/>
          <w:szCs w:val="20"/>
          <w:lang w:eastAsia="en-US"/>
        </w:rPr>
        <w:t>a</w:t>
      </w:r>
      <w:r>
        <w:rPr>
          <w:rFonts w:cs="Arial"/>
          <w:sz w:val="20"/>
          <w:szCs w:val="20"/>
          <w:lang w:eastAsia="en-US"/>
        </w:rPr>
        <w:t>tık depoları,</w:t>
      </w:r>
      <w:r w:rsidRPr="00B636FE">
        <w:rPr>
          <w:rFonts w:cs="Arial"/>
          <w:sz w:val="20"/>
          <w:szCs w:val="20"/>
          <w:lang w:eastAsia="en-US"/>
        </w:rPr>
        <w:t xml:space="preserve"> temiz tutulmasına imkân sağlayan, gerekli durumlarda hayvanlardan ve haşerelerden korunacak şekilde tasarlanmalı ve buna uygun olarak kullanılmalıdır.</w:t>
      </w:r>
    </w:p>
    <w:p w:rsidR="00DB2602" w:rsidRPr="000F4BDB"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pStyle w:val="Heading2"/>
      </w:pPr>
      <w:bookmarkStart w:id="141" w:name="_Toc373744491"/>
      <w:bookmarkStart w:id="142" w:name="_Toc383599933"/>
      <w:bookmarkStart w:id="143" w:name="_Toc43100955"/>
      <w:r>
        <w:t>4.2</w:t>
      </w:r>
      <w:r>
        <w:tab/>
        <w:t>Soğutulacak veya dondurulacak etler ile ilgili kurallar</w:t>
      </w:r>
      <w:bookmarkEnd w:id="141"/>
      <w:bookmarkEnd w:id="142"/>
      <w:r>
        <w:t xml:space="preserve"> </w:t>
      </w:r>
      <w:bookmarkEnd w:id="143"/>
    </w:p>
    <w:p w:rsidR="00DB2602" w:rsidRDefault="00DB2602" w:rsidP="00BD7711">
      <w:pPr>
        <w:jc w:val="both"/>
      </w:pPr>
    </w:p>
    <w:p w:rsidR="00DB2602" w:rsidRPr="00F96201" w:rsidRDefault="00DB2602" w:rsidP="00BD7711">
      <w:pPr>
        <w:jc w:val="both"/>
        <w:rPr>
          <w:sz w:val="22"/>
          <w:szCs w:val="22"/>
        </w:rPr>
      </w:pPr>
      <w:r>
        <w:rPr>
          <w:b/>
          <w:bCs/>
          <w:sz w:val="22"/>
          <w:szCs w:val="22"/>
        </w:rPr>
        <w:t xml:space="preserve">4.2.1 </w:t>
      </w:r>
      <w:r>
        <w:t>Kasaplık hayvan etleri TS 5273’e göre hazırlanmalı ve TS 6163, TS 666, TS 667,</w:t>
      </w:r>
      <w:r w:rsidRPr="00DE3BB4">
        <w:t xml:space="preserve"> </w:t>
      </w:r>
      <w:r>
        <w:t>TS 668,</w:t>
      </w:r>
      <w:r w:rsidRPr="00DE3BB4">
        <w:t xml:space="preserve"> </w:t>
      </w:r>
      <w:r>
        <w:t>TS 669,</w:t>
      </w:r>
      <w:r w:rsidRPr="00DE3BB4">
        <w:t xml:space="preserve"> </w:t>
      </w:r>
      <w:r>
        <w:t>TS 670,</w:t>
      </w:r>
      <w:r w:rsidRPr="00DE3BB4">
        <w:t xml:space="preserve"> </w:t>
      </w:r>
      <w:r>
        <w:t xml:space="preserve">TS 671’e uygun olmalı, TS 8551, TS 8552, TS 8553, TS 8554, TS 8555, TS 8556, ile kendi usullerine uygun olarak  bütün, yarım ve çeyrek gövde halinde veya parçalanmış olmalı ve görünüş, tat, renk değişikliği olmamış, fazla kurumamış, bozulmamış, çürümemiş, morarmamış, koyu kırmızılaşmamış, beyazımsı sararmamış ve kokuşmamış olmalıdır. </w:t>
      </w:r>
    </w:p>
    <w:p w:rsidR="00DB2602" w:rsidRDefault="00DB2602" w:rsidP="00BD7711">
      <w:pPr>
        <w:jc w:val="both"/>
        <w:rPr>
          <w:b/>
          <w:bCs/>
          <w:sz w:val="22"/>
          <w:szCs w:val="22"/>
        </w:rPr>
      </w:pPr>
    </w:p>
    <w:p w:rsidR="00DB2602" w:rsidRDefault="00DB2602">
      <w:pPr>
        <w:rPr>
          <w:b/>
          <w:bCs/>
          <w:sz w:val="22"/>
          <w:szCs w:val="22"/>
        </w:rPr>
      </w:pPr>
      <w:r>
        <w:rPr>
          <w:b/>
          <w:bCs/>
          <w:sz w:val="22"/>
          <w:szCs w:val="22"/>
        </w:rPr>
        <w:br w:type="page"/>
      </w:r>
    </w:p>
    <w:p w:rsidR="00DB2602" w:rsidRDefault="00DB2602" w:rsidP="00BD7711">
      <w:pPr>
        <w:jc w:val="both"/>
      </w:pPr>
      <w:r w:rsidRPr="00BD7711">
        <w:rPr>
          <w:b/>
          <w:bCs/>
          <w:sz w:val="22"/>
          <w:szCs w:val="22"/>
        </w:rPr>
        <w:t>4.2.</w:t>
      </w:r>
      <w:r>
        <w:rPr>
          <w:b/>
          <w:bCs/>
          <w:sz w:val="22"/>
          <w:szCs w:val="22"/>
        </w:rPr>
        <w:t>2</w:t>
      </w:r>
      <w:r>
        <w:t xml:space="preserve"> Soğutmaya alınacak etler ile ilgili kurallar </w:t>
      </w:r>
    </w:p>
    <w:p w:rsidR="00DB2602" w:rsidRDefault="00DB2602" w:rsidP="00BD7711">
      <w:pPr>
        <w:jc w:val="both"/>
      </w:pPr>
    </w:p>
    <w:p w:rsidR="00DB2602" w:rsidRDefault="00DB2602" w:rsidP="00BD7711">
      <w:pPr>
        <w:jc w:val="both"/>
      </w:pPr>
      <w:r w:rsidRPr="00BD7711">
        <w:rPr>
          <w:b/>
          <w:bCs/>
          <w:sz w:val="22"/>
          <w:szCs w:val="22"/>
        </w:rPr>
        <w:t>4.2.</w:t>
      </w:r>
      <w:r>
        <w:rPr>
          <w:b/>
          <w:bCs/>
          <w:sz w:val="22"/>
          <w:szCs w:val="22"/>
        </w:rPr>
        <w:t>2</w:t>
      </w:r>
      <w:r w:rsidRPr="00BD7711">
        <w:rPr>
          <w:b/>
          <w:bCs/>
          <w:sz w:val="22"/>
          <w:szCs w:val="22"/>
        </w:rPr>
        <w:t>.1</w:t>
      </w:r>
      <w:r>
        <w:t xml:space="preserve"> Soğutmaya alınacak etler, canlı vücut sıcaklığı giderilmiş veya ön soğutmaya tabi tutulmuş, kendine has tat, koku, görünüş ve yapıda olmalı, bozulmuş olmamalı ve bozulmayı baskılayacak herhangi bir işlem veya madde uygulanmamalı, çok iyi yıkanmış, temizlenmiş olmalıdır.</w:t>
      </w:r>
    </w:p>
    <w:p w:rsidR="00DB2602" w:rsidRDefault="00DB2602" w:rsidP="00BD7711">
      <w:pPr>
        <w:jc w:val="both"/>
      </w:pPr>
    </w:p>
    <w:p w:rsidR="00DB2602" w:rsidRDefault="00DB2602" w:rsidP="00BD7711">
      <w:pPr>
        <w:jc w:val="both"/>
      </w:pPr>
      <w:r w:rsidRPr="00F96201">
        <w:rPr>
          <w:b/>
          <w:bCs/>
        </w:rPr>
        <w:t>4.2.2.2</w:t>
      </w:r>
      <w:r>
        <w:t xml:space="preserve"> Hemen kullanılacak etler soğutulmuş olmalı ve uygun vasıftaki p</w:t>
      </w:r>
      <w:r w:rsidRPr="00503724">
        <w:t>arçalanacak etler, çalışma odalarına bu odalardaki işlem hızına uygun olacak şekilde ve en kısa sürede getirilmelidir.</w:t>
      </w:r>
    </w:p>
    <w:p w:rsidR="00DB2602" w:rsidRPr="00236528" w:rsidRDefault="00DB2602" w:rsidP="00BD7711">
      <w:pPr>
        <w:jc w:val="both"/>
      </w:pPr>
    </w:p>
    <w:p w:rsidR="00DB2602" w:rsidRDefault="00DB2602" w:rsidP="00BD7711">
      <w:pPr>
        <w:jc w:val="both"/>
      </w:pPr>
      <w:r w:rsidRPr="00BD7711">
        <w:rPr>
          <w:b/>
          <w:bCs/>
          <w:sz w:val="22"/>
          <w:szCs w:val="22"/>
        </w:rPr>
        <w:t>4.2.</w:t>
      </w:r>
      <w:r>
        <w:rPr>
          <w:b/>
          <w:bCs/>
          <w:sz w:val="22"/>
          <w:szCs w:val="22"/>
        </w:rPr>
        <w:t>3</w:t>
      </w:r>
      <w:r>
        <w:t xml:space="preserve"> Dondurmaya alınacak etler ile ilgili kurallar </w:t>
      </w:r>
    </w:p>
    <w:p w:rsidR="00DB2602" w:rsidRDefault="00DB2602" w:rsidP="00BD7711">
      <w:pPr>
        <w:jc w:val="both"/>
      </w:pPr>
    </w:p>
    <w:p w:rsidR="00DB2602" w:rsidRDefault="00DB2602" w:rsidP="00BD7711">
      <w:pPr>
        <w:jc w:val="both"/>
      </w:pPr>
      <w:r w:rsidRPr="00BD7711">
        <w:rPr>
          <w:b/>
          <w:bCs/>
          <w:sz w:val="22"/>
          <w:szCs w:val="22"/>
        </w:rPr>
        <w:t>4.2.</w:t>
      </w:r>
      <w:r>
        <w:rPr>
          <w:b/>
          <w:bCs/>
          <w:sz w:val="22"/>
          <w:szCs w:val="22"/>
        </w:rPr>
        <w:t>3</w:t>
      </w:r>
      <w:r w:rsidRPr="00BD7711">
        <w:rPr>
          <w:b/>
          <w:bCs/>
          <w:sz w:val="22"/>
          <w:szCs w:val="22"/>
        </w:rPr>
        <w:t>.1</w:t>
      </w:r>
      <w:r>
        <w:rPr>
          <w:b/>
          <w:bCs/>
        </w:rPr>
        <w:t xml:space="preserve"> </w:t>
      </w:r>
      <w:r>
        <w:t>Dondurmaya alınacak etler, madde 4.2.1'e uygun, kaliteli ve kabuk yağı ile kaplı bulunmalı, gövde halindekiler yarasız, beresiz, hasarsız, kopmamış ve ayrılmamış, soğuk muhafazada beş günden fazla tutulmamış, daha önce dondurulmamış ve çözdürülmemiş olmalıdır.</w:t>
      </w:r>
    </w:p>
    <w:p w:rsidR="00DB2602" w:rsidRDefault="00DB2602" w:rsidP="00BD7711">
      <w:pPr>
        <w:jc w:val="both"/>
      </w:pPr>
    </w:p>
    <w:p w:rsidR="00DB2602" w:rsidRDefault="00DB2602" w:rsidP="00BD7711">
      <w:pPr>
        <w:jc w:val="both"/>
      </w:pPr>
      <w:r>
        <w:rPr>
          <w:b/>
          <w:bCs/>
          <w:sz w:val="22"/>
          <w:szCs w:val="22"/>
        </w:rPr>
        <w:t>4.2.3</w:t>
      </w:r>
      <w:r w:rsidRPr="00BD7711">
        <w:rPr>
          <w:b/>
          <w:bCs/>
          <w:sz w:val="22"/>
          <w:szCs w:val="22"/>
        </w:rPr>
        <w:t>.</w:t>
      </w:r>
      <w:r>
        <w:rPr>
          <w:b/>
          <w:bCs/>
          <w:sz w:val="22"/>
          <w:szCs w:val="22"/>
        </w:rPr>
        <w:t>2</w:t>
      </w:r>
      <w:r>
        <w:t xml:space="preserve"> Gövde satıhları kesilmiş, yarılmış ve koparılmış olmamalı veya başka bir sebeple hasara uğramış bulunmamalı, mide-bağırsak içeriği ile veya başka şekilde bulaşmış, kirlenmiş olanlar yıkanmış olsalar bile seçilmemelidir. </w:t>
      </w:r>
    </w:p>
    <w:p w:rsidR="00DB2602" w:rsidRDefault="00DB2602" w:rsidP="00BD7711">
      <w:pPr>
        <w:jc w:val="both"/>
      </w:pPr>
    </w:p>
    <w:p w:rsidR="00DB2602" w:rsidRDefault="00DB2602" w:rsidP="00BD7711">
      <w:pPr>
        <w:jc w:val="both"/>
      </w:pPr>
      <w:r w:rsidRPr="00BD7711">
        <w:rPr>
          <w:b/>
          <w:bCs/>
          <w:sz w:val="22"/>
          <w:szCs w:val="22"/>
        </w:rPr>
        <w:t>4.2.</w:t>
      </w:r>
      <w:r>
        <w:rPr>
          <w:b/>
          <w:bCs/>
          <w:sz w:val="22"/>
          <w:szCs w:val="22"/>
        </w:rPr>
        <w:t>3</w:t>
      </w:r>
      <w:r w:rsidRPr="00BD7711">
        <w:rPr>
          <w:b/>
          <w:bCs/>
          <w:sz w:val="22"/>
          <w:szCs w:val="22"/>
        </w:rPr>
        <w:t>.</w:t>
      </w:r>
      <w:r>
        <w:rPr>
          <w:b/>
          <w:bCs/>
          <w:sz w:val="22"/>
          <w:szCs w:val="22"/>
        </w:rPr>
        <w:t>3</w:t>
      </w:r>
      <w:r>
        <w:t xml:space="preserve"> Parçalanmış haldekiler, soğutulmuş veya taze, yüksek kaliteli gövdelerden veya dondurmaya alınamayan kaliteli gövdelerden hazırlanmış, parçalanmış ve paketlenmişler, parçalama ve paketleme yerlerinde, </w:t>
      </w:r>
      <w:r w:rsidRPr="00F96201">
        <w:rPr>
          <w:b/>
          <w:bCs/>
        </w:rPr>
        <w:t>2 saatten fazla</w:t>
      </w:r>
      <w:r>
        <w:t xml:space="preserve"> bekletilmemiş olmalıdır.</w:t>
      </w:r>
    </w:p>
    <w:p w:rsidR="00DB2602" w:rsidRDefault="00DB2602" w:rsidP="00BD7711">
      <w:pPr>
        <w:pStyle w:val="Heading2"/>
        <w:rPr>
          <w:sz w:val="20"/>
          <w:szCs w:val="20"/>
        </w:rPr>
      </w:pPr>
    </w:p>
    <w:p w:rsidR="00DB2602" w:rsidRDefault="00DB2602" w:rsidP="00BD7711">
      <w:pPr>
        <w:pStyle w:val="Heading2"/>
      </w:pPr>
      <w:bookmarkStart w:id="144" w:name="_Toc373744492"/>
      <w:bookmarkStart w:id="145" w:name="_Toc383599934"/>
      <w:bookmarkStart w:id="146" w:name="_Toc43100956"/>
      <w:r>
        <w:t>4.3</w:t>
      </w:r>
      <w:r>
        <w:tab/>
        <w:t>Etlerin soğutulması ile ilgili kurallar</w:t>
      </w:r>
      <w:bookmarkEnd w:id="144"/>
      <w:bookmarkEnd w:id="145"/>
      <w:r>
        <w:t xml:space="preserve"> </w:t>
      </w:r>
      <w:bookmarkEnd w:id="146"/>
    </w:p>
    <w:p w:rsidR="00DB2602" w:rsidRDefault="00DB2602" w:rsidP="00BD7711">
      <w:pPr>
        <w:pStyle w:val="Heading3"/>
      </w:pPr>
    </w:p>
    <w:p w:rsidR="00DB2602" w:rsidRDefault="00DB2602" w:rsidP="00BD7711">
      <w:pPr>
        <w:pStyle w:val="Heading3"/>
      </w:pPr>
      <w:bookmarkStart w:id="147" w:name="_Toc43100957"/>
      <w:r>
        <w:t>4.3.1 Ön soğutma kuralları</w:t>
      </w:r>
      <w:bookmarkEnd w:id="147"/>
    </w:p>
    <w:p w:rsidR="00DB2602" w:rsidRDefault="00DB2602" w:rsidP="00BD7711">
      <w:pPr>
        <w:jc w:val="both"/>
      </w:pPr>
    </w:p>
    <w:p w:rsidR="00DB2602" w:rsidRDefault="00DB2602" w:rsidP="00BD7711">
      <w:pPr>
        <w:jc w:val="both"/>
      </w:pPr>
      <w:r w:rsidRPr="00BD7711">
        <w:rPr>
          <w:b/>
          <w:bCs/>
          <w:sz w:val="22"/>
          <w:szCs w:val="22"/>
        </w:rPr>
        <w:t>4.3.1.1</w:t>
      </w:r>
      <w:r>
        <w:rPr>
          <w:b/>
          <w:bCs/>
        </w:rPr>
        <w:t xml:space="preserve"> </w:t>
      </w:r>
      <w:r>
        <w:t xml:space="preserve">Taze olarak kullanılacak, soğutulacak veya dondurulacak gövde halindeki etler, 2°C ila 4°C'a kadar soğutulmuş, % 80 - % 85 bağıl nemli odalarda, 24 saat içinde </w:t>
      </w:r>
      <w:r w:rsidRPr="003B03B5">
        <w:t>7°C il</w:t>
      </w:r>
      <w:r>
        <w:t>a</w:t>
      </w:r>
      <w:r w:rsidRPr="003B03B5">
        <w:t xml:space="preserve"> 4°C'a</w:t>
      </w:r>
      <w:r>
        <w:t xml:space="preserve"> kadar soğutulmalıdır. Taze olarak piyasaya sürülecek gövdeler, hiç bir ayırıma tabi tutulmadan, dondurulacak olanlar, hareketli makara üzerinde asılı olarak, bant, ray vb sistemlerle birbirine, duvar ve tabana temas etmeyecek şekilde çengellere asılı olarak ön soğutma odasına sevk edilmelidir.</w:t>
      </w:r>
    </w:p>
    <w:p w:rsidR="00DB2602" w:rsidRDefault="00DB2602" w:rsidP="00BD7711">
      <w:pPr>
        <w:jc w:val="both"/>
      </w:pPr>
    </w:p>
    <w:p w:rsidR="00DB2602" w:rsidRDefault="00DB2602" w:rsidP="00BD7711">
      <w:pPr>
        <w:jc w:val="both"/>
      </w:pPr>
      <w:r w:rsidRPr="00BD7711">
        <w:rPr>
          <w:b/>
          <w:bCs/>
          <w:sz w:val="22"/>
          <w:szCs w:val="22"/>
        </w:rPr>
        <w:t>4.3.1.2</w:t>
      </w:r>
      <w:r>
        <w:rPr>
          <w:b/>
          <w:bCs/>
        </w:rPr>
        <w:t xml:space="preserve"> </w:t>
      </w:r>
      <w:r>
        <w:t>Taze olarak kullanılacak gövdeler aynı ön soğutma odasında muhafaza edilmeli, soğutulacak veya dondurulacak olanlar süratli bir nakil ile soğuk zincir altında soğutma veya dondurmaya sevk edilmelidir.</w:t>
      </w:r>
    </w:p>
    <w:p w:rsidR="00DB2602" w:rsidRDefault="00DB2602" w:rsidP="00BD7711">
      <w:pPr>
        <w:jc w:val="both"/>
      </w:pPr>
    </w:p>
    <w:p w:rsidR="00DB2602" w:rsidRDefault="00DB2602" w:rsidP="00BD7711">
      <w:pPr>
        <w:jc w:val="both"/>
      </w:pPr>
      <w:r w:rsidRPr="00BD7711">
        <w:rPr>
          <w:b/>
          <w:bCs/>
          <w:sz w:val="22"/>
          <w:szCs w:val="22"/>
        </w:rPr>
        <w:t>4.3.1.3</w:t>
      </w:r>
      <w:r>
        <w:rPr>
          <w:b/>
          <w:bCs/>
        </w:rPr>
        <w:t xml:space="preserve"> </w:t>
      </w:r>
      <w:r w:rsidRPr="00236528">
        <w:t xml:space="preserve">Parçalama, kemiklerin ayrılması, trimleme, ambalajlama, paketleme vb işlem süresince etlerin </w:t>
      </w:r>
      <w:r w:rsidRPr="003B03B5">
        <w:t>sıcaklığının 7°C’</w:t>
      </w:r>
      <w:r>
        <w:t>u</w:t>
      </w:r>
      <w:r w:rsidRPr="00236528">
        <w:t xml:space="preserve"> aşmayacak şekilde kalması sağlanmalı, bu durumu sağlamak üzere ortam sıcaklığı 12°C’d</w:t>
      </w:r>
      <w:r>
        <w:t>a</w:t>
      </w:r>
      <w:r w:rsidRPr="00236528">
        <w:t>n fazla olmayacak veya eşdeğer bir etkiye sahip alternatif bir sistem kullanılmalıdır.</w:t>
      </w:r>
    </w:p>
    <w:p w:rsidR="00DB2602" w:rsidRPr="00236528" w:rsidRDefault="00DB2602" w:rsidP="00BD7711">
      <w:pPr>
        <w:jc w:val="both"/>
      </w:pPr>
    </w:p>
    <w:p w:rsidR="00DB2602" w:rsidRDefault="00DB2602" w:rsidP="00BD7711">
      <w:pPr>
        <w:pStyle w:val="3-normalyaz"/>
        <w:spacing w:before="0" w:beforeAutospacing="0" w:after="0" w:afterAutospacing="0"/>
        <w:jc w:val="both"/>
        <w:rPr>
          <w:rFonts w:cs="Arial"/>
          <w:sz w:val="20"/>
          <w:szCs w:val="20"/>
          <w:lang w:eastAsia="en-US"/>
        </w:rPr>
      </w:pPr>
      <w:r w:rsidRPr="00BD7711">
        <w:rPr>
          <w:rFonts w:cs="Arial"/>
          <w:b/>
          <w:bCs/>
          <w:sz w:val="22"/>
          <w:szCs w:val="22"/>
          <w:lang w:eastAsia="en-US"/>
        </w:rPr>
        <w:t>4.3.1.4</w:t>
      </w:r>
      <w:r w:rsidRPr="00236528">
        <w:rPr>
          <w:rFonts w:cs="Arial"/>
          <w:sz w:val="20"/>
          <w:szCs w:val="20"/>
          <w:lang w:eastAsia="en-US"/>
        </w:rPr>
        <w:t xml:space="preserve"> Parçalama tesisi ile kesimhane aynı yerde olduğu zaman et, parçalama tesisine; doğrudan kesimhaneden veya soğutma odasında bir bekleme döneminden sonra aktarılmalıdır.</w:t>
      </w:r>
      <w:r>
        <w:rPr>
          <w:rFonts w:cs="Arial"/>
          <w:sz w:val="20"/>
          <w:szCs w:val="20"/>
          <w:lang w:eastAsia="en-US"/>
        </w:rPr>
        <w:t xml:space="preserve"> </w:t>
      </w:r>
      <w:r w:rsidRPr="0085420C">
        <w:rPr>
          <w:rFonts w:cs="Arial"/>
          <w:sz w:val="20"/>
          <w:szCs w:val="20"/>
          <w:lang w:eastAsia="en-US"/>
        </w:rPr>
        <w:t>Et mümkün olduğu kadar kısa süre içerisinde parçalanmalı, uygun olduğu durumda paketlenmeli ve soğutulmalıdır.</w:t>
      </w:r>
    </w:p>
    <w:p w:rsidR="00DB2602" w:rsidRPr="00236528"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pStyle w:val="3-normalyaz"/>
        <w:spacing w:before="0" w:beforeAutospacing="0" w:after="0" w:afterAutospacing="0"/>
        <w:jc w:val="both"/>
        <w:rPr>
          <w:rFonts w:cs="Arial"/>
          <w:sz w:val="20"/>
          <w:szCs w:val="20"/>
          <w:lang w:eastAsia="en-US"/>
        </w:rPr>
      </w:pPr>
      <w:r w:rsidRPr="00BD7711">
        <w:rPr>
          <w:rFonts w:cs="Arial"/>
          <w:b/>
          <w:bCs/>
          <w:sz w:val="22"/>
          <w:szCs w:val="22"/>
          <w:lang w:eastAsia="en-US"/>
        </w:rPr>
        <w:t>4.3.1.5</w:t>
      </w:r>
      <w:r w:rsidRPr="0085420C">
        <w:rPr>
          <w:rFonts w:cs="Arial"/>
          <w:sz w:val="20"/>
          <w:szCs w:val="20"/>
          <w:lang w:eastAsia="en-US"/>
        </w:rPr>
        <w:t xml:space="preserve"> Gövde kesim sonu temizlenmesine müteakiben sıcak iken </w:t>
      </w:r>
      <w:r w:rsidRPr="003B03B5">
        <w:rPr>
          <w:rFonts w:cs="Arial"/>
          <w:sz w:val="20"/>
          <w:szCs w:val="20"/>
          <w:lang w:eastAsia="en-US"/>
        </w:rPr>
        <w:t>parçalanmayacaksa 4°C’d</w:t>
      </w:r>
      <w:r>
        <w:rPr>
          <w:rFonts w:cs="Arial"/>
          <w:sz w:val="20"/>
          <w:szCs w:val="20"/>
          <w:lang w:eastAsia="en-US"/>
        </w:rPr>
        <w:t>a</w:t>
      </w:r>
      <w:r w:rsidRPr="003B03B5">
        <w:rPr>
          <w:rFonts w:cs="Arial"/>
          <w:sz w:val="20"/>
          <w:szCs w:val="20"/>
          <w:lang w:eastAsia="en-US"/>
        </w:rPr>
        <w:t>n fazla olmayan bir sıcaklığa mümkün olduğunca çabuk soğutulmalı, parça etler tercihan ön soğutması</w:t>
      </w:r>
      <w:r w:rsidRPr="0085420C">
        <w:rPr>
          <w:rFonts w:cs="Arial"/>
          <w:sz w:val="20"/>
          <w:szCs w:val="20"/>
          <w:lang w:eastAsia="en-US"/>
        </w:rPr>
        <w:t xml:space="preserve"> veya soğutması yapılmış gövdelerden hazırlanmalıdır.</w:t>
      </w:r>
    </w:p>
    <w:p w:rsidR="00DB2602" w:rsidRPr="0085420C"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pStyle w:val="3-normalyaz"/>
        <w:spacing w:before="0" w:beforeAutospacing="0" w:after="0" w:afterAutospacing="0"/>
        <w:jc w:val="both"/>
        <w:rPr>
          <w:rFonts w:cs="Arial"/>
          <w:sz w:val="20"/>
          <w:szCs w:val="20"/>
          <w:lang w:eastAsia="en-US"/>
        </w:rPr>
      </w:pPr>
      <w:r w:rsidRPr="00BD7711">
        <w:rPr>
          <w:rFonts w:cs="Arial"/>
          <w:b/>
          <w:bCs/>
          <w:sz w:val="22"/>
          <w:szCs w:val="22"/>
          <w:lang w:eastAsia="en-US"/>
        </w:rPr>
        <w:t>4.3.1.6</w:t>
      </w:r>
      <w:r>
        <w:rPr>
          <w:rFonts w:cs="Arial"/>
          <w:b/>
          <w:bCs/>
          <w:sz w:val="20"/>
          <w:szCs w:val="20"/>
          <w:lang w:eastAsia="en-US"/>
        </w:rPr>
        <w:t xml:space="preserve"> </w:t>
      </w:r>
      <w:r>
        <w:rPr>
          <w:rFonts w:cs="Arial"/>
          <w:sz w:val="20"/>
          <w:szCs w:val="20"/>
          <w:lang w:eastAsia="en-US"/>
        </w:rPr>
        <w:t>Ön s</w:t>
      </w:r>
      <w:r w:rsidRPr="0085420C">
        <w:rPr>
          <w:rFonts w:cs="Arial"/>
          <w:sz w:val="20"/>
          <w:szCs w:val="20"/>
          <w:lang w:eastAsia="en-US"/>
        </w:rPr>
        <w:t xml:space="preserve">oğutma işlemi özel bir önlem öngörülmedikçe ölüm sonrası muayeneyi takiben hemen başlatılmalıdır. </w:t>
      </w:r>
      <w:r w:rsidRPr="003B03B5">
        <w:rPr>
          <w:rFonts w:cs="Arial"/>
          <w:sz w:val="20"/>
          <w:szCs w:val="20"/>
          <w:lang w:eastAsia="en-US"/>
        </w:rPr>
        <w:t>Etin her tarafında, 7°C’d</w:t>
      </w:r>
      <w:r>
        <w:rPr>
          <w:rFonts w:cs="Arial"/>
          <w:sz w:val="20"/>
          <w:szCs w:val="20"/>
          <w:lang w:eastAsia="en-US"/>
        </w:rPr>
        <w:t>a</w:t>
      </w:r>
      <w:r w:rsidRPr="003B03B5">
        <w:rPr>
          <w:rFonts w:cs="Arial"/>
          <w:sz w:val="20"/>
          <w:szCs w:val="20"/>
          <w:lang w:eastAsia="en-US"/>
        </w:rPr>
        <w:t>n fazla olmayan</w:t>
      </w:r>
      <w:r w:rsidRPr="0085420C">
        <w:rPr>
          <w:rFonts w:cs="Arial"/>
          <w:sz w:val="20"/>
          <w:szCs w:val="20"/>
          <w:lang w:eastAsia="en-US"/>
        </w:rPr>
        <w:t xml:space="preserve"> bir sıcaklığı sağlamak üzere soğutma eğrisi boyunca sıcaklık devamlı düşürülmelidir.</w:t>
      </w:r>
    </w:p>
    <w:p w:rsidR="00DB2602" w:rsidRDefault="00DB2602" w:rsidP="00BD7711">
      <w:pPr>
        <w:pStyle w:val="3-normalyaz"/>
        <w:spacing w:before="0" w:beforeAutospacing="0" w:after="0" w:afterAutospacing="0"/>
        <w:jc w:val="both"/>
        <w:rPr>
          <w:rFonts w:cs="Arial"/>
          <w:sz w:val="20"/>
          <w:szCs w:val="20"/>
          <w:lang w:eastAsia="en-US"/>
        </w:rPr>
      </w:pPr>
    </w:p>
    <w:p w:rsidR="00DB2602" w:rsidRDefault="00DB2602" w:rsidP="00F96201">
      <w:pPr>
        <w:jc w:val="both"/>
      </w:pPr>
      <w:r w:rsidRPr="00BD7711">
        <w:rPr>
          <w:b/>
          <w:bCs/>
          <w:sz w:val="22"/>
          <w:szCs w:val="22"/>
        </w:rPr>
        <w:t>4.3.1.7</w:t>
      </w:r>
      <w:r>
        <w:t xml:space="preserve"> Ön soğutmada küçükbaş ve büyükbaş hayvan gövde etleri ayrı odalarda soğutulmalı, torbalanacak karkaslar çıplak veya steril olarak torbalanmalıdır.  </w:t>
      </w:r>
    </w:p>
    <w:p w:rsidR="00DB2602" w:rsidRPr="0085420C"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jc w:val="both"/>
      </w:pPr>
      <w:r w:rsidRPr="00BD7711">
        <w:rPr>
          <w:b/>
          <w:bCs/>
          <w:sz w:val="22"/>
          <w:szCs w:val="22"/>
        </w:rPr>
        <w:t>4.3.1.</w:t>
      </w:r>
      <w:r>
        <w:rPr>
          <w:b/>
          <w:bCs/>
          <w:sz w:val="22"/>
          <w:szCs w:val="22"/>
        </w:rPr>
        <w:t>8</w:t>
      </w:r>
      <w:r>
        <w:t xml:space="preserve"> Ön soğutma yapılacak ayrı cins etler ayrı ayrı bölümlerde soğutulmalı ve etler ön soğutma odalarında </w:t>
      </w:r>
      <w:r w:rsidRPr="00F96201">
        <w:rPr>
          <w:b/>
          <w:bCs/>
        </w:rPr>
        <w:t>5 günden</w:t>
      </w:r>
      <w:r>
        <w:t xml:space="preserve"> fazla tutulmamalıdır.</w:t>
      </w:r>
    </w:p>
    <w:p w:rsidR="00DB2602" w:rsidRPr="00BD7711" w:rsidRDefault="00DB2602" w:rsidP="00BD7711">
      <w:pPr>
        <w:jc w:val="both"/>
        <w:rPr>
          <w:sz w:val="22"/>
          <w:szCs w:val="22"/>
        </w:rPr>
      </w:pPr>
    </w:p>
    <w:p w:rsidR="00DB2602" w:rsidRDefault="00DB2602" w:rsidP="00BD7711">
      <w:pPr>
        <w:jc w:val="both"/>
      </w:pPr>
      <w:r w:rsidRPr="00BD7711">
        <w:rPr>
          <w:b/>
          <w:bCs/>
          <w:sz w:val="22"/>
          <w:szCs w:val="22"/>
        </w:rPr>
        <w:t>4.3.1.</w:t>
      </w:r>
      <w:r>
        <w:rPr>
          <w:b/>
          <w:bCs/>
          <w:sz w:val="22"/>
          <w:szCs w:val="22"/>
        </w:rPr>
        <w:t>9</w:t>
      </w:r>
      <w:r>
        <w:rPr>
          <w:b/>
          <w:bCs/>
        </w:rPr>
        <w:t xml:space="preserve"> </w:t>
      </w:r>
      <w:r>
        <w:t>Ön soğutmaya alınan etler ambalajlı veya ambalajsız olabilir, etlerle temas edebilecek araç, gereç ve malzemeler temiz ve steril olmalıdır.</w:t>
      </w:r>
    </w:p>
    <w:p w:rsidR="00DB2602" w:rsidRDefault="00DB2602" w:rsidP="00BD7711">
      <w:pPr>
        <w:pStyle w:val="Heading3"/>
      </w:pPr>
      <w:bookmarkStart w:id="148" w:name="_Toc43100958"/>
      <w:r>
        <w:t>4.3.2</w:t>
      </w:r>
      <w:r>
        <w:tab/>
        <w:t>Soğutma kuralları</w:t>
      </w:r>
      <w:bookmarkEnd w:id="148"/>
    </w:p>
    <w:p w:rsidR="00DB2602" w:rsidRPr="00503724" w:rsidRDefault="00DB2602" w:rsidP="00BD7711"/>
    <w:p w:rsidR="00DB2602" w:rsidRDefault="00DB2602" w:rsidP="00BD7711">
      <w:pPr>
        <w:jc w:val="both"/>
      </w:pPr>
      <w:r w:rsidRPr="00BD7711">
        <w:rPr>
          <w:b/>
          <w:bCs/>
          <w:sz w:val="22"/>
          <w:szCs w:val="22"/>
        </w:rPr>
        <w:t>4.3.2.1</w:t>
      </w:r>
      <w:r>
        <w:t xml:space="preserve"> Gövde halindeki etler tekniğine uygun araç ve ekipmanlara yerleştirilmeli ve daha önceden - 4°C ila - 5°C'a kadar soğutulmuş odalarda, % 85 - % 90 bağıl nemde, etin en derin noktasında 1°C - 0°C’a erişilinceye kadar soğutulmalıdır.</w:t>
      </w:r>
    </w:p>
    <w:p w:rsidR="00DB2602" w:rsidRDefault="00DB2602" w:rsidP="00BD7711">
      <w:pPr>
        <w:jc w:val="both"/>
      </w:pPr>
    </w:p>
    <w:p w:rsidR="00DB2602" w:rsidRDefault="00DB2602" w:rsidP="00BD7711">
      <w:pPr>
        <w:jc w:val="both"/>
      </w:pPr>
      <w:r w:rsidRPr="00BD7711">
        <w:rPr>
          <w:b/>
          <w:bCs/>
          <w:sz w:val="22"/>
          <w:szCs w:val="22"/>
        </w:rPr>
        <w:t>4.3.2.2</w:t>
      </w:r>
      <w:r>
        <w:t xml:space="preserve"> </w:t>
      </w:r>
      <w:r w:rsidRPr="005423ED">
        <w:t>Parçalanmış</w:t>
      </w:r>
      <w:r>
        <w:t xml:space="preserve"> etler, soğutulmuş etlerden hazırlanmalı, </w:t>
      </w:r>
      <w:r w:rsidRPr="005423ED">
        <w:t>ra</w:t>
      </w:r>
      <w:r>
        <w:t>y, çengel, raf vb araç ve ekipmanlara</w:t>
      </w:r>
      <w:r w:rsidRPr="005423ED">
        <w:t>, arala</w:t>
      </w:r>
      <w:r>
        <w:t>rında boşluklar kalacak ve</w:t>
      </w:r>
      <w:r w:rsidRPr="005423ED">
        <w:t xml:space="preserve"> hava sirkülasyonunu etkilemeyecek şekilde </w:t>
      </w:r>
      <w:r>
        <w:t>ambalajlı veya ambalajsız olarak konulmalı</w:t>
      </w:r>
      <w:r w:rsidRPr="005423ED">
        <w:t>, aynı şekilde soğutulmalıdır.</w:t>
      </w:r>
    </w:p>
    <w:p w:rsidR="00DB2602" w:rsidRDefault="00DB2602" w:rsidP="00BD7711">
      <w:pPr>
        <w:jc w:val="both"/>
      </w:pPr>
    </w:p>
    <w:p w:rsidR="00DB2602" w:rsidRDefault="00DB2602" w:rsidP="00BD7711">
      <w:pPr>
        <w:jc w:val="both"/>
      </w:pPr>
      <w:r w:rsidRPr="00BD7711">
        <w:rPr>
          <w:b/>
          <w:bCs/>
          <w:sz w:val="22"/>
          <w:szCs w:val="22"/>
        </w:rPr>
        <w:t>4.3.2.3</w:t>
      </w:r>
      <w:r>
        <w:t xml:space="preserve"> Etlerle temas edebilecek araç, gereç ve malzemeler temiz ve steril olmalı ve bütün veya parçalanmış etler çeşitlerine göre ayrı ayrı bölümlerde soğutulmalıdır.</w:t>
      </w:r>
    </w:p>
    <w:p w:rsidR="00DB2602" w:rsidRDefault="00DB2602" w:rsidP="00BD7711">
      <w:pPr>
        <w:jc w:val="both"/>
      </w:pPr>
    </w:p>
    <w:p w:rsidR="00DB2602" w:rsidRDefault="00DB2602" w:rsidP="00BD7711">
      <w:pPr>
        <w:jc w:val="both"/>
      </w:pPr>
      <w:r w:rsidRPr="00BD7711">
        <w:rPr>
          <w:b/>
          <w:bCs/>
          <w:sz w:val="22"/>
          <w:szCs w:val="22"/>
        </w:rPr>
        <w:t>4.3.2.4</w:t>
      </w:r>
      <w:r>
        <w:rPr>
          <w:b/>
          <w:bCs/>
        </w:rPr>
        <w:t xml:space="preserve"> </w:t>
      </w:r>
      <w:r>
        <w:t>Soğutulacak etler canlı sıcaklığı giderilmiş ve ön soğutmaya tabi tutulmuş olmalıdır.</w:t>
      </w:r>
    </w:p>
    <w:p w:rsidR="00DB2602" w:rsidRDefault="00DB2602" w:rsidP="00BD7711">
      <w:pPr>
        <w:jc w:val="both"/>
      </w:pPr>
    </w:p>
    <w:p w:rsidR="00DB2602" w:rsidRDefault="00DB2602" w:rsidP="00BD7711">
      <w:pPr>
        <w:pStyle w:val="3-normalyaz"/>
        <w:spacing w:before="0" w:beforeAutospacing="0" w:after="0" w:afterAutospacing="0"/>
        <w:jc w:val="both"/>
        <w:rPr>
          <w:rFonts w:cs="Arial"/>
          <w:sz w:val="20"/>
          <w:szCs w:val="20"/>
          <w:lang w:eastAsia="en-US"/>
        </w:rPr>
      </w:pPr>
      <w:r w:rsidRPr="00BD7711">
        <w:rPr>
          <w:rFonts w:cs="Arial"/>
          <w:b/>
          <w:bCs/>
          <w:sz w:val="22"/>
          <w:szCs w:val="22"/>
          <w:lang w:eastAsia="en-US"/>
        </w:rPr>
        <w:t>4.3.2.5</w:t>
      </w:r>
      <w:r w:rsidRPr="00420F19">
        <w:rPr>
          <w:rFonts w:cs="Arial"/>
          <w:sz w:val="20"/>
          <w:szCs w:val="20"/>
          <w:lang w:eastAsia="en-US"/>
        </w:rPr>
        <w:t xml:space="preserve"> </w:t>
      </w:r>
      <w:r>
        <w:rPr>
          <w:rFonts w:cs="Arial"/>
          <w:sz w:val="20"/>
          <w:szCs w:val="20"/>
          <w:lang w:eastAsia="en-US"/>
        </w:rPr>
        <w:t xml:space="preserve">Soğutmaya tabi olacak karkaslar torbalanacaksa daha önce torbalanmış olmalı, küçükbaş ve büyükbaş hayvan gövdeleri ayrı odalara yerleştirilmelidir. </w:t>
      </w:r>
    </w:p>
    <w:p w:rsidR="00DB2602" w:rsidRPr="00420F19"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pStyle w:val="Heading3"/>
      </w:pPr>
      <w:bookmarkStart w:id="149" w:name="_Toc43100959"/>
      <w:r>
        <w:t>4.3.3 Dondurma kuralları</w:t>
      </w:r>
      <w:bookmarkEnd w:id="149"/>
    </w:p>
    <w:p w:rsidR="00DB2602" w:rsidRDefault="00DB2602" w:rsidP="00BD7711">
      <w:pPr>
        <w:jc w:val="both"/>
      </w:pPr>
    </w:p>
    <w:p w:rsidR="00DB2602" w:rsidRPr="004D75AF" w:rsidRDefault="00DB2602" w:rsidP="00BD7711">
      <w:pPr>
        <w:jc w:val="both"/>
      </w:pPr>
      <w:r w:rsidRPr="006A121A">
        <w:rPr>
          <w:b/>
          <w:bCs/>
          <w:sz w:val="22"/>
          <w:szCs w:val="22"/>
        </w:rPr>
        <w:t>4.3.3.1</w:t>
      </w:r>
      <w:r>
        <w:rPr>
          <w:b/>
          <w:bCs/>
        </w:rPr>
        <w:t xml:space="preserve"> </w:t>
      </w:r>
      <w:r>
        <w:t>Uygun şartlarda soğutmaya tabi tutulan etlerin, dondurma sırasında dondurma oda ve şok tünelinde - 5°C ila - 6°C sıcaklığa 25 - 30 dakikada, - 18°C iç sıcaklığına ise 12 saatte ulaşması sağlanmalıdır, bu dondurma hızına erişilebilmesi için, dondurma tünel veya odaları, daha önceden, yeteri kadar soğutulmuş olmalı ve bu şekilde dondurmaya devam edilmeli</w:t>
      </w:r>
      <w:r w:rsidRPr="004D75AF">
        <w:t xml:space="preserve"> </w:t>
      </w:r>
      <w:r w:rsidRPr="00CF4408">
        <w:t>ve -18</w:t>
      </w:r>
      <w:r>
        <w:t>°</w:t>
      </w:r>
      <w:r w:rsidRPr="00CF4408">
        <w:t>C’d</w:t>
      </w:r>
      <w:r>
        <w:t>a</w:t>
      </w:r>
      <w:r w:rsidRPr="00CF4408">
        <w:t>ki donmuş muhafaza depolarında muhafaza edilmeli, dondurulmuş karkas</w:t>
      </w:r>
      <w:r>
        <w:t>lar</w:t>
      </w:r>
      <w:r w:rsidRPr="00CF4408">
        <w:t xml:space="preserve"> dondurulduğu tarihi b</w:t>
      </w:r>
      <w:r>
        <w:t>elirten bir etiket veya barkod taşımalıdır.</w:t>
      </w:r>
    </w:p>
    <w:p w:rsidR="00DB2602" w:rsidRDefault="00DB2602" w:rsidP="00BD7711">
      <w:pPr>
        <w:jc w:val="both"/>
      </w:pPr>
    </w:p>
    <w:p w:rsidR="00DB2602" w:rsidRDefault="00DB2602" w:rsidP="00BD7711">
      <w:pPr>
        <w:jc w:val="both"/>
      </w:pPr>
      <w:r w:rsidRPr="006A121A">
        <w:rPr>
          <w:b/>
          <w:bCs/>
          <w:sz w:val="22"/>
          <w:szCs w:val="22"/>
        </w:rPr>
        <w:t>4.3.3.2</w:t>
      </w:r>
      <w:r>
        <w:rPr>
          <w:b/>
          <w:bCs/>
        </w:rPr>
        <w:t xml:space="preserve"> </w:t>
      </w:r>
      <w:r>
        <w:t xml:space="preserve"> Dondurulacak etler soğuk muhafazada 5 günden fazla tutulmuş olmamalı, dondurulduktan sonra çözdürülmüş olmamalıdır.</w:t>
      </w:r>
    </w:p>
    <w:p w:rsidR="00DB2602" w:rsidRDefault="00DB2602" w:rsidP="00BD7711">
      <w:pPr>
        <w:jc w:val="both"/>
      </w:pPr>
    </w:p>
    <w:p w:rsidR="00DB2602" w:rsidRDefault="00DB2602" w:rsidP="00BD7711">
      <w:pPr>
        <w:jc w:val="both"/>
      </w:pPr>
      <w:r w:rsidRPr="006A121A">
        <w:rPr>
          <w:b/>
          <w:bCs/>
          <w:sz w:val="22"/>
          <w:szCs w:val="22"/>
        </w:rPr>
        <w:t>4.3.3.3</w:t>
      </w:r>
      <w:r>
        <w:rPr>
          <w:b/>
          <w:bCs/>
        </w:rPr>
        <w:t xml:space="preserve"> </w:t>
      </w:r>
      <w:r>
        <w:t xml:space="preserve"> Gövde halindeki etler, uygun araç ve ekipmanlara yerleştirilmiş olarak, dondurma odası veya tüneline, dondurma yöntemine (yavaş, derin, hızlı), soğutma ve dondurma derecesine göre ayarlanmış, etin dondurulacağı derecenin daha altında bir dereceye kadar soğutulmuş, % 90 - % 95 bağıl nemde ve tesisin soğutma gücüne bağlı olarak, yaklaşık 1 m</w:t>
      </w:r>
      <w:r>
        <w:rPr>
          <w:vertAlign w:val="superscript"/>
        </w:rPr>
        <w:t>2</w:t>
      </w:r>
      <w:r>
        <w:t>'ye 100 kg - 150 kg et düşecek şekilde yerleştirilmelidir.</w:t>
      </w:r>
    </w:p>
    <w:p w:rsidR="00DB2602" w:rsidRDefault="00DB2602" w:rsidP="00BD7711">
      <w:pPr>
        <w:jc w:val="both"/>
      </w:pPr>
    </w:p>
    <w:p w:rsidR="00DB2602" w:rsidRDefault="00DB2602" w:rsidP="00BD7711">
      <w:pPr>
        <w:jc w:val="both"/>
      </w:pPr>
      <w:r w:rsidRPr="006A121A">
        <w:rPr>
          <w:b/>
          <w:bCs/>
          <w:sz w:val="22"/>
          <w:szCs w:val="22"/>
        </w:rPr>
        <w:t>4.3.3.4</w:t>
      </w:r>
      <w:r>
        <w:rPr>
          <w:b/>
          <w:bCs/>
        </w:rPr>
        <w:t xml:space="preserve"> </w:t>
      </w:r>
      <w:r>
        <w:t xml:space="preserve"> Yerleştirme süratle ve soğuk zincir korunarak yapılmalı, kapıları kapatılan dondurma ünitesinin mecbur kalınmadıkça kapıları açılmamalı, içeride fazla kalınmamalı, lambalar açık bırakılmamalı, ısı ve nemi etkileyecek faaliyetlerden kaçınılmalı, içerideki sıcaklık ve nem devamlı olarak ölçülmeli, kontrol edilmeli ve kayıt altına alınmalıdır.</w:t>
      </w:r>
    </w:p>
    <w:p w:rsidR="00DB2602" w:rsidRDefault="00DB2602" w:rsidP="00BD7711">
      <w:pPr>
        <w:jc w:val="both"/>
      </w:pPr>
    </w:p>
    <w:p w:rsidR="00DB2602" w:rsidRDefault="00DB2602" w:rsidP="00BD7711">
      <w:pPr>
        <w:jc w:val="both"/>
      </w:pPr>
      <w:r w:rsidRPr="006A121A">
        <w:rPr>
          <w:b/>
          <w:bCs/>
          <w:sz w:val="22"/>
          <w:szCs w:val="22"/>
        </w:rPr>
        <w:t>4.3.3.5</w:t>
      </w:r>
      <w:r>
        <w:rPr>
          <w:b/>
          <w:bCs/>
        </w:rPr>
        <w:t xml:space="preserve"> </w:t>
      </w:r>
      <w:r>
        <w:t xml:space="preserve"> Etler, duvara, zemine ve birbirine temas etmeyecek, hava dolaşımını engellemeyecek şekilde istiflenmeli ve her çeşit et ile ambalajlı veya ambalajsız olanların ayrı ayrı ünitelerde dondurulması sağlanmalıdır.</w:t>
      </w:r>
    </w:p>
    <w:p w:rsidR="00DB2602" w:rsidRDefault="00DB2602" w:rsidP="00BD7711">
      <w:pPr>
        <w:jc w:val="both"/>
      </w:pPr>
    </w:p>
    <w:p w:rsidR="00DB2602" w:rsidRDefault="00DB2602" w:rsidP="00BD7711">
      <w:pPr>
        <w:jc w:val="both"/>
      </w:pPr>
      <w:r w:rsidRPr="006A121A">
        <w:rPr>
          <w:b/>
          <w:bCs/>
          <w:sz w:val="22"/>
          <w:szCs w:val="22"/>
        </w:rPr>
        <w:t>4.3.3.6</w:t>
      </w:r>
      <w:r>
        <w:rPr>
          <w:b/>
          <w:bCs/>
        </w:rPr>
        <w:t xml:space="preserve"> </w:t>
      </w:r>
      <w:r>
        <w:t xml:space="preserve"> Dondurulan gövdelerin en derin noktasında istenilen sıcaklığa erişilip erişilmediği, tesadüfi olarak alınacak örnek üzerinde termotrokarla kontrol edilmelidir. Yeterli sıcaklığa ulaşamadığı durumlarda dondurma sürdürülmelidir.</w:t>
      </w:r>
    </w:p>
    <w:p w:rsidR="00DB2602" w:rsidRDefault="00DB2602" w:rsidP="00BD7711">
      <w:pPr>
        <w:jc w:val="both"/>
      </w:pPr>
    </w:p>
    <w:p w:rsidR="00DB2602" w:rsidRDefault="00DB2602" w:rsidP="00BD7711">
      <w:pPr>
        <w:jc w:val="both"/>
      </w:pPr>
      <w:r w:rsidRPr="006A121A">
        <w:rPr>
          <w:b/>
          <w:bCs/>
          <w:sz w:val="22"/>
          <w:szCs w:val="22"/>
        </w:rPr>
        <w:t>4.3.3.7</w:t>
      </w:r>
      <w:r>
        <w:rPr>
          <w:b/>
          <w:bCs/>
        </w:rPr>
        <w:t xml:space="preserve"> </w:t>
      </w:r>
      <w:r>
        <w:t xml:space="preserve"> Etin dondurulma süresi ne kadar uzun olursa buz kristalleri o kadar büyük, ne kadar kısa olursa o kadar küçük ve hücre içerisinde olacağından, dondurma derecesi, ve zamanı amaca göre düzenlenebilmelidir.</w:t>
      </w:r>
    </w:p>
    <w:p w:rsidR="00DB2602" w:rsidRDefault="00DB2602" w:rsidP="00BD7711">
      <w:pPr>
        <w:jc w:val="both"/>
      </w:pPr>
    </w:p>
    <w:p w:rsidR="00DB2602" w:rsidRDefault="00DB2602" w:rsidP="00BD7711">
      <w:pPr>
        <w:jc w:val="both"/>
      </w:pPr>
      <w:r w:rsidRPr="00F96201">
        <w:rPr>
          <w:b/>
          <w:bCs/>
        </w:rPr>
        <w:t>4.3.3.8</w:t>
      </w:r>
      <w:r>
        <w:t xml:space="preserve"> Dondurulacak parça etler kemikli veya kemiksiz büyük parçalar ya da kullanım amacına uygun olarak daha küçük parçalar halinde ambalajlanmış veya uygun kap vb malzemelere konulmuş olmalıdır.</w:t>
      </w:r>
    </w:p>
    <w:p w:rsidR="00DB2602" w:rsidRDefault="00DB2602" w:rsidP="00BD7711">
      <w:pPr>
        <w:jc w:val="both"/>
      </w:pPr>
    </w:p>
    <w:p w:rsidR="00DB2602" w:rsidRDefault="00DB2602" w:rsidP="00BD7711">
      <w:pPr>
        <w:jc w:val="both"/>
      </w:pPr>
      <w:r w:rsidRPr="00F96201">
        <w:rPr>
          <w:b/>
          <w:bCs/>
        </w:rPr>
        <w:t>4.3.3.9</w:t>
      </w:r>
      <w:r>
        <w:t xml:space="preserve"> Kıyma halindeki etlerin dondurulmasından kaçınılmalı, küçük parça etler zaruri hallerde çok iyi paketlenerek, hatta vakumlanarak dondurmaya alınmalıdır.</w:t>
      </w:r>
    </w:p>
    <w:p w:rsidR="00DB2602" w:rsidRDefault="00DB2602" w:rsidP="00BD7711">
      <w:pPr>
        <w:jc w:val="both"/>
      </w:pPr>
    </w:p>
    <w:p w:rsidR="00DB2602" w:rsidRDefault="00DB2602" w:rsidP="00BD7711">
      <w:pPr>
        <w:pStyle w:val="3-normalyaz"/>
        <w:spacing w:before="0" w:beforeAutospacing="0" w:after="0" w:afterAutospacing="0"/>
        <w:jc w:val="both"/>
        <w:rPr>
          <w:rFonts w:cs="Arial"/>
          <w:sz w:val="20"/>
          <w:szCs w:val="20"/>
          <w:lang w:eastAsia="en-US"/>
        </w:rPr>
      </w:pPr>
      <w:r w:rsidRPr="006A121A">
        <w:rPr>
          <w:rFonts w:cs="Arial"/>
          <w:b/>
          <w:bCs/>
          <w:sz w:val="22"/>
          <w:szCs w:val="22"/>
        </w:rPr>
        <w:t>4.3.3.</w:t>
      </w:r>
      <w:r>
        <w:rPr>
          <w:rFonts w:cs="Arial"/>
          <w:b/>
          <w:bCs/>
          <w:sz w:val="22"/>
          <w:szCs w:val="22"/>
        </w:rPr>
        <w:t>10</w:t>
      </w:r>
      <w:r w:rsidRPr="00D944EA">
        <w:rPr>
          <w:rFonts w:cs="Arial"/>
          <w:sz w:val="20"/>
          <w:szCs w:val="20"/>
          <w:lang w:eastAsia="en-US"/>
        </w:rPr>
        <w:t xml:space="preserve"> Dondurulacak etler stabilizasyon periyodunu gerektiren durumlar da dikkate alınarak fazla</w:t>
      </w:r>
      <w:r w:rsidRPr="00420F19">
        <w:rPr>
          <w:rFonts w:cs="Arial"/>
          <w:sz w:val="20"/>
          <w:szCs w:val="20"/>
          <w:lang w:eastAsia="en-US"/>
        </w:rPr>
        <w:t xml:space="preserve"> geciktirilmeden dondurulmalıdır.</w:t>
      </w:r>
    </w:p>
    <w:p w:rsidR="00DB2602" w:rsidRDefault="00DB2602" w:rsidP="00BD7711">
      <w:pPr>
        <w:pStyle w:val="3-normalyaz"/>
        <w:spacing w:before="0" w:beforeAutospacing="0" w:after="0" w:afterAutospacing="0"/>
        <w:jc w:val="both"/>
        <w:rPr>
          <w:rFonts w:cs="Arial"/>
          <w:sz w:val="20"/>
          <w:szCs w:val="20"/>
          <w:lang w:eastAsia="en-US"/>
        </w:rPr>
      </w:pPr>
    </w:p>
    <w:p w:rsidR="00DB2602" w:rsidRPr="00F96201" w:rsidRDefault="00DB2602" w:rsidP="00F96201">
      <w:pPr>
        <w:jc w:val="both"/>
      </w:pPr>
      <w:r w:rsidRPr="00F96201">
        <w:rPr>
          <w:b/>
          <w:bCs/>
          <w:sz w:val="22"/>
          <w:szCs w:val="22"/>
          <w:lang w:eastAsia="tr-TR"/>
        </w:rPr>
        <w:t>4.3.3.</w:t>
      </w:r>
      <w:r>
        <w:rPr>
          <w:b/>
          <w:bCs/>
          <w:sz w:val="22"/>
          <w:szCs w:val="22"/>
          <w:lang w:eastAsia="tr-TR"/>
        </w:rPr>
        <w:t>11</w:t>
      </w:r>
      <w:r>
        <w:t xml:space="preserve"> </w:t>
      </w:r>
      <w:r w:rsidRPr="00E95B19">
        <w:t>Donmuş etin sertliği et öz suyunun donan miktarına bağlı olup -2,5°C’da et suyunun % 63,5’i don</w:t>
      </w:r>
      <w:r w:rsidRPr="00F96201">
        <w:t>duğundan et yarı yarıya yumuşaktır. -51°C ila -62°C suyun tamamı donduğundan sert bir hale gelmektedir. Değişik dercelerde etin öz suyunun donma yüzdeleri Çizelge 1’de görülmektedir.</w:t>
      </w:r>
    </w:p>
    <w:p w:rsidR="00DB2602" w:rsidRDefault="00DB2602" w:rsidP="00F96201">
      <w:pPr>
        <w:spacing w:line="276" w:lineRule="auto"/>
        <w:jc w:val="both"/>
      </w:pPr>
      <w:r>
        <w:t xml:space="preserve">  </w:t>
      </w:r>
    </w:p>
    <w:p w:rsidR="00DB2602" w:rsidRPr="00E95B19" w:rsidRDefault="00DB2602" w:rsidP="00F96201">
      <w:pPr>
        <w:spacing w:line="276" w:lineRule="auto"/>
        <w:jc w:val="both"/>
      </w:pPr>
      <w:r w:rsidRPr="00F96201">
        <w:rPr>
          <w:b/>
          <w:bCs/>
        </w:rPr>
        <w:t>Çizelge 1</w:t>
      </w:r>
      <w:r>
        <w:t xml:space="preserve"> - Et özsuyu donma dereceleri ve donma yüzdeleri.</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06"/>
        <w:gridCol w:w="889"/>
        <w:gridCol w:w="889"/>
        <w:gridCol w:w="889"/>
        <w:gridCol w:w="889"/>
        <w:gridCol w:w="889"/>
        <w:gridCol w:w="1012"/>
        <w:gridCol w:w="766"/>
        <w:gridCol w:w="889"/>
        <w:gridCol w:w="889"/>
        <w:gridCol w:w="889"/>
      </w:tblGrid>
      <w:tr w:rsidR="00DB2602" w:rsidRPr="00F96201">
        <w:tc>
          <w:tcPr>
            <w:tcW w:w="780" w:type="dxa"/>
            <w:vAlign w:val="center"/>
          </w:tcPr>
          <w:p w:rsidR="00DB2602" w:rsidRPr="00E95B19" w:rsidRDefault="00DB2602" w:rsidP="00F96201">
            <w:pPr>
              <w:spacing w:line="276" w:lineRule="auto"/>
              <w:jc w:val="both"/>
            </w:pPr>
            <w:r w:rsidRPr="00E95B19">
              <w:t>°C</w:t>
            </w:r>
          </w:p>
        </w:tc>
        <w:tc>
          <w:tcPr>
            <w:tcW w:w="889" w:type="dxa"/>
            <w:vAlign w:val="center"/>
          </w:tcPr>
          <w:p w:rsidR="00DB2602" w:rsidRPr="00F96201" w:rsidRDefault="00DB2602" w:rsidP="00F96201">
            <w:pPr>
              <w:spacing w:line="276" w:lineRule="auto"/>
              <w:jc w:val="both"/>
            </w:pPr>
            <w:r w:rsidRPr="00E95B19">
              <w:t>-1,5</w:t>
            </w:r>
            <w:r w:rsidRPr="00F96201">
              <w:t>°C</w:t>
            </w:r>
          </w:p>
        </w:tc>
        <w:tc>
          <w:tcPr>
            <w:tcW w:w="889" w:type="dxa"/>
            <w:vAlign w:val="center"/>
          </w:tcPr>
          <w:p w:rsidR="00DB2602" w:rsidRPr="00F96201" w:rsidRDefault="00DB2602" w:rsidP="00F96201">
            <w:pPr>
              <w:spacing w:line="276" w:lineRule="auto"/>
              <w:jc w:val="both"/>
            </w:pPr>
            <w:r w:rsidRPr="00F96201">
              <w:t>-2,5°C</w:t>
            </w:r>
          </w:p>
        </w:tc>
        <w:tc>
          <w:tcPr>
            <w:tcW w:w="889" w:type="dxa"/>
            <w:vAlign w:val="center"/>
          </w:tcPr>
          <w:p w:rsidR="00DB2602" w:rsidRPr="00F96201" w:rsidRDefault="00DB2602" w:rsidP="00F96201">
            <w:pPr>
              <w:spacing w:line="276" w:lineRule="auto"/>
              <w:jc w:val="both"/>
            </w:pPr>
            <w:r w:rsidRPr="00F96201">
              <w:t>-5°C</w:t>
            </w:r>
          </w:p>
        </w:tc>
        <w:tc>
          <w:tcPr>
            <w:tcW w:w="889" w:type="dxa"/>
            <w:vAlign w:val="center"/>
          </w:tcPr>
          <w:p w:rsidR="00DB2602" w:rsidRPr="00F96201" w:rsidRDefault="00DB2602" w:rsidP="00F96201">
            <w:pPr>
              <w:spacing w:line="276" w:lineRule="auto"/>
              <w:jc w:val="both"/>
            </w:pPr>
            <w:r w:rsidRPr="00F96201">
              <w:t>-6°C</w:t>
            </w:r>
          </w:p>
        </w:tc>
        <w:tc>
          <w:tcPr>
            <w:tcW w:w="889" w:type="dxa"/>
            <w:vAlign w:val="center"/>
          </w:tcPr>
          <w:p w:rsidR="00DB2602" w:rsidRPr="00F96201" w:rsidRDefault="00DB2602" w:rsidP="00F96201">
            <w:pPr>
              <w:spacing w:line="276" w:lineRule="auto"/>
              <w:jc w:val="both"/>
            </w:pPr>
            <w:r w:rsidRPr="00F96201">
              <w:t>-10°C</w:t>
            </w:r>
          </w:p>
        </w:tc>
        <w:tc>
          <w:tcPr>
            <w:tcW w:w="1012" w:type="dxa"/>
            <w:vAlign w:val="center"/>
          </w:tcPr>
          <w:p w:rsidR="00DB2602" w:rsidRPr="00F96201" w:rsidRDefault="00DB2602" w:rsidP="00F96201">
            <w:pPr>
              <w:spacing w:line="276" w:lineRule="auto"/>
              <w:jc w:val="both"/>
            </w:pPr>
            <w:r w:rsidRPr="00F96201">
              <w:t>12,5°C</w:t>
            </w:r>
          </w:p>
        </w:tc>
        <w:tc>
          <w:tcPr>
            <w:tcW w:w="766" w:type="dxa"/>
            <w:vAlign w:val="center"/>
          </w:tcPr>
          <w:p w:rsidR="00DB2602" w:rsidRPr="00F96201" w:rsidRDefault="00DB2602" w:rsidP="00F96201">
            <w:pPr>
              <w:spacing w:line="276" w:lineRule="auto"/>
              <w:jc w:val="both"/>
            </w:pPr>
            <w:r w:rsidRPr="00F96201">
              <w:t>-20°C</w:t>
            </w:r>
          </w:p>
        </w:tc>
        <w:tc>
          <w:tcPr>
            <w:tcW w:w="889" w:type="dxa"/>
            <w:vAlign w:val="center"/>
          </w:tcPr>
          <w:p w:rsidR="00DB2602" w:rsidRPr="00F96201" w:rsidRDefault="00DB2602" w:rsidP="00F96201">
            <w:pPr>
              <w:spacing w:line="276" w:lineRule="auto"/>
              <w:jc w:val="both"/>
            </w:pPr>
            <w:r w:rsidRPr="00F96201">
              <w:t>-25°C</w:t>
            </w:r>
          </w:p>
        </w:tc>
        <w:tc>
          <w:tcPr>
            <w:tcW w:w="889" w:type="dxa"/>
            <w:vAlign w:val="center"/>
          </w:tcPr>
          <w:p w:rsidR="00DB2602" w:rsidRPr="00F96201" w:rsidRDefault="00DB2602" w:rsidP="00F96201">
            <w:pPr>
              <w:spacing w:line="276" w:lineRule="auto"/>
              <w:jc w:val="both"/>
            </w:pPr>
            <w:r w:rsidRPr="00F96201">
              <w:t>-32°C</w:t>
            </w:r>
          </w:p>
        </w:tc>
        <w:tc>
          <w:tcPr>
            <w:tcW w:w="889" w:type="dxa"/>
            <w:vAlign w:val="center"/>
          </w:tcPr>
          <w:p w:rsidR="00DB2602" w:rsidRPr="00F96201" w:rsidRDefault="00DB2602" w:rsidP="00F96201">
            <w:pPr>
              <w:spacing w:line="276" w:lineRule="auto"/>
              <w:jc w:val="both"/>
            </w:pPr>
            <w:r w:rsidRPr="00F96201">
              <w:t>-51°C</w:t>
            </w:r>
          </w:p>
          <w:p w:rsidR="00DB2602" w:rsidRPr="00F96201" w:rsidRDefault="00DB2602" w:rsidP="00F96201">
            <w:pPr>
              <w:spacing w:line="276" w:lineRule="auto"/>
              <w:jc w:val="both"/>
            </w:pPr>
            <w:r w:rsidRPr="00F96201">
              <w:t>-62°C</w:t>
            </w:r>
          </w:p>
        </w:tc>
      </w:tr>
      <w:tr w:rsidR="00DB2602" w:rsidRPr="00F96201">
        <w:tc>
          <w:tcPr>
            <w:tcW w:w="780" w:type="dxa"/>
          </w:tcPr>
          <w:p w:rsidR="00DB2602" w:rsidRPr="00E95B19" w:rsidRDefault="00DB2602" w:rsidP="00F96201">
            <w:pPr>
              <w:spacing w:line="276" w:lineRule="auto"/>
              <w:jc w:val="both"/>
            </w:pPr>
            <w:r w:rsidRPr="00E95B19">
              <w:t>Donan su %</w:t>
            </w:r>
          </w:p>
        </w:tc>
        <w:tc>
          <w:tcPr>
            <w:tcW w:w="889" w:type="dxa"/>
            <w:vAlign w:val="center"/>
          </w:tcPr>
          <w:p w:rsidR="00DB2602" w:rsidRPr="00E95B19" w:rsidRDefault="00DB2602" w:rsidP="00F96201">
            <w:pPr>
              <w:spacing w:line="276" w:lineRule="auto"/>
              <w:jc w:val="both"/>
            </w:pPr>
            <w:r w:rsidRPr="00E95B19">
              <w:t>30</w:t>
            </w:r>
          </w:p>
        </w:tc>
        <w:tc>
          <w:tcPr>
            <w:tcW w:w="889" w:type="dxa"/>
            <w:vAlign w:val="center"/>
          </w:tcPr>
          <w:p w:rsidR="00DB2602" w:rsidRPr="00E95B19" w:rsidRDefault="00DB2602" w:rsidP="00F96201">
            <w:pPr>
              <w:spacing w:line="276" w:lineRule="auto"/>
              <w:jc w:val="both"/>
            </w:pPr>
            <w:r w:rsidRPr="00E95B19">
              <w:t>63,5</w:t>
            </w:r>
          </w:p>
        </w:tc>
        <w:tc>
          <w:tcPr>
            <w:tcW w:w="889" w:type="dxa"/>
            <w:vAlign w:val="center"/>
          </w:tcPr>
          <w:p w:rsidR="00DB2602" w:rsidRPr="00F96201" w:rsidRDefault="00DB2602" w:rsidP="00F96201">
            <w:pPr>
              <w:spacing w:line="276" w:lineRule="auto"/>
              <w:jc w:val="both"/>
            </w:pPr>
            <w:r w:rsidRPr="00E95B19">
              <w:t>76,5</w:t>
            </w:r>
          </w:p>
        </w:tc>
        <w:tc>
          <w:tcPr>
            <w:tcW w:w="889" w:type="dxa"/>
            <w:vAlign w:val="center"/>
          </w:tcPr>
          <w:p w:rsidR="00DB2602" w:rsidRPr="00F96201" w:rsidRDefault="00DB2602" w:rsidP="00F96201">
            <w:pPr>
              <w:spacing w:line="276" w:lineRule="auto"/>
              <w:jc w:val="both"/>
            </w:pPr>
            <w:r w:rsidRPr="00F96201">
              <w:t>80</w:t>
            </w:r>
          </w:p>
        </w:tc>
        <w:tc>
          <w:tcPr>
            <w:tcW w:w="889" w:type="dxa"/>
            <w:vAlign w:val="center"/>
          </w:tcPr>
          <w:p w:rsidR="00DB2602" w:rsidRPr="00F96201" w:rsidRDefault="00DB2602" w:rsidP="00F96201">
            <w:pPr>
              <w:spacing w:line="276" w:lineRule="auto"/>
              <w:jc w:val="both"/>
            </w:pPr>
            <w:r w:rsidRPr="00F96201">
              <w:t>83,7</w:t>
            </w:r>
          </w:p>
        </w:tc>
        <w:tc>
          <w:tcPr>
            <w:tcW w:w="1012" w:type="dxa"/>
            <w:vAlign w:val="center"/>
          </w:tcPr>
          <w:p w:rsidR="00DB2602" w:rsidRPr="00F96201" w:rsidRDefault="00DB2602" w:rsidP="00F96201">
            <w:pPr>
              <w:spacing w:line="276" w:lineRule="auto"/>
              <w:jc w:val="both"/>
            </w:pPr>
            <w:r w:rsidRPr="00F96201">
              <w:t>86</w:t>
            </w:r>
          </w:p>
        </w:tc>
        <w:tc>
          <w:tcPr>
            <w:tcW w:w="766" w:type="dxa"/>
            <w:vAlign w:val="center"/>
          </w:tcPr>
          <w:p w:rsidR="00DB2602" w:rsidRPr="00F96201" w:rsidRDefault="00DB2602" w:rsidP="00F96201">
            <w:pPr>
              <w:spacing w:line="276" w:lineRule="auto"/>
              <w:jc w:val="both"/>
            </w:pPr>
            <w:r w:rsidRPr="00F96201">
              <w:t>87,5</w:t>
            </w:r>
          </w:p>
        </w:tc>
        <w:tc>
          <w:tcPr>
            <w:tcW w:w="889" w:type="dxa"/>
            <w:vAlign w:val="center"/>
          </w:tcPr>
          <w:p w:rsidR="00DB2602" w:rsidRPr="00F96201" w:rsidRDefault="00DB2602" w:rsidP="00F96201">
            <w:pPr>
              <w:spacing w:line="276" w:lineRule="auto"/>
              <w:jc w:val="both"/>
            </w:pPr>
            <w:r w:rsidRPr="00F96201">
              <w:t>89,4</w:t>
            </w:r>
          </w:p>
        </w:tc>
        <w:tc>
          <w:tcPr>
            <w:tcW w:w="889" w:type="dxa"/>
            <w:vAlign w:val="center"/>
          </w:tcPr>
          <w:p w:rsidR="00DB2602" w:rsidRPr="00F96201" w:rsidRDefault="00DB2602" w:rsidP="00F96201">
            <w:pPr>
              <w:spacing w:line="276" w:lineRule="auto"/>
              <w:jc w:val="both"/>
            </w:pPr>
            <w:r w:rsidRPr="00F96201">
              <w:t>91,3</w:t>
            </w:r>
          </w:p>
        </w:tc>
        <w:tc>
          <w:tcPr>
            <w:tcW w:w="889" w:type="dxa"/>
            <w:vAlign w:val="center"/>
          </w:tcPr>
          <w:p w:rsidR="00DB2602" w:rsidRPr="00F96201" w:rsidRDefault="00DB2602" w:rsidP="00F96201">
            <w:pPr>
              <w:spacing w:line="276" w:lineRule="auto"/>
              <w:jc w:val="both"/>
            </w:pPr>
            <w:r w:rsidRPr="00F96201">
              <w:t>100</w:t>
            </w:r>
          </w:p>
        </w:tc>
      </w:tr>
    </w:tbl>
    <w:p w:rsidR="00DB2602" w:rsidRPr="00E95B19" w:rsidRDefault="00DB2602" w:rsidP="00F96201">
      <w:pPr>
        <w:spacing w:line="276" w:lineRule="auto"/>
        <w:jc w:val="both"/>
      </w:pPr>
    </w:p>
    <w:p w:rsidR="00DB2602" w:rsidRPr="00E95B19" w:rsidRDefault="00DB2602" w:rsidP="00F96201">
      <w:pPr>
        <w:spacing w:line="276" w:lineRule="auto"/>
        <w:jc w:val="both"/>
      </w:pPr>
      <w:r w:rsidRPr="00F96201">
        <w:rPr>
          <w:b/>
          <w:bCs/>
          <w:sz w:val="22"/>
          <w:szCs w:val="22"/>
          <w:lang w:eastAsia="tr-TR"/>
        </w:rPr>
        <w:t>4.3.3.1</w:t>
      </w:r>
      <w:r>
        <w:rPr>
          <w:b/>
          <w:bCs/>
          <w:sz w:val="22"/>
          <w:szCs w:val="22"/>
          <w:lang w:eastAsia="tr-TR"/>
        </w:rPr>
        <w:t>2</w:t>
      </w:r>
      <w:r>
        <w:t xml:space="preserve"> Etin dondurulması süresi ne kadar uzun olursa buz kristalleri o kadar büyük ne kadar kısa olursa o kadar küçük ve hücre içerisinde olmakta, çok küçük kristaller ve üniform dağılım elde edebilmek için -23</w:t>
      </w:r>
      <w:r w:rsidRPr="00E95B19">
        <w:t>°C’a inilmesi gerekmektedir. Buz kristallerinin küçük ve hücre içerisinde olmasını salamak için bilhassa -5°C ila -6°C’a 25 – 30 dakikada ulaşılması bu donma hızına erişebilmek için dondurma tünel veya odalarının önceden -40°C’un altında soğutulması, dondurmaya en az -3</w:t>
      </w:r>
      <w:r w:rsidRPr="00F96201">
        <w:t xml:space="preserve">2°C ila -40°C’da devam edilmesi gerekmektedir. Su kristallerinin büyük olması hücre zarlarnın yırtılmasına hatta hücrenin parçalanmasına sebep olduğundan dondurma yapılırken </w:t>
      </w:r>
      <w:r>
        <w:t>hızlı</w:t>
      </w:r>
      <w:r w:rsidRPr="00E95B19">
        <w:t xml:space="preserve"> dondurma yöntemi tercih edilmelidir.</w:t>
      </w:r>
    </w:p>
    <w:p w:rsidR="00DB2602"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pStyle w:val="Heading2"/>
      </w:pPr>
      <w:bookmarkStart w:id="150" w:name="_Toc373744493"/>
      <w:bookmarkStart w:id="151" w:name="_Toc383599935"/>
      <w:bookmarkStart w:id="152" w:name="_Toc43100960"/>
      <w:r>
        <w:t>4.4</w:t>
      </w:r>
      <w:r>
        <w:tab/>
        <w:t>Etlerin soğuk ve donmuş muhafazası</w:t>
      </w:r>
      <w:bookmarkEnd w:id="150"/>
      <w:bookmarkEnd w:id="151"/>
      <w:r>
        <w:t xml:space="preserve"> </w:t>
      </w:r>
      <w:bookmarkEnd w:id="152"/>
    </w:p>
    <w:p w:rsidR="00DB2602" w:rsidRDefault="00DB2602" w:rsidP="00BD7711">
      <w:pPr>
        <w:pStyle w:val="Heading3"/>
      </w:pPr>
      <w:bookmarkStart w:id="153" w:name="_Toc43100961"/>
    </w:p>
    <w:p w:rsidR="00DB2602" w:rsidRDefault="00DB2602" w:rsidP="00BD7711">
      <w:pPr>
        <w:pStyle w:val="Heading3"/>
      </w:pPr>
      <w:r>
        <w:t>4.4.1 İşletmecilik ile ilgili kurallar</w:t>
      </w:r>
      <w:bookmarkEnd w:id="153"/>
    </w:p>
    <w:p w:rsidR="00DB2602" w:rsidRDefault="00DB2602" w:rsidP="00BD7711">
      <w:pPr>
        <w:jc w:val="both"/>
      </w:pPr>
    </w:p>
    <w:p w:rsidR="00DB2602" w:rsidRDefault="00DB2602" w:rsidP="00BD7711">
      <w:pPr>
        <w:jc w:val="both"/>
      </w:pPr>
      <w:r w:rsidRPr="006A121A">
        <w:rPr>
          <w:b/>
          <w:bCs/>
          <w:sz w:val="22"/>
          <w:szCs w:val="22"/>
        </w:rPr>
        <w:t>4.4.1.1</w:t>
      </w:r>
      <w:r>
        <w:rPr>
          <w:b/>
          <w:bCs/>
        </w:rPr>
        <w:t xml:space="preserve"> </w:t>
      </w:r>
      <w:r>
        <w:t xml:space="preserve"> Ön soğutma, soğuk ve donmuş muhafaza ünitelerinin işletmecilik ile ilgili  kuralları TS 10836’a ve TS 13346’ya uygun olmalı, bağıl nemi ve sıcaklığı devamlı olarak kontrol edilmeli, hava sirkülasyonu kesintisiz olmalı, izlenmeli ve kayıtları düzenli tutulmalıdır. Isı kaybını ve değişimini engelleyen tedbirler alınmalıdır.</w:t>
      </w:r>
    </w:p>
    <w:p w:rsidR="00DB2602" w:rsidRDefault="00DB2602" w:rsidP="00BD7711">
      <w:pPr>
        <w:jc w:val="both"/>
      </w:pPr>
    </w:p>
    <w:p w:rsidR="00DB2602" w:rsidRDefault="00DB2602" w:rsidP="00BD7711">
      <w:pPr>
        <w:jc w:val="both"/>
      </w:pPr>
      <w:r w:rsidRPr="006A121A">
        <w:rPr>
          <w:b/>
          <w:bCs/>
          <w:sz w:val="22"/>
          <w:szCs w:val="22"/>
        </w:rPr>
        <w:t>4.4.1.2</w:t>
      </w:r>
      <w:r>
        <w:rPr>
          <w:b/>
          <w:bCs/>
        </w:rPr>
        <w:t xml:space="preserve"> </w:t>
      </w:r>
      <w:r>
        <w:t xml:space="preserve"> Ön soğutma, soğuk ve donmuş muhafaza üniteleri belli zaman aralıklarıyla izlenmeli etlerin durumu gözden geçirilmeli, herhangi bir bozulma işareti görülür görülmez, en kısa zamanda üniteden alınıp uzaklaştırılmalıdır.</w:t>
      </w:r>
    </w:p>
    <w:p w:rsidR="00DB2602" w:rsidRDefault="00DB2602" w:rsidP="00BD7711">
      <w:pPr>
        <w:jc w:val="both"/>
      </w:pPr>
    </w:p>
    <w:p w:rsidR="00DB2602" w:rsidRDefault="00DB2602" w:rsidP="00BD7711">
      <w:pPr>
        <w:jc w:val="both"/>
      </w:pPr>
      <w:r w:rsidRPr="006A121A">
        <w:rPr>
          <w:b/>
          <w:bCs/>
          <w:sz w:val="22"/>
          <w:szCs w:val="22"/>
        </w:rPr>
        <w:t>4.4.1.3</w:t>
      </w:r>
      <w:r>
        <w:rPr>
          <w:b/>
          <w:bCs/>
        </w:rPr>
        <w:t xml:space="preserve"> </w:t>
      </w:r>
      <w:r>
        <w:t xml:space="preserve"> Etler araç ve ekipmanlara düzenli ve yeterli sıklıkta, giriş ve çıkışı, hava sirkülasyonunu engellemeyecek şekilde yerleştirilmeli, tercihan duvarlardan en az 30 cm, döşemeden en az 15 cm, tavandan en az 50 cm,soğutma ünitelerinden en az 40 cm uzaklıkta bulunmalıdır.</w:t>
      </w:r>
    </w:p>
    <w:p w:rsidR="00DB2602" w:rsidRDefault="00DB2602" w:rsidP="00BD7711">
      <w:pPr>
        <w:pStyle w:val="3-normalyaz"/>
        <w:spacing w:before="0" w:beforeAutospacing="0" w:after="0" w:afterAutospacing="0"/>
        <w:jc w:val="both"/>
        <w:rPr>
          <w:rFonts w:cs="Arial"/>
          <w:b/>
          <w:bCs/>
          <w:sz w:val="22"/>
          <w:szCs w:val="22"/>
        </w:rPr>
      </w:pPr>
    </w:p>
    <w:p w:rsidR="00DB2602" w:rsidRDefault="00DB2602" w:rsidP="00BD7711">
      <w:pPr>
        <w:pStyle w:val="3-normalyaz"/>
        <w:spacing w:before="0" w:beforeAutospacing="0" w:after="0" w:afterAutospacing="0"/>
        <w:jc w:val="both"/>
        <w:rPr>
          <w:rFonts w:cs="Arial"/>
          <w:sz w:val="20"/>
          <w:szCs w:val="20"/>
          <w:lang w:eastAsia="en-US"/>
        </w:rPr>
      </w:pPr>
      <w:r w:rsidRPr="006A121A">
        <w:rPr>
          <w:rFonts w:cs="Arial"/>
          <w:b/>
          <w:bCs/>
          <w:sz w:val="22"/>
          <w:szCs w:val="22"/>
        </w:rPr>
        <w:t>4.4.1.4</w:t>
      </w:r>
      <w:r w:rsidRPr="00D944EA">
        <w:rPr>
          <w:rFonts w:cs="Arial"/>
          <w:sz w:val="20"/>
          <w:szCs w:val="20"/>
        </w:rPr>
        <w:t xml:space="preserve"> </w:t>
      </w:r>
      <w:r w:rsidRPr="00D944EA">
        <w:rPr>
          <w:rFonts w:cs="Arial"/>
          <w:sz w:val="20"/>
          <w:szCs w:val="20"/>
          <w:lang w:eastAsia="en-US"/>
        </w:rPr>
        <w:t xml:space="preserve"> Et, kısa sürede amaçlanan sıcaklık derecesine ulaşmalı ve depolama süresince bu</w:t>
      </w:r>
      <w:r w:rsidRPr="00CE57D1">
        <w:rPr>
          <w:rFonts w:cs="Arial"/>
          <w:sz w:val="20"/>
          <w:szCs w:val="20"/>
          <w:lang w:eastAsia="en-US"/>
        </w:rPr>
        <w:t xml:space="preserve"> sıcaklıkta kalmalıdır.</w:t>
      </w:r>
    </w:p>
    <w:p w:rsidR="00DB2602" w:rsidRPr="00CE57D1"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pStyle w:val="3-normalyaz"/>
        <w:spacing w:before="0" w:beforeAutospacing="0" w:after="0" w:afterAutospacing="0"/>
        <w:jc w:val="both"/>
        <w:rPr>
          <w:rFonts w:cs="Arial"/>
          <w:sz w:val="20"/>
          <w:szCs w:val="20"/>
          <w:lang w:eastAsia="en-US"/>
        </w:rPr>
      </w:pPr>
      <w:r w:rsidRPr="006A121A">
        <w:rPr>
          <w:rFonts w:cs="Arial"/>
          <w:b/>
          <w:bCs/>
          <w:sz w:val="22"/>
          <w:szCs w:val="22"/>
        </w:rPr>
        <w:t>4.4.1.5</w:t>
      </w:r>
      <w:r w:rsidRPr="00D944EA">
        <w:rPr>
          <w:rFonts w:cs="Arial"/>
          <w:sz w:val="20"/>
          <w:szCs w:val="20"/>
        </w:rPr>
        <w:t xml:space="preserve"> </w:t>
      </w:r>
      <w:r>
        <w:rPr>
          <w:rFonts w:cs="Arial"/>
          <w:sz w:val="20"/>
          <w:szCs w:val="20"/>
          <w:lang w:eastAsia="en-US"/>
        </w:rPr>
        <w:t xml:space="preserve"> </w:t>
      </w:r>
      <w:r w:rsidRPr="00D944EA">
        <w:rPr>
          <w:rFonts w:cs="Arial"/>
          <w:sz w:val="20"/>
          <w:szCs w:val="20"/>
          <w:lang w:eastAsia="en-US"/>
        </w:rPr>
        <w:t>Açık etler ve paketlenmiş etler aynı depoda farklı zamanlarda veya ayrı depolarda muhafaza</w:t>
      </w:r>
      <w:r w:rsidRPr="007C7B54">
        <w:rPr>
          <w:rFonts w:cs="Arial"/>
          <w:sz w:val="20"/>
          <w:szCs w:val="20"/>
          <w:lang w:eastAsia="en-US"/>
        </w:rPr>
        <w:t xml:space="preserve"> edilir. Bu uygulama nakliye işlemleri için de geçerlidir.</w:t>
      </w:r>
    </w:p>
    <w:p w:rsidR="00DB2602" w:rsidRPr="007C7B54"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pStyle w:val="3-normalyaz"/>
        <w:spacing w:before="0" w:beforeAutospacing="0" w:after="0" w:afterAutospacing="0"/>
        <w:jc w:val="both"/>
        <w:rPr>
          <w:rFonts w:cs="Arial"/>
          <w:sz w:val="20"/>
          <w:szCs w:val="20"/>
        </w:rPr>
      </w:pPr>
      <w:r w:rsidRPr="006A121A">
        <w:rPr>
          <w:rFonts w:cs="Arial"/>
          <w:b/>
          <w:bCs/>
          <w:sz w:val="22"/>
          <w:szCs w:val="22"/>
        </w:rPr>
        <w:t>4.4.1.6</w:t>
      </w:r>
      <w:r w:rsidRPr="00D944EA">
        <w:rPr>
          <w:rFonts w:cs="Arial"/>
          <w:b/>
          <w:bCs/>
          <w:sz w:val="20"/>
          <w:szCs w:val="20"/>
        </w:rPr>
        <w:t xml:space="preserve"> </w:t>
      </w:r>
      <w:r w:rsidRPr="00D944EA">
        <w:rPr>
          <w:rFonts w:cs="Arial"/>
          <w:sz w:val="20"/>
          <w:szCs w:val="20"/>
        </w:rPr>
        <w:t xml:space="preserve"> </w:t>
      </w:r>
      <w:r w:rsidRPr="00D944EA">
        <w:rPr>
          <w:rFonts w:cs="Arial"/>
          <w:sz w:val="20"/>
          <w:szCs w:val="20"/>
          <w:lang w:eastAsia="en-US"/>
        </w:rPr>
        <w:t>Et üzerindeki çalışma ve muhafaza, bulaşmayı asgariye indirecek veya bulaşmayı önleyecek</w:t>
      </w:r>
      <w:r w:rsidRPr="00912D34">
        <w:rPr>
          <w:rFonts w:cs="Arial"/>
          <w:sz w:val="20"/>
          <w:szCs w:val="20"/>
          <w:lang w:eastAsia="en-US"/>
        </w:rPr>
        <w:t xml:space="preserve"> şekilde düzenlenmeli ve</w:t>
      </w:r>
      <w:r w:rsidRPr="00912D34">
        <w:rPr>
          <w:rFonts w:cs="Arial"/>
          <w:sz w:val="20"/>
          <w:szCs w:val="20"/>
        </w:rPr>
        <w:t xml:space="preserve"> sıcaklık kontrolü gerekliliklerine uyulması, soğuk zincirin korunması ve kayıt altına alınması sağlanmalıdır.</w:t>
      </w:r>
    </w:p>
    <w:p w:rsidR="00DB2602" w:rsidRPr="00445BC6"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jc w:val="both"/>
      </w:pPr>
      <w:r w:rsidRPr="006A121A">
        <w:rPr>
          <w:b/>
          <w:bCs/>
          <w:sz w:val="22"/>
          <w:szCs w:val="22"/>
        </w:rPr>
        <w:t>4.4.1.7</w:t>
      </w:r>
      <w:r>
        <w:t xml:space="preserve">  D</w:t>
      </w:r>
      <w:r w:rsidRPr="00CF4408">
        <w:t xml:space="preserve">epoda </w:t>
      </w:r>
      <w:r>
        <w:t xml:space="preserve">etler duvara, yere ve </w:t>
      </w:r>
      <w:r w:rsidRPr="00CF4408">
        <w:t>birbirine değmeyecek ve hava akımını engellemeyecek şekilde  soğutulmalı</w:t>
      </w:r>
      <w:r>
        <w:t>/dondurulmalı</w:t>
      </w:r>
      <w:r w:rsidRPr="00CF4408">
        <w:t xml:space="preserve"> ve muhafaza edilmeli</w:t>
      </w:r>
      <w:r>
        <w:t xml:space="preserve">, </w:t>
      </w:r>
      <w:r w:rsidRPr="00CF4408">
        <w:t>ayrı</w:t>
      </w:r>
      <w:r>
        <w:t xml:space="preserve"> türlere ait etler  ayrı bölümlerde</w:t>
      </w:r>
      <w:r w:rsidRPr="00CF4408">
        <w:t xml:space="preserve"> </w:t>
      </w:r>
      <w:r>
        <w:t>depolanmalı ve</w:t>
      </w:r>
      <w:r w:rsidRPr="007C7B54">
        <w:t xml:space="preserve"> </w:t>
      </w:r>
      <w:r>
        <w:t>depoda yabancı ve  koku bulaştırabilecek herhangi bir madde bulundurulmalıdır.</w:t>
      </w:r>
    </w:p>
    <w:p w:rsidR="00DB2602" w:rsidRDefault="00DB2602" w:rsidP="00BD7711">
      <w:pPr>
        <w:jc w:val="both"/>
      </w:pPr>
    </w:p>
    <w:p w:rsidR="00DB2602" w:rsidRDefault="00DB2602" w:rsidP="00BD7711">
      <w:pPr>
        <w:pStyle w:val="3-normalyaz"/>
        <w:spacing w:before="0" w:beforeAutospacing="0" w:after="0" w:afterAutospacing="0"/>
        <w:jc w:val="both"/>
        <w:rPr>
          <w:rFonts w:cs="Arial"/>
          <w:sz w:val="20"/>
          <w:szCs w:val="20"/>
          <w:lang w:eastAsia="en-US"/>
        </w:rPr>
      </w:pPr>
      <w:r w:rsidRPr="006A121A">
        <w:rPr>
          <w:rFonts w:cs="Arial"/>
          <w:b/>
          <w:bCs/>
          <w:sz w:val="22"/>
          <w:szCs w:val="22"/>
        </w:rPr>
        <w:t>4.4.1.8</w:t>
      </w:r>
      <w:r w:rsidRPr="00D944EA">
        <w:rPr>
          <w:rFonts w:cs="Arial"/>
          <w:b/>
          <w:bCs/>
          <w:sz w:val="20"/>
          <w:szCs w:val="20"/>
        </w:rPr>
        <w:t xml:space="preserve"> </w:t>
      </w:r>
      <w:r w:rsidRPr="00D944EA">
        <w:rPr>
          <w:rFonts w:cs="Arial"/>
          <w:sz w:val="20"/>
          <w:szCs w:val="20"/>
        </w:rPr>
        <w:t xml:space="preserve"> </w:t>
      </w:r>
      <w:r w:rsidRPr="00D944EA">
        <w:rPr>
          <w:rFonts w:cs="Arial"/>
          <w:sz w:val="20"/>
          <w:szCs w:val="20"/>
          <w:lang w:eastAsia="en-US"/>
        </w:rPr>
        <w:t>Temizlik ve dezenfeksiyon maddeleri etin muameleye tabi tutulduğu, bekletildiği, muhafaza</w:t>
      </w:r>
      <w:r w:rsidRPr="007C7B54">
        <w:rPr>
          <w:rFonts w:cs="Arial"/>
          <w:sz w:val="20"/>
          <w:szCs w:val="20"/>
          <w:lang w:eastAsia="en-US"/>
        </w:rPr>
        <w:t xml:space="preserve"> edildiği alanlarda depolanmamalıdır.</w:t>
      </w:r>
    </w:p>
    <w:p w:rsidR="00DB2602" w:rsidRPr="007C7B54"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jc w:val="both"/>
      </w:pPr>
      <w:r w:rsidRPr="006A121A">
        <w:rPr>
          <w:b/>
          <w:bCs/>
          <w:sz w:val="22"/>
          <w:szCs w:val="22"/>
        </w:rPr>
        <w:t>4.4.1.9</w:t>
      </w:r>
      <w:r>
        <w:t xml:space="preserve"> Etlerin soğuk ve donmuş muhafazasında, depo sıcaklığı sabit tutulmalı, izlenmeli, kontrol edilmeli ve devamlı kayıtları tutulmalıdır.</w:t>
      </w:r>
    </w:p>
    <w:p w:rsidR="00DB2602" w:rsidRDefault="00DB2602" w:rsidP="00BD7711">
      <w:pPr>
        <w:jc w:val="both"/>
      </w:pPr>
    </w:p>
    <w:p w:rsidR="00DB2602" w:rsidRDefault="00DB2602" w:rsidP="00BD7711">
      <w:pPr>
        <w:jc w:val="both"/>
      </w:pPr>
      <w:r w:rsidRPr="006A121A">
        <w:rPr>
          <w:b/>
          <w:bCs/>
          <w:sz w:val="22"/>
          <w:szCs w:val="22"/>
        </w:rPr>
        <w:t>4.4.1.10</w:t>
      </w:r>
      <w:r>
        <w:rPr>
          <w:b/>
          <w:bCs/>
        </w:rPr>
        <w:t xml:space="preserve"> </w:t>
      </w:r>
      <w:r>
        <w:t xml:space="preserve"> Aynı sıcaklıkta muhafaza edilecek etler bir arada aynı depoda muhafaza edilmelidir.</w:t>
      </w:r>
    </w:p>
    <w:p w:rsidR="00DB2602" w:rsidRPr="000311BF" w:rsidRDefault="00DB2602" w:rsidP="00BD7711">
      <w:pPr>
        <w:jc w:val="both"/>
        <w:rPr>
          <w:b/>
          <w:bCs/>
        </w:rPr>
      </w:pPr>
    </w:p>
    <w:p w:rsidR="00DB2602" w:rsidRPr="00FB083D" w:rsidRDefault="00DB2602" w:rsidP="00BD7711">
      <w:pPr>
        <w:jc w:val="both"/>
      </w:pPr>
      <w:r w:rsidRPr="006A121A">
        <w:rPr>
          <w:b/>
          <w:bCs/>
          <w:sz w:val="22"/>
          <w:szCs w:val="22"/>
        </w:rPr>
        <w:t>4.4.1.11</w:t>
      </w:r>
      <w:r>
        <w:t xml:space="preserve"> Etlerin depoya konulması, çıkarılması ve nakliyesi en kısa sürede ve süratle yapılmalıdır.</w:t>
      </w:r>
      <w:r w:rsidRPr="000311BF">
        <w:rPr>
          <w:b/>
          <w:bCs/>
        </w:rPr>
        <w:t xml:space="preserve"> </w:t>
      </w:r>
      <w:r w:rsidRPr="00FB083D">
        <w:t>Etlerin soğuk depoya giriş ve çıkışlarında ilk giren ilk çıkar prensibine uyulmalıdır.</w:t>
      </w:r>
    </w:p>
    <w:p w:rsidR="00DB2602" w:rsidRDefault="00DB2602" w:rsidP="00BD7711">
      <w:pPr>
        <w:jc w:val="both"/>
        <w:rPr>
          <w:color w:val="000000"/>
          <w:sz w:val="18"/>
          <w:szCs w:val="18"/>
        </w:rPr>
      </w:pPr>
      <w:r w:rsidRPr="006A121A">
        <w:rPr>
          <w:b/>
          <w:bCs/>
          <w:sz w:val="22"/>
          <w:szCs w:val="22"/>
        </w:rPr>
        <w:t>4.4.1.12</w:t>
      </w:r>
      <w:r>
        <w:t xml:space="preserve"> </w:t>
      </w:r>
      <w:r w:rsidRPr="00F96201">
        <w:t>Muhafaza ve işlem süresince muamele ve atıklardan kaynaklanan bulaşmanın kontrolüne ilişkin tedbirleri alınmalıdır.</w:t>
      </w:r>
    </w:p>
    <w:p w:rsidR="00DB2602" w:rsidRDefault="00DB2602" w:rsidP="00BD7711">
      <w:pPr>
        <w:jc w:val="both"/>
      </w:pPr>
    </w:p>
    <w:p w:rsidR="00DB2602" w:rsidRDefault="00DB2602" w:rsidP="00BD7711">
      <w:pPr>
        <w:pStyle w:val="3-normalyaz"/>
        <w:spacing w:before="0" w:beforeAutospacing="0" w:after="0" w:afterAutospacing="0"/>
        <w:jc w:val="both"/>
        <w:rPr>
          <w:rFonts w:cs="Arial"/>
          <w:sz w:val="20"/>
          <w:szCs w:val="20"/>
          <w:lang w:eastAsia="en-US"/>
        </w:rPr>
      </w:pPr>
      <w:r w:rsidRPr="006A121A">
        <w:rPr>
          <w:rFonts w:cs="Arial"/>
          <w:b/>
          <w:bCs/>
          <w:sz w:val="22"/>
          <w:szCs w:val="22"/>
        </w:rPr>
        <w:t>4.4.1.13</w:t>
      </w:r>
      <w:r w:rsidRPr="00D944EA">
        <w:rPr>
          <w:rFonts w:cs="Arial"/>
          <w:b/>
          <w:bCs/>
          <w:sz w:val="20"/>
          <w:szCs w:val="20"/>
        </w:rPr>
        <w:t xml:space="preserve"> </w:t>
      </w:r>
      <w:r w:rsidRPr="00D944EA">
        <w:rPr>
          <w:rFonts w:cs="Arial"/>
          <w:sz w:val="20"/>
          <w:szCs w:val="20"/>
          <w:lang w:eastAsia="en-US"/>
        </w:rPr>
        <w:t>Tehlikeli ve/veya yenmeyen maddelerin ve sıvı veya katı atıkların hijyenik bir şekilde</w:t>
      </w:r>
      <w:r w:rsidRPr="007C7B54">
        <w:rPr>
          <w:rFonts w:cs="Arial"/>
          <w:sz w:val="20"/>
          <w:szCs w:val="20"/>
          <w:lang w:eastAsia="en-US"/>
        </w:rPr>
        <w:t xml:space="preserve"> depolanması ve işletmeden uzaklaştırılması için yeterli düzenlemeler yapılmalı veya imkânlar sağlanmalıdır.</w:t>
      </w:r>
    </w:p>
    <w:p w:rsidR="00DB2602" w:rsidRPr="007C7B54"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pStyle w:val="3-normalyaz"/>
        <w:spacing w:before="0" w:beforeAutospacing="0" w:after="0" w:afterAutospacing="0"/>
        <w:jc w:val="both"/>
        <w:rPr>
          <w:rFonts w:cs="Arial"/>
          <w:sz w:val="20"/>
          <w:szCs w:val="20"/>
          <w:lang w:eastAsia="en-US"/>
        </w:rPr>
      </w:pPr>
      <w:r w:rsidRPr="006A121A">
        <w:rPr>
          <w:rFonts w:cs="Arial"/>
          <w:b/>
          <w:bCs/>
          <w:sz w:val="22"/>
          <w:szCs w:val="22"/>
        </w:rPr>
        <w:t>4.4.1.14</w:t>
      </w:r>
      <w:r>
        <w:rPr>
          <w:rFonts w:cs="Arial"/>
          <w:sz w:val="20"/>
          <w:szCs w:val="20"/>
        </w:rPr>
        <w:t xml:space="preserve"> </w:t>
      </w:r>
      <w:r w:rsidRPr="00D944EA">
        <w:rPr>
          <w:rFonts w:cs="Arial"/>
          <w:sz w:val="20"/>
          <w:szCs w:val="20"/>
          <w:lang w:eastAsia="en-US"/>
        </w:rPr>
        <w:t>Yangın kontrolü, buhar üretimi, soğutma ve benzeri diğer amaçlar için içilemeyen su</w:t>
      </w:r>
      <w:r w:rsidRPr="007C7B54">
        <w:rPr>
          <w:rFonts w:cs="Arial"/>
          <w:sz w:val="20"/>
          <w:szCs w:val="20"/>
          <w:lang w:eastAsia="en-US"/>
        </w:rPr>
        <w:t xml:space="preserve"> kullanıldığında, bu suyun gerektiği gibi işaretlenmiş ayrı bir sistem içerisinde dolaşması ve içilemeyen suyun içilebilir su sistemi ile bağlantısı veya içine karışma durumu olmamalıdır.</w:t>
      </w:r>
    </w:p>
    <w:p w:rsidR="00DB2602" w:rsidRPr="007C7B54"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pStyle w:val="3-normalyaz"/>
        <w:spacing w:before="0" w:beforeAutospacing="0" w:after="0" w:afterAutospacing="0"/>
        <w:jc w:val="both"/>
        <w:rPr>
          <w:rFonts w:cs="Arial"/>
          <w:sz w:val="20"/>
          <w:szCs w:val="20"/>
          <w:lang w:eastAsia="en-US"/>
        </w:rPr>
      </w:pPr>
      <w:r w:rsidRPr="006A121A">
        <w:rPr>
          <w:rFonts w:cs="Arial"/>
          <w:b/>
          <w:bCs/>
          <w:sz w:val="22"/>
          <w:szCs w:val="22"/>
        </w:rPr>
        <w:t>4.4.1.15</w:t>
      </w:r>
      <w:r w:rsidRPr="00D944EA">
        <w:rPr>
          <w:rFonts w:cs="Arial"/>
          <w:b/>
          <w:bCs/>
          <w:sz w:val="20"/>
          <w:szCs w:val="20"/>
        </w:rPr>
        <w:t xml:space="preserve"> </w:t>
      </w:r>
      <w:r w:rsidRPr="00D944EA">
        <w:rPr>
          <w:rFonts w:cs="Arial"/>
          <w:sz w:val="20"/>
          <w:szCs w:val="20"/>
          <w:lang w:eastAsia="en-US"/>
        </w:rPr>
        <w:t>Geri kazanılmış suyun işlemede veya bileşen olarak kullanılması durumunda bulaşma riski</w:t>
      </w:r>
      <w:r>
        <w:rPr>
          <w:rFonts w:cs="Arial"/>
          <w:sz w:val="20"/>
          <w:szCs w:val="20"/>
          <w:lang w:eastAsia="en-US"/>
        </w:rPr>
        <w:t xml:space="preserve"> oluşturmamalıdır.</w:t>
      </w:r>
    </w:p>
    <w:p w:rsidR="00DB2602" w:rsidRPr="007C7B54"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pStyle w:val="3-normalyaz"/>
        <w:spacing w:before="0" w:beforeAutospacing="0" w:after="0" w:afterAutospacing="0"/>
        <w:jc w:val="both"/>
        <w:rPr>
          <w:rFonts w:cs="Arial"/>
          <w:sz w:val="20"/>
          <w:szCs w:val="20"/>
          <w:lang w:eastAsia="en-US"/>
        </w:rPr>
      </w:pPr>
      <w:r w:rsidRPr="006A121A">
        <w:rPr>
          <w:rFonts w:cs="Arial"/>
          <w:b/>
          <w:bCs/>
          <w:sz w:val="22"/>
          <w:szCs w:val="22"/>
        </w:rPr>
        <w:t>4.4.1.16</w:t>
      </w:r>
      <w:r w:rsidRPr="00D944EA">
        <w:rPr>
          <w:rFonts w:cs="Arial"/>
          <w:b/>
          <w:bCs/>
          <w:sz w:val="20"/>
          <w:szCs w:val="20"/>
        </w:rPr>
        <w:t xml:space="preserve"> </w:t>
      </w:r>
      <w:r>
        <w:rPr>
          <w:rFonts w:cs="Arial"/>
          <w:sz w:val="20"/>
          <w:szCs w:val="20"/>
          <w:lang w:eastAsia="en-US"/>
        </w:rPr>
        <w:t>Et</w:t>
      </w:r>
      <w:r w:rsidRPr="00D944EA">
        <w:rPr>
          <w:rFonts w:cs="Arial"/>
          <w:sz w:val="20"/>
          <w:szCs w:val="20"/>
          <w:lang w:eastAsia="en-US"/>
        </w:rPr>
        <w:t xml:space="preserve"> ile doğrudan veya dolaylı olarak temas eden buz, içilebilir sudan veya temiz sudan elde</w:t>
      </w:r>
      <w:r w:rsidRPr="007C7B54">
        <w:rPr>
          <w:rFonts w:cs="Arial"/>
          <w:sz w:val="20"/>
          <w:szCs w:val="20"/>
          <w:lang w:eastAsia="en-US"/>
        </w:rPr>
        <w:t xml:space="preserve"> edilmeli, bulaşmadan korunacak şekilde üretilmeli, muameleye tabi tutulmalı ve depolanmalıdır.</w:t>
      </w:r>
    </w:p>
    <w:p w:rsidR="00DB2602" w:rsidRPr="007C7B54"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pStyle w:val="3-normalyaz"/>
        <w:spacing w:before="0" w:beforeAutospacing="0" w:after="0" w:afterAutospacing="0"/>
        <w:jc w:val="both"/>
        <w:rPr>
          <w:rFonts w:cs="Arial"/>
          <w:sz w:val="20"/>
          <w:szCs w:val="20"/>
          <w:lang w:eastAsia="en-US"/>
        </w:rPr>
      </w:pPr>
      <w:r w:rsidRPr="006A121A">
        <w:rPr>
          <w:rFonts w:cs="Arial"/>
          <w:b/>
          <w:bCs/>
          <w:sz w:val="22"/>
          <w:szCs w:val="22"/>
        </w:rPr>
        <w:t>4.4.1.17</w:t>
      </w:r>
      <w:r w:rsidRPr="00D944EA">
        <w:rPr>
          <w:rFonts w:cs="Arial"/>
          <w:b/>
          <w:bCs/>
          <w:sz w:val="20"/>
          <w:szCs w:val="20"/>
        </w:rPr>
        <w:t xml:space="preserve"> </w:t>
      </w:r>
      <w:r w:rsidRPr="00D944EA">
        <w:rPr>
          <w:rFonts w:cs="Arial"/>
          <w:sz w:val="20"/>
          <w:szCs w:val="20"/>
        </w:rPr>
        <w:t xml:space="preserve"> </w:t>
      </w:r>
      <w:r>
        <w:rPr>
          <w:rFonts w:cs="Arial"/>
          <w:sz w:val="20"/>
          <w:szCs w:val="20"/>
          <w:lang w:eastAsia="en-US"/>
        </w:rPr>
        <w:t>Et</w:t>
      </w:r>
      <w:r w:rsidRPr="00D944EA">
        <w:rPr>
          <w:rFonts w:cs="Arial"/>
          <w:sz w:val="20"/>
          <w:szCs w:val="20"/>
          <w:lang w:eastAsia="en-US"/>
        </w:rPr>
        <w:t xml:space="preserve"> ile doğrudan temas edecek buhar, sağlık için tehlikeli herhangi bir madde içermemeli</w:t>
      </w:r>
      <w:r w:rsidRPr="007C7B54">
        <w:rPr>
          <w:rFonts w:cs="Arial"/>
          <w:sz w:val="20"/>
          <w:szCs w:val="20"/>
          <w:lang w:eastAsia="en-US"/>
        </w:rPr>
        <w:t xml:space="preserve"> veya </w:t>
      </w:r>
      <w:r>
        <w:rPr>
          <w:rFonts w:cs="Arial"/>
          <w:sz w:val="20"/>
          <w:szCs w:val="20"/>
          <w:lang w:eastAsia="en-US"/>
        </w:rPr>
        <w:t>eti</w:t>
      </w:r>
      <w:r w:rsidRPr="007C7B54">
        <w:rPr>
          <w:rFonts w:cs="Arial"/>
          <w:sz w:val="20"/>
          <w:szCs w:val="20"/>
          <w:lang w:eastAsia="en-US"/>
        </w:rPr>
        <w:t xml:space="preserve"> bulaştırma ihtimali bulunmamalıdır.</w:t>
      </w:r>
    </w:p>
    <w:p w:rsidR="00DB2602" w:rsidRPr="00F96201" w:rsidRDefault="00DB2602" w:rsidP="00BD7711">
      <w:pPr>
        <w:pStyle w:val="3-normalyaz"/>
        <w:spacing w:before="0" w:beforeAutospacing="0" w:after="0" w:afterAutospacing="0"/>
        <w:jc w:val="both"/>
        <w:rPr>
          <w:rFonts w:cs="Arial"/>
          <w:sz w:val="20"/>
          <w:szCs w:val="20"/>
          <w:lang w:eastAsia="en-US"/>
        </w:rPr>
      </w:pPr>
    </w:p>
    <w:p w:rsidR="00DB2602" w:rsidRPr="00F96201" w:rsidRDefault="00DB2602" w:rsidP="006F280A">
      <w:pPr>
        <w:pStyle w:val="BodyText2"/>
        <w:spacing w:after="0" w:line="240" w:lineRule="auto"/>
        <w:jc w:val="both"/>
        <w:rPr>
          <w:b/>
          <w:bCs/>
        </w:rPr>
      </w:pPr>
      <w:r w:rsidRPr="00F96201">
        <w:rPr>
          <w:b/>
          <w:bCs/>
          <w:sz w:val="22"/>
          <w:szCs w:val="22"/>
        </w:rPr>
        <w:t>4.4.</w:t>
      </w:r>
      <w:r>
        <w:rPr>
          <w:b/>
          <w:bCs/>
          <w:sz w:val="22"/>
          <w:szCs w:val="22"/>
        </w:rPr>
        <w:t>1.</w:t>
      </w:r>
      <w:r w:rsidRPr="00F96201">
        <w:rPr>
          <w:b/>
          <w:bCs/>
          <w:sz w:val="22"/>
          <w:szCs w:val="22"/>
        </w:rPr>
        <w:t>18</w:t>
      </w:r>
      <w:r>
        <w:rPr>
          <w:color w:val="000000"/>
        </w:rPr>
        <w:t xml:space="preserve"> İş yerinde </w:t>
      </w:r>
      <w:r w:rsidRPr="00932FCE">
        <w:rPr>
          <w:color w:val="000000"/>
        </w:rPr>
        <w:t>üretilen mamullerin duyusal, fiziksel, mikrobiyolojik ve kimyasal kontrolleri yapılmalı</w:t>
      </w:r>
      <w:r>
        <w:rPr>
          <w:color w:val="000000"/>
        </w:rPr>
        <w:t xml:space="preserve"> </w:t>
      </w:r>
      <w:r w:rsidRPr="00932FCE">
        <w:rPr>
          <w:color w:val="000000"/>
        </w:rPr>
        <w:t>ve deney raporları yürürlükteki ilgili mevzuat</w:t>
      </w:r>
      <w:r w:rsidRPr="00D71632">
        <w:rPr>
          <w:color w:val="000000"/>
        </w:rPr>
        <w:t>ta</w:t>
      </w:r>
      <w:r w:rsidRPr="00932FCE">
        <w:rPr>
          <w:color w:val="000000"/>
        </w:rPr>
        <w:t xml:space="preserve"> </w:t>
      </w:r>
      <w:r w:rsidRPr="00D71632">
        <w:rPr>
          <w:color w:val="000000"/>
        </w:rPr>
        <w:t>belirtilen sürelerde muhafaza</w:t>
      </w:r>
      <w:r>
        <w:rPr>
          <w:color w:val="000000"/>
        </w:rPr>
        <w:t xml:space="preserve"> edilmelidir.</w:t>
      </w:r>
    </w:p>
    <w:p w:rsidR="00DB2602" w:rsidRDefault="00DB2602" w:rsidP="00BD7711">
      <w:pPr>
        <w:jc w:val="both"/>
        <w:rPr>
          <w:b/>
          <w:bCs/>
          <w:sz w:val="22"/>
          <w:szCs w:val="22"/>
        </w:rPr>
      </w:pPr>
    </w:p>
    <w:p w:rsidR="00DB2602" w:rsidRDefault="00DB2602" w:rsidP="00BD7711">
      <w:pPr>
        <w:jc w:val="both"/>
      </w:pPr>
      <w:r w:rsidRPr="006A121A">
        <w:rPr>
          <w:b/>
          <w:bCs/>
          <w:sz w:val="22"/>
          <w:szCs w:val="22"/>
        </w:rPr>
        <w:t>4.4.1.19</w:t>
      </w:r>
      <w:r>
        <w:t xml:space="preserve">  Soğuk ve donmuş muhafazaya alınan etlerin yüzeyinden su buharlaşmasıyla meydana gelen ve etin cinsine, cüssesine, kalitesine, besililik derecesine, muhafaza süresine ve sıcaklığına, deponun bağıl nemine ve hava dolaşım hızına ve nihayet ambalajlı olup olmamasına göre değişen fireyi, her cins etin ambalajlı ve ambalajsız olmasına göre ayrı ayrı soğuk muhafaza ünitelerinde depolanması ve ambalajsızların, ufak cüsselilerin, yağsızların ve düşük kalitelilerin su kaybına daha müsait olduğu hesaba alınarak bağıl nemin yükseltilmesi, hava dolaşımının ve sıcaklığın azaltılması gibi uygun tedbirler alınarak fire en aza indirilmelidir.</w:t>
      </w:r>
    </w:p>
    <w:p w:rsidR="00DB2602" w:rsidRDefault="00DB2602" w:rsidP="00BD7711">
      <w:pPr>
        <w:jc w:val="both"/>
      </w:pPr>
    </w:p>
    <w:p w:rsidR="00DB2602" w:rsidRDefault="00DB2602" w:rsidP="00BD7711">
      <w:pPr>
        <w:jc w:val="both"/>
      </w:pPr>
      <w:r w:rsidRPr="006A121A">
        <w:rPr>
          <w:b/>
          <w:bCs/>
          <w:sz w:val="22"/>
          <w:szCs w:val="22"/>
        </w:rPr>
        <w:t>4.4.1.20</w:t>
      </w:r>
      <w:r>
        <w:rPr>
          <w:b/>
          <w:bCs/>
        </w:rPr>
        <w:t xml:space="preserve"> </w:t>
      </w:r>
      <w:r>
        <w:t xml:space="preserve"> Depoda, farklı ortamlarda soğutulmuş gövdede oluşan fire günlük % 0,09 - % 0,60 ve donmuş gövdede oluşan fire günlük % 1,3 – % 1,6 arasında olabildiğinden sıcaklık, bağıl nem ve hava dolaşım hızında ani ve yüksek değişimler olmamalıdır. </w:t>
      </w:r>
    </w:p>
    <w:p w:rsidR="00DB2602" w:rsidRPr="006532B9" w:rsidRDefault="00DB2602" w:rsidP="00BD7711">
      <w:pPr>
        <w:jc w:val="both"/>
      </w:pPr>
    </w:p>
    <w:p w:rsidR="00DB2602" w:rsidRDefault="00DB2602" w:rsidP="00BD7711">
      <w:pPr>
        <w:pStyle w:val="Heading3"/>
      </w:pPr>
      <w:bookmarkStart w:id="154" w:name="_Toc43100962"/>
      <w:r>
        <w:t>4.4.2</w:t>
      </w:r>
      <w:r>
        <w:tab/>
        <w:t>Ön soğutmada muhafaza</w:t>
      </w:r>
      <w:bookmarkEnd w:id="154"/>
    </w:p>
    <w:p w:rsidR="00DB2602" w:rsidRDefault="00DB2602" w:rsidP="00BD7711">
      <w:pPr>
        <w:jc w:val="both"/>
      </w:pPr>
    </w:p>
    <w:p w:rsidR="00DB2602" w:rsidRDefault="00DB2602" w:rsidP="00BD7711">
      <w:pPr>
        <w:jc w:val="both"/>
      </w:pPr>
      <w:r w:rsidRPr="006A121A">
        <w:rPr>
          <w:b/>
          <w:bCs/>
          <w:sz w:val="22"/>
          <w:szCs w:val="22"/>
        </w:rPr>
        <w:t>4.4.2.1</w:t>
      </w:r>
      <w:r>
        <w:t xml:space="preserve"> Gövde ve parça halindeki etler, Madde 4.4.1'e uygun olarak ön soğutmaya tabi tutulduğu odalarda muhafaza edilmelidir. Taze olarak kullanılacak etler ön soğutmanın yapıldığı odalarda ve şartlarda değerlendirmeye alınacağı zamana kadar en çok 7 gün madde 4.3 e uygun olarak muhafazaya alınmalıdır.</w:t>
      </w:r>
    </w:p>
    <w:p w:rsidR="00DB2602" w:rsidRDefault="00DB2602" w:rsidP="00BD7711">
      <w:pPr>
        <w:jc w:val="both"/>
      </w:pPr>
    </w:p>
    <w:p w:rsidR="00DB2602" w:rsidRDefault="00DB2602" w:rsidP="00BD7711">
      <w:pPr>
        <w:pStyle w:val="Heading3"/>
      </w:pPr>
      <w:bookmarkStart w:id="155" w:name="_Toc43100963"/>
      <w:r>
        <w:t>4.4.3</w:t>
      </w:r>
      <w:r>
        <w:tab/>
        <w:t>Soğuk muhafaza</w:t>
      </w:r>
      <w:bookmarkEnd w:id="155"/>
    </w:p>
    <w:p w:rsidR="00DB2602" w:rsidRDefault="00DB2602" w:rsidP="00BD7711">
      <w:pPr>
        <w:jc w:val="both"/>
      </w:pPr>
    </w:p>
    <w:p w:rsidR="00DB2602" w:rsidRDefault="00DB2602" w:rsidP="00BD7711">
      <w:pPr>
        <w:jc w:val="both"/>
      </w:pPr>
      <w:r w:rsidRPr="006A121A">
        <w:rPr>
          <w:b/>
          <w:bCs/>
          <w:sz w:val="22"/>
          <w:szCs w:val="22"/>
        </w:rPr>
        <w:t>4.4.3.1</w:t>
      </w:r>
      <w:r>
        <w:t xml:space="preserve"> Gövde ve parça halindeki etler Madde 4.4.2'ye uygun olarak soğutulmuş gövde halindeki  etlerin muhafazası, ya soğutulduğu odalarda veya uygun şartlarda süratle aktarıldığı başka bir soğuk odada yapılmalı, Soğuk odalarda, sıcaklık 0°C ila 4°C'a ayarlanmış bulunmalı ve sıcaklık değişimi </w:t>
      </w:r>
      <w:r>
        <w:sym w:font="Symbol" w:char="F0B1"/>
      </w:r>
      <w:r>
        <w:t>1°C 'ı aşmamalı ve bağıl nem  % 80’in altına düşmemelidir.</w:t>
      </w:r>
    </w:p>
    <w:p w:rsidR="00DB2602" w:rsidRDefault="00DB2602" w:rsidP="00BD7711">
      <w:pPr>
        <w:jc w:val="both"/>
      </w:pPr>
    </w:p>
    <w:p w:rsidR="00DB2602" w:rsidRDefault="00DB2602" w:rsidP="00BD7711">
      <w:pPr>
        <w:pStyle w:val="Heading3"/>
      </w:pPr>
      <w:bookmarkStart w:id="156" w:name="_Toc43100964"/>
      <w:r>
        <w:t>4.4.4</w:t>
      </w:r>
      <w:r>
        <w:tab/>
        <w:t>Donmuş muhafaza</w:t>
      </w:r>
      <w:bookmarkEnd w:id="156"/>
    </w:p>
    <w:p w:rsidR="00DB2602" w:rsidRDefault="00DB2602" w:rsidP="00BD7711">
      <w:pPr>
        <w:jc w:val="both"/>
      </w:pPr>
    </w:p>
    <w:p w:rsidR="00DB2602" w:rsidRDefault="00DB2602" w:rsidP="00BD7711">
      <w:pPr>
        <w:jc w:val="both"/>
      </w:pPr>
      <w:r w:rsidRPr="006A121A">
        <w:rPr>
          <w:b/>
          <w:bCs/>
          <w:sz w:val="22"/>
          <w:szCs w:val="22"/>
        </w:rPr>
        <w:t>4.4.4.1</w:t>
      </w:r>
      <w:r>
        <w:t xml:space="preserve">  Gövde ve parça halindeki etler, Madde 4.4.3’e uygun olarak dondurulmuş gövde halindeki ve dondurulmuş parça  etler donduruldukları sıcaklığa yakın bir sıcaklıkta, ambalajsız olanlar, % 95 - % 100 bağıl nemde, ambalajlı olanlar % 80 - % 85 bağıl nemde, donmuş muhafaza odalarında muhafaza edilmelidir.</w:t>
      </w:r>
    </w:p>
    <w:p w:rsidR="00DB2602" w:rsidRDefault="00DB2602" w:rsidP="00BD7711">
      <w:pPr>
        <w:jc w:val="both"/>
      </w:pPr>
    </w:p>
    <w:p w:rsidR="00DB2602" w:rsidRDefault="00DB2602" w:rsidP="00BD7711">
      <w:pPr>
        <w:jc w:val="both"/>
      </w:pPr>
      <w:r w:rsidRPr="006A121A">
        <w:rPr>
          <w:b/>
          <w:bCs/>
          <w:sz w:val="22"/>
          <w:szCs w:val="22"/>
        </w:rPr>
        <w:t>4.4.4.2</w:t>
      </w:r>
      <w:r>
        <w:t xml:space="preserve"> Dondurulmuş etlerin tüketime kadar ki süreçte sıcaklıklarının donma derecesinin altına düşmemesi sağlanmalıdır. Donmuş etlerin muhafaza süresi, etin türüne, cüssesine ve kalitesine, depodaki sıcaklık ve neme ve bunlardaki değişmelere bağlıdır. Donmuş etin muhafaza süresince, normal olmayan koku ve renk bozuklukları, kuruma vb durumlara karşı devamlı izleme ve kontrolu yapılmalıdır. </w:t>
      </w:r>
    </w:p>
    <w:p w:rsidR="00DB2602" w:rsidRDefault="00DB2602" w:rsidP="00BD7711">
      <w:pPr>
        <w:jc w:val="both"/>
      </w:pPr>
    </w:p>
    <w:p w:rsidR="00DB2602" w:rsidRDefault="00DB2602" w:rsidP="00675405">
      <w:pPr>
        <w:jc w:val="both"/>
      </w:pPr>
      <w:r w:rsidRPr="006A121A">
        <w:rPr>
          <w:b/>
          <w:bCs/>
          <w:sz w:val="22"/>
          <w:szCs w:val="22"/>
        </w:rPr>
        <w:t>4.4</w:t>
      </w:r>
      <w:r>
        <w:rPr>
          <w:b/>
          <w:bCs/>
          <w:sz w:val="22"/>
          <w:szCs w:val="22"/>
        </w:rPr>
        <w:t>.4</w:t>
      </w:r>
      <w:r w:rsidRPr="006A121A">
        <w:rPr>
          <w:b/>
          <w:bCs/>
          <w:sz w:val="22"/>
          <w:szCs w:val="22"/>
        </w:rPr>
        <w:t>.3</w:t>
      </w:r>
      <w:r>
        <w:rPr>
          <w:b/>
          <w:bCs/>
        </w:rPr>
        <w:t xml:space="preserve"> </w:t>
      </w:r>
      <w:r>
        <w:t xml:space="preserve">Etler araç ve ekipmanlara düzenli ve yeterli sıklıkta, giriş ve çıkışı, hava sirkülasyonunu engellemeyecek şekilde yerleştirilmeli, tercihan duvarlardan en az 30 cm, döşemeden en az 15 cm, tavandan en az 50 cm, dondurma ünitelerinden en az 40 cm uzaklıkta bulunmalıdır. Donmuş muhafaza depolarında  m³ hacme konulabilecek et miktarları Çizelge 2’de verilmiştir. </w:t>
      </w:r>
    </w:p>
    <w:p w:rsidR="00DB2602" w:rsidRDefault="00DB2602" w:rsidP="004267C3">
      <w:pPr>
        <w:jc w:val="both"/>
      </w:pPr>
      <w:r>
        <w:rPr>
          <w:b/>
          <w:bCs/>
        </w:rPr>
        <w:t>Çizelge - 2</w:t>
      </w:r>
      <w:r>
        <w:t xml:space="preserve"> Donmuş muhafazada m³’e konulacak et miktarı</w:t>
      </w:r>
    </w:p>
    <w:p w:rsidR="00DB2602" w:rsidRDefault="00DB2602" w:rsidP="004267C3">
      <w:pPr>
        <w:jc w:val="both"/>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81"/>
        <w:gridCol w:w="4889"/>
      </w:tblGrid>
      <w:tr w:rsidR="00DB2602" w:rsidRPr="00F96201">
        <w:tc>
          <w:tcPr>
            <w:tcW w:w="4781" w:type="dxa"/>
            <w:vAlign w:val="center"/>
          </w:tcPr>
          <w:p w:rsidR="00DB2602" w:rsidRPr="003C0E4F" w:rsidRDefault="00DB2602" w:rsidP="003C0E4F">
            <w:pPr>
              <w:jc w:val="center"/>
              <w:rPr>
                <w:b/>
                <w:bCs/>
              </w:rPr>
            </w:pPr>
            <w:r w:rsidRPr="003C0E4F">
              <w:rPr>
                <w:b/>
                <w:bCs/>
              </w:rPr>
              <w:t>Etler</w:t>
            </w:r>
          </w:p>
        </w:tc>
        <w:tc>
          <w:tcPr>
            <w:tcW w:w="4889" w:type="dxa"/>
            <w:vAlign w:val="center"/>
          </w:tcPr>
          <w:p w:rsidR="00DB2602" w:rsidRPr="003C0E4F" w:rsidRDefault="00DB2602" w:rsidP="00190705">
            <w:pPr>
              <w:jc w:val="center"/>
              <w:rPr>
                <w:b/>
                <w:bCs/>
              </w:rPr>
            </w:pPr>
            <w:r w:rsidRPr="003C0E4F">
              <w:rPr>
                <w:b/>
                <w:bCs/>
              </w:rPr>
              <w:t>Ton/m</w:t>
            </w:r>
            <w:r>
              <w:rPr>
                <w:b/>
                <w:bCs/>
              </w:rPr>
              <w:t>³</w:t>
            </w:r>
          </w:p>
        </w:tc>
      </w:tr>
      <w:tr w:rsidR="00DB2602">
        <w:tc>
          <w:tcPr>
            <w:tcW w:w="4781" w:type="dxa"/>
          </w:tcPr>
          <w:p w:rsidR="00DB2602" w:rsidRDefault="00DB2602" w:rsidP="003C0E4F">
            <w:pPr>
              <w:jc w:val="both"/>
            </w:pPr>
            <w:r>
              <w:t>Büyükbaş tam, yarım ve çeyrek karkas</w:t>
            </w:r>
          </w:p>
        </w:tc>
        <w:tc>
          <w:tcPr>
            <w:tcW w:w="4889" w:type="dxa"/>
            <w:vAlign w:val="center"/>
          </w:tcPr>
          <w:p w:rsidR="00DB2602" w:rsidRDefault="00DB2602" w:rsidP="003C0E4F">
            <w:pPr>
              <w:jc w:val="center"/>
            </w:pPr>
            <w:r>
              <w:t>0,40</w:t>
            </w:r>
          </w:p>
        </w:tc>
      </w:tr>
      <w:tr w:rsidR="00DB2602">
        <w:tc>
          <w:tcPr>
            <w:tcW w:w="4781" w:type="dxa"/>
          </w:tcPr>
          <w:p w:rsidR="00DB2602" w:rsidRDefault="00DB2602" w:rsidP="003C0E4F">
            <w:pPr>
              <w:jc w:val="both"/>
            </w:pPr>
            <w:r>
              <w:t>Küçükbaş tam karkas</w:t>
            </w:r>
          </w:p>
        </w:tc>
        <w:tc>
          <w:tcPr>
            <w:tcW w:w="4889" w:type="dxa"/>
            <w:vAlign w:val="center"/>
          </w:tcPr>
          <w:p w:rsidR="00DB2602" w:rsidRDefault="00DB2602" w:rsidP="003C0E4F">
            <w:pPr>
              <w:jc w:val="center"/>
            </w:pPr>
            <w:r>
              <w:t>0,30</w:t>
            </w:r>
          </w:p>
        </w:tc>
      </w:tr>
      <w:tr w:rsidR="00DB2602">
        <w:tc>
          <w:tcPr>
            <w:tcW w:w="4781" w:type="dxa"/>
          </w:tcPr>
          <w:p w:rsidR="00DB2602" w:rsidRDefault="00DB2602" w:rsidP="003C0E4F">
            <w:pPr>
              <w:jc w:val="both"/>
            </w:pPr>
            <w:r>
              <w:t>Parça et blokları</w:t>
            </w:r>
          </w:p>
        </w:tc>
        <w:tc>
          <w:tcPr>
            <w:tcW w:w="4889" w:type="dxa"/>
            <w:vAlign w:val="center"/>
          </w:tcPr>
          <w:p w:rsidR="00DB2602" w:rsidRDefault="00DB2602" w:rsidP="003C0E4F">
            <w:pPr>
              <w:jc w:val="center"/>
            </w:pPr>
            <w:r>
              <w:t>0,70 - 080</w:t>
            </w:r>
          </w:p>
        </w:tc>
      </w:tr>
      <w:tr w:rsidR="00DB2602">
        <w:tc>
          <w:tcPr>
            <w:tcW w:w="4781" w:type="dxa"/>
          </w:tcPr>
          <w:p w:rsidR="00DB2602" w:rsidRDefault="00DB2602" w:rsidP="003C0E4F">
            <w:pPr>
              <w:jc w:val="both"/>
            </w:pPr>
            <w:r>
              <w:t>Paketlenmiş parça et</w:t>
            </w:r>
          </w:p>
        </w:tc>
        <w:tc>
          <w:tcPr>
            <w:tcW w:w="4889" w:type="dxa"/>
            <w:vAlign w:val="center"/>
          </w:tcPr>
          <w:p w:rsidR="00DB2602" w:rsidRDefault="00DB2602" w:rsidP="003C0E4F">
            <w:pPr>
              <w:jc w:val="center"/>
            </w:pPr>
            <w:r>
              <w:t>1,45</w:t>
            </w:r>
          </w:p>
        </w:tc>
      </w:tr>
    </w:tbl>
    <w:p w:rsidR="00DB2602" w:rsidRDefault="00DB2602" w:rsidP="004267C3">
      <w:pPr>
        <w:jc w:val="both"/>
      </w:pPr>
    </w:p>
    <w:p w:rsidR="00DB2602" w:rsidRPr="00330726" w:rsidRDefault="00DB2602" w:rsidP="004267C3">
      <w:pPr>
        <w:jc w:val="both"/>
      </w:pPr>
      <w:r w:rsidRPr="00F96201">
        <w:rPr>
          <w:b/>
          <w:bCs/>
          <w:sz w:val="22"/>
          <w:szCs w:val="22"/>
        </w:rPr>
        <w:t>4.4.4.4</w:t>
      </w:r>
      <w:r>
        <w:rPr>
          <w:b/>
          <w:bCs/>
          <w:sz w:val="22"/>
          <w:szCs w:val="22"/>
        </w:rPr>
        <w:t xml:space="preserve"> </w:t>
      </w:r>
      <w:r w:rsidRPr="00F96201">
        <w:rPr>
          <w:sz w:val="22"/>
          <w:szCs w:val="22"/>
        </w:rPr>
        <w:t>Donmuş</w:t>
      </w:r>
      <w:r>
        <w:t xml:space="preserve"> etin muhafaza süresinin son sınırı ette normal olmayan koku, renk bozukluklarının fark edildiği zaman olarak kabul edilmekte olup</w:t>
      </w:r>
      <w:r w:rsidRPr="00F96201">
        <w:t xml:space="preserve"> </w:t>
      </w:r>
      <w:r>
        <w:t>d</w:t>
      </w:r>
      <w:r w:rsidRPr="00F96201">
        <w:t>onmuş</w:t>
      </w:r>
      <w:r>
        <w:t xml:space="preserve"> büyükbaş gövde etlerinin -18°C’da % 95 - % 100 bağıl nemde en çok 12 ay,  d</w:t>
      </w:r>
      <w:r w:rsidRPr="00330726">
        <w:t>onmuş</w:t>
      </w:r>
      <w:r>
        <w:t xml:space="preserve"> küçükbaş gövde etlerinin -18°C’da % 95 - % 100 bağıl nemde en çok 10 ay d</w:t>
      </w:r>
      <w:r w:rsidRPr="00330726">
        <w:t>onmuş</w:t>
      </w:r>
      <w:r>
        <w:t xml:space="preserve"> parça etlerin -18°C’da % 95 - % 100 bağıl nemde en çok 8 ay muhafaza edilmeleri sağlanmalıdır.</w:t>
      </w:r>
    </w:p>
    <w:p w:rsidR="00DB2602" w:rsidRDefault="00DB2602" w:rsidP="00675405">
      <w:pPr>
        <w:jc w:val="both"/>
      </w:pPr>
    </w:p>
    <w:p w:rsidR="00DB2602" w:rsidRDefault="00DB2602" w:rsidP="006A121A">
      <w:pPr>
        <w:pStyle w:val="Heading2"/>
      </w:pPr>
      <w:bookmarkStart w:id="157" w:name="_Toc43100967"/>
      <w:bookmarkStart w:id="158" w:name="_Toc373744494"/>
      <w:bookmarkStart w:id="159" w:name="_Toc383599936"/>
      <w:r>
        <w:t>4.5</w:t>
      </w:r>
      <w:r>
        <w:tab/>
        <w:t>Dondurulmuş etlerin çözdürülmesi kuralları</w:t>
      </w:r>
      <w:bookmarkEnd w:id="157"/>
      <w:bookmarkEnd w:id="158"/>
      <w:bookmarkEnd w:id="159"/>
    </w:p>
    <w:p w:rsidR="00DB2602" w:rsidRPr="00445BC6" w:rsidRDefault="00DB2602" w:rsidP="00BD7711"/>
    <w:p w:rsidR="00DB2602" w:rsidRDefault="00DB2602" w:rsidP="00BD7711">
      <w:pPr>
        <w:jc w:val="both"/>
      </w:pPr>
      <w:r w:rsidRPr="006A121A">
        <w:rPr>
          <w:b/>
          <w:bCs/>
          <w:sz w:val="22"/>
          <w:szCs w:val="22"/>
        </w:rPr>
        <w:t>4.5.1</w:t>
      </w:r>
      <w:r>
        <w:rPr>
          <w:b/>
          <w:bCs/>
        </w:rPr>
        <w:t xml:space="preserve"> </w:t>
      </w:r>
      <w:r>
        <w:t>Dondurulmuş etlerin  değerlendirmeye alınmadan önce en derin noktasında 0°C ile 4°C' a kadar soğutularak çözdürülmesi gereklidir. Bu işlem yapılırken etin öz suyunun adale liflerine, doku hücresine ve boşluklarına dağılması, sızıntı suyunun az olması yani etin su tutma kabiliyetinin yeterli olması sağlanmalıdır.</w:t>
      </w:r>
    </w:p>
    <w:p w:rsidR="00DB2602" w:rsidRDefault="00DB2602" w:rsidP="00BD7711">
      <w:pPr>
        <w:jc w:val="both"/>
      </w:pPr>
    </w:p>
    <w:p w:rsidR="00DB2602" w:rsidRDefault="00DB2602" w:rsidP="00BD7711">
      <w:pPr>
        <w:jc w:val="both"/>
      </w:pPr>
      <w:r w:rsidRPr="006A121A">
        <w:rPr>
          <w:b/>
          <w:bCs/>
          <w:sz w:val="22"/>
          <w:szCs w:val="22"/>
        </w:rPr>
        <w:t>4.5.2</w:t>
      </w:r>
      <w:r>
        <w:rPr>
          <w:b/>
          <w:bCs/>
        </w:rPr>
        <w:t xml:space="preserve"> </w:t>
      </w:r>
      <w:r>
        <w:t xml:space="preserve">  Dondurulmuş etlerin çözdürülmesinde, durgun havada (18°C’u aşmayan ortamda), basınçlı hava akımında, basınçlı su buharı – hava karışımında, su ve elektrk ile çözdürme vb yöntemler kullanılabilir. Ancak bu yöntemler kullanılırken, et kalitesinin ve hijyeninin korunması, kıvam ve renk değişimi ile aroma ve tat kaybının önlenmesi sağlanmalıdır.  </w:t>
      </w:r>
    </w:p>
    <w:p w:rsidR="00DB2602" w:rsidRPr="006A121A" w:rsidRDefault="00DB2602" w:rsidP="00BD7711">
      <w:pPr>
        <w:jc w:val="both"/>
        <w:rPr>
          <w:sz w:val="22"/>
          <w:szCs w:val="22"/>
        </w:rPr>
      </w:pPr>
    </w:p>
    <w:p w:rsidR="00DB2602" w:rsidRDefault="00DB2602" w:rsidP="00BD7711">
      <w:pPr>
        <w:jc w:val="both"/>
      </w:pPr>
      <w:r w:rsidRPr="006A121A">
        <w:rPr>
          <w:b/>
          <w:bCs/>
          <w:sz w:val="22"/>
          <w:szCs w:val="22"/>
        </w:rPr>
        <w:t>4.5.3</w:t>
      </w:r>
      <w:r>
        <w:t xml:space="preserve"> Hangi yöntemle çözdürülmüş olursa olsun, uygun olarak çözdürülmüş etler soğuk depoda muhafazaya alınmalı, en kısa sürede tüketime veya işlenmeye gönderilmelidir. Çözdürülmüş et kesinlikle bir daha dondurulmamalıdır.</w:t>
      </w:r>
    </w:p>
    <w:p w:rsidR="00DB2602" w:rsidRDefault="00DB2602" w:rsidP="00BD7711">
      <w:pPr>
        <w:jc w:val="both"/>
      </w:pPr>
    </w:p>
    <w:p w:rsidR="00DB2602" w:rsidRDefault="00DB2602" w:rsidP="00BD7711">
      <w:pPr>
        <w:pStyle w:val="3-normalyaz"/>
        <w:spacing w:before="0" w:beforeAutospacing="0" w:after="0" w:afterAutospacing="0"/>
        <w:jc w:val="both"/>
        <w:rPr>
          <w:rFonts w:cs="Arial"/>
          <w:sz w:val="20"/>
          <w:szCs w:val="20"/>
          <w:lang w:eastAsia="en-US"/>
        </w:rPr>
      </w:pPr>
      <w:r w:rsidRPr="006A121A">
        <w:rPr>
          <w:rFonts w:cs="Arial"/>
          <w:b/>
          <w:bCs/>
          <w:sz w:val="22"/>
          <w:szCs w:val="22"/>
        </w:rPr>
        <w:t>4.5.4</w:t>
      </w:r>
      <w:r w:rsidRPr="00D944EA">
        <w:rPr>
          <w:rFonts w:cs="Arial"/>
          <w:b/>
          <w:bCs/>
          <w:sz w:val="20"/>
          <w:szCs w:val="20"/>
        </w:rPr>
        <w:t xml:space="preserve"> </w:t>
      </w:r>
      <w:r w:rsidRPr="00D944EA">
        <w:rPr>
          <w:rFonts w:cs="Arial"/>
          <w:sz w:val="20"/>
          <w:szCs w:val="20"/>
        </w:rPr>
        <w:t xml:space="preserve"> </w:t>
      </w:r>
      <w:r w:rsidRPr="00D944EA">
        <w:rPr>
          <w:rFonts w:cs="Arial"/>
          <w:sz w:val="20"/>
          <w:szCs w:val="20"/>
          <w:lang w:eastAsia="en-US"/>
        </w:rPr>
        <w:t>Dondurulmuş etin çözündürülmesi; patojenik mikroor</w:t>
      </w:r>
      <w:r>
        <w:rPr>
          <w:rFonts w:cs="Arial"/>
          <w:sz w:val="20"/>
          <w:szCs w:val="20"/>
          <w:lang w:eastAsia="en-US"/>
        </w:rPr>
        <w:t>ganizmaların üremesi veya ette</w:t>
      </w:r>
      <w:r w:rsidRPr="00D944EA">
        <w:rPr>
          <w:rFonts w:cs="Arial"/>
          <w:sz w:val="20"/>
          <w:szCs w:val="20"/>
          <w:lang w:eastAsia="en-US"/>
        </w:rPr>
        <w:t xml:space="preserve"> toksin</w:t>
      </w:r>
      <w:r w:rsidRPr="00445BC6">
        <w:rPr>
          <w:rFonts w:cs="Arial"/>
          <w:sz w:val="20"/>
          <w:szCs w:val="20"/>
          <w:lang w:eastAsia="en-US"/>
        </w:rPr>
        <w:t xml:space="preserve"> oluşumu riskini en aza indirecek ve sağlık için bir risk oluşturmayacak sıcaklıklarda yapılmalı, çözündürme sırasında ortaya çıkan sıvılar, sağlık için risk oluşturabileceğinden uygun bir şekilde drene edilmeli, et çözündürülme sonrasında patojenik mikroorganizmaların gelişimi ve toksin oluşumu riskini en aza indirecek biçimde muamele edilmelidir.</w:t>
      </w:r>
      <w:bookmarkStart w:id="160" w:name="_Toc43100968"/>
    </w:p>
    <w:p w:rsidR="00DB2602" w:rsidRDefault="00DB2602" w:rsidP="00BD7711">
      <w:pPr>
        <w:pStyle w:val="3-normalyaz"/>
        <w:spacing w:before="0" w:beforeAutospacing="0" w:after="0" w:afterAutospacing="0"/>
        <w:jc w:val="both"/>
        <w:rPr>
          <w:rFonts w:cs="Arial"/>
          <w:sz w:val="20"/>
          <w:szCs w:val="20"/>
          <w:lang w:eastAsia="en-US"/>
        </w:rPr>
      </w:pPr>
    </w:p>
    <w:p w:rsidR="00DB2602" w:rsidRDefault="00DB2602" w:rsidP="006A121A">
      <w:pPr>
        <w:pStyle w:val="Heading2"/>
      </w:pPr>
      <w:bookmarkStart w:id="161" w:name="_Toc373744495"/>
      <w:bookmarkStart w:id="162" w:name="_Toc383599937"/>
      <w:r>
        <w:t>4.6</w:t>
      </w:r>
      <w:r>
        <w:tab/>
      </w:r>
      <w:r w:rsidRPr="00C949B1">
        <w:t>Soğutulmuş ve dondurulmuş etlerin taşıma kuralları</w:t>
      </w:r>
      <w:bookmarkEnd w:id="160"/>
      <w:bookmarkEnd w:id="161"/>
      <w:bookmarkEnd w:id="162"/>
    </w:p>
    <w:p w:rsidR="00DB2602" w:rsidRPr="006A121A" w:rsidRDefault="00DB2602" w:rsidP="006A121A">
      <w:pPr>
        <w:rPr>
          <w:lang w:eastAsia="zh-CN"/>
        </w:rPr>
      </w:pPr>
    </w:p>
    <w:p w:rsidR="00DB2602" w:rsidRDefault="00DB2602" w:rsidP="00BD7711">
      <w:pPr>
        <w:pStyle w:val="3-normalyaz"/>
        <w:spacing w:before="0" w:beforeAutospacing="0" w:after="0" w:afterAutospacing="0"/>
        <w:jc w:val="both"/>
        <w:rPr>
          <w:rFonts w:cs="Arial"/>
          <w:color w:val="000000"/>
          <w:sz w:val="20"/>
          <w:szCs w:val="20"/>
        </w:rPr>
      </w:pPr>
      <w:r w:rsidRPr="006A121A">
        <w:rPr>
          <w:rFonts w:cs="Arial"/>
          <w:b/>
          <w:bCs/>
          <w:color w:val="000000"/>
          <w:sz w:val="22"/>
          <w:szCs w:val="22"/>
        </w:rPr>
        <w:t>4.6.1</w:t>
      </w:r>
      <w:r w:rsidRPr="00850518">
        <w:rPr>
          <w:rFonts w:cs="Arial"/>
          <w:color w:val="000000"/>
          <w:sz w:val="20"/>
          <w:szCs w:val="20"/>
        </w:rPr>
        <w:t xml:space="preserve"> Taşımada kullanılan a</w:t>
      </w:r>
      <w:r>
        <w:rPr>
          <w:rFonts w:cs="Arial"/>
          <w:color w:val="000000"/>
          <w:sz w:val="20"/>
          <w:szCs w:val="20"/>
        </w:rPr>
        <w:t xml:space="preserve">raçlar </w:t>
      </w:r>
      <w:r w:rsidRPr="00850518">
        <w:rPr>
          <w:rFonts w:cs="Arial"/>
          <w:color w:val="000000"/>
          <w:sz w:val="20"/>
          <w:szCs w:val="20"/>
        </w:rPr>
        <w:t>etkili bir şekilde temizlenmeli ve gerekli durumlarda</w:t>
      </w:r>
      <w:r w:rsidRPr="00850518">
        <w:rPr>
          <w:rStyle w:val="apple-converted-space"/>
          <w:rFonts w:cs="Arial"/>
          <w:color w:val="000000"/>
          <w:sz w:val="20"/>
          <w:szCs w:val="20"/>
        </w:rPr>
        <w:t> </w:t>
      </w:r>
      <w:r w:rsidRPr="00850518">
        <w:rPr>
          <w:rStyle w:val="grame"/>
          <w:rFonts w:cs="Arial"/>
          <w:color w:val="000000"/>
          <w:sz w:val="20"/>
          <w:szCs w:val="20"/>
        </w:rPr>
        <w:t>dezenfekte</w:t>
      </w:r>
      <w:r w:rsidRPr="00850518">
        <w:rPr>
          <w:rStyle w:val="apple-converted-space"/>
          <w:rFonts w:cs="Arial"/>
          <w:color w:val="000000"/>
          <w:sz w:val="20"/>
          <w:szCs w:val="20"/>
        </w:rPr>
        <w:t> </w:t>
      </w:r>
      <w:r w:rsidRPr="00850518">
        <w:rPr>
          <w:rFonts w:cs="Arial"/>
          <w:color w:val="000000"/>
          <w:sz w:val="20"/>
          <w:szCs w:val="20"/>
        </w:rPr>
        <w:t>edilmeli, temizlik ve dezenfeksiyon işlemi bulaşma riskini önlemek için yeterli sıklıkta yapılmalıdır.</w:t>
      </w:r>
    </w:p>
    <w:p w:rsidR="00DB2602" w:rsidRPr="00850518" w:rsidRDefault="00DB2602" w:rsidP="00BD7711">
      <w:pPr>
        <w:pStyle w:val="3-normalyaz"/>
        <w:spacing w:before="0" w:beforeAutospacing="0" w:after="0" w:afterAutospacing="0"/>
        <w:jc w:val="both"/>
        <w:rPr>
          <w:rFonts w:cs="Arial"/>
          <w:color w:val="000000"/>
          <w:sz w:val="20"/>
          <w:szCs w:val="20"/>
        </w:rPr>
      </w:pPr>
    </w:p>
    <w:p w:rsidR="00DB2602" w:rsidRDefault="00DB2602" w:rsidP="00BD7711">
      <w:pPr>
        <w:pStyle w:val="3-normalyaz"/>
        <w:spacing w:before="0" w:beforeAutospacing="0" w:after="0" w:afterAutospacing="0"/>
        <w:jc w:val="both"/>
        <w:rPr>
          <w:rFonts w:cs="Arial"/>
          <w:sz w:val="20"/>
          <w:szCs w:val="20"/>
          <w:lang w:eastAsia="en-US"/>
        </w:rPr>
      </w:pPr>
      <w:r w:rsidRPr="006A121A">
        <w:rPr>
          <w:rFonts w:cs="Arial"/>
          <w:b/>
          <w:bCs/>
          <w:sz w:val="22"/>
          <w:szCs w:val="22"/>
          <w:lang w:eastAsia="en-US"/>
        </w:rPr>
        <w:t>4.6.2</w:t>
      </w:r>
      <w:r>
        <w:rPr>
          <w:rFonts w:cs="Arial"/>
          <w:sz w:val="20"/>
          <w:szCs w:val="20"/>
          <w:lang w:eastAsia="en-US"/>
        </w:rPr>
        <w:t xml:space="preserve"> </w:t>
      </w:r>
      <w:r w:rsidRPr="00850518">
        <w:rPr>
          <w:rFonts w:cs="Arial"/>
          <w:sz w:val="20"/>
          <w:szCs w:val="20"/>
          <w:lang w:eastAsia="en-US"/>
        </w:rPr>
        <w:t>Etlerin taşıma işlemi soğuk zincir kırılmadan yapılmalı, iç sıcaklığı taze ürünlerde 4</w:t>
      </w:r>
      <w:r w:rsidRPr="00850518">
        <w:rPr>
          <w:rFonts w:cs="Arial"/>
          <w:sz w:val="20"/>
          <w:szCs w:val="20"/>
          <w:lang w:eastAsia="en-US"/>
        </w:rPr>
        <w:sym w:font="Symbol" w:char="F0B0"/>
      </w:r>
      <w:r w:rsidRPr="00850518">
        <w:rPr>
          <w:rFonts w:cs="Arial"/>
          <w:sz w:val="20"/>
          <w:szCs w:val="20"/>
          <w:lang w:eastAsia="en-US"/>
        </w:rPr>
        <w:t xml:space="preserve">C’dan ve donmuş ürünlerde ise –18 </w:t>
      </w:r>
      <w:r w:rsidRPr="00850518">
        <w:rPr>
          <w:rFonts w:cs="Arial"/>
          <w:sz w:val="20"/>
          <w:szCs w:val="20"/>
          <w:lang w:eastAsia="en-US"/>
        </w:rPr>
        <w:sym w:font="Symbol" w:char="F0B0"/>
      </w:r>
      <w:r w:rsidRPr="00850518">
        <w:rPr>
          <w:rFonts w:cs="Arial"/>
          <w:sz w:val="20"/>
          <w:szCs w:val="20"/>
          <w:lang w:eastAsia="en-US"/>
        </w:rPr>
        <w:t>C’dan fazla olmamalı, aracın içi, düzgün, pürüzsüz, kolay yıkanabilen ve dezenfekte edilebilen paslanmaz özellikt</w:t>
      </w:r>
      <w:r>
        <w:rPr>
          <w:rFonts w:cs="Arial"/>
          <w:sz w:val="20"/>
          <w:szCs w:val="20"/>
          <w:lang w:eastAsia="en-US"/>
        </w:rPr>
        <w:t>e malzemeden yapılmış olmalı ve</w:t>
      </w:r>
      <w:r w:rsidRPr="00850518">
        <w:rPr>
          <w:rFonts w:cs="Arial"/>
          <w:sz w:val="20"/>
          <w:szCs w:val="20"/>
          <w:lang w:eastAsia="en-US"/>
        </w:rPr>
        <w:t xml:space="preserve"> </w:t>
      </w:r>
      <w:r>
        <w:rPr>
          <w:rFonts w:cs="Arial"/>
          <w:sz w:val="20"/>
          <w:szCs w:val="20"/>
          <w:lang w:eastAsia="en-US"/>
        </w:rPr>
        <w:t>t</w:t>
      </w:r>
      <w:r w:rsidRPr="00850518">
        <w:rPr>
          <w:rFonts w:cs="Arial"/>
          <w:sz w:val="20"/>
          <w:szCs w:val="20"/>
          <w:lang w:eastAsia="en-US"/>
        </w:rPr>
        <w:t>aşıma araçlarının ve/veya konteynerlerin içindeki kap ve ekipman, bulaşmaya sebep olabileceği için, etten başka herhangi bir maddenin taşınmasında kullanılmamalıdır.</w:t>
      </w:r>
    </w:p>
    <w:p w:rsidR="00DB2602" w:rsidRPr="00850518"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pStyle w:val="3-normalyaz"/>
        <w:spacing w:before="0" w:beforeAutospacing="0" w:after="0" w:afterAutospacing="0"/>
        <w:jc w:val="both"/>
        <w:rPr>
          <w:rFonts w:cs="Arial"/>
          <w:color w:val="000000"/>
          <w:sz w:val="20"/>
          <w:szCs w:val="20"/>
        </w:rPr>
      </w:pPr>
      <w:r w:rsidRPr="006A121A">
        <w:rPr>
          <w:rFonts w:cs="Arial"/>
          <w:b/>
          <w:bCs/>
          <w:color w:val="000000"/>
          <w:sz w:val="22"/>
          <w:szCs w:val="22"/>
        </w:rPr>
        <w:t>4.6.3</w:t>
      </w:r>
      <w:r w:rsidRPr="00F848EF">
        <w:rPr>
          <w:rFonts w:cs="Arial"/>
          <w:color w:val="000000"/>
          <w:sz w:val="20"/>
          <w:szCs w:val="20"/>
        </w:rPr>
        <w:t xml:space="preserve"> Geri dönüşümlü olmayan taşıma kapları ve paketleme malzemeleri hariç</w:t>
      </w:r>
      <w:r w:rsidRPr="00F848EF">
        <w:rPr>
          <w:rStyle w:val="apple-converted-space"/>
          <w:rFonts w:cs="Arial"/>
          <w:color w:val="000000"/>
          <w:sz w:val="20"/>
          <w:szCs w:val="20"/>
        </w:rPr>
        <w:t xml:space="preserve"> alet ve </w:t>
      </w:r>
      <w:r w:rsidRPr="00F848EF">
        <w:rPr>
          <w:rStyle w:val="grame"/>
          <w:rFonts w:cs="Arial"/>
          <w:color w:val="000000"/>
          <w:sz w:val="20"/>
          <w:szCs w:val="20"/>
        </w:rPr>
        <w:t>ekipmanın</w:t>
      </w:r>
      <w:r w:rsidRPr="00F848EF">
        <w:rPr>
          <w:rFonts w:cs="Arial"/>
          <w:color w:val="000000"/>
          <w:sz w:val="20"/>
          <w:szCs w:val="20"/>
        </w:rPr>
        <w:t>, temizliğe ve gerekli durumlarda dezenfeksiyona imkân verecek ve bulaşma riskini en aza indirmeyi mümkün kılacak biçimde yapılmış ve bu amaca uygun malzemeden üretilmiş olmalı, çalışır durumda, bakımlı ve iyi şartlarda tutulmalıdır.</w:t>
      </w:r>
    </w:p>
    <w:p w:rsidR="00DB2602" w:rsidRPr="00F848EF" w:rsidRDefault="00DB2602" w:rsidP="00BD7711">
      <w:pPr>
        <w:pStyle w:val="3-normalyaz"/>
        <w:spacing w:before="0" w:beforeAutospacing="0" w:after="0" w:afterAutospacing="0"/>
        <w:jc w:val="both"/>
        <w:rPr>
          <w:rFonts w:cs="Arial"/>
          <w:color w:val="000000"/>
          <w:sz w:val="20"/>
          <w:szCs w:val="20"/>
        </w:rPr>
      </w:pPr>
    </w:p>
    <w:p w:rsidR="00DB2602" w:rsidRDefault="00DB2602" w:rsidP="00BD7711">
      <w:pPr>
        <w:pStyle w:val="3-normalyaz"/>
        <w:spacing w:before="0" w:beforeAutospacing="0" w:after="0" w:afterAutospacing="0"/>
        <w:jc w:val="both"/>
        <w:rPr>
          <w:rFonts w:cs="Arial"/>
          <w:color w:val="000000"/>
          <w:sz w:val="20"/>
          <w:szCs w:val="20"/>
        </w:rPr>
      </w:pPr>
      <w:r w:rsidRPr="006A121A">
        <w:rPr>
          <w:rFonts w:cs="Arial"/>
          <w:b/>
          <w:bCs/>
          <w:color w:val="000000"/>
          <w:sz w:val="22"/>
          <w:szCs w:val="22"/>
        </w:rPr>
        <w:t>4.6.4</w:t>
      </w:r>
      <w:r w:rsidRPr="00F848EF">
        <w:rPr>
          <w:rFonts w:cs="Arial"/>
          <w:color w:val="000000"/>
          <w:sz w:val="20"/>
          <w:szCs w:val="20"/>
        </w:rPr>
        <w:t xml:space="preserve"> </w:t>
      </w:r>
      <w:r>
        <w:rPr>
          <w:rFonts w:cs="Arial"/>
          <w:color w:val="000000"/>
          <w:sz w:val="20"/>
          <w:szCs w:val="20"/>
        </w:rPr>
        <w:t>Taşıma e</w:t>
      </w:r>
      <w:r w:rsidRPr="00F848EF">
        <w:rPr>
          <w:rFonts w:cs="Arial"/>
          <w:color w:val="000000"/>
          <w:sz w:val="20"/>
          <w:szCs w:val="20"/>
        </w:rPr>
        <w:t>kipman</w:t>
      </w:r>
      <w:r>
        <w:rPr>
          <w:rFonts w:cs="Arial"/>
          <w:color w:val="000000"/>
          <w:sz w:val="20"/>
          <w:szCs w:val="20"/>
        </w:rPr>
        <w:t>ları,</w:t>
      </w:r>
      <w:r w:rsidRPr="00F848EF">
        <w:rPr>
          <w:rFonts w:cs="Arial"/>
          <w:color w:val="000000"/>
          <w:sz w:val="20"/>
          <w:szCs w:val="20"/>
        </w:rPr>
        <w:t xml:space="preserve"> kendisinin ve çevresindeki alanın, yeterli temizliğine imkân verecek şekilde yerleştirilmelidir.</w:t>
      </w:r>
    </w:p>
    <w:p w:rsidR="00DB2602" w:rsidRPr="00F848EF" w:rsidRDefault="00DB2602" w:rsidP="00BD7711">
      <w:pPr>
        <w:pStyle w:val="3-normalyaz"/>
        <w:spacing w:before="0" w:beforeAutospacing="0" w:after="0" w:afterAutospacing="0"/>
        <w:jc w:val="both"/>
        <w:rPr>
          <w:rFonts w:cs="Arial"/>
          <w:color w:val="000000"/>
          <w:sz w:val="20"/>
          <w:szCs w:val="20"/>
        </w:rPr>
      </w:pPr>
    </w:p>
    <w:p w:rsidR="00DB2602" w:rsidRPr="00D944EA" w:rsidRDefault="00DB2602" w:rsidP="00BD7711">
      <w:pPr>
        <w:jc w:val="both"/>
      </w:pPr>
      <w:r w:rsidRPr="006A121A">
        <w:rPr>
          <w:b/>
          <w:bCs/>
          <w:sz w:val="22"/>
          <w:szCs w:val="22"/>
        </w:rPr>
        <w:t>4.6.5</w:t>
      </w:r>
      <w:r w:rsidRPr="00D944EA">
        <w:rPr>
          <w:b/>
          <w:bCs/>
        </w:rPr>
        <w:t xml:space="preserve"> </w:t>
      </w:r>
      <w:r w:rsidRPr="00D944EA">
        <w:t>Etlerin nakliyesinde kullanılan taşıma araçları soğutma sistemine sahip olmalı, nakliye sonrası araçlar sıcak su ile yıkanmalı ve dezenfekte edilmeli, bu araçların iç yüzeyleri paslanmaz özellikte, koku ve su emmez malzemeden yapılmış, temizlik ve dezenfeksiyona uygun nitelikte olmalıdır.</w:t>
      </w:r>
    </w:p>
    <w:p w:rsidR="00DB2602" w:rsidRDefault="00DB2602" w:rsidP="00BD7711">
      <w:pPr>
        <w:jc w:val="both"/>
      </w:pPr>
    </w:p>
    <w:p w:rsidR="00DB2602" w:rsidRDefault="00DB2602" w:rsidP="00BD7711">
      <w:pPr>
        <w:pStyle w:val="Header"/>
        <w:tabs>
          <w:tab w:val="left" w:pos="600"/>
        </w:tabs>
        <w:jc w:val="both"/>
      </w:pPr>
      <w:r w:rsidRPr="006A121A">
        <w:rPr>
          <w:b/>
          <w:bCs/>
          <w:sz w:val="22"/>
          <w:szCs w:val="22"/>
        </w:rPr>
        <w:t>4.6.6</w:t>
      </w:r>
      <w:r>
        <w:t xml:space="preserve"> Taşıma araçlarında çok iyi ısı ve ışık yalıtımı olmalı, araç içerisindeki çengel, kanca, ranza, ızgara vb ekipman kolay temizlenebilir ve gerektiğinde dezenfekte edilebilir olmalı, hava soğutmalı araçlarda 30</w:t>
      </w:r>
      <w:r w:rsidRPr="00CF4408">
        <w:t>ºC</w:t>
      </w:r>
      <w:r>
        <w:t xml:space="preserve"> ila -30</w:t>
      </w:r>
      <w:r w:rsidRPr="00CF4408">
        <w:t>ºC</w:t>
      </w:r>
      <w:r>
        <w:t xml:space="preserve"> aralığında sıcaklık ölçebilen, metal sondalı dijital termometre olmalı ve işe uygun olarak donatılmalıdır. </w:t>
      </w:r>
    </w:p>
    <w:p w:rsidR="00DB2602" w:rsidRDefault="00DB2602" w:rsidP="00BD7711">
      <w:pPr>
        <w:jc w:val="both"/>
      </w:pPr>
    </w:p>
    <w:p w:rsidR="00DB2602" w:rsidRDefault="00DB2602" w:rsidP="00BD7711">
      <w:pPr>
        <w:jc w:val="both"/>
      </w:pPr>
      <w:r w:rsidRPr="006A121A">
        <w:rPr>
          <w:b/>
          <w:bCs/>
          <w:sz w:val="22"/>
          <w:szCs w:val="22"/>
        </w:rPr>
        <w:t>4.6.8</w:t>
      </w:r>
      <w:r>
        <w:t xml:space="preserve"> Taşımaya hazır araçlar, taşıma öncesi soğutulmuş et yüklenecekse 0ºC ila 4ºC’a,</w:t>
      </w:r>
      <w:r w:rsidRPr="00CF4408">
        <w:t xml:space="preserve"> </w:t>
      </w:r>
      <w:r>
        <w:t>dondurulmuş et yüklenecekse en az -8ºC ila 12ºC’a</w:t>
      </w:r>
      <w:r w:rsidRPr="00CF4408">
        <w:t xml:space="preserve"> </w:t>
      </w:r>
      <w:r>
        <w:t>kadar soğutulduktan sonra yüklenmelidir.</w:t>
      </w:r>
    </w:p>
    <w:p w:rsidR="00DB2602" w:rsidRDefault="00DB2602" w:rsidP="00BD7711">
      <w:pPr>
        <w:jc w:val="both"/>
      </w:pPr>
    </w:p>
    <w:p w:rsidR="00DB2602" w:rsidRDefault="00DB2602" w:rsidP="00BD7711">
      <w:pPr>
        <w:jc w:val="both"/>
      </w:pPr>
      <w:r w:rsidRPr="006A121A">
        <w:rPr>
          <w:b/>
          <w:bCs/>
          <w:sz w:val="22"/>
          <w:szCs w:val="22"/>
        </w:rPr>
        <w:t>4.6.9</w:t>
      </w:r>
      <w:r>
        <w:t xml:space="preserve"> Taşıma araçlarına konulacak etler, soğuk zincir kırılmadan, uygun araç ve gereçle taşınmalı, etler, birbirine, duvar ve yere temas etmeyecek şekilde sabit duracak şekilde yerleştirilmelidir.</w:t>
      </w:r>
    </w:p>
    <w:p w:rsidR="00DB2602" w:rsidRDefault="00DB2602" w:rsidP="00BD7711">
      <w:pPr>
        <w:jc w:val="both"/>
      </w:pPr>
    </w:p>
    <w:p w:rsidR="00DB2602" w:rsidRDefault="00DB2602" w:rsidP="00BD7711">
      <w:pPr>
        <w:jc w:val="both"/>
      </w:pPr>
      <w:r w:rsidRPr="006A121A">
        <w:rPr>
          <w:b/>
          <w:bCs/>
          <w:sz w:val="22"/>
          <w:szCs w:val="22"/>
        </w:rPr>
        <w:t>4.6.10</w:t>
      </w:r>
      <w:r>
        <w:rPr>
          <w:b/>
          <w:bCs/>
        </w:rPr>
        <w:t xml:space="preserve"> </w:t>
      </w:r>
      <w:r>
        <w:t>Yükleme sırasında her bir parça muayene edilmeli, uygun bulunmayanlar araçlara konulmamalı ve yükleme süresi en kısa sürede tamamlanmalıdır.</w:t>
      </w:r>
    </w:p>
    <w:p w:rsidR="00DB2602" w:rsidRDefault="00DB2602" w:rsidP="00BD7711">
      <w:pPr>
        <w:jc w:val="both"/>
      </w:pPr>
    </w:p>
    <w:p w:rsidR="00DB2602" w:rsidRDefault="00DB2602" w:rsidP="00BD7711">
      <w:pPr>
        <w:jc w:val="both"/>
      </w:pPr>
      <w:r w:rsidRPr="006A121A">
        <w:rPr>
          <w:b/>
          <w:bCs/>
          <w:sz w:val="22"/>
          <w:szCs w:val="22"/>
        </w:rPr>
        <w:t>4.6.11</w:t>
      </w:r>
      <w:r>
        <w:t xml:space="preserve"> Soğutulmuş ve dondurulmuş et taşıyan araçlarda, taşımadan doğabilecek sorunların giderilmesi amacıyla gerekli tedbirler alınmalı, sıcaklık ve hava sirkülasyon sistemleri kontrol edilmeli ve kayıt altına alınmalıdır.</w:t>
      </w:r>
    </w:p>
    <w:p w:rsidR="00DB2602" w:rsidRDefault="00DB2602" w:rsidP="00BD7711">
      <w:pPr>
        <w:jc w:val="both"/>
      </w:pPr>
    </w:p>
    <w:p w:rsidR="00DB2602" w:rsidRDefault="00DB2602" w:rsidP="00BD7711">
      <w:pPr>
        <w:jc w:val="both"/>
      </w:pPr>
      <w:r w:rsidRPr="006A121A">
        <w:rPr>
          <w:b/>
          <w:bCs/>
          <w:sz w:val="22"/>
          <w:szCs w:val="22"/>
        </w:rPr>
        <w:t>4.6.12</w:t>
      </w:r>
      <w:r>
        <w:t xml:space="preserve"> Taşıma sonunda boşaltılacak etler soğuk zincir bozulmadan en kısa sürede soğutulmuş olanları soğuk depoya, dondurulmuş olanları ise donmuş muhafazaya alınmalı, özellikle soğutulmuş etler vakumlu ambalajda en fazla 10 gün, vakumsuz ambalajda en fazla 5 gün</w:t>
      </w:r>
      <w:r w:rsidRPr="00F96201">
        <w:rPr>
          <w:b/>
          <w:bCs/>
        </w:rPr>
        <w:t xml:space="preserve"> i</w:t>
      </w:r>
      <w:r w:rsidRPr="00F96201">
        <w:t>çin</w:t>
      </w:r>
      <w:r>
        <w:t>de değerlendirilmelidir.</w:t>
      </w:r>
    </w:p>
    <w:p w:rsidR="00DB2602" w:rsidRDefault="00DB2602" w:rsidP="00BD7711">
      <w:pPr>
        <w:jc w:val="both"/>
      </w:pPr>
    </w:p>
    <w:p w:rsidR="00DB2602" w:rsidRDefault="00DB2602" w:rsidP="00BD7711">
      <w:pPr>
        <w:jc w:val="both"/>
      </w:pPr>
      <w:r w:rsidRPr="006A121A">
        <w:rPr>
          <w:b/>
          <w:bCs/>
          <w:sz w:val="22"/>
          <w:szCs w:val="22"/>
        </w:rPr>
        <w:t>4.6.13</w:t>
      </w:r>
      <w:r>
        <w:t xml:space="preserve"> Kısa mesafeli taşıma ve perakende satış sürecinde soğuk zincire büyük özen gösterilmeli, teşhir ve satış tezgahları donmuş etler için -18</w:t>
      </w:r>
      <w:r w:rsidRPr="00CF4408">
        <w:t>ºC’</w:t>
      </w:r>
      <w:r>
        <w:t>un</w:t>
      </w:r>
      <w:r w:rsidRPr="00CF4408">
        <w:t xml:space="preserve"> </w:t>
      </w:r>
      <w:r>
        <w:t>altında, soğutulmuş etler için 0</w:t>
      </w:r>
      <w:r w:rsidRPr="00CF4408">
        <w:t>ºC</w:t>
      </w:r>
      <w:r>
        <w:t xml:space="preserve"> - 4</w:t>
      </w:r>
      <w:r w:rsidRPr="00CF4408">
        <w:t>ºC</w:t>
      </w:r>
      <w:r>
        <w:t>’a</w:t>
      </w:r>
      <w:r w:rsidRPr="00CF4408">
        <w:t xml:space="preserve"> </w:t>
      </w:r>
      <w:r>
        <w:t>ayarlanmış olmalıdır. Depodan çıkarılma ve satış sürecinde ilk giren ilk satılır prensibine uyulmalıdır.</w:t>
      </w:r>
    </w:p>
    <w:p w:rsidR="00DB2602" w:rsidRDefault="00DB2602" w:rsidP="00BD7711">
      <w:pPr>
        <w:jc w:val="both"/>
      </w:pPr>
    </w:p>
    <w:p w:rsidR="00DB2602" w:rsidRPr="00C949B1" w:rsidRDefault="00DB2602" w:rsidP="00BD7711">
      <w:pPr>
        <w:pStyle w:val="Heading2"/>
        <w:rPr>
          <w:sz w:val="22"/>
          <w:szCs w:val="22"/>
        </w:rPr>
      </w:pPr>
      <w:bookmarkStart w:id="163" w:name="_Toc373744496"/>
      <w:bookmarkStart w:id="164" w:name="_Toc383599938"/>
      <w:bookmarkStart w:id="165" w:name="_Toc43100954"/>
      <w:r>
        <w:rPr>
          <w:sz w:val="22"/>
          <w:szCs w:val="22"/>
        </w:rPr>
        <w:t>4.7</w:t>
      </w:r>
      <w:r>
        <w:rPr>
          <w:sz w:val="22"/>
          <w:szCs w:val="22"/>
        </w:rPr>
        <w:tab/>
      </w:r>
      <w:r w:rsidRPr="00C949B1">
        <w:rPr>
          <w:sz w:val="22"/>
          <w:szCs w:val="22"/>
        </w:rPr>
        <w:t>Çalışanlar ile ilgili kurallar</w:t>
      </w:r>
      <w:bookmarkEnd w:id="163"/>
      <w:bookmarkEnd w:id="164"/>
      <w:r w:rsidRPr="00C949B1">
        <w:rPr>
          <w:sz w:val="22"/>
          <w:szCs w:val="22"/>
        </w:rPr>
        <w:t xml:space="preserve"> </w:t>
      </w:r>
      <w:bookmarkEnd w:id="165"/>
    </w:p>
    <w:p w:rsidR="00DB2602" w:rsidRPr="006A121A" w:rsidRDefault="00DB2602" w:rsidP="00BD7711">
      <w:pPr>
        <w:rPr>
          <w:sz w:val="22"/>
          <w:szCs w:val="22"/>
        </w:rPr>
      </w:pPr>
    </w:p>
    <w:p w:rsidR="00DB2602" w:rsidRPr="00C949B1" w:rsidRDefault="00DB2602" w:rsidP="00BD7711">
      <w:pPr>
        <w:tabs>
          <w:tab w:val="left" w:pos="600"/>
        </w:tabs>
        <w:ind w:left="600" w:hanging="600"/>
      </w:pPr>
      <w:r w:rsidRPr="006A121A">
        <w:rPr>
          <w:b/>
          <w:bCs/>
          <w:sz w:val="22"/>
          <w:szCs w:val="22"/>
        </w:rPr>
        <w:t>4.7.1</w:t>
      </w:r>
      <w:r w:rsidRPr="006A121A">
        <w:rPr>
          <w:b/>
          <w:bCs/>
          <w:sz w:val="22"/>
          <w:szCs w:val="22"/>
        </w:rPr>
        <w:tab/>
      </w:r>
      <w:r w:rsidRPr="00C949B1">
        <w:rPr>
          <w:spacing w:val="-4"/>
        </w:rPr>
        <w:t>İş yerinde çalışanlar ile ilgili aşağıdaki hususlar TS 13346’ya uygun olmalıdır:</w:t>
      </w:r>
    </w:p>
    <w:p w:rsidR="00DB2602" w:rsidRDefault="00DB2602" w:rsidP="00BD7711">
      <w:pPr>
        <w:numPr>
          <w:ilvl w:val="0"/>
          <w:numId w:val="25"/>
        </w:numPr>
        <w:jc w:val="both"/>
      </w:pPr>
      <w:r>
        <w:t>Çalışanların g</w:t>
      </w:r>
      <w:r w:rsidRPr="001E5437">
        <w:t>örev, yetki, sorumluluk, eğitim durumuyla ilgili yapılacak işlemler ve giyimlerinde uymaları gereken hususlar,</w:t>
      </w:r>
    </w:p>
    <w:p w:rsidR="00DB2602" w:rsidRPr="001E5437" w:rsidRDefault="00DB2602" w:rsidP="00BD7711">
      <w:pPr>
        <w:numPr>
          <w:ilvl w:val="0"/>
          <w:numId w:val="25"/>
        </w:numPr>
        <w:tabs>
          <w:tab w:val="left" w:pos="600"/>
        </w:tabs>
        <w:jc w:val="both"/>
      </w:pPr>
      <w:r w:rsidRPr="001E5437">
        <w:t>Çalışanların taşıyacağı tanıtıcı kimlik kartlarının biçimi ile bu kartlarda en az yer alması gereken bilgiler</w:t>
      </w:r>
      <w:r>
        <w:t xml:space="preserve">, </w:t>
      </w:r>
    </w:p>
    <w:p w:rsidR="00DB2602" w:rsidRPr="001E5437" w:rsidRDefault="00DB2602" w:rsidP="00BD7711">
      <w:pPr>
        <w:numPr>
          <w:ilvl w:val="0"/>
          <w:numId w:val="25"/>
        </w:numPr>
        <w:tabs>
          <w:tab w:val="left" w:pos="0"/>
          <w:tab w:val="left" w:pos="600"/>
        </w:tabs>
        <w:jc w:val="both"/>
      </w:pPr>
      <w:r w:rsidRPr="001E5437">
        <w:t>İş yerinde çalışanlara ait bulundurulacak özlük bilgiler</w:t>
      </w:r>
      <w:r>
        <w:t>i</w:t>
      </w:r>
      <w:r w:rsidRPr="001E5437">
        <w:t xml:space="preserve"> ile bunların kayıt altına alınması, saklanması ve izlenebilir olması,</w:t>
      </w:r>
    </w:p>
    <w:p w:rsidR="00DB2602" w:rsidRPr="001E5437" w:rsidRDefault="00DB2602" w:rsidP="00BD7711">
      <w:pPr>
        <w:numPr>
          <w:ilvl w:val="0"/>
          <w:numId w:val="25"/>
        </w:numPr>
        <w:jc w:val="both"/>
      </w:pPr>
      <w:r>
        <w:t>Ç</w:t>
      </w:r>
      <w:r w:rsidRPr="001E5437">
        <w:t xml:space="preserve">alışanların </w:t>
      </w:r>
      <w:r>
        <w:t>bulaşıcı</w:t>
      </w:r>
      <w:r w:rsidRPr="001E5437">
        <w:t xml:space="preserve"> ve salgın hastalıklardan salim olduklarına ve taşıyıcı (portör) olmadıklarına dair sağlık raporu alınmasına yönelik iş ve işlemler.</w:t>
      </w:r>
    </w:p>
    <w:p w:rsidR="00DB2602" w:rsidRPr="00CF4408" w:rsidRDefault="00DB2602" w:rsidP="00BD7711">
      <w:pPr>
        <w:tabs>
          <w:tab w:val="left" w:pos="600"/>
        </w:tabs>
      </w:pPr>
    </w:p>
    <w:p w:rsidR="00DB2602" w:rsidRDefault="00DB2602" w:rsidP="00BD7711">
      <w:pPr>
        <w:pStyle w:val="BodyText"/>
        <w:tabs>
          <w:tab w:val="left" w:pos="600"/>
        </w:tabs>
      </w:pPr>
      <w:r w:rsidRPr="006A121A">
        <w:rPr>
          <w:b/>
          <w:bCs/>
          <w:sz w:val="22"/>
          <w:szCs w:val="22"/>
        </w:rPr>
        <w:t>4.7.2</w:t>
      </w:r>
      <w:r>
        <w:rPr>
          <w:b/>
          <w:bCs/>
          <w:sz w:val="24"/>
          <w:szCs w:val="24"/>
        </w:rPr>
        <w:tab/>
      </w:r>
      <w:r w:rsidRPr="00CF4408">
        <w:t>İş yerinde personelin kullandığı önlük ve iş kıyafetlerinde düğme bulunmamalı, ilgili mevzuata uygun çıtçıt</w:t>
      </w:r>
      <w:r>
        <w:t xml:space="preserve"> veya </w:t>
      </w:r>
      <w:r w:rsidRPr="00CF4408">
        <w:t xml:space="preserve">fermuar tercih edilmeli ve </w:t>
      </w:r>
      <w:r>
        <w:t xml:space="preserve">çalışma sırasında </w:t>
      </w:r>
      <w:r w:rsidRPr="00CF4408">
        <w:t xml:space="preserve">personel saat, </w:t>
      </w:r>
      <w:r>
        <w:t>takı, yüzük (taçsız alyans hariç) taşı</w:t>
      </w:r>
      <w:r w:rsidRPr="00CF4408">
        <w:t>mamalıdır.</w:t>
      </w:r>
    </w:p>
    <w:p w:rsidR="00DB2602" w:rsidRPr="00CF4408" w:rsidRDefault="00DB2602" w:rsidP="00BD7711">
      <w:pPr>
        <w:pStyle w:val="BodyText"/>
        <w:tabs>
          <w:tab w:val="left" w:pos="600"/>
        </w:tabs>
      </w:pPr>
    </w:p>
    <w:p w:rsidR="00DB2602" w:rsidRPr="00F96201" w:rsidRDefault="00DB2602" w:rsidP="00BD7711">
      <w:pPr>
        <w:tabs>
          <w:tab w:val="left" w:pos="600"/>
        </w:tabs>
        <w:jc w:val="both"/>
      </w:pPr>
      <w:r w:rsidRPr="0043612D">
        <w:rPr>
          <w:b/>
          <w:bCs/>
          <w:sz w:val="22"/>
          <w:szCs w:val="22"/>
        </w:rPr>
        <w:t>4.7.3</w:t>
      </w:r>
      <w:r w:rsidRPr="00F96201">
        <w:t xml:space="preserve"> İş yerinde </w:t>
      </w:r>
      <w:r>
        <w:t xml:space="preserve">yeterli sayıda ve vasıfta, ilgili mevzuatında belirtilen özelliklerde </w:t>
      </w:r>
      <w:r w:rsidRPr="00F96201">
        <w:t xml:space="preserve">istihdamı zorunlu personel </w:t>
      </w:r>
      <w:r>
        <w:t>çalıştırılmalıdır.</w:t>
      </w:r>
    </w:p>
    <w:p w:rsidR="00DB2602" w:rsidRPr="00CF4408" w:rsidRDefault="00DB2602" w:rsidP="00BD7711">
      <w:pPr>
        <w:tabs>
          <w:tab w:val="left" w:pos="600"/>
        </w:tabs>
        <w:jc w:val="both"/>
      </w:pPr>
    </w:p>
    <w:p w:rsidR="00DB2602" w:rsidRDefault="00DB2602" w:rsidP="00BD7711">
      <w:pPr>
        <w:pStyle w:val="3-normalyaz"/>
        <w:spacing w:before="0" w:beforeAutospacing="0" w:after="0" w:afterAutospacing="0"/>
        <w:jc w:val="both"/>
        <w:rPr>
          <w:rFonts w:cs="Arial"/>
          <w:sz w:val="20"/>
          <w:szCs w:val="20"/>
          <w:lang w:eastAsia="en-US"/>
        </w:rPr>
      </w:pPr>
      <w:r w:rsidRPr="006A121A">
        <w:rPr>
          <w:rFonts w:cs="Arial"/>
          <w:b/>
          <w:bCs/>
          <w:sz w:val="22"/>
          <w:szCs w:val="22"/>
          <w:lang w:eastAsia="en-US"/>
        </w:rPr>
        <w:t>4.7.</w:t>
      </w:r>
      <w:r>
        <w:rPr>
          <w:rFonts w:cs="Arial"/>
          <w:b/>
          <w:bCs/>
          <w:sz w:val="22"/>
          <w:szCs w:val="22"/>
          <w:lang w:eastAsia="en-US"/>
        </w:rPr>
        <w:t>4</w:t>
      </w:r>
      <w:r w:rsidRPr="00CE57D1">
        <w:rPr>
          <w:rFonts w:cs="Arial"/>
          <w:sz w:val="20"/>
          <w:szCs w:val="20"/>
          <w:lang w:eastAsia="en-US"/>
        </w:rPr>
        <w:t xml:space="preserve"> Etlerin muameleye tabi tutulduğu al</w:t>
      </w:r>
      <w:r>
        <w:rPr>
          <w:rFonts w:cs="Arial"/>
          <w:sz w:val="20"/>
          <w:szCs w:val="20"/>
          <w:lang w:eastAsia="en-US"/>
        </w:rPr>
        <w:t>anlarda çalışanlar</w:t>
      </w:r>
      <w:r w:rsidRPr="00CE57D1">
        <w:rPr>
          <w:rFonts w:cs="Arial"/>
          <w:sz w:val="20"/>
          <w:szCs w:val="20"/>
          <w:lang w:eastAsia="en-US"/>
        </w:rPr>
        <w:t>, kişisel temizliğini sürdürmeye azami itina göstermeli, temiz ve gerekli durumlarda uygun koruyucu kıyafet giymelidir.</w:t>
      </w:r>
    </w:p>
    <w:p w:rsidR="00DB2602"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pStyle w:val="3-normalyaz"/>
        <w:spacing w:before="0" w:beforeAutospacing="0" w:after="0" w:afterAutospacing="0"/>
        <w:jc w:val="both"/>
        <w:rPr>
          <w:rFonts w:cs="Arial"/>
          <w:sz w:val="20"/>
          <w:szCs w:val="20"/>
          <w:lang w:eastAsia="en-US"/>
        </w:rPr>
      </w:pPr>
      <w:r w:rsidRPr="006A121A">
        <w:rPr>
          <w:rFonts w:cs="Arial"/>
          <w:b/>
          <w:bCs/>
          <w:sz w:val="22"/>
          <w:szCs w:val="22"/>
          <w:lang w:eastAsia="en-US"/>
        </w:rPr>
        <w:t>4.7.</w:t>
      </w:r>
      <w:r>
        <w:rPr>
          <w:rFonts w:cs="Arial"/>
          <w:b/>
          <w:bCs/>
          <w:sz w:val="22"/>
          <w:szCs w:val="22"/>
          <w:lang w:eastAsia="en-US"/>
        </w:rPr>
        <w:t>5</w:t>
      </w:r>
      <w:r w:rsidRPr="00CE57D1">
        <w:rPr>
          <w:rFonts w:cs="Arial"/>
          <w:sz w:val="20"/>
          <w:szCs w:val="20"/>
          <w:lang w:eastAsia="en-US"/>
        </w:rPr>
        <w:t xml:space="preserve"> Gıda ile taşınabilen bir hastalığı olan veya bu hastalığın taşıyıcısı durumundaki veya enfekte yara, deri enfeksiyonları, ağrılar veya ishal gibi şikâyetleri olan kişilerin herhangi bir şekilde doğrudan veya dolaylı bulaştırma ihtimali varsa, et ile temasına, etleri muamele etmesine veya etlerin muameleye tabi tutulduğu alanlara girmesine izin verilmemelidir.</w:t>
      </w:r>
    </w:p>
    <w:p w:rsidR="00DB2602" w:rsidRPr="00C3450F" w:rsidRDefault="00DB2602" w:rsidP="00BD7711">
      <w:pPr>
        <w:pStyle w:val="3-normalyaz"/>
        <w:spacing w:before="0" w:beforeAutospacing="0" w:after="0" w:afterAutospacing="0"/>
        <w:jc w:val="both"/>
        <w:rPr>
          <w:rFonts w:cs="Arial"/>
          <w:sz w:val="20"/>
          <w:szCs w:val="20"/>
          <w:lang w:eastAsia="en-US"/>
        </w:rPr>
      </w:pPr>
    </w:p>
    <w:p w:rsidR="00DB2602" w:rsidRPr="004F5AE0" w:rsidRDefault="00DB2602" w:rsidP="00BD7711">
      <w:pPr>
        <w:jc w:val="both"/>
      </w:pPr>
      <w:r w:rsidRPr="006A121A">
        <w:rPr>
          <w:b/>
          <w:bCs/>
          <w:sz w:val="22"/>
          <w:szCs w:val="22"/>
        </w:rPr>
        <w:t>4.7.</w:t>
      </w:r>
      <w:r>
        <w:rPr>
          <w:b/>
          <w:bCs/>
          <w:sz w:val="22"/>
          <w:szCs w:val="22"/>
        </w:rPr>
        <w:t>6</w:t>
      </w:r>
      <w:r>
        <w:t xml:space="preserve"> Depoda görev yapan çalışana, sağlık riskleri ve</w:t>
      </w:r>
      <w:r w:rsidRPr="004F5AE0">
        <w:t xml:space="preserve"> hizmete yönelik olarak belirle</w:t>
      </w:r>
      <w:r>
        <w:t>nen</w:t>
      </w:r>
      <w:r w:rsidRPr="004F5AE0">
        <w:t xml:space="preserve"> hizmet içi eğitim programlarına göre</w:t>
      </w:r>
      <w:r>
        <w:t xml:space="preserve"> </w:t>
      </w:r>
      <w:r w:rsidRPr="004F5AE0">
        <w:t>eğitim ver</w:t>
      </w:r>
      <w:r>
        <w:t>ilmeli ve eğitim sürekli olmalı ve sonuçları</w:t>
      </w:r>
      <w:r w:rsidRPr="004F5AE0">
        <w:t xml:space="preserve"> kayıt altına al</w:t>
      </w:r>
      <w:r>
        <w:t>ın</w:t>
      </w:r>
      <w:r w:rsidRPr="004F5AE0">
        <w:t>malıdır.</w:t>
      </w:r>
      <w:r>
        <w:t xml:space="preserve"> Depoda hijyen ve sanitasyondan sorumlu personel bulunmalıdır.</w:t>
      </w:r>
    </w:p>
    <w:p w:rsidR="00DB2602" w:rsidRPr="00390D62" w:rsidRDefault="00DB2602" w:rsidP="00BD7711">
      <w:pPr>
        <w:tabs>
          <w:tab w:val="left" w:pos="600"/>
          <w:tab w:val="left" w:pos="1134"/>
        </w:tabs>
      </w:pPr>
    </w:p>
    <w:p w:rsidR="00DB2602" w:rsidRPr="00CF4408" w:rsidRDefault="00DB2602" w:rsidP="00BD7711">
      <w:pPr>
        <w:tabs>
          <w:tab w:val="left" w:pos="600"/>
        </w:tabs>
        <w:jc w:val="both"/>
      </w:pPr>
      <w:r w:rsidRPr="0043612D">
        <w:rPr>
          <w:b/>
          <w:bCs/>
          <w:sz w:val="22"/>
          <w:szCs w:val="22"/>
        </w:rPr>
        <w:t>4.7.7</w:t>
      </w:r>
      <w:r>
        <w:rPr>
          <w:b/>
          <w:bCs/>
        </w:rPr>
        <w:t xml:space="preserve"> </w:t>
      </w:r>
      <w:r w:rsidRPr="00CE57D1">
        <w:t xml:space="preserve">Çalışanın kullanacağı </w:t>
      </w:r>
      <w:r>
        <w:t xml:space="preserve">yeteri sayıda </w:t>
      </w:r>
      <w:r w:rsidRPr="00CE57D1">
        <w:t>çift gözlü giysi do</w:t>
      </w:r>
      <w:r>
        <w:t>labı, iş elbisesi, p</w:t>
      </w:r>
      <w:r w:rsidRPr="00CE57D1">
        <w:t>lastik önlük,</w:t>
      </w:r>
      <w:r>
        <w:t xml:space="preserve"> koruyucu elbise, yeteri kadar </w:t>
      </w:r>
      <w:r w:rsidRPr="00CF4408">
        <w:t>lastik</w:t>
      </w:r>
      <w:r>
        <w:t xml:space="preserve"> veya krom çelik</w:t>
      </w:r>
      <w:r w:rsidRPr="00CF4408">
        <w:t xml:space="preserve"> eldiven, bone</w:t>
      </w:r>
      <w:r>
        <w:t>, kask, çizme ve botları</w:t>
      </w:r>
      <w:r w:rsidRPr="00CF4408">
        <w:t xml:space="preserve"> olmalı, bu kıyafetlerin renkleri kirli ve temiz bölümlerde ç</w:t>
      </w:r>
      <w:r>
        <w:t>alışanlar için farklı olmalı ve bunların hijyenik tanzimine izin veren soyunma, giyinme bölüm ve imkanları ile yeterli sayıda duş bulunmalıdır.</w:t>
      </w:r>
    </w:p>
    <w:p w:rsidR="00DB2602" w:rsidRPr="00CF4408" w:rsidRDefault="00DB2602" w:rsidP="00BD7711">
      <w:pPr>
        <w:tabs>
          <w:tab w:val="left" w:pos="600"/>
          <w:tab w:val="left" w:pos="1134"/>
        </w:tabs>
        <w:ind w:left="600" w:hanging="600"/>
      </w:pPr>
    </w:p>
    <w:p w:rsidR="00DB2602" w:rsidRDefault="00DB2602" w:rsidP="00BD7711">
      <w:pPr>
        <w:tabs>
          <w:tab w:val="left" w:pos="600"/>
        </w:tabs>
        <w:jc w:val="both"/>
      </w:pPr>
      <w:r w:rsidRPr="0043612D">
        <w:rPr>
          <w:b/>
          <w:bCs/>
          <w:sz w:val="22"/>
          <w:szCs w:val="22"/>
        </w:rPr>
        <w:t>4.7.8</w:t>
      </w:r>
      <w:r>
        <w:rPr>
          <w:b/>
          <w:bCs/>
        </w:rPr>
        <w:t xml:space="preserve"> </w:t>
      </w:r>
      <w:r w:rsidRPr="00CE57D1">
        <w:t>Çalışan bulaşık ve kirli nesne veya yüzey ile temas etmiş ise ellerini, elbisesini, iş gömleğini ve</w:t>
      </w:r>
      <w:r w:rsidRPr="00CF4408">
        <w:t xml:space="preserve"> çizmelerini dezenfekte etmeli, dezenfekte işlemi tamamlanmadan </w:t>
      </w:r>
      <w:r>
        <w:t>et ile ilgili muamele işlemi</w:t>
      </w:r>
      <w:r w:rsidRPr="00CF4408">
        <w:t xml:space="preserve"> yapmamalıdır.</w:t>
      </w:r>
    </w:p>
    <w:p w:rsidR="00DB2602" w:rsidRDefault="00DB2602" w:rsidP="00BD7711">
      <w:pPr>
        <w:tabs>
          <w:tab w:val="left" w:pos="600"/>
        </w:tabs>
        <w:jc w:val="both"/>
      </w:pPr>
    </w:p>
    <w:p w:rsidR="00DB2602" w:rsidRDefault="00DB2602" w:rsidP="00BD7711">
      <w:pPr>
        <w:pStyle w:val="3-normalyaz"/>
        <w:spacing w:before="0" w:beforeAutospacing="0" w:after="0" w:afterAutospacing="0"/>
        <w:jc w:val="both"/>
        <w:rPr>
          <w:rFonts w:cs="Arial"/>
          <w:sz w:val="20"/>
          <w:szCs w:val="20"/>
          <w:lang w:eastAsia="en-US"/>
        </w:rPr>
      </w:pPr>
      <w:r w:rsidRPr="0043612D">
        <w:rPr>
          <w:rFonts w:cs="Arial"/>
          <w:b/>
          <w:bCs/>
          <w:sz w:val="22"/>
          <w:szCs w:val="22"/>
          <w:lang w:eastAsia="en-US"/>
        </w:rPr>
        <w:t>4.7.9</w:t>
      </w:r>
      <w:r>
        <w:rPr>
          <w:rFonts w:cs="Arial"/>
          <w:sz w:val="20"/>
          <w:szCs w:val="20"/>
          <w:lang w:eastAsia="en-US"/>
        </w:rPr>
        <w:t xml:space="preserve"> </w:t>
      </w:r>
      <w:r w:rsidRPr="00C550A2">
        <w:rPr>
          <w:rFonts w:cs="Arial"/>
          <w:sz w:val="20"/>
          <w:szCs w:val="20"/>
          <w:lang w:eastAsia="en-US"/>
        </w:rPr>
        <w:t>Etlerin taşınması için kullanılan araç ve/veya kaplar, gıdayı bulaşmadan korumak için temiz tutulmalı, bakımlı bir şekilde ve iyi şartlarda muhafaza edilmeli ve gerekli durumlarda yeterli temizlik ve dezenfeksiyona izin verecek şekilde tasarlanmalı ve imal edilmelidir.</w:t>
      </w:r>
    </w:p>
    <w:p w:rsidR="00DB2602" w:rsidRPr="00C550A2"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pStyle w:val="3-normalyaz"/>
        <w:spacing w:before="0" w:beforeAutospacing="0" w:after="0" w:afterAutospacing="0"/>
        <w:jc w:val="both"/>
        <w:rPr>
          <w:rFonts w:cs="Arial"/>
          <w:sz w:val="20"/>
          <w:szCs w:val="20"/>
          <w:lang w:eastAsia="en-US"/>
        </w:rPr>
      </w:pPr>
      <w:r w:rsidRPr="0043612D">
        <w:rPr>
          <w:rFonts w:cs="Arial"/>
          <w:b/>
          <w:bCs/>
          <w:sz w:val="22"/>
          <w:szCs w:val="22"/>
          <w:lang w:eastAsia="en-US"/>
        </w:rPr>
        <w:t>4.7.10</w:t>
      </w:r>
      <w:r>
        <w:rPr>
          <w:rFonts w:cs="Arial"/>
          <w:sz w:val="20"/>
          <w:szCs w:val="20"/>
          <w:lang w:eastAsia="en-US"/>
        </w:rPr>
        <w:t xml:space="preserve"> </w:t>
      </w:r>
      <w:r w:rsidRPr="00C550A2">
        <w:rPr>
          <w:rFonts w:cs="Arial"/>
          <w:sz w:val="20"/>
          <w:szCs w:val="20"/>
          <w:lang w:eastAsia="en-US"/>
        </w:rPr>
        <w:t>Etler, araçların ve/veya ekipmanın içine bulaşma riskini en aza indirecek biçimde yerleştirilmeli ve korunmalı ve bunlar etleri uygun sıcaklıklarda muhafaza etmeli ve söz konusu sıcaklıkları izlemeye imkân verecek nitelikte olması gerekir.</w:t>
      </w:r>
    </w:p>
    <w:p w:rsidR="00DB2602" w:rsidRPr="004132A2"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pStyle w:val="Heading2"/>
        <w:rPr>
          <w:sz w:val="22"/>
          <w:szCs w:val="22"/>
        </w:rPr>
      </w:pPr>
      <w:bookmarkStart w:id="166" w:name="_Toc43100969"/>
      <w:bookmarkStart w:id="167" w:name="_Toc373744497"/>
      <w:bookmarkStart w:id="168" w:name="_Toc383599939"/>
      <w:r>
        <w:rPr>
          <w:sz w:val="22"/>
          <w:szCs w:val="22"/>
        </w:rPr>
        <w:t>4.8</w:t>
      </w:r>
      <w:r>
        <w:rPr>
          <w:sz w:val="22"/>
          <w:szCs w:val="22"/>
        </w:rPr>
        <w:tab/>
      </w:r>
      <w:r w:rsidRPr="00C949B1">
        <w:rPr>
          <w:sz w:val="22"/>
          <w:szCs w:val="22"/>
        </w:rPr>
        <w:t>D</w:t>
      </w:r>
      <w:r>
        <w:rPr>
          <w:sz w:val="22"/>
          <w:szCs w:val="22"/>
        </w:rPr>
        <w:t>iğer kurallar</w:t>
      </w:r>
      <w:bookmarkEnd w:id="166"/>
      <w:bookmarkEnd w:id="167"/>
      <w:bookmarkEnd w:id="168"/>
    </w:p>
    <w:p w:rsidR="00DB2602" w:rsidRPr="006A121A" w:rsidRDefault="00DB2602" w:rsidP="006A121A">
      <w:pPr>
        <w:rPr>
          <w:lang w:eastAsia="zh-CN"/>
        </w:rPr>
      </w:pPr>
    </w:p>
    <w:p w:rsidR="00DB2602" w:rsidRDefault="00DB2602" w:rsidP="00BD7711">
      <w:pPr>
        <w:pStyle w:val="3-normalyaz"/>
        <w:spacing w:before="0" w:beforeAutospacing="0" w:after="0" w:afterAutospacing="0"/>
        <w:jc w:val="both"/>
        <w:rPr>
          <w:rFonts w:cs="Arial"/>
          <w:sz w:val="20"/>
          <w:szCs w:val="20"/>
          <w:lang w:eastAsia="en-US"/>
        </w:rPr>
      </w:pPr>
      <w:r w:rsidRPr="0043612D">
        <w:rPr>
          <w:rFonts w:cs="Arial"/>
          <w:b/>
          <w:bCs/>
          <w:sz w:val="22"/>
          <w:szCs w:val="22"/>
          <w:lang w:eastAsia="en-US"/>
        </w:rPr>
        <w:t>4.8.1</w:t>
      </w:r>
      <w:r>
        <w:rPr>
          <w:rFonts w:cs="Arial"/>
          <w:sz w:val="20"/>
          <w:szCs w:val="20"/>
          <w:lang w:eastAsia="en-US"/>
        </w:rPr>
        <w:t xml:space="preserve">  </w:t>
      </w:r>
      <w:r w:rsidRPr="00921353">
        <w:rPr>
          <w:rFonts w:cs="Arial"/>
          <w:sz w:val="20"/>
          <w:szCs w:val="20"/>
          <w:lang w:eastAsia="en-US"/>
        </w:rPr>
        <w:t xml:space="preserve">Taşıma araçlarının bulunduğu odalar dahil etin hazırlandığı, muameleye tabi tutulduğu veya muhafaza edildiği odaların tasarım ve planı, işlemler arasında ve sırasındaki bulaşmaya karşı imkân sağlayacak </w:t>
      </w:r>
      <w:r>
        <w:rPr>
          <w:rFonts w:cs="Arial"/>
          <w:sz w:val="20"/>
          <w:szCs w:val="20"/>
          <w:lang w:eastAsia="en-US"/>
        </w:rPr>
        <w:t>şekilde tasarlanmalı ve planlanmalıdır.</w:t>
      </w:r>
    </w:p>
    <w:p w:rsidR="00DB2602" w:rsidRPr="00921353" w:rsidRDefault="00DB2602" w:rsidP="00BD7711">
      <w:pPr>
        <w:pStyle w:val="3-normalyaz"/>
        <w:spacing w:before="0" w:beforeAutospacing="0" w:after="0" w:afterAutospacing="0"/>
        <w:jc w:val="both"/>
        <w:rPr>
          <w:rFonts w:cs="Arial"/>
          <w:sz w:val="20"/>
          <w:szCs w:val="20"/>
          <w:lang w:eastAsia="en-US"/>
        </w:rPr>
      </w:pPr>
    </w:p>
    <w:p w:rsidR="00DB2602" w:rsidRDefault="00DB2602" w:rsidP="00BD7711">
      <w:pPr>
        <w:jc w:val="both"/>
      </w:pPr>
      <w:r w:rsidRPr="0043612D">
        <w:rPr>
          <w:b/>
          <w:bCs/>
          <w:sz w:val="22"/>
          <w:szCs w:val="22"/>
        </w:rPr>
        <w:t>4.8.2</w:t>
      </w:r>
      <w:r>
        <w:t xml:space="preserve"> Temizlikte ve haşaratla mücadelede kullanılan maddeler etle temas etmemeli, ete koku bulaştırmayacak, lezzeti bozmayacak ve insan sağlığına zarar vermeyecek vasıfta olmalıdır.</w:t>
      </w:r>
    </w:p>
    <w:p w:rsidR="00DB2602" w:rsidRDefault="00DB2602" w:rsidP="00BD7711">
      <w:pPr>
        <w:jc w:val="both"/>
      </w:pPr>
    </w:p>
    <w:p w:rsidR="00DB2602" w:rsidRDefault="00DB2602" w:rsidP="00F96201">
      <w:pPr>
        <w:pStyle w:val="3-normalyaz"/>
        <w:spacing w:before="0" w:beforeAutospacing="0" w:after="0" w:afterAutospacing="0"/>
        <w:jc w:val="both"/>
        <w:rPr>
          <w:rFonts w:cs="Arial"/>
          <w:sz w:val="20"/>
          <w:szCs w:val="20"/>
          <w:lang w:eastAsia="en-US"/>
        </w:rPr>
      </w:pPr>
      <w:r w:rsidRPr="0043612D">
        <w:rPr>
          <w:rFonts w:cs="Arial"/>
          <w:b/>
          <w:bCs/>
          <w:sz w:val="22"/>
          <w:szCs w:val="22"/>
          <w:lang w:eastAsia="en-US"/>
        </w:rPr>
        <w:t>4.8.3</w:t>
      </w:r>
      <w:r>
        <w:rPr>
          <w:rFonts w:cs="Arial"/>
          <w:b/>
          <w:bCs/>
          <w:sz w:val="20"/>
          <w:szCs w:val="20"/>
          <w:lang w:eastAsia="en-US"/>
        </w:rPr>
        <w:t xml:space="preserve"> </w:t>
      </w:r>
      <w:r w:rsidRPr="00C949B1">
        <w:rPr>
          <w:rFonts w:cs="Arial"/>
          <w:sz w:val="20"/>
          <w:szCs w:val="20"/>
          <w:lang w:eastAsia="en-US"/>
        </w:rPr>
        <w:t xml:space="preserve"> Soğuk depo işletmelerinin giriş ve çıkışları kontrol altında tutulmalı, temiz, iyi durumda olması, bakım ve onarımının düzenli olarak yapılması sağlanmalıdır.</w:t>
      </w:r>
    </w:p>
    <w:p w:rsidR="00DB2602" w:rsidRPr="00C949B1" w:rsidRDefault="00DB2602" w:rsidP="00BD7711">
      <w:pPr>
        <w:pStyle w:val="3-normalyaz"/>
        <w:spacing w:before="0" w:beforeAutospacing="0" w:after="0" w:afterAutospacing="0"/>
        <w:rPr>
          <w:rFonts w:cs="Arial"/>
          <w:sz w:val="20"/>
          <w:szCs w:val="20"/>
          <w:lang w:eastAsia="en-US"/>
        </w:rPr>
      </w:pPr>
    </w:p>
    <w:p w:rsidR="00DB2602" w:rsidRDefault="00DB2602" w:rsidP="00BD7711">
      <w:pPr>
        <w:pStyle w:val="3-normalyaz"/>
        <w:spacing w:before="0" w:beforeAutospacing="0" w:after="0" w:afterAutospacing="0"/>
        <w:jc w:val="both"/>
        <w:rPr>
          <w:rFonts w:cs="Arial"/>
          <w:sz w:val="20"/>
          <w:szCs w:val="20"/>
          <w:lang w:eastAsia="en-US"/>
        </w:rPr>
      </w:pPr>
      <w:r w:rsidRPr="0043612D">
        <w:rPr>
          <w:rFonts w:cs="Arial"/>
          <w:b/>
          <w:bCs/>
          <w:sz w:val="22"/>
          <w:szCs w:val="22"/>
          <w:lang w:eastAsia="en-US"/>
        </w:rPr>
        <w:t>4.8.4</w:t>
      </w:r>
      <w:r>
        <w:rPr>
          <w:rFonts w:cs="Arial"/>
          <w:b/>
          <w:bCs/>
          <w:sz w:val="20"/>
          <w:szCs w:val="20"/>
          <w:lang w:eastAsia="en-US"/>
        </w:rPr>
        <w:t xml:space="preserve"> </w:t>
      </w:r>
      <w:r w:rsidRPr="00921353">
        <w:rPr>
          <w:rFonts w:cs="Arial"/>
          <w:sz w:val="20"/>
          <w:szCs w:val="20"/>
          <w:lang w:eastAsia="en-US"/>
        </w:rPr>
        <w:t xml:space="preserve"> Ambalajlama ve paketleme için kullanılan materyal bulaşma kaynağı olmamalı, bulaşma riskine maruz kalmayacak ve zarar görmeyecek biçimde depolanmalı, tekrar kullanılan ambalajlama ve paketleme materyalinin temizlenmesi ve gerekli durumlarda dezenfekte edilmesi kolay olmalıdır.</w:t>
      </w:r>
    </w:p>
    <w:p w:rsidR="00DB2602" w:rsidRPr="00921353" w:rsidRDefault="00DB2602" w:rsidP="00445F63">
      <w:pPr>
        <w:pStyle w:val="3-normalyaz"/>
        <w:spacing w:before="0" w:beforeAutospacing="0" w:after="0" w:afterAutospacing="0"/>
        <w:jc w:val="both"/>
        <w:rPr>
          <w:rFonts w:cs="Arial"/>
          <w:sz w:val="20"/>
          <w:szCs w:val="20"/>
          <w:lang w:eastAsia="en-US"/>
        </w:rPr>
      </w:pPr>
    </w:p>
    <w:p w:rsidR="00DB2602" w:rsidRDefault="00DB2602" w:rsidP="00F96201">
      <w:pPr>
        <w:pStyle w:val="Header"/>
        <w:tabs>
          <w:tab w:val="left" w:pos="567"/>
        </w:tabs>
        <w:jc w:val="both"/>
      </w:pPr>
      <w:r w:rsidRPr="0043612D">
        <w:rPr>
          <w:b/>
          <w:bCs/>
          <w:sz w:val="22"/>
          <w:szCs w:val="22"/>
        </w:rPr>
        <w:t>4.8.5</w:t>
      </w:r>
      <w:r w:rsidRPr="00921353">
        <w:tab/>
      </w:r>
      <w:r w:rsidRPr="0034274C">
        <w:t>İş yerinde</w:t>
      </w:r>
      <w:r w:rsidRPr="00921353">
        <w:t xml:space="preserve"> </w:t>
      </w:r>
      <w:r w:rsidRPr="001434BA">
        <w:t xml:space="preserve">üretilen </w:t>
      </w:r>
      <w:r>
        <w:t xml:space="preserve">et </w:t>
      </w:r>
      <w:r w:rsidRPr="001434BA">
        <w:t>ürünler</w:t>
      </w:r>
      <w:r>
        <w:t xml:space="preserve">i </w:t>
      </w:r>
      <w:r w:rsidRPr="001434BA">
        <w:t>uygun</w:t>
      </w:r>
      <w:r>
        <w:t xml:space="preserve"> şekilde ambalajlanmalı, kullanılan ambalaj malzemeleri gıda maddeleriyle ilgili mevzuata ve üzerindeki etiket bilgileri TS 4331’e uygun olmalıdır.</w:t>
      </w:r>
    </w:p>
    <w:p w:rsidR="00DB2602" w:rsidRDefault="00DB2602" w:rsidP="00BD7711">
      <w:pPr>
        <w:pStyle w:val="Header"/>
        <w:tabs>
          <w:tab w:val="left" w:pos="567"/>
        </w:tabs>
      </w:pPr>
    </w:p>
    <w:p w:rsidR="00DB2602" w:rsidRDefault="00DB2602" w:rsidP="00BD7711">
      <w:pPr>
        <w:pStyle w:val="Heading1"/>
      </w:pPr>
      <w:bookmarkStart w:id="169" w:name="_Toc12443560"/>
      <w:bookmarkStart w:id="170" w:name="_Toc130902476"/>
      <w:bookmarkStart w:id="171" w:name="_Toc131438564"/>
      <w:bookmarkStart w:id="172" w:name="_Toc133309802"/>
      <w:bookmarkStart w:id="173" w:name="_Toc154475537"/>
      <w:bookmarkStart w:id="174" w:name="_Toc156275996"/>
      <w:bookmarkStart w:id="175" w:name="_Toc171739932"/>
      <w:bookmarkStart w:id="176" w:name="_Toc373744498"/>
      <w:bookmarkStart w:id="177" w:name="_Toc383599940"/>
      <w:r w:rsidRPr="00C219A0">
        <w:t>5</w:t>
      </w:r>
      <w:r w:rsidRPr="00C219A0">
        <w:tab/>
        <w:t xml:space="preserve">Çeşitli </w:t>
      </w:r>
      <w:bookmarkEnd w:id="169"/>
      <w:r w:rsidRPr="00C219A0">
        <w:t>hükümler</w:t>
      </w:r>
      <w:bookmarkEnd w:id="170"/>
      <w:bookmarkEnd w:id="171"/>
      <w:bookmarkEnd w:id="172"/>
      <w:bookmarkEnd w:id="173"/>
      <w:bookmarkEnd w:id="174"/>
      <w:bookmarkEnd w:id="175"/>
      <w:bookmarkEnd w:id="176"/>
      <w:bookmarkEnd w:id="177"/>
    </w:p>
    <w:p w:rsidR="00DB2602" w:rsidRPr="00B06069" w:rsidRDefault="00DB2602" w:rsidP="00BD7711"/>
    <w:p w:rsidR="00DB2602" w:rsidRDefault="00DB2602" w:rsidP="0043612D">
      <w:pPr>
        <w:tabs>
          <w:tab w:val="left" w:pos="567"/>
        </w:tabs>
        <w:ind w:firstLine="15"/>
        <w:jc w:val="both"/>
      </w:pPr>
      <w:r w:rsidRPr="00DA659E">
        <w:rPr>
          <w:b/>
          <w:bCs/>
          <w:sz w:val="24"/>
          <w:szCs w:val="24"/>
        </w:rPr>
        <w:t>5.1</w:t>
      </w:r>
      <w:r w:rsidRPr="00DA659E">
        <w:rPr>
          <w:b/>
          <w:bCs/>
          <w:sz w:val="24"/>
          <w:szCs w:val="24"/>
        </w:rPr>
        <w:tab/>
      </w:r>
      <w:r>
        <w:t>Sahibi veya i</w:t>
      </w:r>
      <w:r w:rsidRPr="00C219A0">
        <w:t>şletmeciler</w:t>
      </w:r>
      <w:r>
        <w:t>i</w:t>
      </w:r>
      <w:r w:rsidRPr="00C219A0">
        <w:t xml:space="preserve">, bu standarda uygun </w:t>
      </w:r>
      <w:r w:rsidRPr="0034026B">
        <w:t xml:space="preserve">olduğunu belirttikleri iş yerleri için TSE Hizmet Yeri Yeterlilik Belgesi almak istedikleri zaman, inceleme esnasında istenildiğinde bu standarda uygunluk beyannamesi vermek veya uygunluğunu </w:t>
      </w:r>
      <w:r w:rsidRPr="00C219A0">
        <w:t xml:space="preserve">göstermek mecburiyetindedir. Bu beyannamede </w:t>
      </w:r>
      <w:r>
        <w:t>söz konusu hizmetlerin</w:t>
      </w:r>
      <w:r w:rsidRPr="00C219A0">
        <w:t xml:space="preserve">; Madde 4’deki </w:t>
      </w:r>
      <w:r>
        <w:t>genel kurallara</w:t>
      </w:r>
      <w:r w:rsidRPr="00C219A0">
        <w:t xml:space="preserve"> uygun olduğunu belirtmeleri gerekir</w:t>
      </w:r>
      <w:r>
        <w:t>.</w:t>
      </w:r>
    </w:p>
    <w:p w:rsidR="00DB2602" w:rsidRDefault="00DB2602" w:rsidP="00BD7711">
      <w:pPr>
        <w:ind w:firstLine="15"/>
        <w:jc w:val="both"/>
      </w:pPr>
    </w:p>
    <w:p w:rsidR="00DB2602" w:rsidRPr="00A93F06" w:rsidRDefault="00DB2602" w:rsidP="006A121A">
      <w:pPr>
        <w:pStyle w:val="Balk12"/>
        <w:shd w:val="clear" w:color="auto" w:fill="FFFFFF"/>
        <w:spacing w:before="0" w:after="0"/>
        <w:ind w:left="705" w:hanging="705"/>
        <w:jc w:val="both"/>
        <w:rPr>
          <w:rFonts w:cs="Arial"/>
          <w:b w:val="0"/>
          <w:bCs w:val="0"/>
          <w:color w:val="auto"/>
          <w:kern w:val="0"/>
          <w:sz w:val="20"/>
          <w:szCs w:val="20"/>
          <w:lang w:eastAsia="en-US"/>
        </w:rPr>
      </w:pPr>
      <w:bookmarkStart w:id="178" w:name="_Toc373744499"/>
      <w:bookmarkStart w:id="179" w:name="_Toc383599941"/>
      <w:r w:rsidRPr="006A121A">
        <w:rPr>
          <w:rFonts w:cs="Arial"/>
          <w:color w:val="auto"/>
          <w:kern w:val="0"/>
          <w:sz w:val="20"/>
          <w:szCs w:val="20"/>
          <w:lang w:eastAsia="en-US"/>
        </w:rPr>
        <w:t>Not -</w:t>
      </w:r>
      <w:r w:rsidRPr="00A93F06">
        <w:rPr>
          <w:rFonts w:cs="Arial"/>
          <w:b w:val="0"/>
          <w:bCs w:val="0"/>
          <w:color w:val="auto"/>
          <w:kern w:val="0"/>
          <w:sz w:val="20"/>
          <w:szCs w:val="20"/>
          <w:lang w:eastAsia="en-US"/>
        </w:rPr>
        <w:t xml:space="preserve"> </w:t>
      </w:r>
      <w:r>
        <w:rPr>
          <w:rFonts w:cs="Arial"/>
          <w:b w:val="0"/>
          <w:bCs w:val="0"/>
          <w:color w:val="auto"/>
          <w:kern w:val="0"/>
          <w:sz w:val="20"/>
          <w:szCs w:val="20"/>
          <w:lang w:eastAsia="en-US"/>
        </w:rPr>
        <w:tab/>
      </w:r>
      <w:r w:rsidRPr="00A93F06">
        <w:rPr>
          <w:rFonts w:cs="Arial"/>
          <w:b w:val="0"/>
          <w:bCs w:val="0"/>
          <w:color w:val="auto"/>
          <w:kern w:val="0"/>
          <w:sz w:val="20"/>
          <w:szCs w:val="20"/>
          <w:lang w:eastAsia="en-US"/>
        </w:rPr>
        <w:t>Bu standardda yer almayan hu</w:t>
      </w:r>
      <w:r>
        <w:rPr>
          <w:rFonts w:cs="Arial"/>
          <w:b w:val="0"/>
          <w:bCs w:val="0"/>
          <w:color w:val="auto"/>
          <w:kern w:val="0"/>
          <w:sz w:val="20"/>
          <w:szCs w:val="20"/>
          <w:lang w:eastAsia="en-US"/>
        </w:rPr>
        <w:t>suslarda “Türk Gıda Kodeksi”,</w:t>
      </w:r>
      <w:r w:rsidRPr="00A93F06">
        <w:rPr>
          <w:rFonts w:cs="Arial"/>
          <w:b w:val="0"/>
          <w:bCs w:val="0"/>
          <w:color w:val="auto"/>
          <w:kern w:val="0"/>
          <w:sz w:val="20"/>
          <w:szCs w:val="20"/>
          <w:lang w:eastAsia="en-US"/>
        </w:rPr>
        <w:t xml:space="preserve"> </w:t>
      </w:r>
      <w:r>
        <w:rPr>
          <w:rFonts w:cs="Arial"/>
          <w:b w:val="0"/>
          <w:bCs w:val="0"/>
          <w:color w:val="auto"/>
          <w:kern w:val="0"/>
          <w:sz w:val="20"/>
          <w:szCs w:val="20"/>
          <w:lang w:eastAsia="en-US"/>
        </w:rPr>
        <w:t>“</w:t>
      </w:r>
      <w:r w:rsidRPr="00A93F06">
        <w:rPr>
          <w:rFonts w:cs="Arial"/>
          <w:b w:val="0"/>
          <w:bCs w:val="0"/>
          <w:color w:val="auto"/>
          <w:kern w:val="0"/>
          <w:sz w:val="20"/>
          <w:szCs w:val="20"/>
          <w:lang w:eastAsia="en-US"/>
        </w:rPr>
        <w:t>Gıda Hijyeni Yönetmeliği</w:t>
      </w:r>
      <w:r>
        <w:rPr>
          <w:rFonts w:cs="Arial"/>
          <w:b w:val="0"/>
          <w:bCs w:val="0"/>
          <w:color w:val="auto"/>
          <w:kern w:val="0"/>
          <w:sz w:val="20"/>
          <w:szCs w:val="20"/>
          <w:lang w:eastAsia="en-US"/>
        </w:rPr>
        <w:t>”</w:t>
      </w:r>
      <w:r w:rsidRPr="00A93F06">
        <w:rPr>
          <w:rFonts w:cs="Arial"/>
          <w:b w:val="0"/>
          <w:bCs w:val="0"/>
          <w:color w:val="auto"/>
          <w:kern w:val="0"/>
          <w:sz w:val="20"/>
          <w:szCs w:val="20"/>
          <w:lang w:eastAsia="en-US"/>
        </w:rPr>
        <w:t xml:space="preserve"> </w:t>
      </w:r>
      <w:r>
        <w:rPr>
          <w:rFonts w:cs="Arial"/>
          <w:b w:val="0"/>
          <w:bCs w:val="0"/>
          <w:color w:val="auto"/>
          <w:kern w:val="0"/>
          <w:sz w:val="20"/>
          <w:szCs w:val="20"/>
          <w:lang w:eastAsia="en-US"/>
        </w:rPr>
        <w:t>“</w:t>
      </w:r>
      <w:r w:rsidRPr="00A93F06">
        <w:rPr>
          <w:rFonts w:cs="Arial"/>
          <w:b w:val="0"/>
          <w:bCs w:val="0"/>
          <w:color w:val="auto"/>
          <w:kern w:val="0"/>
          <w:sz w:val="20"/>
          <w:szCs w:val="20"/>
          <w:lang w:eastAsia="en-US"/>
        </w:rPr>
        <w:t>Hayvansal Gıdalar İçin Özel Hijyen Kuralları Yönetmeliği</w:t>
      </w:r>
      <w:r>
        <w:rPr>
          <w:rFonts w:cs="Arial"/>
          <w:b w:val="0"/>
          <w:bCs w:val="0"/>
          <w:color w:val="auto"/>
          <w:kern w:val="0"/>
          <w:sz w:val="20"/>
          <w:szCs w:val="20"/>
          <w:lang w:eastAsia="en-US"/>
        </w:rPr>
        <w:t>”</w:t>
      </w:r>
      <w:r w:rsidRPr="00A93F06">
        <w:rPr>
          <w:rFonts w:cs="Arial"/>
          <w:b w:val="0"/>
          <w:bCs w:val="0"/>
          <w:color w:val="auto"/>
          <w:kern w:val="0"/>
          <w:sz w:val="20"/>
          <w:szCs w:val="20"/>
          <w:lang w:eastAsia="en-US"/>
        </w:rPr>
        <w:t xml:space="preserve"> ne göre işlem yapılır.</w:t>
      </w:r>
      <w:bookmarkEnd w:id="178"/>
      <w:bookmarkEnd w:id="179"/>
    </w:p>
    <w:p w:rsidR="00DB2602" w:rsidRDefault="00DB2602" w:rsidP="00BD7711">
      <w:pPr>
        <w:ind w:firstLine="15"/>
        <w:jc w:val="both"/>
      </w:pPr>
    </w:p>
    <w:p w:rsidR="00DB2602" w:rsidRDefault="00DB2602" w:rsidP="00BD7711">
      <w:pPr>
        <w:ind w:firstLine="15"/>
        <w:jc w:val="both"/>
      </w:pPr>
    </w:p>
    <w:p w:rsidR="00DB2602" w:rsidRDefault="00DB2602" w:rsidP="00BD7711">
      <w:pPr>
        <w:ind w:firstLine="15"/>
        <w:jc w:val="both"/>
      </w:pPr>
    </w:p>
    <w:p w:rsidR="00DB2602" w:rsidRDefault="00DB2602" w:rsidP="00BD7711">
      <w:pPr>
        <w:ind w:firstLine="15"/>
        <w:jc w:val="both"/>
      </w:pPr>
    </w:p>
    <w:p w:rsidR="00DB2602" w:rsidRDefault="00DB2602" w:rsidP="00BD7711">
      <w:pPr>
        <w:ind w:firstLine="15"/>
        <w:jc w:val="both"/>
      </w:pPr>
    </w:p>
    <w:p w:rsidR="00DB2602" w:rsidRDefault="00DB2602" w:rsidP="00BD7711">
      <w:pPr>
        <w:ind w:firstLine="15"/>
        <w:jc w:val="both"/>
      </w:pPr>
    </w:p>
    <w:p w:rsidR="00DB2602" w:rsidRDefault="00DB2602" w:rsidP="00BD7711">
      <w:pPr>
        <w:ind w:firstLine="15"/>
        <w:jc w:val="both"/>
      </w:pPr>
    </w:p>
    <w:p w:rsidR="00DB2602" w:rsidRDefault="00DB2602" w:rsidP="00BD7711">
      <w:pPr>
        <w:ind w:firstLine="15"/>
        <w:jc w:val="both"/>
      </w:pPr>
    </w:p>
    <w:p w:rsidR="00DB2602" w:rsidRDefault="00DB2602" w:rsidP="00BD7711">
      <w:pPr>
        <w:ind w:firstLine="15"/>
        <w:jc w:val="both"/>
      </w:pPr>
    </w:p>
    <w:p w:rsidR="00DB2602" w:rsidRDefault="00DB2602" w:rsidP="00BD7711">
      <w:pPr>
        <w:ind w:firstLine="15"/>
        <w:jc w:val="both"/>
      </w:pPr>
    </w:p>
    <w:p w:rsidR="00DB2602" w:rsidRDefault="00DB2602" w:rsidP="00BD7711">
      <w:pPr>
        <w:ind w:firstLine="15"/>
        <w:jc w:val="both"/>
      </w:pPr>
    </w:p>
    <w:p w:rsidR="00DB2602" w:rsidRDefault="00DB2602" w:rsidP="00BD7711">
      <w:pPr>
        <w:ind w:firstLine="15"/>
        <w:jc w:val="both"/>
      </w:pPr>
    </w:p>
    <w:p w:rsidR="00DB2602" w:rsidRDefault="00DB2602" w:rsidP="00BD7711">
      <w:pPr>
        <w:ind w:firstLine="15"/>
        <w:jc w:val="both"/>
      </w:pPr>
    </w:p>
    <w:p w:rsidR="00DB2602" w:rsidRDefault="00DB2602" w:rsidP="00BD7711">
      <w:pPr>
        <w:ind w:firstLine="15"/>
        <w:jc w:val="both"/>
      </w:pPr>
    </w:p>
    <w:p w:rsidR="00DB2602" w:rsidRDefault="00DB2602" w:rsidP="00BD7711">
      <w:pPr>
        <w:ind w:firstLine="15"/>
        <w:jc w:val="both"/>
      </w:pPr>
    </w:p>
    <w:p w:rsidR="00DB2602" w:rsidRDefault="00DB2602" w:rsidP="00BD7711">
      <w:pPr>
        <w:ind w:firstLine="15"/>
        <w:jc w:val="both"/>
      </w:pPr>
    </w:p>
    <w:p w:rsidR="00DB2602" w:rsidRDefault="00DB2602" w:rsidP="00BD7711">
      <w:pPr>
        <w:ind w:firstLine="15"/>
        <w:jc w:val="both"/>
      </w:pPr>
    </w:p>
    <w:p w:rsidR="00DB2602" w:rsidRDefault="00DB2602" w:rsidP="00BD7711">
      <w:pPr>
        <w:ind w:firstLine="15"/>
        <w:jc w:val="both"/>
      </w:pPr>
    </w:p>
    <w:p w:rsidR="00DB2602" w:rsidRDefault="00DB2602" w:rsidP="00BD7711">
      <w:pPr>
        <w:ind w:firstLine="15"/>
        <w:jc w:val="both"/>
      </w:pPr>
    </w:p>
    <w:p w:rsidR="00DB2602" w:rsidRDefault="00DB2602" w:rsidP="00BD7711">
      <w:pPr>
        <w:ind w:firstLine="15"/>
        <w:jc w:val="both"/>
      </w:pPr>
    </w:p>
    <w:p w:rsidR="00DB2602" w:rsidRPr="0043612D" w:rsidRDefault="00DB2602" w:rsidP="0043612D">
      <w:pPr>
        <w:pStyle w:val="Heading1"/>
        <w:jc w:val="center"/>
      </w:pPr>
      <w:bookmarkStart w:id="180" w:name="_Toc171739933"/>
      <w:r>
        <w:br w:type="page"/>
      </w:r>
      <w:bookmarkStart w:id="181" w:name="_Toc373744500"/>
      <w:bookmarkStart w:id="182" w:name="_Toc383599942"/>
      <w:r w:rsidRPr="0043612D">
        <w:t>Yararlanılan kaynaklar</w:t>
      </w:r>
      <w:bookmarkEnd w:id="180"/>
      <w:bookmarkEnd w:id="181"/>
      <w:bookmarkEnd w:id="182"/>
    </w:p>
    <w:p w:rsidR="00DB2602" w:rsidRPr="00B35B08" w:rsidRDefault="00DB2602" w:rsidP="00BD7711">
      <w:pPr>
        <w:jc w:val="both"/>
      </w:pPr>
    </w:p>
    <w:p w:rsidR="00DB2602" w:rsidRDefault="00DB2602" w:rsidP="006A121A">
      <w:pPr>
        <w:numPr>
          <w:ilvl w:val="0"/>
          <w:numId w:val="34"/>
        </w:numPr>
        <w:ind w:left="284" w:hanging="284"/>
        <w:jc w:val="both"/>
      </w:pPr>
      <w:r>
        <w:t xml:space="preserve">17.12.2011 tarih ve 28145 sayılı Resmi Gazetede yayımlanan Gıda Hijyeni Yönetmeliği. </w:t>
      </w:r>
    </w:p>
    <w:p w:rsidR="00DB2602" w:rsidRDefault="00DB2602" w:rsidP="006A121A">
      <w:pPr>
        <w:numPr>
          <w:ilvl w:val="0"/>
          <w:numId w:val="34"/>
        </w:numPr>
        <w:ind w:left="284" w:hanging="284"/>
        <w:jc w:val="both"/>
      </w:pPr>
      <w:r>
        <w:t xml:space="preserve">17.12.2011 tarih ve 28145 sayılı Resmi Gazetede yayımlanan Gıda İşletmelerinin Kayıt ve Onay İşlemlerine Dair Yönetmelik. </w:t>
      </w:r>
    </w:p>
    <w:p w:rsidR="00DB2602" w:rsidRPr="00C219A0" w:rsidRDefault="00DB2602" w:rsidP="006A121A">
      <w:pPr>
        <w:numPr>
          <w:ilvl w:val="0"/>
          <w:numId w:val="34"/>
        </w:numPr>
        <w:ind w:left="284" w:hanging="284"/>
        <w:jc w:val="both"/>
      </w:pPr>
      <w:r>
        <w:t xml:space="preserve">17.12.2011 tarih ve 28145 sayılı Resmi Gazetede yayımlanan Gıda ve Yemin Resmi Kontrollerine Dair Yönetmelik. </w:t>
      </w:r>
    </w:p>
    <w:p w:rsidR="00DB2602" w:rsidRPr="009C3040" w:rsidRDefault="00DB2602" w:rsidP="006A121A">
      <w:pPr>
        <w:pStyle w:val="BodyText2"/>
        <w:numPr>
          <w:ilvl w:val="0"/>
          <w:numId w:val="34"/>
        </w:numPr>
        <w:spacing w:after="0" w:line="240" w:lineRule="auto"/>
        <w:ind w:left="284" w:hanging="284"/>
        <w:jc w:val="both"/>
      </w:pPr>
      <w:r>
        <w:t xml:space="preserve">17.12.2011 tarih ve 28145 sayılı Resmi Gazetede yayımlanan Hayvansal Gıdaların Resmi Kontrollerine İlişkin Özel Kuralları Belirleyen Yönetmelik.  </w:t>
      </w:r>
    </w:p>
    <w:p w:rsidR="00DB2602" w:rsidRPr="00C219A0" w:rsidRDefault="00DB2602" w:rsidP="006A121A">
      <w:pPr>
        <w:pStyle w:val="BodyText2"/>
        <w:numPr>
          <w:ilvl w:val="0"/>
          <w:numId w:val="34"/>
        </w:numPr>
        <w:spacing w:after="0" w:line="240" w:lineRule="auto"/>
        <w:ind w:left="284" w:hanging="284"/>
        <w:jc w:val="both"/>
      </w:pPr>
      <w:r>
        <w:t xml:space="preserve">27.12.2011 tarih ve 28155 sayılı Resmi Gazetede yayımlanan Hayvansal Gıdalar İçin Özel Hijyen Kuralları Yönetmeliği. </w:t>
      </w:r>
    </w:p>
    <w:p w:rsidR="00DB2602" w:rsidRDefault="00DB2602" w:rsidP="006A121A">
      <w:pPr>
        <w:pStyle w:val="BodyText2"/>
        <w:numPr>
          <w:ilvl w:val="0"/>
          <w:numId w:val="34"/>
        </w:numPr>
        <w:spacing w:after="0" w:line="240" w:lineRule="auto"/>
        <w:ind w:left="284" w:hanging="284"/>
        <w:jc w:val="both"/>
      </w:pPr>
      <w:r>
        <w:t>Türk Gıda Kodeksi  Et ve Et Ürünleri Tebliğ (2012/74).</w:t>
      </w:r>
    </w:p>
    <w:p w:rsidR="00DB2602" w:rsidRDefault="00DB2602" w:rsidP="006A121A">
      <w:pPr>
        <w:pStyle w:val="BodyText2"/>
        <w:numPr>
          <w:ilvl w:val="0"/>
          <w:numId w:val="34"/>
        </w:numPr>
        <w:spacing w:after="0" w:line="240" w:lineRule="auto"/>
        <w:ind w:left="284" w:hanging="284"/>
        <w:jc w:val="both"/>
      </w:pPr>
      <w:r>
        <w:t xml:space="preserve">29.12.2011 tarih ve 28157 sayılı Resmi Gazetede (3. Mükerrer) yayımlanan </w:t>
      </w:r>
      <w:r w:rsidRPr="00C219A0">
        <w:t xml:space="preserve">Türk Gıda Kodeksi </w:t>
      </w:r>
      <w:r>
        <w:t xml:space="preserve">Etiketleme Yönetmeliği. </w:t>
      </w:r>
    </w:p>
    <w:p w:rsidR="00DB2602" w:rsidRPr="00DF658F" w:rsidRDefault="00DB2602" w:rsidP="006A121A">
      <w:pPr>
        <w:pStyle w:val="BodyText2"/>
        <w:numPr>
          <w:ilvl w:val="0"/>
          <w:numId w:val="34"/>
        </w:numPr>
        <w:spacing w:after="0" w:line="240" w:lineRule="auto"/>
        <w:ind w:left="284" w:hanging="284"/>
        <w:jc w:val="both"/>
      </w:pPr>
      <w:r w:rsidRPr="00DF658F">
        <w:t>ARSLAN, A., Et Muayenesi ve Et Ürünleri Teknolojisi, Elazığ, 2002.</w:t>
      </w:r>
    </w:p>
    <w:p w:rsidR="00DB2602" w:rsidRPr="00DF658F" w:rsidRDefault="00DB2602" w:rsidP="006A121A">
      <w:pPr>
        <w:pStyle w:val="BodyText2"/>
        <w:numPr>
          <w:ilvl w:val="0"/>
          <w:numId w:val="34"/>
        </w:numPr>
        <w:spacing w:after="0" w:line="240" w:lineRule="auto"/>
        <w:ind w:left="284" w:hanging="284"/>
        <w:jc w:val="both"/>
      </w:pPr>
      <w:r w:rsidRPr="00DF658F">
        <w:t>DAVİES, A., BOARD, R., Microbiology of Meat and Poultry, 1998.</w:t>
      </w:r>
    </w:p>
    <w:p w:rsidR="00DB2602" w:rsidRPr="00DF658F" w:rsidRDefault="00DB2602" w:rsidP="006A121A">
      <w:pPr>
        <w:pStyle w:val="BodyText2"/>
        <w:numPr>
          <w:ilvl w:val="0"/>
          <w:numId w:val="34"/>
        </w:numPr>
        <w:spacing w:after="0" w:line="240" w:lineRule="auto"/>
        <w:ind w:left="284" w:hanging="284"/>
        <w:jc w:val="both"/>
      </w:pPr>
      <w:r w:rsidRPr="00DF658F">
        <w:t>G</w:t>
      </w:r>
      <w:r>
        <w:t>ÜZEL</w:t>
      </w:r>
      <w:r w:rsidRPr="00DF658F">
        <w:t xml:space="preserve"> l. 1994 Kantalı Etleri Pazarlaması İle İlgili Uluslararası Standardlar.</w:t>
      </w:r>
    </w:p>
    <w:p w:rsidR="00DB2602" w:rsidRPr="00DF658F" w:rsidRDefault="00DB2602" w:rsidP="006A121A">
      <w:pPr>
        <w:pStyle w:val="BodyText2"/>
        <w:numPr>
          <w:ilvl w:val="0"/>
          <w:numId w:val="34"/>
        </w:numPr>
        <w:spacing w:after="0" w:line="240" w:lineRule="auto"/>
        <w:ind w:left="284" w:hanging="284"/>
        <w:jc w:val="both"/>
      </w:pPr>
      <w:r w:rsidRPr="00DF658F">
        <w:t>Poultry Science 1992, Animal Agriculture Series.</w:t>
      </w:r>
    </w:p>
    <w:p w:rsidR="00DB2602" w:rsidRPr="00DF658F" w:rsidRDefault="00DB2602" w:rsidP="006A121A">
      <w:pPr>
        <w:pStyle w:val="BodyText2"/>
        <w:numPr>
          <w:ilvl w:val="0"/>
          <w:numId w:val="34"/>
        </w:numPr>
        <w:spacing w:after="0" w:line="240" w:lineRule="auto"/>
        <w:ind w:left="284" w:hanging="284"/>
        <w:jc w:val="both"/>
      </w:pPr>
      <w:r w:rsidRPr="00DF658F">
        <w:t>Poultry 1990, Centre for Tropical Veterinary Medicine Universty of Edinburgh.</w:t>
      </w:r>
    </w:p>
    <w:p w:rsidR="00DB2602" w:rsidRPr="00BB7A53" w:rsidRDefault="00DB2602" w:rsidP="00BD7711">
      <w:pPr>
        <w:jc w:val="both"/>
      </w:pPr>
    </w:p>
    <w:p w:rsidR="00DB2602" w:rsidRPr="00C219A0" w:rsidRDefault="00DB2602" w:rsidP="006F280A">
      <w:pPr>
        <w:pStyle w:val="BodyText2"/>
        <w:spacing w:after="0" w:line="240" w:lineRule="auto"/>
        <w:jc w:val="both"/>
        <w:rPr>
          <w:b/>
          <w:bCs/>
        </w:rPr>
      </w:pPr>
    </w:p>
    <w:p w:rsidR="00DB2602" w:rsidRPr="00F96201" w:rsidRDefault="00DB2602" w:rsidP="00F96201">
      <w:pPr>
        <w:pStyle w:val="BodyText2"/>
        <w:spacing w:after="0" w:line="240" w:lineRule="auto"/>
        <w:jc w:val="both"/>
        <w:rPr>
          <w:b/>
          <w:bCs/>
        </w:rPr>
      </w:pPr>
    </w:p>
    <w:sectPr w:rsidR="00DB2602" w:rsidRPr="00F96201" w:rsidSect="00DB2602">
      <w:headerReference w:type="default" r:id="rId16"/>
      <w:footerReference w:type="default" r:id="rId17"/>
      <w:pgSz w:w="11906" w:h="16838"/>
      <w:pgMar w:top="1230" w:right="1134" w:bottom="1134" w:left="1134" w:header="709" w:footer="709" w:gutter="0"/>
      <w:pgNumType w:start="1"/>
      <w:cols w:space="708"/>
      <w:docGrid w:linePitch="360"/>
      <w:sectPrChange w:id="183" w:author="fundaa" w:date="2014-09-05T09:59:00Z">
        <w:sectPr w:rsidR="00DB2602" w:rsidRPr="00F96201" w:rsidSect="00DB2602">
          <w:pgSz w:w="12240" w:h="15840"/>
          <w:pgMar w:top="1417" w:right="1417" w:bottom="1417" w:left="1417" w:header="708" w:footer="708"/>
          <w:pgNumType w:start="1"/>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2602" w:rsidRDefault="00DB2602">
      <w:r>
        <w:separator/>
      </w:r>
    </w:p>
  </w:endnote>
  <w:endnote w:type="continuationSeparator" w:id="0">
    <w:p w:rsidR="00DB2602" w:rsidRDefault="00DB26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602" w:rsidRDefault="00DB2602" w:rsidP="009220D2">
    <w:pPr>
      <w:pStyle w:val="Footer"/>
      <w:ind w:right="38"/>
    </w:pPr>
    <w:r>
      <w:rPr>
        <w:rStyle w:val="PageNumber"/>
      </w:rPr>
      <w:fldChar w:fldCharType="begin"/>
    </w:r>
    <w:r>
      <w:rPr>
        <w:rStyle w:val="PageNumber"/>
      </w:rPr>
      <w:instrText xml:space="preserve"> PAGE </w:instrText>
    </w:r>
    <w:r>
      <w:rPr>
        <w:rStyle w:val="PageNumber"/>
      </w:rPr>
      <w:fldChar w:fldCharType="separate"/>
    </w:r>
    <w:r>
      <w:rPr>
        <w:rStyle w:val="PageNumber"/>
        <w:noProof/>
      </w:rPr>
      <w:t>14</w:t>
    </w:r>
    <w:r>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602" w:rsidRDefault="00DB2602" w:rsidP="009220D2">
    <w:pPr>
      <w:pStyle w:val="Footer"/>
      <w:tabs>
        <w:tab w:val="clear" w:pos="9072"/>
      </w:tabs>
      <w:ind w:right="38"/>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602" w:rsidRDefault="00DB2602" w:rsidP="00F56678">
    <w:pPr>
      <w:pStyle w:val="Footer"/>
      <w:jc w:val="right"/>
    </w:pPr>
    <w:fldSimple w:instr="PAGE   \* MERGEFORMAT">
      <w:r>
        <w:rPr>
          <w:noProof/>
        </w:rPr>
        <w:t>15</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2602" w:rsidRDefault="00DB2602">
      <w:r>
        <w:separator/>
      </w:r>
    </w:p>
  </w:footnote>
  <w:footnote w:type="continuationSeparator" w:id="0">
    <w:p w:rsidR="00DB2602" w:rsidRDefault="00DB26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602" w:rsidRDefault="00DB2602" w:rsidP="004132A2">
    <w:pPr>
      <w:pStyle w:val="Header"/>
      <w:tabs>
        <w:tab w:val="clear" w:pos="4536"/>
        <w:tab w:val="clear" w:pos="9072"/>
        <w:tab w:val="center" w:pos="4678"/>
        <w:tab w:val="right" w:pos="9638"/>
      </w:tabs>
    </w:pPr>
    <w:r>
      <w:t>ICS 67.120.10</w:t>
    </w:r>
    <w:r>
      <w:tab/>
      <w:t>TÜRK STANDARDI TASARISI</w:t>
    </w:r>
    <w:r>
      <w:tab/>
      <w:t>tst 6160/Revizyon</w:t>
    </w:r>
  </w:p>
  <w:p w:rsidR="00DB2602" w:rsidRDefault="00DB2602" w:rsidP="004132A2">
    <w:pPr>
      <w:pStyle w:val="Header"/>
      <w:pBdr>
        <w:top w:val="single" w:sz="4"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602" w:rsidRDefault="00DB2602" w:rsidP="00364F23">
    <w:pPr>
      <w:pStyle w:val="Header"/>
      <w:tabs>
        <w:tab w:val="clear" w:pos="9072"/>
        <w:tab w:val="center" w:pos="4820"/>
        <w:tab w:val="right" w:pos="9600"/>
      </w:tabs>
    </w:pPr>
    <w:r>
      <w:t>ICS 67.120.20</w:t>
    </w:r>
    <w:r>
      <w:tab/>
      <w:t>TÜRK STANDARDI TASARISI</w:t>
    </w:r>
    <w:r>
      <w:tab/>
      <w:t>tst  8057/Revizyon</w:t>
    </w:r>
  </w:p>
  <w:p w:rsidR="00DB2602" w:rsidRPr="00545B4B" w:rsidRDefault="00DB2602" w:rsidP="00364F23">
    <w:pPr>
      <w:pStyle w:val="Header"/>
      <w:pBdr>
        <w:top w:val="single" w:sz="4" w:space="1" w:color="auto"/>
      </w:pBdr>
    </w:pPr>
  </w:p>
  <w:p w:rsidR="00DB2602" w:rsidRPr="00545B4B" w:rsidRDefault="00DB2602" w:rsidP="00545B4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602" w:rsidRDefault="00DB2602" w:rsidP="00F56678">
    <w:pPr>
      <w:pStyle w:val="Header"/>
      <w:tabs>
        <w:tab w:val="clear" w:pos="4536"/>
        <w:tab w:val="clear" w:pos="9072"/>
        <w:tab w:val="center" w:pos="4678"/>
        <w:tab w:val="right" w:pos="9638"/>
      </w:tabs>
    </w:pPr>
    <w:r>
      <w:t>ICS 67.120.10</w:t>
    </w:r>
    <w:r>
      <w:tab/>
      <w:t>TÜRK STANDARDI TASARISI</w:t>
    </w:r>
    <w:r>
      <w:tab/>
      <w:t>tst 6160/Revizyon</w:t>
    </w:r>
  </w:p>
  <w:p w:rsidR="00DB2602" w:rsidRPr="009220D2" w:rsidRDefault="00DB2602" w:rsidP="009220D2">
    <w:pPr>
      <w:pStyle w:val="Header"/>
      <w:pBdr>
        <w:top w:val="single" w:sz="4" w:space="1"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602" w:rsidRDefault="00DB2602" w:rsidP="00F56678">
    <w:pPr>
      <w:pStyle w:val="Header"/>
      <w:tabs>
        <w:tab w:val="clear" w:pos="4536"/>
        <w:tab w:val="clear" w:pos="9072"/>
        <w:tab w:val="center" w:pos="4678"/>
        <w:tab w:val="right" w:pos="9638"/>
      </w:tabs>
    </w:pPr>
    <w:r>
      <w:t>ICS 67.120.10</w:t>
    </w:r>
    <w:r>
      <w:tab/>
      <w:t>TÜRK STANDARDI TASARISI</w:t>
    </w:r>
    <w:r>
      <w:tab/>
      <w:t>tst 6160/Revizyon</w:t>
    </w:r>
  </w:p>
  <w:p w:rsidR="00DB2602" w:rsidRDefault="00DB2602" w:rsidP="009220D2">
    <w:pPr>
      <w:pStyle w:val="Header"/>
      <w:pBdr>
        <w:top w:val="single" w:sz="4" w:space="1" w:color="auto"/>
      </w:pBd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2602" w:rsidRDefault="00DB2602" w:rsidP="00F56678">
    <w:pPr>
      <w:pStyle w:val="Header"/>
      <w:tabs>
        <w:tab w:val="clear" w:pos="4536"/>
        <w:tab w:val="clear" w:pos="9072"/>
        <w:tab w:val="center" w:pos="4678"/>
        <w:tab w:val="right" w:pos="9638"/>
      </w:tabs>
    </w:pPr>
    <w:r>
      <w:t>ICS 67.120.10</w:t>
    </w:r>
    <w:r>
      <w:tab/>
      <w:t>TÜRK STANDARDI TASARISI</w:t>
    </w:r>
    <w:r>
      <w:tab/>
      <w:t>tst 6160/Revizyon</w:t>
    </w:r>
  </w:p>
  <w:p w:rsidR="00DB2602" w:rsidRDefault="00DB2602" w:rsidP="009220D2">
    <w:pPr>
      <w:pStyle w:val="Header"/>
      <w:pBdr>
        <w:top w:val="single" w:sz="4"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F624608"/>
    <w:lvl w:ilvl="0">
      <w:numFmt w:val="decimal"/>
      <w:lvlText w:val="*"/>
      <w:lvlJc w:val="left"/>
    </w:lvl>
  </w:abstractNum>
  <w:abstractNum w:abstractNumId="1">
    <w:nsid w:val="107B0472"/>
    <w:multiLevelType w:val="multilevel"/>
    <w:tmpl w:val="93441372"/>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805344D"/>
    <w:multiLevelType w:val="hybridMultilevel"/>
    <w:tmpl w:val="274AB578"/>
    <w:lvl w:ilvl="0" w:tplc="30BAC5AE">
      <w:numFmt w:val="bullet"/>
      <w:lvlText w:val="-"/>
      <w:lvlJc w:val="left"/>
      <w:pPr>
        <w:tabs>
          <w:tab w:val="num" w:pos="1065"/>
        </w:tabs>
        <w:ind w:left="1065" w:hanging="705"/>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1B134EA2"/>
    <w:multiLevelType w:val="multilevel"/>
    <w:tmpl w:val="FAA2B124"/>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E666B17"/>
    <w:multiLevelType w:val="multilevel"/>
    <w:tmpl w:val="B05AE92A"/>
    <w:lvl w:ilvl="0">
      <w:start w:val="1"/>
      <w:numFmt w:val="decimal"/>
      <w:suff w:val="space"/>
      <w:lvlText w:val="%1"/>
      <w:lvlJc w:val="left"/>
      <w:rPr>
        <w:rFonts w:hint="default"/>
      </w:rPr>
    </w:lvl>
    <w:lvl w:ilvl="1">
      <w:start w:val="1"/>
      <w:numFmt w:val="decimal"/>
      <w:suff w:val="space"/>
      <w:lvlText w:val="%1.%2"/>
      <w:lvlJc w:val="left"/>
      <w:pPr>
        <w:ind w:hanging="1"/>
      </w:pPr>
      <w:rPr>
        <w:rFonts w:ascii="Arial" w:hAnsi="Arial" w:cs="Arial" w:hint="default"/>
        <w:b/>
        <w:bCs/>
        <w:i w:val="0"/>
        <w:iCs w:val="0"/>
        <w:sz w:val="24"/>
        <w:szCs w:val="24"/>
      </w:rPr>
    </w:lvl>
    <w:lvl w:ilvl="2">
      <w:start w:val="1"/>
      <w:numFmt w:val="decimal"/>
      <w:suff w:val="space"/>
      <w:lvlText w:val="%1.%2.%3"/>
      <w:lvlJc w:val="left"/>
      <w:pPr>
        <w:ind w:hanging="1"/>
      </w:pPr>
      <w:rPr>
        <w:rFonts w:ascii="Arial" w:hAnsi="Arial" w:cs="Arial" w:hint="default"/>
        <w:b/>
        <w:bCs/>
        <w:i w:val="0"/>
        <w:iCs w:val="0"/>
        <w:sz w:val="22"/>
        <w:szCs w:val="22"/>
      </w:rPr>
    </w:lvl>
    <w:lvl w:ilvl="3">
      <w:start w:val="1"/>
      <w:numFmt w:val="decimal"/>
      <w:suff w:val="space"/>
      <w:lvlText w:val="%1.%2.%3.%4"/>
      <w:lvlJc w:val="left"/>
      <w:rPr>
        <w:rFonts w:ascii="Arial" w:hAnsi="Arial" w:cs="Arial" w:hint="default"/>
        <w:b/>
        <w:bCs/>
        <w:i w:val="0"/>
        <w:iCs w:val="0"/>
        <w:sz w:val="22"/>
        <w:szCs w:val="22"/>
      </w:rPr>
    </w:lvl>
    <w:lvl w:ilvl="4">
      <w:start w:val="1"/>
      <w:numFmt w:val="decimal"/>
      <w:suff w:val="space"/>
      <w:lvlText w:val="%1.%2.%3.%4.%5"/>
      <w:lvlJc w:val="left"/>
      <w:rPr>
        <w:rFonts w:ascii="Arial" w:hAnsi="Arial" w:cs="Arial" w:hint="default"/>
        <w:b/>
        <w:bCs/>
        <w:i w:val="0"/>
        <w:iCs w:val="0"/>
        <w:sz w:val="22"/>
        <w:szCs w:val="22"/>
      </w:rPr>
    </w:lvl>
    <w:lvl w:ilvl="5">
      <w:start w:val="1"/>
      <w:numFmt w:val="decimal"/>
      <w:suff w:val="space"/>
      <w:lvlText w:val="%1.%2.%3.%4.%5.%6"/>
      <w:lvlJc w:val="left"/>
      <w:pPr>
        <w:ind w:left="1328" w:hanging="1509"/>
      </w:pPr>
      <w:rPr>
        <w:rFonts w:ascii="Arial" w:hAnsi="Arial" w:cs="Arial" w:hint="default"/>
        <w:b/>
        <w:bCs/>
        <w:i w:val="0"/>
        <w:iCs w:val="0"/>
        <w:sz w:val="22"/>
        <w:szCs w:val="22"/>
      </w:rPr>
    </w:lvl>
    <w:lvl w:ilvl="6">
      <w:start w:val="1"/>
      <w:numFmt w:val="decimal"/>
      <w:suff w:val="space"/>
      <w:lvlText w:val="%1.%2.%3.%4.%5.%6.%7"/>
      <w:lvlJc w:val="left"/>
      <w:pPr>
        <w:ind w:left="1472" w:hanging="1653"/>
      </w:pPr>
      <w:rPr>
        <w:rFonts w:ascii="Arial" w:hAnsi="Arial" w:cs="Arial" w:hint="default"/>
        <w:b/>
        <w:bCs/>
        <w:i w:val="0"/>
        <w:iCs w:val="0"/>
        <w:sz w:val="22"/>
        <w:szCs w:val="22"/>
      </w:rPr>
    </w:lvl>
    <w:lvl w:ilvl="7">
      <w:start w:val="1"/>
      <w:numFmt w:val="decimal"/>
      <w:suff w:val="space"/>
      <w:lvlText w:val="%1.%2.%3.%4.%5.%6.%7.%8"/>
      <w:lvlJc w:val="left"/>
      <w:pPr>
        <w:ind w:left="1616" w:hanging="1797"/>
      </w:pPr>
      <w:rPr>
        <w:rFonts w:ascii="Arial" w:hAnsi="Arial" w:cs="Arial" w:hint="default"/>
        <w:b/>
        <w:bCs/>
        <w:i w:val="0"/>
        <w:iCs w:val="0"/>
        <w:sz w:val="22"/>
        <w:szCs w:val="22"/>
      </w:rPr>
    </w:lvl>
    <w:lvl w:ilvl="8">
      <w:start w:val="1"/>
      <w:numFmt w:val="decimal"/>
      <w:suff w:val="space"/>
      <w:lvlText w:val="%1.%2.%3.%4.%5.%6.%7.%8.%9"/>
      <w:lvlJc w:val="left"/>
      <w:pPr>
        <w:ind w:left="1760" w:hanging="1941"/>
      </w:pPr>
      <w:rPr>
        <w:rFonts w:ascii="Arial" w:hAnsi="Arial" w:cs="Arial" w:hint="default"/>
        <w:b/>
        <w:bCs/>
        <w:i w:val="0"/>
        <w:iCs w:val="0"/>
        <w:sz w:val="22"/>
        <w:szCs w:val="22"/>
      </w:rPr>
    </w:lvl>
  </w:abstractNum>
  <w:abstractNum w:abstractNumId="5">
    <w:nsid w:val="20504EB9"/>
    <w:multiLevelType w:val="hybridMultilevel"/>
    <w:tmpl w:val="0904208C"/>
    <w:lvl w:ilvl="0" w:tplc="FFFFFFFF">
      <w:start w:val="1"/>
      <w:numFmt w:val="bullet"/>
      <w:lvlText w:val="-"/>
      <w:lvlJc w:val="left"/>
      <w:pPr>
        <w:tabs>
          <w:tab w:val="num" w:pos="454"/>
        </w:tabs>
        <w:ind w:left="454" w:hanging="454"/>
      </w:pPr>
      <w:rPr>
        <w:rFonts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6">
    <w:nsid w:val="2A2807C0"/>
    <w:multiLevelType w:val="hybridMultilevel"/>
    <w:tmpl w:val="0E3A1492"/>
    <w:lvl w:ilvl="0" w:tplc="0E2ABE04">
      <w:numFmt w:val="bullet"/>
      <w:lvlText w:val="-"/>
      <w:lvlJc w:val="left"/>
      <w:pPr>
        <w:tabs>
          <w:tab w:val="num" w:pos="397"/>
        </w:tabs>
        <w:ind w:left="397" w:hanging="397"/>
      </w:pPr>
      <w:rPr>
        <w:rFonts w:ascii="Arial" w:hAnsi="Arial" w:cs="Arial" w:hint="default"/>
        <w:b w:val="0"/>
        <w:bCs w:val="0"/>
        <w:i w:val="0"/>
        <w:iCs w:val="0"/>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7">
    <w:nsid w:val="2B081BF3"/>
    <w:multiLevelType w:val="hybridMultilevel"/>
    <w:tmpl w:val="2A42B574"/>
    <w:lvl w:ilvl="0" w:tplc="D52A4DA6">
      <w:start w:val="1"/>
      <w:numFmt w:val="upperRoman"/>
      <w:lvlText w:val="%1."/>
      <w:lvlJc w:val="left"/>
      <w:pPr>
        <w:ind w:left="7800" w:hanging="720"/>
      </w:pPr>
      <w:rPr>
        <w:rFonts w:hint="default"/>
      </w:rPr>
    </w:lvl>
    <w:lvl w:ilvl="1" w:tplc="041F0019">
      <w:start w:val="1"/>
      <w:numFmt w:val="lowerLetter"/>
      <w:lvlText w:val="%2."/>
      <w:lvlJc w:val="left"/>
      <w:pPr>
        <w:ind w:left="8160" w:hanging="360"/>
      </w:pPr>
    </w:lvl>
    <w:lvl w:ilvl="2" w:tplc="041F001B">
      <w:start w:val="1"/>
      <w:numFmt w:val="lowerRoman"/>
      <w:lvlText w:val="%3."/>
      <w:lvlJc w:val="right"/>
      <w:pPr>
        <w:ind w:left="8880" w:hanging="180"/>
      </w:pPr>
    </w:lvl>
    <w:lvl w:ilvl="3" w:tplc="041F000F">
      <w:start w:val="1"/>
      <w:numFmt w:val="decimal"/>
      <w:lvlText w:val="%4."/>
      <w:lvlJc w:val="left"/>
      <w:pPr>
        <w:ind w:left="9600" w:hanging="360"/>
      </w:pPr>
    </w:lvl>
    <w:lvl w:ilvl="4" w:tplc="041F0019">
      <w:start w:val="1"/>
      <w:numFmt w:val="lowerLetter"/>
      <w:lvlText w:val="%5."/>
      <w:lvlJc w:val="left"/>
      <w:pPr>
        <w:ind w:left="10320" w:hanging="360"/>
      </w:pPr>
    </w:lvl>
    <w:lvl w:ilvl="5" w:tplc="041F001B">
      <w:start w:val="1"/>
      <w:numFmt w:val="lowerRoman"/>
      <w:lvlText w:val="%6."/>
      <w:lvlJc w:val="right"/>
      <w:pPr>
        <w:ind w:left="11040" w:hanging="180"/>
      </w:pPr>
    </w:lvl>
    <w:lvl w:ilvl="6" w:tplc="041F000F">
      <w:start w:val="1"/>
      <w:numFmt w:val="decimal"/>
      <w:lvlText w:val="%7."/>
      <w:lvlJc w:val="left"/>
      <w:pPr>
        <w:ind w:left="11760" w:hanging="360"/>
      </w:pPr>
    </w:lvl>
    <w:lvl w:ilvl="7" w:tplc="041F0019">
      <w:start w:val="1"/>
      <w:numFmt w:val="lowerLetter"/>
      <w:lvlText w:val="%8."/>
      <w:lvlJc w:val="left"/>
      <w:pPr>
        <w:ind w:left="12480" w:hanging="360"/>
      </w:pPr>
    </w:lvl>
    <w:lvl w:ilvl="8" w:tplc="041F001B">
      <w:start w:val="1"/>
      <w:numFmt w:val="lowerRoman"/>
      <w:lvlText w:val="%9."/>
      <w:lvlJc w:val="right"/>
      <w:pPr>
        <w:ind w:left="13200" w:hanging="180"/>
      </w:pPr>
    </w:lvl>
  </w:abstractNum>
  <w:abstractNum w:abstractNumId="8">
    <w:nsid w:val="2B62045A"/>
    <w:multiLevelType w:val="singleLevel"/>
    <w:tmpl w:val="EE8ADC3A"/>
    <w:lvl w:ilvl="0">
      <w:start w:val="1"/>
      <w:numFmt w:val="bullet"/>
      <w:lvlText w:val=""/>
      <w:lvlJc w:val="left"/>
      <w:pPr>
        <w:tabs>
          <w:tab w:val="num" w:pos="360"/>
        </w:tabs>
        <w:ind w:left="340" w:hanging="340"/>
      </w:pPr>
      <w:rPr>
        <w:rFonts w:ascii="Symbol" w:hAnsi="Symbol" w:cs="Symbol" w:hint="default"/>
        <w:b/>
        <w:bCs/>
        <w:i w:val="0"/>
        <w:iCs w:val="0"/>
      </w:rPr>
    </w:lvl>
  </w:abstractNum>
  <w:abstractNum w:abstractNumId="9">
    <w:nsid w:val="2C5858FA"/>
    <w:multiLevelType w:val="singleLevel"/>
    <w:tmpl w:val="EE8ADC3A"/>
    <w:lvl w:ilvl="0">
      <w:start w:val="1"/>
      <w:numFmt w:val="bullet"/>
      <w:lvlText w:val=""/>
      <w:lvlJc w:val="left"/>
      <w:pPr>
        <w:tabs>
          <w:tab w:val="num" w:pos="360"/>
        </w:tabs>
        <w:ind w:left="340" w:hanging="340"/>
      </w:pPr>
      <w:rPr>
        <w:rFonts w:ascii="Symbol" w:hAnsi="Symbol" w:cs="Symbol" w:hint="default"/>
        <w:b/>
        <w:bCs/>
        <w:i w:val="0"/>
        <w:iCs w:val="0"/>
      </w:rPr>
    </w:lvl>
  </w:abstractNum>
  <w:abstractNum w:abstractNumId="10">
    <w:nsid w:val="2D926C80"/>
    <w:multiLevelType w:val="multilevel"/>
    <w:tmpl w:val="D778D32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2EAA74E8"/>
    <w:multiLevelType w:val="hybridMultilevel"/>
    <w:tmpl w:val="8C2861D2"/>
    <w:lvl w:ilvl="0" w:tplc="70E0CA86">
      <w:start w:val="1"/>
      <w:numFmt w:val="bullet"/>
      <w:lvlText w:val="-"/>
      <w:lvlJc w:val="left"/>
      <w:pPr>
        <w:ind w:left="720" w:hanging="360"/>
      </w:pPr>
      <w:rPr>
        <w:rFonts w:ascii="Times New Roman" w:eastAsia="Times New Roman" w:hAnsi="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2">
    <w:nsid w:val="31EF47DF"/>
    <w:multiLevelType w:val="hybridMultilevel"/>
    <w:tmpl w:val="74E2766A"/>
    <w:lvl w:ilvl="0" w:tplc="5AB8D802">
      <w:start w:val="2"/>
      <w:numFmt w:val="decimal"/>
      <w:lvlText w:val="%1"/>
      <w:lvlJc w:val="left"/>
      <w:pPr>
        <w:tabs>
          <w:tab w:val="num" w:pos="1080"/>
        </w:tabs>
        <w:ind w:left="1080" w:hanging="720"/>
      </w:pPr>
      <w:rPr>
        <w:rFonts w:hint="default"/>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13">
    <w:nsid w:val="34F84AAA"/>
    <w:multiLevelType w:val="hybridMultilevel"/>
    <w:tmpl w:val="41F6EFBA"/>
    <w:lvl w:ilvl="0" w:tplc="70E0CA86">
      <w:start w:val="1"/>
      <w:numFmt w:val="bullet"/>
      <w:lvlText w:val="-"/>
      <w:lvlJc w:val="left"/>
      <w:pPr>
        <w:tabs>
          <w:tab w:val="num" w:pos="420"/>
        </w:tabs>
        <w:ind w:left="420" w:hanging="360"/>
      </w:pPr>
      <w:rPr>
        <w:rFonts w:ascii="Times New Roman" w:eastAsia="Times New Roman" w:hAnsi="Times New Roman"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14">
    <w:nsid w:val="387E7408"/>
    <w:multiLevelType w:val="singleLevel"/>
    <w:tmpl w:val="E67CD624"/>
    <w:lvl w:ilvl="0">
      <w:start w:val="1"/>
      <w:numFmt w:val="bullet"/>
      <w:lvlText w:val=""/>
      <w:lvlJc w:val="left"/>
      <w:pPr>
        <w:tabs>
          <w:tab w:val="num" w:pos="360"/>
        </w:tabs>
        <w:ind w:left="360" w:hanging="360"/>
      </w:pPr>
      <w:rPr>
        <w:rFonts w:ascii="Symbol" w:hAnsi="Symbol" w:cs="Symbol" w:hint="default"/>
      </w:rPr>
    </w:lvl>
  </w:abstractNum>
  <w:abstractNum w:abstractNumId="15">
    <w:nsid w:val="3E546E6F"/>
    <w:multiLevelType w:val="hybridMultilevel"/>
    <w:tmpl w:val="B00C3642"/>
    <w:lvl w:ilvl="0" w:tplc="1F624608">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6">
    <w:nsid w:val="3EFE57D2"/>
    <w:multiLevelType w:val="hybridMultilevel"/>
    <w:tmpl w:val="C7DCE506"/>
    <w:lvl w:ilvl="0" w:tplc="E4809DB6">
      <w:start w:val="1"/>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17">
    <w:nsid w:val="42F919AB"/>
    <w:multiLevelType w:val="hybridMultilevel"/>
    <w:tmpl w:val="57C239E6"/>
    <w:lvl w:ilvl="0" w:tplc="B90463A6">
      <w:start w:val="4"/>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8">
    <w:nsid w:val="48FA54F7"/>
    <w:multiLevelType w:val="multilevel"/>
    <w:tmpl w:val="176CF3C6"/>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1043BB1"/>
    <w:multiLevelType w:val="hybridMultilevel"/>
    <w:tmpl w:val="5F70D864"/>
    <w:lvl w:ilvl="0" w:tplc="0E2ABE04">
      <w:numFmt w:val="bullet"/>
      <w:lvlText w:val="-"/>
      <w:lvlJc w:val="left"/>
      <w:pPr>
        <w:tabs>
          <w:tab w:val="num" w:pos="397"/>
        </w:tabs>
        <w:ind w:left="397" w:hanging="397"/>
      </w:pPr>
      <w:rPr>
        <w:rFonts w:ascii="Arial" w:hAnsi="Arial" w:cs="Arial" w:hint="default"/>
        <w:b w:val="0"/>
        <w:bCs w:val="0"/>
        <w:i w:val="0"/>
        <w:iCs w:val="0"/>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0">
    <w:nsid w:val="53D56B27"/>
    <w:multiLevelType w:val="hybridMultilevel"/>
    <w:tmpl w:val="1B223982"/>
    <w:lvl w:ilvl="0" w:tplc="0E2ABE04">
      <w:numFmt w:val="bullet"/>
      <w:lvlText w:val="-"/>
      <w:lvlJc w:val="left"/>
      <w:pPr>
        <w:tabs>
          <w:tab w:val="num" w:pos="397"/>
        </w:tabs>
        <w:ind w:left="397" w:hanging="397"/>
      </w:pPr>
      <w:rPr>
        <w:rFonts w:ascii="Arial" w:hAnsi="Arial" w:cs="Arial" w:hint="default"/>
        <w:b w:val="0"/>
        <w:bCs w:val="0"/>
        <w:i w:val="0"/>
        <w:iCs w:val="0"/>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1">
    <w:nsid w:val="57082092"/>
    <w:multiLevelType w:val="hybridMultilevel"/>
    <w:tmpl w:val="90267C12"/>
    <w:lvl w:ilvl="0" w:tplc="0E2ABE04">
      <w:numFmt w:val="bullet"/>
      <w:lvlText w:val="-"/>
      <w:lvlJc w:val="left"/>
      <w:pPr>
        <w:tabs>
          <w:tab w:val="num" w:pos="397"/>
        </w:tabs>
        <w:ind w:left="397" w:hanging="397"/>
      </w:pPr>
      <w:rPr>
        <w:rFonts w:ascii="Arial" w:hAnsi="Arial" w:cs="Arial" w:hint="default"/>
        <w:b w:val="0"/>
        <w:bCs w:val="0"/>
        <w:i w:val="0"/>
        <w:iCs w:val="0"/>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2">
    <w:nsid w:val="59777D83"/>
    <w:multiLevelType w:val="hybridMultilevel"/>
    <w:tmpl w:val="E4C284BE"/>
    <w:lvl w:ilvl="0" w:tplc="F79A869E">
      <w:start w:val="1"/>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23">
    <w:nsid w:val="5A43082F"/>
    <w:multiLevelType w:val="hybridMultilevel"/>
    <w:tmpl w:val="67FCA7E6"/>
    <w:lvl w:ilvl="0" w:tplc="33A810C8">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4">
    <w:nsid w:val="5BDA7F7E"/>
    <w:multiLevelType w:val="hybridMultilevel"/>
    <w:tmpl w:val="A0404928"/>
    <w:lvl w:ilvl="0" w:tplc="8C484DD6">
      <w:start w:val="1"/>
      <w:numFmt w:val="upperRoman"/>
      <w:lvlText w:val="%1."/>
      <w:lvlJc w:val="left"/>
      <w:pPr>
        <w:ind w:left="8508" w:hanging="720"/>
      </w:pPr>
      <w:rPr>
        <w:rFonts w:hint="default"/>
      </w:rPr>
    </w:lvl>
    <w:lvl w:ilvl="1" w:tplc="041F0019">
      <w:start w:val="1"/>
      <w:numFmt w:val="lowerLetter"/>
      <w:lvlText w:val="%2."/>
      <w:lvlJc w:val="left"/>
      <w:pPr>
        <w:ind w:left="8868" w:hanging="360"/>
      </w:pPr>
    </w:lvl>
    <w:lvl w:ilvl="2" w:tplc="041F001B">
      <w:start w:val="1"/>
      <w:numFmt w:val="lowerRoman"/>
      <w:lvlText w:val="%3."/>
      <w:lvlJc w:val="right"/>
      <w:pPr>
        <w:ind w:left="9588" w:hanging="180"/>
      </w:pPr>
    </w:lvl>
    <w:lvl w:ilvl="3" w:tplc="041F000F">
      <w:start w:val="1"/>
      <w:numFmt w:val="decimal"/>
      <w:lvlText w:val="%4."/>
      <w:lvlJc w:val="left"/>
      <w:pPr>
        <w:ind w:left="10308" w:hanging="360"/>
      </w:pPr>
    </w:lvl>
    <w:lvl w:ilvl="4" w:tplc="041F0019">
      <w:start w:val="1"/>
      <w:numFmt w:val="lowerLetter"/>
      <w:lvlText w:val="%5."/>
      <w:lvlJc w:val="left"/>
      <w:pPr>
        <w:ind w:left="11028" w:hanging="360"/>
      </w:pPr>
    </w:lvl>
    <w:lvl w:ilvl="5" w:tplc="041F001B">
      <w:start w:val="1"/>
      <w:numFmt w:val="lowerRoman"/>
      <w:lvlText w:val="%6."/>
      <w:lvlJc w:val="right"/>
      <w:pPr>
        <w:ind w:left="11748" w:hanging="180"/>
      </w:pPr>
    </w:lvl>
    <w:lvl w:ilvl="6" w:tplc="041F000F">
      <w:start w:val="1"/>
      <w:numFmt w:val="decimal"/>
      <w:lvlText w:val="%7."/>
      <w:lvlJc w:val="left"/>
      <w:pPr>
        <w:ind w:left="12468" w:hanging="360"/>
      </w:pPr>
    </w:lvl>
    <w:lvl w:ilvl="7" w:tplc="041F0019">
      <w:start w:val="1"/>
      <w:numFmt w:val="lowerLetter"/>
      <w:lvlText w:val="%8."/>
      <w:lvlJc w:val="left"/>
      <w:pPr>
        <w:ind w:left="13188" w:hanging="360"/>
      </w:pPr>
    </w:lvl>
    <w:lvl w:ilvl="8" w:tplc="041F001B">
      <w:start w:val="1"/>
      <w:numFmt w:val="lowerRoman"/>
      <w:lvlText w:val="%9."/>
      <w:lvlJc w:val="right"/>
      <w:pPr>
        <w:ind w:left="13908" w:hanging="180"/>
      </w:pPr>
    </w:lvl>
  </w:abstractNum>
  <w:abstractNum w:abstractNumId="25">
    <w:nsid w:val="6CE84F59"/>
    <w:multiLevelType w:val="hybridMultilevel"/>
    <w:tmpl w:val="DD186D5C"/>
    <w:lvl w:ilvl="0" w:tplc="129E9D46">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6">
    <w:nsid w:val="7298045A"/>
    <w:multiLevelType w:val="hybridMultilevel"/>
    <w:tmpl w:val="9B14BA72"/>
    <w:lvl w:ilvl="0" w:tplc="BEF20532">
      <w:start w:val="1"/>
      <w:numFmt w:val="upperRoman"/>
      <w:lvlText w:val="%1."/>
      <w:lvlJc w:val="left"/>
      <w:pPr>
        <w:ind w:left="2136" w:hanging="720"/>
      </w:pPr>
      <w:rPr>
        <w:rFonts w:hint="default"/>
      </w:rPr>
    </w:lvl>
    <w:lvl w:ilvl="1" w:tplc="041F0019">
      <w:start w:val="1"/>
      <w:numFmt w:val="lowerLetter"/>
      <w:lvlText w:val="%2."/>
      <w:lvlJc w:val="left"/>
      <w:pPr>
        <w:ind w:left="2496" w:hanging="360"/>
      </w:pPr>
    </w:lvl>
    <w:lvl w:ilvl="2" w:tplc="041F001B">
      <w:start w:val="1"/>
      <w:numFmt w:val="lowerRoman"/>
      <w:lvlText w:val="%3."/>
      <w:lvlJc w:val="right"/>
      <w:pPr>
        <w:ind w:left="3216" w:hanging="180"/>
      </w:pPr>
    </w:lvl>
    <w:lvl w:ilvl="3" w:tplc="041F000F">
      <w:start w:val="1"/>
      <w:numFmt w:val="decimal"/>
      <w:lvlText w:val="%4."/>
      <w:lvlJc w:val="left"/>
      <w:pPr>
        <w:ind w:left="3936" w:hanging="360"/>
      </w:pPr>
    </w:lvl>
    <w:lvl w:ilvl="4" w:tplc="041F0019">
      <w:start w:val="1"/>
      <w:numFmt w:val="lowerLetter"/>
      <w:lvlText w:val="%5."/>
      <w:lvlJc w:val="left"/>
      <w:pPr>
        <w:ind w:left="4656" w:hanging="360"/>
      </w:pPr>
    </w:lvl>
    <w:lvl w:ilvl="5" w:tplc="041F001B">
      <w:start w:val="1"/>
      <w:numFmt w:val="lowerRoman"/>
      <w:lvlText w:val="%6."/>
      <w:lvlJc w:val="right"/>
      <w:pPr>
        <w:ind w:left="5376" w:hanging="180"/>
      </w:pPr>
    </w:lvl>
    <w:lvl w:ilvl="6" w:tplc="041F000F">
      <w:start w:val="1"/>
      <w:numFmt w:val="decimal"/>
      <w:lvlText w:val="%7."/>
      <w:lvlJc w:val="left"/>
      <w:pPr>
        <w:ind w:left="6096" w:hanging="360"/>
      </w:pPr>
    </w:lvl>
    <w:lvl w:ilvl="7" w:tplc="041F0019">
      <w:start w:val="1"/>
      <w:numFmt w:val="lowerLetter"/>
      <w:lvlText w:val="%8."/>
      <w:lvlJc w:val="left"/>
      <w:pPr>
        <w:ind w:left="6816" w:hanging="360"/>
      </w:pPr>
    </w:lvl>
    <w:lvl w:ilvl="8" w:tplc="041F001B">
      <w:start w:val="1"/>
      <w:numFmt w:val="lowerRoman"/>
      <w:lvlText w:val="%9."/>
      <w:lvlJc w:val="right"/>
      <w:pPr>
        <w:ind w:left="7536" w:hanging="180"/>
      </w:pPr>
    </w:lvl>
  </w:abstractNum>
  <w:abstractNum w:abstractNumId="27">
    <w:nsid w:val="73E84E40"/>
    <w:multiLevelType w:val="hybridMultilevel"/>
    <w:tmpl w:val="4B068984"/>
    <w:lvl w:ilvl="0" w:tplc="9E5823DA">
      <w:start w:val="1"/>
      <w:numFmt w:val="decimal"/>
      <w:lvlText w:val="%1."/>
      <w:lvlJc w:val="left"/>
      <w:pPr>
        <w:tabs>
          <w:tab w:val="num" w:pos="284"/>
        </w:tabs>
        <w:ind w:left="284" w:hanging="284"/>
      </w:pPr>
      <w:rPr>
        <w:rFonts w:hint="default"/>
      </w:rPr>
    </w:lvl>
    <w:lvl w:ilvl="1" w:tplc="041F0019">
      <w:start w:val="1"/>
      <w:numFmt w:val="lowerLetter"/>
      <w:lvlText w:val="%2."/>
      <w:lvlJc w:val="left"/>
      <w:pPr>
        <w:tabs>
          <w:tab w:val="num" w:pos="1440"/>
        </w:tabs>
        <w:ind w:left="1440" w:hanging="360"/>
      </w:p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start w:val="1"/>
      <w:numFmt w:val="lowerLetter"/>
      <w:lvlText w:val="%5."/>
      <w:lvlJc w:val="left"/>
      <w:pPr>
        <w:tabs>
          <w:tab w:val="num" w:pos="3600"/>
        </w:tabs>
        <w:ind w:left="3600" w:hanging="360"/>
      </w:pPr>
    </w:lvl>
    <w:lvl w:ilvl="5" w:tplc="041F001B">
      <w:start w:val="1"/>
      <w:numFmt w:val="lowerRoman"/>
      <w:lvlText w:val="%6."/>
      <w:lvlJc w:val="right"/>
      <w:pPr>
        <w:tabs>
          <w:tab w:val="num" w:pos="4320"/>
        </w:tabs>
        <w:ind w:left="4320" w:hanging="180"/>
      </w:pPr>
    </w:lvl>
    <w:lvl w:ilvl="6" w:tplc="041F000F">
      <w:start w:val="1"/>
      <w:numFmt w:val="decimal"/>
      <w:lvlText w:val="%7."/>
      <w:lvlJc w:val="left"/>
      <w:pPr>
        <w:tabs>
          <w:tab w:val="num" w:pos="5040"/>
        </w:tabs>
        <w:ind w:left="5040" w:hanging="360"/>
      </w:pPr>
    </w:lvl>
    <w:lvl w:ilvl="7" w:tplc="041F0019">
      <w:start w:val="1"/>
      <w:numFmt w:val="lowerLetter"/>
      <w:lvlText w:val="%8."/>
      <w:lvlJc w:val="left"/>
      <w:pPr>
        <w:tabs>
          <w:tab w:val="num" w:pos="5760"/>
        </w:tabs>
        <w:ind w:left="5760" w:hanging="360"/>
      </w:pPr>
    </w:lvl>
    <w:lvl w:ilvl="8" w:tplc="041F001B">
      <w:start w:val="1"/>
      <w:numFmt w:val="lowerRoman"/>
      <w:lvlText w:val="%9."/>
      <w:lvlJc w:val="right"/>
      <w:pPr>
        <w:tabs>
          <w:tab w:val="num" w:pos="6480"/>
        </w:tabs>
        <w:ind w:left="6480" w:hanging="180"/>
      </w:pPr>
    </w:lvl>
  </w:abstractNum>
  <w:abstractNum w:abstractNumId="28">
    <w:nsid w:val="740C48A6"/>
    <w:multiLevelType w:val="hybridMultilevel"/>
    <w:tmpl w:val="559A66BC"/>
    <w:lvl w:ilvl="0" w:tplc="C6681072">
      <w:start w:val="1"/>
      <w:numFmt w:val="bullet"/>
      <w:lvlText w:val=""/>
      <w:lvlJc w:val="left"/>
      <w:pPr>
        <w:tabs>
          <w:tab w:val="num" w:pos="284"/>
        </w:tabs>
        <w:ind w:left="284" w:hanging="284"/>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29">
    <w:nsid w:val="7B467DC7"/>
    <w:multiLevelType w:val="hybridMultilevel"/>
    <w:tmpl w:val="85545D8A"/>
    <w:lvl w:ilvl="0" w:tplc="3942FF72">
      <w:start w:val="1"/>
      <w:numFmt w:val="bullet"/>
      <w:lvlText w:val="-"/>
      <w:lvlJc w:val="left"/>
      <w:pPr>
        <w:ind w:left="720" w:hanging="360"/>
      </w:pPr>
      <w:rPr>
        <w:rFonts w:ascii="Arial" w:eastAsia="Times New Roman" w:hAnsi="Aria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30">
    <w:nsid w:val="7F831B9C"/>
    <w:multiLevelType w:val="hybridMultilevel"/>
    <w:tmpl w:val="A990A900"/>
    <w:lvl w:ilvl="0" w:tplc="15280F78">
      <w:start w:val="4"/>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4"/>
  </w:num>
  <w:num w:numId="2">
    <w:abstractNumId w:val="10"/>
  </w:num>
  <w:num w:numId="3">
    <w:abstractNumId w:val="27"/>
  </w:num>
  <w:num w:numId="4">
    <w:abstractNumId w:val="28"/>
  </w:num>
  <w:num w:numId="5">
    <w:abstractNumId w:val="0"/>
    <w:lvlOverride w:ilvl="0">
      <w:lvl w:ilvl="0">
        <w:start w:val="1"/>
        <w:numFmt w:val="bullet"/>
        <w:lvlText w:val=""/>
        <w:legacy w:legacy="1" w:legacySpace="0" w:legacyIndent="357"/>
        <w:lvlJc w:val="left"/>
        <w:pPr>
          <w:ind w:left="357" w:hanging="357"/>
        </w:pPr>
        <w:rPr>
          <w:rFonts w:ascii="Symbol" w:hAnsi="Symbol" w:cs="Symbol" w:hint="default"/>
        </w:rPr>
      </w:lvl>
    </w:lvlOverride>
  </w:num>
  <w:num w:numId="6">
    <w:abstractNumId w:val="0"/>
    <w:lvlOverride w:ilvl="0">
      <w:lvl w:ilvl="0">
        <w:start w:val="1"/>
        <w:numFmt w:val="bullet"/>
        <w:lvlText w:val=""/>
        <w:legacy w:legacy="1" w:legacySpace="0" w:legacyIndent="283"/>
        <w:lvlJc w:val="left"/>
        <w:rPr>
          <w:rFonts w:ascii="Symbol" w:hAnsi="Symbol" w:cs="Symbol" w:hint="default"/>
        </w:rPr>
      </w:lvl>
    </w:lvlOverride>
  </w:num>
  <w:num w:numId="7">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8">
    <w:abstractNumId w:val="8"/>
  </w:num>
  <w:num w:numId="9">
    <w:abstractNumId w:val="9"/>
  </w:num>
  <w:num w:numId="10">
    <w:abstractNumId w:val="12"/>
  </w:num>
  <w:num w:numId="11">
    <w:abstractNumId w:val="16"/>
  </w:num>
  <w:num w:numId="12">
    <w:abstractNumId w:val="1"/>
  </w:num>
  <w:num w:numId="13">
    <w:abstractNumId w:val="14"/>
  </w:num>
  <w:num w:numId="14">
    <w:abstractNumId w:val="18"/>
  </w:num>
  <w:num w:numId="15">
    <w:abstractNumId w:val="25"/>
  </w:num>
  <w:num w:numId="16">
    <w:abstractNumId w:val="20"/>
  </w:num>
  <w:num w:numId="17">
    <w:abstractNumId w:val="21"/>
  </w:num>
  <w:num w:numId="18">
    <w:abstractNumId w:val="6"/>
  </w:num>
  <w:num w:numId="19">
    <w:abstractNumId w:val="19"/>
  </w:num>
  <w:num w:numId="20">
    <w:abstractNumId w:val="2"/>
  </w:num>
  <w:num w:numId="21">
    <w:abstractNumId w:val="13"/>
  </w:num>
  <w:num w:numId="22">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3">
    <w:abstractNumId w:val="22"/>
  </w:num>
  <w:num w:numId="24">
    <w:abstractNumId w:val="29"/>
  </w:num>
  <w:num w:numId="25">
    <w:abstractNumId w:val="5"/>
  </w:num>
  <w:num w:numId="26">
    <w:abstractNumId w:val="3"/>
  </w:num>
  <w:num w:numId="27">
    <w:abstractNumId w:val="23"/>
  </w:num>
  <w:num w:numId="28">
    <w:abstractNumId w:val="17"/>
  </w:num>
  <w:num w:numId="29">
    <w:abstractNumId w:val="30"/>
  </w:num>
  <w:num w:numId="30">
    <w:abstractNumId w:val="15"/>
  </w:num>
  <w:num w:numId="31">
    <w:abstractNumId w:val="7"/>
  </w:num>
  <w:num w:numId="32">
    <w:abstractNumId w:val="24"/>
  </w:num>
  <w:num w:numId="33">
    <w:abstractNumId w:val="26"/>
  </w:num>
  <w:num w:numId="3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6"/>
  <w:embedSystemFonts/>
  <w:trackRevisions/>
  <w:documentProtection w:edit="trackedChanges" w:enforcement="1"/>
  <w:defaultTabStop w:val="708"/>
  <w:hyphenationZone w:val="425"/>
  <w:doNotHyphenateCaps/>
  <w:evenAndOddHeaders/>
  <w:drawingGridHorizontalSpacing w:val="100"/>
  <w:drawingGridVerticalSpacing w:val="136"/>
  <w:displayHorizontalDrawingGridEvery w:val="0"/>
  <w:displayVerticalDrawingGridEvery w:val="2"/>
  <w:noPunctuationKerning/>
  <w:characterSpacingControl w:val="doNotCompress"/>
  <w:doNotValidateAgainstSchema/>
  <w:doNotDemarcateInvalidXml/>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84577"/>
    <w:rsid w:val="0000323A"/>
    <w:rsid w:val="00006268"/>
    <w:rsid w:val="0001046D"/>
    <w:rsid w:val="00017806"/>
    <w:rsid w:val="00027CE2"/>
    <w:rsid w:val="000300AA"/>
    <w:rsid w:val="000311BF"/>
    <w:rsid w:val="0003308C"/>
    <w:rsid w:val="000346E4"/>
    <w:rsid w:val="0005078E"/>
    <w:rsid w:val="00063C7A"/>
    <w:rsid w:val="0006711C"/>
    <w:rsid w:val="0009056C"/>
    <w:rsid w:val="0009787A"/>
    <w:rsid w:val="000A390B"/>
    <w:rsid w:val="000B6135"/>
    <w:rsid w:val="000C6705"/>
    <w:rsid w:val="000D1579"/>
    <w:rsid w:val="000D532C"/>
    <w:rsid w:val="000D6C66"/>
    <w:rsid w:val="000E4287"/>
    <w:rsid w:val="000E77D9"/>
    <w:rsid w:val="000F4BDB"/>
    <w:rsid w:val="00102E37"/>
    <w:rsid w:val="00111DD9"/>
    <w:rsid w:val="001142A0"/>
    <w:rsid w:val="00114F93"/>
    <w:rsid w:val="00116435"/>
    <w:rsid w:val="00120530"/>
    <w:rsid w:val="00132BAE"/>
    <w:rsid w:val="001434BA"/>
    <w:rsid w:val="001468A6"/>
    <w:rsid w:val="00150C9E"/>
    <w:rsid w:val="0015407B"/>
    <w:rsid w:val="00174CD8"/>
    <w:rsid w:val="0017796D"/>
    <w:rsid w:val="00190705"/>
    <w:rsid w:val="0019077F"/>
    <w:rsid w:val="00191B57"/>
    <w:rsid w:val="0019521F"/>
    <w:rsid w:val="001A2100"/>
    <w:rsid w:val="001A33E4"/>
    <w:rsid w:val="001A5E32"/>
    <w:rsid w:val="001B6676"/>
    <w:rsid w:val="001C29E5"/>
    <w:rsid w:val="001D0CBB"/>
    <w:rsid w:val="001D0DF1"/>
    <w:rsid w:val="001D0EDF"/>
    <w:rsid w:val="001E5437"/>
    <w:rsid w:val="001E5E85"/>
    <w:rsid w:val="001F6B75"/>
    <w:rsid w:val="00223A29"/>
    <w:rsid w:val="002240A0"/>
    <w:rsid w:val="002320B9"/>
    <w:rsid w:val="00236528"/>
    <w:rsid w:val="00242E8D"/>
    <w:rsid w:val="00274455"/>
    <w:rsid w:val="00274A20"/>
    <w:rsid w:val="00284712"/>
    <w:rsid w:val="00285C66"/>
    <w:rsid w:val="00292455"/>
    <w:rsid w:val="00293D9A"/>
    <w:rsid w:val="00296FBB"/>
    <w:rsid w:val="002C7901"/>
    <w:rsid w:val="002C7E73"/>
    <w:rsid w:val="002E27FD"/>
    <w:rsid w:val="002F2EF4"/>
    <w:rsid w:val="002F6B6E"/>
    <w:rsid w:val="00300A91"/>
    <w:rsid w:val="00302277"/>
    <w:rsid w:val="00310AF5"/>
    <w:rsid w:val="00312E7F"/>
    <w:rsid w:val="00313DE6"/>
    <w:rsid w:val="00326C4D"/>
    <w:rsid w:val="00330726"/>
    <w:rsid w:val="0034026B"/>
    <w:rsid w:val="0034274C"/>
    <w:rsid w:val="00350782"/>
    <w:rsid w:val="00355982"/>
    <w:rsid w:val="003560BA"/>
    <w:rsid w:val="00364F23"/>
    <w:rsid w:val="00380131"/>
    <w:rsid w:val="003829B1"/>
    <w:rsid w:val="00384577"/>
    <w:rsid w:val="00390D62"/>
    <w:rsid w:val="00394975"/>
    <w:rsid w:val="003B03B5"/>
    <w:rsid w:val="003B5861"/>
    <w:rsid w:val="003C0E4F"/>
    <w:rsid w:val="003D220D"/>
    <w:rsid w:val="003D3BA3"/>
    <w:rsid w:val="003D42AD"/>
    <w:rsid w:val="003D75CF"/>
    <w:rsid w:val="003E32D2"/>
    <w:rsid w:val="003E3ECD"/>
    <w:rsid w:val="003E58ED"/>
    <w:rsid w:val="003F0858"/>
    <w:rsid w:val="003F6E09"/>
    <w:rsid w:val="004132A2"/>
    <w:rsid w:val="00420F19"/>
    <w:rsid w:val="004267C3"/>
    <w:rsid w:val="00430604"/>
    <w:rsid w:val="004334A6"/>
    <w:rsid w:val="0043612D"/>
    <w:rsid w:val="00436BA2"/>
    <w:rsid w:val="00441CF4"/>
    <w:rsid w:val="00444ECB"/>
    <w:rsid w:val="00445BC6"/>
    <w:rsid w:val="00445F63"/>
    <w:rsid w:val="004548E0"/>
    <w:rsid w:val="0045630E"/>
    <w:rsid w:val="004603D8"/>
    <w:rsid w:val="00467A64"/>
    <w:rsid w:val="00470FF2"/>
    <w:rsid w:val="00484AA9"/>
    <w:rsid w:val="00496A9E"/>
    <w:rsid w:val="004A2444"/>
    <w:rsid w:val="004A7448"/>
    <w:rsid w:val="004B7C25"/>
    <w:rsid w:val="004C2788"/>
    <w:rsid w:val="004C7724"/>
    <w:rsid w:val="004D75AF"/>
    <w:rsid w:val="004E1842"/>
    <w:rsid w:val="004E7FB4"/>
    <w:rsid w:val="004F3E24"/>
    <w:rsid w:val="004F5565"/>
    <w:rsid w:val="004F5AE0"/>
    <w:rsid w:val="00503724"/>
    <w:rsid w:val="0052279D"/>
    <w:rsid w:val="00527CA7"/>
    <w:rsid w:val="005339EC"/>
    <w:rsid w:val="005423ED"/>
    <w:rsid w:val="0054520A"/>
    <w:rsid w:val="00545B4B"/>
    <w:rsid w:val="005503B3"/>
    <w:rsid w:val="00555F7C"/>
    <w:rsid w:val="005562DF"/>
    <w:rsid w:val="005569A9"/>
    <w:rsid w:val="00560055"/>
    <w:rsid w:val="00564C09"/>
    <w:rsid w:val="00580F1A"/>
    <w:rsid w:val="00581D3D"/>
    <w:rsid w:val="00592853"/>
    <w:rsid w:val="005928D9"/>
    <w:rsid w:val="00596ED7"/>
    <w:rsid w:val="005A0226"/>
    <w:rsid w:val="005A268B"/>
    <w:rsid w:val="005A56EF"/>
    <w:rsid w:val="005B64F1"/>
    <w:rsid w:val="005C23AA"/>
    <w:rsid w:val="005C4E80"/>
    <w:rsid w:val="005E24E0"/>
    <w:rsid w:val="005E7B48"/>
    <w:rsid w:val="005F0942"/>
    <w:rsid w:val="005F3FBB"/>
    <w:rsid w:val="00604654"/>
    <w:rsid w:val="00604792"/>
    <w:rsid w:val="006065FE"/>
    <w:rsid w:val="00610A0D"/>
    <w:rsid w:val="006164C0"/>
    <w:rsid w:val="006236CB"/>
    <w:rsid w:val="00625BA0"/>
    <w:rsid w:val="00645CF9"/>
    <w:rsid w:val="006532B9"/>
    <w:rsid w:val="00655B1A"/>
    <w:rsid w:val="00675405"/>
    <w:rsid w:val="00675D99"/>
    <w:rsid w:val="00693EA7"/>
    <w:rsid w:val="006A121A"/>
    <w:rsid w:val="006A1DC5"/>
    <w:rsid w:val="006A480C"/>
    <w:rsid w:val="006B50AD"/>
    <w:rsid w:val="006C2205"/>
    <w:rsid w:val="006C66F4"/>
    <w:rsid w:val="006D567A"/>
    <w:rsid w:val="006F280A"/>
    <w:rsid w:val="00720236"/>
    <w:rsid w:val="00737992"/>
    <w:rsid w:val="00737EFA"/>
    <w:rsid w:val="0074285F"/>
    <w:rsid w:val="00764EED"/>
    <w:rsid w:val="00765ABF"/>
    <w:rsid w:val="007713CF"/>
    <w:rsid w:val="00772ABE"/>
    <w:rsid w:val="007850DE"/>
    <w:rsid w:val="007905B3"/>
    <w:rsid w:val="00795738"/>
    <w:rsid w:val="007A2D6C"/>
    <w:rsid w:val="007A4128"/>
    <w:rsid w:val="007B53EA"/>
    <w:rsid w:val="007C51AB"/>
    <w:rsid w:val="007C7B54"/>
    <w:rsid w:val="007D0595"/>
    <w:rsid w:val="007D1195"/>
    <w:rsid w:val="007D4EF2"/>
    <w:rsid w:val="007F4F90"/>
    <w:rsid w:val="007F4FC5"/>
    <w:rsid w:val="007F7A0E"/>
    <w:rsid w:val="00800618"/>
    <w:rsid w:val="00817217"/>
    <w:rsid w:val="00830F72"/>
    <w:rsid w:val="0084208F"/>
    <w:rsid w:val="00842BFB"/>
    <w:rsid w:val="00850518"/>
    <w:rsid w:val="00850DA2"/>
    <w:rsid w:val="00851D72"/>
    <w:rsid w:val="0085420C"/>
    <w:rsid w:val="00854922"/>
    <w:rsid w:val="00864DBD"/>
    <w:rsid w:val="008755AA"/>
    <w:rsid w:val="008932FF"/>
    <w:rsid w:val="00897082"/>
    <w:rsid w:val="008A2306"/>
    <w:rsid w:val="008B129B"/>
    <w:rsid w:val="008B6656"/>
    <w:rsid w:val="008B7A97"/>
    <w:rsid w:val="008D5179"/>
    <w:rsid w:val="008E09C1"/>
    <w:rsid w:val="008E7056"/>
    <w:rsid w:val="00901ABE"/>
    <w:rsid w:val="00912D34"/>
    <w:rsid w:val="009165AA"/>
    <w:rsid w:val="00921353"/>
    <w:rsid w:val="009220D2"/>
    <w:rsid w:val="009220FD"/>
    <w:rsid w:val="009248D9"/>
    <w:rsid w:val="00924DA7"/>
    <w:rsid w:val="00932FCE"/>
    <w:rsid w:val="00937465"/>
    <w:rsid w:val="00945EE6"/>
    <w:rsid w:val="009469FC"/>
    <w:rsid w:val="0095160A"/>
    <w:rsid w:val="0095284A"/>
    <w:rsid w:val="00954A69"/>
    <w:rsid w:val="00965C1F"/>
    <w:rsid w:val="00987592"/>
    <w:rsid w:val="00994100"/>
    <w:rsid w:val="009A0BC7"/>
    <w:rsid w:val="009A1D5F"/>
    <w:rsid w:val="009A70F1"/>
    <w:rsid w:val="009A79E7"/>
    <w:rsid w:val="009B5253"/>
    <w:rsid w:val="009B68A2"/>
    <w:rsid w:val="009C3040"/>
    <w:rsid w:val="009D55FE"/>
    <w:rsid w:val="009D636F"/>
    <w:rsid w:val="009E5FC8"/>
    <w:rsid w:val="009E7B11"/>
    <w:rsid w:val="009F0555"/>
    <w:rsid w:val="009F3903"/>
    <w:rsid w:val="00A101A8"/>
    <w:rsid w:val="00A16B7E"/>
    <w:rsid w:val="00A32948"/>
    <w:rsid w:val="00A4064C"/>
    <w:rsid w:val="00A50898"/>
    <w:rsid w:val="00A65612"/>
    <w:rsid w:val="00A7036D"/>
    <w:rsid w:val="00A72030"/>
    <w:rsid w:val="00A767BD"/>
    <w:rsid w:val="00A8364E"/>
    <w:rsid w:val="00A86F1C"/>
    <w:rsid w:val="00A93F06"/>
    <w:rsid w:val="00AB4632"/>
    <w:rsid w:val="00AB53D4"/>
    <w:rsid w:val="00AB5B87"/>
    <w:rsid w:val="00AC475C"/>
    <w:rsid w:val="00AD2AAE"/>
    <w:rsid w:val="00AD5C7A"/>
    <w:rsid w:val="00AD6B77"/>
    <w:rsid w:val="00AD6D78"/>
    <w:rsid w:val="00AD7DD9"/>
    <w:rsid w:val="00AF64A9"/>
    <w:rsid w:val="00AF73FE"/>
    <w:rsid w:val="00B05A7B"/>
    <w:rsid w:val="00B06069"/>
    <w:rsid w:val="00B12966"/>
    <w:rsid w:val="00B200FD"/>
    <w:rsid w:val="00B35B08"/>
    <w:rsid w:val="00B35FB6"/>
    <w:rsid w:val="00B37225"/>
    <w:rsid w:val="00B37AF9"/>
    <w:rsid w:val="00B605C7"/>
    <w:rsid w:val="00B636FE"/>
    <w:rsid w:val="00B65EF1"/>
    <w:rsid w:val="00B708D7"/>
    <w:rsid w:val="00B712A3"/>
    <w:rsid w:val="00B82436"/>
    <w:rsid w:val="00B83626"/>
    <w:rsid w:val="00B86ABA"/>
    <w:rsid w:val="00B909A8"/>
    <w:rsid w:val="00B93E5D"/>
    <w:rsid w:val="00BA647E"/>
    <w:rsid w:val="00BB5562"/>
    <w:rsid w:val="00BB78BE"/>
    <w:rsid w:val="00BB7A53"/>
    <w:rsid w:val="00BC49A6"/>
    <w:rsid w:val="00BC7221"/>
    <w:rsid w:val="00BC7F0E"/>
    <w:rsid w:val="00BD7711"/>
    <w:rsid w:val="00BE1143"/>
    <w:rsid w:val="00BE26FC"/>
    <w:rsid w:val="00BF017D"/>
    <w:rsid w:val="00BF6012"/>
    <w:rsid w:val="00BF6338"/>
    <w:rsid w:val="00BF66CC"/>
    <w:rsid w:val="00BF7BC7"/>
    <w:rsid w:val="00C06283"/>
    <w:rsid w:val="00C078F3"/>
    <w:rsid w:val="00C20E22"/>
    <w:rsid w:val="00C219A0"/>
    <w:rsid w:val="00C235BA"/>
    <w:rsid w:val="00C271D7"/>
    <w:rsid w:val="00C3450F"/>
    <w:rsid w:val="00C50193"/>
    <w:rsid w:val="00C550A2"/>
    <w:rsid w:val="00C56898"/>
    <w:rsid w:val="00C70567"/>
    <w:rsid w:val="00C70674"/>
    <w:rsid w:val="00C70ED3"/>
    <w:rsid w:val="00C820E6"/>
    <w:rsid w:val="00C84DC9"/>
    <w:rsid w:val="00C8503D"/>
    <w:rsid w:val="00C949B1"/>
    <w:rsid w:val="00C95B88"/>
    <w:rsid w:val="00CA25B1"/>
    <w:rsid w:val="00CA4041"/>
    <w:rsid w:val="00CA4496"/>
    <w:rsid w:val="00CB22C6"/>
    <w:rsid w:val="00CB3A25"/>
    <w:rsid w:val="00CB53B2"/>
    <w:rsid w:val="00CC6221"/>
    <w:rsid w:val="00CD26FC"/>
    <w:rsid w:val="00CD384A"/>
    <w:rsid w:val="00CE2FED"/>
    <w:rsid w:val="00CE57D1"/>
    <w:rsid w:val="00CF4408"/>
    <w:rsid w:val="00CF47E7"/>
    <w:rsid w:val="00D01107"/>
    <w:rsid w:val="00D02AF8"/>
    <w:rsid w:val="00D0438B"/>
    <w:rsid w:val="00D11FF7"/>
    <w:rsid w:val="00D13A1C"/>
    <w:rsid w:val="00D16B56"/>
    <w:rsid w:val="00D35940"/>
    <w:rsid w:val="00D3647A"/>
    <w:rsid w:val="00D41567"/>
    <w:rsid w:val="00D427C7"/>
    <w:rsid w:val="00D453F7"/>
    <w:rsid w:val="00D632AF"/>
    <w:rsid w:val="00D67DBA"/>
    <w:rsid w:val="00D71632"/>
    <w:rsid w:val="00D75AC8"/>
    <w:rsid w:val="00D81FF5"/>
    <w:rsid w:val="00D85A2D"/>
    <w:rsid w:val="00D93291"/>
    <w:rsid w:val="00D944EA"/>
    <w:rsid w:val="00D97799"/>
    <w:rsid w:val="00DA00E5"/>
    <w:rsid w:val="00DA41C2"/>
    <w:rsid w:val="00DA659E"/>
    <w:rsid w:val="00DB2602"/>
    <w:rsid w:val="00DC05C7"/>
    <w:rsid w:val="00DC4BD7"/>
    <w:rsid w:val="00DC6681"/>
    <w:rsid w:val="00DC67BD"/>
    <w:rsid w:val="00DD29C7"/>
    <w:rsid w:val="00DD4CF2"/>
    <w:rsid w:val="00DD6CBE"/>
    <w:rsid w:val="00DE3BB4"/>
    <w:rsid w:val="00DF658F"/>
    <w:rsid w:val="00E04434"/>
    <w:rsid w:val="00E06D2A"/>
    <w:rsid w:val="00E1553B"/>
    <w:rsid w:val="00E3148D"/>
    <w:rsid w:val="00E341F9"/>
    <w:rsid w:val="00E5002E"/>
    <w:rsid w:val="00E56FD6"/>
    <w:rsid w:val="00E65150"/>
    <w:rsid w:val="00E74D6E"/>
    <w:rsid w:val="00E85C61"/>
    <w:rsid w:val="00E95B19"/>
    <w:rsid w:val="00E9619D"/>
    <w:rsid w:val="00EA5284"/>
    <w:rsid w:val="00EC3CFC"/>
    <w:rsid w:val="00ED61DA"/>
    <w:rsid w:val="00ED70DE"/>
    <w:rsid w:val="00EE2006"/>
    <w:rsid w:val="00EE33F3"/>
    <w:rsid w:val="00EF3CDA"/>
    <w:rsid w:val="00F01DD5"/>
    <w:rsid w:val="00F02347"/>
    <w:rsid w:val="00F04400"/>
    <w:rsid w:val="00F11025"/>
    <w:rsid w:val="00F121C1"/>
    <w:rsid w:val="00F213B8"/>
    <w:rsid w:val="00F27A93"/>
    <w:rsid w:val="00F32330"/>
    <w:rsid w:val="00F33C59"/>
    <w:rsid w:val="00F35C66"/>
    <w:rsid w:val="00F476CA"/>
    <w:rsid w:val="00F56678"/>
    <w:rsid w:val="00F75051"/>
    <w:rsid w:val="00F848EF"/>
    <w:rsid w:val="00F87E44"/>
    <w:rsid w:val="00F96201"/>
    <w:rsid w:val="00FA35FD"/>
    <w:rsid w:val="00FB083D"/>
    <w:rsid w:val="00FB1719"/>
    <w:rsid w:val="00FB26C3"/>
    <w:rsid w:val="00FB5378"/>
    <w:rsid w:val="00FB7152"/>
    <w:rsid w:val="00FC4125"/>
    <w:rsid w:val="00FD1992"/>
    <w:rsid w:val="00FE2456"/>
    <w:rsid w:val="00FF109E"/>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078E"/>
    <w:rPr>
      <w:rFonts w:ascii="Arial" w:hAnsi="Arial" w:cs="Arial"/>
      <w:sz w:val="20"/>
      <w:szCs w:val="20"/>
      <w:lang w:eastAsia="en-US"/>
    </w:rPr>
  </w:style>
  <w:style w:type="paragraph" w:styleId="Heading1">
    <w:name w:val="heading 1"/>
    <w:aliases w:val="Başlık 1 Char,1 Heading,baslık 1"/>
    <w:basedOn w:val="Normal"/>
    <w:next w:val="Normal"/>
    <w:link w:val="Heading1Char"/>
    <w:uiPriority w:val="99"/>
    <w:qFormat/>
    <w:rsid w:val="00F87E44"/>
    <w:pPr>
      <w:keepNext/>
      <w:tabs>
        <w:tab w:val="left" w:pos="567"/>
      </w:tabs>
      <w:overflowPunct w:val="0"/>
      <w:adjustRightInd w:val="0"/>
      <w:jc w:val="both"/>
      <w:textAlignment w:val="baseline"/>
      <w:outlineLvl w:val="0"/>
    </w:pPr>
    <w:rPr>
      <w:rFonts w:eastAsia="SimSun"/>
      <w:b/>
      <w:bCs/>
      <w:sz w:val="28"/>
      <w:szCs w:val="28"/>
      <w:lang w:val="en-US"/>
    </w:rPr>
  </w:style>
  <w:style w:type="paragraph" w:styleId="Heading2">
    <w:name w:val="heading 2"/>
    <w:basedOn w:val="Normal"/>
    <w:next w:val="Normal"/>
    <w:link w:val="Heading2Char"/>
    <w:uiPriority w:val="99"/>
    <w:qFormat/>
    <w:rsid w:val="00F87E44"/>
    <w:pPr>
      <w:keepNext/>
      <w:tabs>
        <w:tab w:val="left" w:pos="567"/>
      </w:tabs>
      <w:jc w:val="both"/>
      <w:outlineLvl w:val="1"/>
    </w:pPr>
    <w:rPr>
      <w:rFonts w:eastAsia="SimSun"/>
      <w:b/>
      <w:bCs/>
      <w:sz w:val="24"/>
      <w:szCs w:val="24"/>
      <w:lang w:eastAsia="zh-CN"/>
    </w:rPr>
  </w:style>
  <w:style w:type="paragraph" w:styleId="Heading3">
    <w:name w:val="heading 3"/>
    <w:basedOn w:val="Normal"/>
    <w:next w:val="Normal"/>
    <w:link w:val="Heading3Char"/>
    <w:uiPriority w:val="99"/>
    <w:qFormat/>
    <w:rsid w:val="00F87E44"/>
    <w:pPr>
      <w:keepNext/>
      <w:tabs>
        <w:tab w:val="left" w:pos="567"/>
      </w:tabs>
      <w:jc w:val="both"/>
      <w:outlineLvl w:val="2"/>
    </w:pPr>
    <w:rPr>
      <w:b/>
      <w:bCs/>
      <w:sz w:val="22"/>
      <w:szCs w:val="22"/>
      <w:lang w:eastAsia="tr-TR"/>
    </w:rPr>
  </w:style>
  <w:style w:type="paragraph" w:styleId="Heading4">
    <w:name w:val="heading 4"/>
    <w:basedOn w:val="Normal"/>
    <w:next w:val="Normal"/>
    <w:link w:val="Heading4Char"/>
    <w:uiPriority w:val="99"/>
    <w:qFormat/>
    <w:rsid w:val="0005078E"/>
    <w:pPr>
      <w:keepNext/>
      <w:jc w:val="both"/>
      <w:outlineLvl w:val="3"/>
    </w:pPr>
    <w:rPr>
      <w:b/>
      <w:bCs/>
      <w:sz w:val="28"/>
      <w:szCs w:val="28"/>
      <w:u w:val="single"/>
    </w:rPr>
  </w:style>
  <w:style w:type="paragraph" w:styleId="Heading5">
    <w:name w:val="heading 5"/>
    <w:basedOn w:val="Normal"/>
    <w:next w:val="Normal"/>
    <w:link w:val="Heading5Char"/>
    <w:uiPriority w:val="99"/>
    <w:qFormat/>
    <w:rsid w:val="0005078E"/>
    <w:pPr>
      <w:keepNext/>
      <w:jc w:val="center"/>
      <w:outlineLvl w:val="4"/>
    </w:pPr>
    <w:rPr>
      <w:i/>
      <w:iCs/>
      <w:sz w:val="28"/>
      <w:szCs w:val="28"/>
    </w:rPr>
  </w:style>
  <w:style w:type="paragraph" w:styleId="Heading7">
    <w:name w:val="heading 7"/>
    <w:basedOn w:val="Normal"/>
    <w:next w:val="Normal"/>
    <w:link w:val="Heading7Char"/>
    <w:uiPriority w:val="99"/>
    <w:qFormat/>
    <w:rsid w:val="009B68A2"/>
    <w:pPr>
      <w:keepNext/>
      <w:outlineLvl w:val="6"/>
    </w:pPr>
    <w:rPr>
      <w:b/>
      <w:bCs/>
      <w:sz w:val="22"/>
      <w:szCs w:val="22"/>
    </w:rPr>
  </w:style>
  <w:style w:type="paragraph" w:styleId="Heading8">
    <w:name w:val="heading 8"/>
    <w:basedOn w:val="Normal"/>
    <w:next w:val="Normal"/>
    <w:link w:val="Heading8Char"/>
    <w:uiPriority w:val="99"/>
    <w:qFormat/>
    <w:rsid w:val="0005078E"/>
    <w:pPr>
      <w:spacing w:before="240" w:after="60"/>
      <w:outlineLvl w:val="7"/>
    </w:pPr>
    <w:rPr>
      <w:rFonts w:cs="Times New Roman"/>
      <w:i/>
      <w:iCs/>
      <w:sz w:val="24"/>
      <w:szCs w:val="24"/>
    </w:rPr>
  </w:style>
  <w:style w:type="paragraph" w:styleId="Heading9">
    <w:name w:val="heading 9"/>
    <w:basedOn w:val="Normal"/>
    <w:next w:val="Normal"/>
    <w:link w:val="Heading9Char"/>
    <w:uiPriority w:val="99"/>
    <w:qFormat/>
    <w:rsid w:val="0005078E"/>
    <w:pPr>
      <w:spacing w:before="240" w:after="60"/>
      <w:outlineLvl w:val="8"/>
    </w:pPr>
    <w:rPr>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aşlık 1 Char Char,1 Heading Char,baslık 1 Char"/>
    <w:basedOn w:val="DefaultParagraphFont"/>
    <w:link w:val="Heading1"/>
    <w:uiPriority w:val="9"/>
    <w:rsid w:val="00F72C20"/>
    <w:rPr>
      <w:rFonts w:asciiTheme="majorHAnsi" w:eastAsiaTheme="majorEastAsia" w:hAnsiTheme="majorHAnsi" w:cstheme="majorBidi"/>
      <w:b/>
      <w:bCs/>
      <w:kern w:val="32"/>
      <w:sz w:val="32"/>
      <w:szCs w:val="32"/>
      <w:lang w:eastAsia="en-US"/>
    </w:rPr>
  </w:style>
  <w:style w:type="character" w:customStyle="1" w:styleId="Heading2Char">
    <w:name w:val="Heading 2 Char"/>
    <w:basedOn w:val="DefaultParagraphFont"/>
    <w:link w:val="Heading2"/>
    <w:uiPriority w:val="9"/>
    <w:semiHidden/>
    <w:rsid w:val="00F72C20"/>
    <w:rPr>
      <w:rFonts w:asciiTheme="majorHAnsi" w:eastAsiaTheme="majorEastAsia" w:hAnsiTheme="majorHAnsi" w:cstheme="majorBidi"/>
      <w:b/>
      <w:bCs/>
      <w:i/>
      <w:iCs/>
      <w:sz w:val="28"/>
      <w:szCs w:val="28"/>
      <w:lang w:eastAsia="en-US"/>
    </w:rPr>
  </w:style>
  <w:style w:type="character" w:customStyle="1" w:styleId="Heading3Char">
    <w:name w:val="Heading 3 Char"/>
    <w:basedOn w:val="DefaultParagraphFont"/>
    <w:link w:val="Heading3"/>
    <w:uiPriority w:val="99"/>
    <w:locked/>
    <w:rsid w:val="00F87E44"/>
    <w:rPr>
      <w:rFonts w:ascii="Arial" w:hAnsi="Arial" w:cs="Arial"/>
      <w:b/>
      <w:bCs/>
      <w:sz w:val="22"/>
      <w:szCs w:val="22"/>
    </w:rPr>
  </w:style>
  <w:style w:type="character" w:customStyle="1" w:styleId="Heading4Char">
    <w:name w:val="Heading 4 Char"/>
    <w:basedOn w:val="DefaultParagraphFont"/>
    <w:link w:val="Heading4"/>
    <w:uiPriority w:val="9"/>
    <w:semiHidden/>
    <w:rsid w:val="00F72C20"/>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uiPriority w:val="9"/>
    <w:semiHidden/>
    <w:rsid w:val="00F72C20"/>
    <w:rPr>
      <w:rFonts w:asciiTheme="minorHAnsi" w:eastAsiaTheme="minorEastAsia" w:hAnsiTheme="minorHAnsi" w:cstheme="minorBidi"/>
      <w:b/>
      <w:bCs/>
      <w:i/>
      <w:iCs/>
      <w:sz w:val="26"/>
      <w:szCs w:val="26"/>
      <w:lang w:eastAsia="en-US"/>
    </w:rPr>
  </w:style>
  <w:style w:type="character" w:customStyle="1" w:styleId="Heading7Char">
    <w:name w:val="Heading 7 Char"/>
    <w:basedOn w:val="DefaultParagraphFont"/>
    <w:link w:val="Heading7"/>
    <w:uiPriority w:val="9"/>
    <w:semiHidden/>
    <w:rsid w:val="00F72C20"/>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F72C20"/>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F72C20"/>
    <w:rPr>
      <w:rFonts w:asciiTheme="majorHAnsi" w:eastAsiaTheme="majorEastAsia" w:hAnsiTheme="majorHAnsi" w:cstheme="majorBidi"/>
      <w:lang w:eastAsia="en-US"/>
    </w:rPr>
  </w:style>
  <w:style w:type="paragraph" w:styleId="TOC1">
    <w:name w:val="toc 1"/>
    <w:basedOn w:val="Normal"/>
    <w:next w:val="Normal"/>
    <w:autoRedefine/>
    <w:uiPriority w:val="99"/>
    <w:semiHidden/>
    <w:rsid w:val="0043612D"/>
    <w:pPr>
      <w:tabs>
        <w:tab w:val="right" w:leader="dot" w:pos="9628"/>
      </w:tabs>
      <w:spacing w:before="40" w:after="40"/>
      <w:jc w:val="both"/>
    </w:pPr>
    <w:rPr>
      <w:b/>
      <w:bCs/>
      <w:noProof/>
      <w:lang w:val="en-AU" w:eastAsia="tr-TR"/>
    </w:rPr>
  </w:style>
  <w:style w:type="paragraph" w:styleId="TOC2">
    <w:name w:val="toc 2"/>
    <w:basedOn w:val="Normal"/>
    <w:next w:val="Normal"/>
    <w:autoRedefine/>
    <w:uiPriority w:val="99"/>
    <w:semiHidden/>
    <w:rsid w:val="0043612D"/>
    <w:pPr>
      <w:tabs>
        <w:tab w:val="left" w:pos="567"/>
        <w:tab w:val="right" w:leader="dot" w:pos="9628"/>
      </w:tabs>
      <w:ind w:left="198"/>
      <w:jc w:val="both"/>
    </w:pPr>
    <w:rPr>
      <w:rFonts w:eastAsia="SimSun"/>
      <w:lang w:val="en-AU" w:eastAsia="tr-TR"/>
    </w:rPr>
  </w:style>
  <w:style w:type="paragraph" w:styleId="TOC3">
    <w:name w:val="toc 3"/>
    <w:basedOn w:val="Normal"/>
    <w:next w:val="Normal"/>
    <w:autoRedefine/>
    <w:uiPriority w:val="99"/>
    <w:semiHidden/>
    <w:rsid w:val="00484AA9"/>
    <w:pPr>
      <w:tabs>
        <w:tab w:val="right" w:leader="dot" w:pos="567"/>
      </w:tabs>
      <w:ind w:left="403"/>
    </w:pPr>
    <w:rPr>
      <w:rFonts w:eastAsia="SimSun"/>
      <w:kern w:val="20"/>
      <w:lang w:val="en-AU"/>
    </w:rPr>
  </w:style>
  <w:style w:type="paragraph" w:styleId="TOC4">
    <w:name w:val="toc 4"/>
    <w:basedOn w:val="Normal"/>
    <w:next w:val="Normal"/>
    <w:autoRedefine/>
    <w:uiPriority w:val="99"/>
    <w:semiHidden/>
    <w:rsid w:val="00C70674"/>
    <w:pPr>
      <w:ind w:left="600"/>
    </w:pPr>
    <w:rPr>
      <w:lang w:eastAsia="tr-TR"/>
    </w:rPr>
  </w:style>
  <w:style w:type="paragraph" w:styleId="TOC5">
    <w:name w:val="toc 5"/>
    <w:basedOn w:val="Normal"/>
    <w:next w:val="Normal"/>
    <w:autoRedefine/>
    <w:uiPriority w:val="99"/>
    <w:semiHidden/>
    <w:rsid w:val="00C70674"/>
    <w:pPr>
      <w:ind w:left="800"/>
    </w:pPr>
    <w:rPr>
      <w:lang w:eastAsia="tr-TR"/>
    </w:rPr>
  </w:style>
  <w:style w:type="paragraph" w:styleId="TOC9">
    <w:name w:val="toc 9"/>
    <w:basedOn w:val="Normal"/>
    <w:next w:val="Normal"/>
    <w:autoRedefine/>
    <w:uiPriority w:val="99"/>
    <w:semiHidden/>
    <w:rsid w:val="00C70674"/>
    <w:pPr>
      <w:ind w:left="1600"/>
    </w:pPr>
    <w:rPr>
      <w:lang w:eastAsia="tr-TR"/>
    </w:rPr>
  </w:style>
  <w:style w:type="paragraph" w:styleId="TOC8">
    <w:name w:val="toc 8"/>
    <w:basedOn w:val="Normal"/>
    <w:next w:val="Normal"/>
    <w:autoRedefine/>
    <w:uiPriority w:val="99"/>
    <w:semiHidden/>
    <w:rsid w:val="00C70674"/>
    <w:pPr>
      <w:ind w:left="1400"/>
    </w:pPr>
    <w:rPr>
      <w:lang w:eastAsia="tr-TR"/>
    </w:rPr>
  </w:style>
  <w:style w:type="paragraph" w:styleId="TOC7">
    <w:name w:val="toc 7"/>
    <w:basedOn w:val="Normal"/>
    <w:next w:val="Normal"/>
    <w:autoRedefine/>
    <w:uiPriority w:val="99"/>
    <w:semiHidden/>
    <w:rsid w:val="00C70674"/>
    <w:pPr>
      <w:ind w:left="1200"/>
    </w:pPr>
    <w:rPr>
      <w:lang w:eastAsia="tr-TR"/>
    </w:rPr>
  </w:style>
  <w:style w:type="paragraph" w:styleId="TOC6">
    <w:name w:val="toc 6"/>
    <w:basedOn w:val="Normal"/>
    <w:next w:val="Normal"/>
    <w:autoRedefine/>
    <w:uiPriority w:val="99"/>
    <w:semiHidden/>
    <w:rsid w:val="00C70674"/>
    <w:pPr>
      <w:ind w:left="1000"/>
    </w:pPr>
    <w:rPr>
      <w:lang w:eastAsia="tr-TR"/>
    </w:rPr>
  </w:style>
  <w:style w:type="paragraph" w:customStyle="1" w:styleId="StyleHeading1Characterscale84">
    <w:name w:val="Style Heading 1 + Character scale: 84%"/>
    <w:basedOn w:val="Heading1"/>
    <w:next w:val="Heading1"/>
    <w:uiPriority w:val="99"/>
    <w:rsid w:val="00191B57"/>
    <w:rPr>
      <w:w w:val="84"/>
    </w:rPr>
  </w:style>
  <w:style w:type="paragraph" w:customStyle="1" w:styleId="Style1">
    <w:name w:val="Style1"/>
    <w:basedOn w:val="Heading2"/>
    <w:next w:val="TOC2"/>
    <w:uiPriority w:val="99"/>
    <w:rsid w:val="00A4064C"/>
  </w:style>
  <w:style w:type="paragraph" w:customStyle="1" w:styleId="StyleHeading3">
    <w:name w:val="Style Heading 3"/>
    <w:aliases w:val="Başlık 3 Char1 + (Latin) 10 pt"/>
    <w:basedOn w:val="Heading3"/>
    <w:uiPriority w:val="99"/>
    <w:rsid w:val="00555F7C"/>
  </w:style>
  <w:style w:type="paragraph" w:styleId="Footer">
    <w:name w:val="footer"/>
    <w:basedOn w:val="Normal"/>
    <w:link w:val="FooterChar"/>
    <w:uiPriority w:val="99"/>
    <w:rsid w:val="006D567A"/>
    <w:pPr>
      <w:tabs>
        <w:tab w:val="center" w:pos="4536"/>
        <w:tab w:val="right" w:pos="9072"/>
      </w:tabs>
    </w:pPr>
    <w:rPr>
      <w:lang w:eastAsia="tr-TR"/>
    </w:rPr>
  </w:style>
  <w:style w:type="character" w:customStyle="1" w:styleId="FooterChar">
    <w:name w:val="Footer Char"/>
    <w:basedOn w:val="DefaultParagraphFont"/>
    <w:link w:val="Footer"/>
    <w:uiPriority w:val="99"/>
    <w:locked/>
    <w:rsid w:val="004132A2"/>
    <w:rPr>
      <w:rFonts w:ascii="Arial" w:hAnsi="Arial" w:cs="Arial"/>
      <w:sz w:val="24"/>
      <w:szCs w:val="24"/>
    </w:rPr>
  </w:style>
  <w:style w:type="paragraph" w:styleId="Header">
    <w:name w:val="header"/>
    <w:basedOn w:val="Normal"/>
    <w:link w:val="HeaderChar"/>
    <w:uiPriority w:val="99"/>
    <w:rsid w:val="006D567A"/>
    <w:pPr>
      <w:tabs>
        <w:tab w:val="center" w:pos="4536"/>
        <w:tab w:val="right" w:pos="9072"/>
      </w:tabs>
    </w:pPr>
    <w:rPr>
      <w:lang w:eastAsia="tr-TR"/>
    </w:rPr>
  </w:style>
  <w:style w:type="character" w:customStyle="1" w:styleId="HeaderChar">
    <w:name w:val="Header Char"/>
    <w:basedOn w:val="DefaultParagraphFont"/>
    <w:link w:val="Header"/>
    <w:uiPriority w:val="99"/>
    <w:semiHidden/>
    <w:rsid w:val="00F72C20"/>
    <w:rPr>
      <w:rFonts w:ascii="Arial" w:hAnsi="Arial" w:cs="Arial"/>
      <w:sz w:val="20"/>
      <w:szCs w:val="20"/>
      <w:lang w:eastAsia="en-US"/>
    </w:rPr>
  </w:style>
  <w:style w:type="paragraph" w:styleId="NormalWeb">
    <w:name w:val="Normal (Web)"/>
    <w:basedOn w:val="Normal"/>
    <w:uiPriority w:val="99"/>
    <w:rsid w:val="00E56FD6"/>
  </w:style>
  <w:style w:type="paragraph" w:customStyle="1" w:styleId="StyleHeading2Left">
    <w:name w:val="Style Heading 2 + Left"/>
    <w:basedOn w:val="Heading2"/>
    <w:uiPriority w:val="99"/>
    <w:rsid w:val="00F04400"/>
    <w:pPr>
      <w:widowControl w:val="0"/>
      <w:autoSpaceDE w:val="0"/>
      <w:autoSpaceDN w:val="0"/>
      <w:adjustRightInd w:val="0"/>
      <w:jc w:val="left"/>
    </w:pPr>
  </w:style>
  <w:style w:type="paragraph" w:customStyle="1" w:styleId="StyleComplex10ptLatinBoldCentered">
    <w:name w:val="Style (Complex) 10 pt (Latin) Bold Centered"/>
    <w:basedOn w:val="Normal"/>
    <w:next w:val="Normal"/>
    <w:uiPriority w:val="99"/>
    <w:rsid w:val="0015407B"/>
    <w:pPr>
      <w:jc w:val="center"/>
    </w:pPr>
    <w:rPr>
      <w:b/>
      <w:bCs/>
    </w:rPr>
  </w:style>
  <w:style w:type="paragraph" w:customStyle="1" w:styleId="Style2">
    <w:name w:val="Style2"/>
    <w:basedOn w:val="Normal"/>
    <w:uiPriority w:val="99"/>
    <w:rsid w:val="005E7B48"/>
  </w:style>
  <w:style w:type="paragraph" w:customStyle="1" w:styleId="StyleStil5CharJustified">
    <w:name w:val="Style Stil5 Char + Justified"/>
    <w:basedOn w:val="Normal"/>
    <w:next w:val="Normal"/>
    <w:uiPriority w:val="99"/>
    <w:rsid w:val="00132BAE"/>
    <w:rPr>
      <w:lang w:eastAsia="tr-TR"/>
    </w:rPr>
  </w:style>
  <w:style w:type="paragraph" w:customStyle="1" w:styleId="StyleStil5CharBoldJustified">
    <w:name w:val="Style Stil5 Char + Bold Justified"/>
    <w:basedOn w:val="Normal"/>
    <w:next w:val="Normal"/>
    <w:uiPriority w:val="99"/>
    <w:rsid w:val="00132BAE"/>
    <w:rPr>
      <w:lang w:eastAsia="tr-TR"/>
    </w:rPr>
  </w:style>
  <w:style w:type="paragraph" w:customStyle="1" w:styleId="StyleHeading1">
    <w:name w:val="Style Heading 1"/>
    <w:aliases w:val="Başlık 1 Char + Arial"/>
    <w:basedOn w:val="Normal"/>
    <w:uiPriority w:val="99"/>
    <w:rsid w:val="00132BAE"/>
    <w:rPr>
      <w:lang w:eastAsia="tr-TR"/>
    </w:rPr>
  </w:style>
  <w:style w:type="paragraph" w:customStyle="1" w:styleId="StyleStyle2Justified">
    <w:name w:val="Style Style2 + Justified"/>
    <w:basedOn w:val="Normal"/>
    <w:next w:val="Normal"/>
    <w:uiPriority w:val="99"/>
    <w:rsid w:val="00132BAE"/>
    <w:pPr>
      <w:jc w:val="both"/>
    </w:pPr>
  </w:style>
  <w:style w:type="paragraph" w:customStyle="1" w:styleId="StyleStyle2Centered">
    <w:name w:val="Style Style2 + Centered"/>
    <w:basedOn w:val="Normal"/>
    <w:next w:val="Normal"/>
    <w:uiPriority w:val="99"/>
    <w:rsid w:val="00132BAE"/>
    <w:pPr>
      <w:jc w:val="center"/>
    </w:pPr>
  </w:style>
  <w:style w:type="paragraph" w:customStyle="1" w:styleId="StyleStyle2BoldJustified">
    <w:name w:val="Style Style2 + Bold Justified"/>
    <w:basedOn w:val="Normal"/>
    <w:next w:val="Normal"/>
    <w:uiPriority w:val="99"/>
    <w:rsid w:val="00132BAE"/>
    <w:pPr>
      <w:jc w:val="both"/>
    </w:pPr>
    <w:rPr>
      <w:b/>
      <w:bCs/>
    </w:rPr>
  </w:style>
  <w:style w:type="paragraph" w:customStyle="1" w:styleId="StyleHeading2Arial">
    <w:name w:val="Style Heading 2 + Arial"/>
    <w:basedOn w:val="Heading2"/>
    <w:uiPriority w:val="99"/>
    <w:rsid w:val="00C271D7"/>
  </w:style>
  <w:style w:type="paragraph" w:customStyle="1" w:styleId="StyleHeading211pt">
    <w:name w:val="Style Heading 2 + 11 pt"/>
    <w:basedOn w:val="Heading2"/>
    <w:uiPriority w:val="99"/>
    <w:rsid w:val="003F6E09"/>
  </w:style>
  <w:style w:type="paragraph" w:customStyle="1" w:styleId="StyleHeading2Expandedby05pt">
    <w:name w:val="Style Heading 2 + Expanded by  05 pt"/>
    <w:basedOn w:val="Heading2"/>
    <w:uiPriority w:val="99"/>
    <w:rsid w:val="002E27FD"/>
    <w:pPr>
      <w:tabs>
        <w:tab w:val="clear" w:pos="567"/>
      </w:tabs>
      <w:spacing w:before="240" w:after="60"/>
    </w:pPr>
    <w:rPr>
      <w:rFonts w:eastAsia="Times New Roman"/>
      <w:color w:val="000000"/>
      <w:spacing w:val="10"/>
      <w:lang w:eastAsia="tr-TR"/>
    </w:rPr>
  </w:style>
  <w:style w:type="paragraph" w:customStyle="1" w:styleId="StyleHeading2">
    <w:name w:val="Style Heading 2"/>
    <w:aliases w:val="Başlık 2 Char + Arial"/>
    <w:basedOn w:val="Heading2"/>
    <w:uiPriority w:val="99"/>
    <w:rsid w:val="00645CF9"/>
  </w:style>
  <w:style w:type="paragraph" w:customStyle="1" w:styleId="StyleHeading212ptJustifiedLeft0cm">
    <w:name w:val="Style Heading 2 + 12 pt Justified Left:  0 cm"/>
    <w:basedOn w:val="Heading2"/>
    <w:uiPriority w:val="99"/>
    <w:rsid w:val="0019077F"/>
    <w:pPr>
      <w:tabs>
        <w:tab w:val="clear" w:pos="567"/>
      </w:tabs>
      <w:ind w:right="506"/>
    </w:pPr>
  </w:style>
  <w:style w:type="paragraph" w:customStyle="1" w:styleId="Style">
    <w:name w:val="Style"/>
    <w:basedOn w:val="Normal"/>
    <w:uiPriority w:val="99"/>
    <w:rsid w:val="00A16B7E"/>
    <w:pPr>
      <w:spacing w:line="200" w:lineRule="exact"/>
    </w:pPr>
    <w:rPr>
      <w:lang w:eastAsia="zh-CN"/>
    </w:rPr>
  </w:style>
  <w:style w:type="paragraph" w:customStyle="1" w:styleId="StyleHeading3BlackAfter0pt">
    <w:name w:val="Style Heading 3 + Black After:  0 pt"/>
    <w:basedOn w:val="Heading3"/>
    <w:uiPriority w:val="99"/>
    <w:rsid w:val="00D16B56"/>
    <w:pPr>
      <w:tabs>
        <w:tab w:val="left" w:pos="340"/>
        <w:tab w:val="left" w:pos="680"/>
      </w:tabs>
    </w:pPr>
    <w:rPr>
      <w:color w:val="000000"/>
      <w:lang w:val="en-AU" w:eastAsia="zh-CN"/>
    </w:rPr>
  </w:style>
  <w:style w:type="character" w:customStyle="1" w:styleId="StyleArial14ptBold">
    <w:name w:val="Style Arial 14 pt Bold"/>
    <w:uiPriority w:val="99"/>
    <w:rsid w:val="00D13A1C"/>
    <w:rPr>
      <w:rFonts w:ascii="Arial" w:hAnsi="Arial" w:cs="Arial"/>
      <w:b/>
      <w:bCs/>
      <w:sz w:val="28"/>
      <w:szCs w:val="28"/>
    </w:rPr>
  </w:style>
  <w:style w:type="paragraph" w:customStyle="1" w:styleId="StyleHeading212pt">
    <w:name w:val="Style Heading 2 + 12 pt"/>
    <w:basedOn w:val="Heading2"/>
    <w:uiPriority w:val="99"/>
    <w:rsid w:val="003F6E09"/>
    <w:pPr>
      <w:jc w:val="left"/>
    </w:pPr>
  </w:style>
  <w:style w:type="paragraph" w:customStyle="1" w:styleId="StyleHeading311ptJustifiedBefore12ptAfter3pt">
    <w:name w:val="Style Heading 3 + 11 pt Justified Before:  12 pt After:  3 pt"/>
    <w:basedOn w:val="Heading3"/>
    <w:uiPriority w:val="99"/>
    <w:rsid w:val="003F6E09"/>
    <w:pPr>
      <w:spacing w:before="240" w:after="60"/>
    </w:pPr>
  </w:style>
  <w:style w:type="paragraph" w:customStyle="1" w:styleId="StyleHeading2Black">
    <w:name w:val="Style Heading 2 + Black"/>
    <w:basedOn w:val="Heading2"/>
    <w:uiPriority w:val="99"/>
    <w:rsid w:val="00496A9E"/>
    <w:rPr>
      <w:color w:val="000000"/>
    </w:rPr>
  </w:style>
  <w:style w:type="paragraph" w:customStyle="1" w:styleId="StyleArial14ptBoldJustified">
    <w:name w:val="Style Arial 14 pt Bold Justified"/>
    <w:basedOn w:val="Normal"/>
    <w:uiPriority w:val="99"/>
    <w:rsid w:val="00191B57"/>
    <w:rPr>
      <w:b/>
      <w:bCs/>
      <w:sz w:val="28"/>
      <w:szCs w:val="28"/>
      <w:lang w:val="en-US"/>
    </w:rPr>
  </w:style>
  <w:style w:type="character" w:styleId="Hyperlink">
    <w:name w:val="Hyperlink"/>
    <w:basedOn w:val="DefaultParagraphFont"/>
    <w:uiPriority w:val="99"/>
    <w:rsid w:val="0005078E"/>
    <w:rPr>
      <w:color w:val="0000FF"/>
      <w:u w:val="single"/>
    </w:rPr>
  </w:style>
  <w:style w:type="character" w:styleId="PageNumber">
    <w:name w:val="page number"/>
    <w:basedOn w:val="DefaultParagraphFont"/>
    <w:uiPriority w:val="99"/>
    <w:rsid w:val="0005078E"/>
  </w:style>
  <w:style w:type="paragraph" w:styleId="Title">
    <w:name w:val="Title"/>
    <w:basedOn w:val="Normal"/>
    <w:link w:val="TitleChar"/>
    <w:uiPriority w:val="99"/>
    <w:qFormat/>
    <w:rsid w:val="0005078E"/>
    <w:pPr>
      <w:ind w:left="142" w:hanging="142"/>
      <w:jc w:val="center"/>
    </w:pPr>
    <w:rPr>
      <w:b/>
      <w:bCs/>
      <w:sz w:val="28"/>
      <w:szCs w:val="28"/>
    </w:rPr>
  </w:style>
  <w:style w:type="character" w:customStyle="1" w:styleId="TitleChar">
    <w:name w:val="Title Char"/>
    <w:basedOn w:val="DefaultParagraphFont"/>
    <w:link w:val="Title"/>
    <w:uiPriority w:val="10"/>
    <w:rsid w:val="00F72C20"/>
    <w:rPr>
      <w:rFonts w:asciiTheme="majorHAnsi" w:eastAsiaTheme="majorEastAsia" w:hAnsiTheme="majorHAnsi" w:cstheme="majorBidi"/>
      <w:b/>
      <w:bCs/>
      <w:kern w:val="28"/>
      <w:sz w:val="32"/>
      <w:szCs w:val="32"/>
      <w:lang w:eastAsia="en-US"/>
    </w:rPr>
  </w:style>
  <w:style w:type="paragraph" w:styleId="BodyText">
    <w:name w:val="Body Text"/>
    <w:basedOn w:val="Normal"/>
    <w:link w:val="BodyTextChar"/>
    <w:uiPriority w:val="99"/>
    <w:rsid w:val="0005078E"/>
    <w:pPr>
      <w:jc w:val="both"/>
    </w:pPr>
    <w:rPr>
      <w:lang w:eastAsia="tr-TR"/>
    </w:rPr>
  </w:style>
  <w:style w:type="character" w:customStyle="1" w:styleId="BodyTextChar">
    <w:name w:val="Body Text Char"/>
    <w:basedOn w:val="DefaultParagraphFont"/>
    <w:link w:val="BodyText"/>
    <w:uiPriority w:val="99"/>
    <w:semiHidden/>
    <w:rsid w:val="00F72C20"/>
    <w:rPr>
      <w:rFonts w:ascii="Arial" w:hAnsi="Arial" w:cs="Arial"/>
      <w:sz w:val="20"/>
      <w:szCs w:val="20"/>
      <w:lang w:eastAsia="en-US"/>
    </w:rPr>
  </w:style>
  <w:style w:type="paragraph" w:styleId="BodyTextIndent2">
    <w:name w:val="Body Text Indent 2"/>
    <w:basedOn w:val="Normal"/>
    <w:link w:val="BodyTextIndent2Char"/>
    <w:uiPriority w:val="99"/>
    <w:rsid w:val="0005078E"/>
    <w:pPr>
      <w:spacing w:after="120" w:line="480" w:lineRule="auto"/>
      <w:ind w:left="283"/>
    </w:pPr>
  </w:style>
  <w:style w:type="character" w:customStyle="1" w:styleId="BodyTextIndent2Char">
    <w:name w:val="Body Text Indent 2 Char"/>
    <w:basedOn w:val="DefaultParagraphFont"/>
    <w:link w:val="BodyTextIndent2"/>
    <w:uiPriority w:val="99"/>
    <w:semiHidden/>
    <w:rsid w:val="00F72C20"/>
    <w:rPr>
      <w:rFonts w:ascii="Arial" w:hAnsi="Arial" w:cs="Arial"/>
      <w:sz w:val="20"/>
      <w:szCs w:val="20"/>
      <w:lang w:eastAsia="en-US"/>
    </w:rPr>
  </w:style>
  <w:style w:type="paragraph" w:styleId="BodyText2">
    <w:name w:val="Body Text 2"/>
    <w:basedOn w:val="Normal"/>
    <w:link w:val="BodyText2Char"/>
    <w:uiPriority w:val="99"/>
    <w:rsid w:val="0005078E"/>
    <w:pPr>
      <w:spacing w:after="120" w:line="480" w:lineRule="auto"/>
    </w:pPr>
  </w:style>
  <w:style w:type="character" w:customStyle="1" w:styleId="BodyText2Char">
    <w:name w:val="Body Text 2 Char"/>
    <w:basedOn w:val="DefaultParagraphFont"/>
    <w:link w:val="BodyText2"/>
    <w:uiPriority w:val="99"/>
    <w:locked/>
    <w:rsid w:val="00364F23"/>
    <w:rPr>
      <w:rFonts w:ascii="Arial" w:hAnsi="Arial" w:cs="Arial"/>
      <w:sz w:val="24"/>
      <w:szCs w:val="24"/>
      <w:lang w:eastAsia="en-US"/>
    </w:rPr>
  </w:style>
  <w:style w:type="paragraph" w:customStyle="1" w:styleId="Balk12">
    <w:name w:val="Başlık 12"/>
    <w:basedOn w:val="Normal"/>
    <w:uiPriority w:val="99"/>
    <w:rsid w:val="0005078E"/>
    <w:pPr>
      <w:spacing w:before="75" w:after="75"/>
      <w:jc w:val="center"/>
      <w:outlineLvl w:val="1"/>
    </w:pPr>
    <w:rPr>
      <w:rFonts w:cs="Times New Roman"/>
      <w:b/>
      <w:bCs/>
      <w:color w:val="000000"/>
      <w:kern w:val="36"/>
      <w:sz w:val="24"/>
      <w:szCs w:val="24"/>
      <w:lang w:eastAsia="tr-TR"/>
    </w:rPr>
  </w:style>
  <w:style w:type="character" w:styleId="Strong">
    <w:name w:val="Strong"/>
    <w:basedOn w:val="DefaultParagraphFont"/>
    <w:uiPriority w:val="99"/>
    <w:qFormat/>
    <w:rsid w:val="0005078E"/>
    <w:rPr>
      <w:b/>
      <w:bCs/>
    </w:rPr>
  </w:style>
  <w:style w:type="paragraph" w:styleId="BalloonText">
    <w:name w:val="Balloon Text"/>
    <w:basedOn w:val="Normal"/>
    <w:link w:val="BalloonTextChar"/>
    <w:uiPriority w:val="99"/>
    <w:semiHidden/>
    <w:rsid w:val="000C6705"/>
    <w:rPr>
      <w:rFonts w:ascii="Tahoma" w:hAnsi="Tahoma" w:cs="Tahoma"/>
      <w:sz w:val="16"/>
      <w:szCs w:val="16"/>
    </w:rPr>
  </w:style>
  <w:style w:type="character" w:customStyle="1" w:styleId="BalloonTextChar">
    <w:name w:val="Balloon Text Char"/>
    <w:basedOn w:val="DefaultParagraphFont"/>
    <w:link w:val="BalloonText"/>
    <w:uiPriority w:val="99"/>
    <w:semiHidden/>
    <w:rsid w:val="00F72C20"/>
    <w:rPr>
      <w:sz w:val="0"/>
      <w:szCs w:val="0"/>
      <w:lang w:eastAsia="en-US"/>
    </w:rPr>
  </w:style>
  <w:style w:type="paragraph" w:customStyle="1" w:styleId="3-normalyaz">
    <w:name w:val="3-normalyaz"/>
    <w:basedOn w:val="Normal"/>
    <w:uiPriority w:val="99"/>
    <w:rsid w:val="00364F23"/>
    <w:pPr>
      <w:spacing w:before="100" w:beforeAutospacing="1" w:after="100" w:afterAutospacing="1"/>
    </w:pPr>
    <w:rPr>
      <w:rFonts w:cs="Times New Roman"/>
      <w:sz w:val="24"/>
      <w:szCs w:val="24"/>
      <w:lang w:eastAsia="tr-TR"/>
    </w:rPr>
  </w:style>
  <w:style w:type="character" w:customStyle="1" w:styleId="apple-converted-space">
    <w:name w:val="apple-converted-space"/>
    <w:basedOn w:val="DefaultParagraphFont"/>
    <w:uiPriority w:val="99"/>
    <w:rsid w:val="00364F23"/>
    <w:rPr>
      <w:rFonts w:cs="Times New Roman"/>
    </w:rPr>
  </w:style>
  <w:style w:type="character" w:customStyle="1" w:styleId="grame">
    <w:name w:val="grame"/>
    <w:basedOn w:val="DefaultParagraphFont"/>
    <w:uiPriority w:val="99"/>
    <w:rsid w:val="00364F23"/>
    <w:rPr>
      <w:rFonts w:cs="Times New Roman"/>
    </w:rPr>
  </w:style>
  <w:style w:type="character" w:customStyle="1" w:styleId="spelle">
    <w:name w:val="spelle"/>
    <w:basedOn w:val="DefaultParagraphFont"/>
    <w:uiPriority w:val="99"/>
    <w:rsid w:val="00364F23"/>
    <w:rPr>
      <w:rFonts w:cs="Times New Roman"/>
    </w:rPr>
  </w:style>
  <w:style w:type="paragraph" w:styleId="CommentText">
    <w:name w:val="annotation text"/>
    <w:basedOn w:val="Normal"/>
    <w:link w:val="CommentTextChar"/>
    <w:uiPriority w:val="99"/>
    <w:semiHidden/>
    <w:rsid w:val="00364F23"/>
  </w:style>
  <w:style w:type="character" w:customStyle="1" w:styleId="CommentTextChar">
    <w:name w:val="Comment Text Char"/>
    <w:basedOn w:val="DefaultParagraphFont"/>
    <w:link w:val="CommentText"/>
    <w:uiPriority w:val="99"/>
    <w:semiHidden/>
    <w:locked/>
    <w:rsid w:val="00364F23"/>
    <w:rPr>
      <w:rFonts w:ascii="Arial" w:hAnsi="Arial" w:cs="Arial"/>
      <w:lang w:eastAsia="en-US"/>
    </w:rPr>
  </w:style>
  <w:style w:type="paragraph" w:styleId="ListParagraph">
    <w:name w:val="List Paragraph"/>
    <w:basedOn w:val="Normal"/>
    <w:uiPriority w:val="99"/>
    <w:qFormat/>
    <w:rsid w:val="00364F23"/>
    <w:pPr>
      <w:ind w:left="708"/>
    </w:pPr>
  </w:style>
  <w:style w:type="table" w:styleId="TableGrid">
    <w:name w:val="Table Grid"/>
    <w:basedOn w:val="TableNormal"/>
    <w:uiPriority w:val="99"/>
    <w:rsid w:val="00937465"/>
    <w:rPr>
      <w:rFonts w:ascii="Arial" w:hAnsi="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55694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19</Pages>
  <Words>7158</Words>
  <Characters>-32766</Characters>
  <Application>Microsoft Office Outlook</Application>
  <DocSecurity>0</DocSecurity>
  <Lines>0</Lines>
  <Paragraphs>0</Paragraphs>
  <ScaleCrop>false</ScaleCrop>
  <Company>tse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ayinilmez</dc:creator>
  <cp:keywords/>
  <dc:description/>
  <cp:lastModifiedBy>fundaa</cp:lastModifiedBy>
  <cp:revision>2</cp:revision>
  <dcterms:created xsi:type="dcterms:W3CDTF">2014-09-05T06:59:00Z</dcterms:created>
  <dcterms:modified xsi:type="dcterms:W3CDTF">2014-09-05T06:59:00Z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-286842987</vt:i4>
  </property>
  <property fmtid="{D5CDD505-2E9C-101B-9397-08002B2CF9AE}" pid="3" name="_EmailSubject">
    <vt:lpwstr>tst 2409 TK</vt:lpwstr>
  </property>
  <property fmtid="{D5CDD505-2E9C-101B-9397-08002B2CF9AE}" pid="4" name="_AuthorEmail">
    <vt:lpwstr>ziraat.hg@tse.org.tr</vt:lpwstr>
  </property>
  <property fmtid="{D5CDD505-2E9C-101B-9397-08002B2CF9AE}" pid="5" name="_AuthorEmailDisplayName">
    <vt:lpwstr>TSE-Ziraat Hazırlık Grubu</vt:lpwstr>
  </property>
  <property fmtid="{D5CDD505-2E9C-101B-9397-08002B2CF9AE}" pid="6" name="_ReviewingToolsShownOnce">
    <vt:lpwstr/>
  </property>
</Properties>
</file>