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3CF" w:rsidRPr="004268D1" w:rsidRDefault="00EA23CF" w:rsidP="0016018D">
      <w:pPr>
        <w:pStyle w:val="Title"/>
        <w:rPr>
          <w:lang w:val="tr-TR"/>
        </w:rPr>
      </w:pPr>
      <w:r>
        <w:rPr>
          <w:noProof/>
          <w:lang w:val="tr-TR"/>
        </w:rPr>
        <w:pict>
          <v:shapetype id="_x0000_t202" coordsize="21600,21600" o:spt="202" path="m,l,21600r21600,l21600,xe">
            <v:stroke joinstyle="miter"/>
            <v:path gradientshapeok="t" o:connecttype="rect"/>
          </v:shapetype>
          <v:shape id="Text Box 2" o:spid="_x0000_s1026" type="#_x0000_t202" style="position:absolute;left:0;text-align:left;margin-left:-15.55pt;margin-top:-35.3pt;width:507.65pt;height:765pt;z-index:251658240;visibility:visible" strokeweight="4.5pt">
            <v:stroke linestyle="thickThin"/>
            <v:textbox>
              <w:txbxContent>
                <w:p w:rsidR="00EA23CF" w:rsidRDefault="00EA23CF" w:rsidP="0016018D">
                  <w:pPr>
                    <w:rPr>
                      <w:b/>
                      <w:bCs/>
                    </w:rPr>
                  </w:pPr>
                </w:p>
                <w:p w:rsidR="00EA23CF" w:rsidRPr="00865608" w:rsidRDefault="00EA23CF" w:rsidP="0016018D">
                  <w:pPr>
                    <w:rPr>
                      <w:b/>
                      <w:bCs/>
                    </w:rPr>
                  </w:pPr>
                  <w:ins w:id="0" w:author="fundaa" w:date="2014-10-30T15:56:00Z">
                    <w:r w:rsidRPr="00865608">
                      <w:rPr>
                        <w:b/>
                        <w:bCs/>
                        <w:rPrChange w:id="1" w:author="fundaa" w:date="2014-10-30T15:56: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0.75pt" o:ole="" fillcolor="window">
                          <v:imagedata r:id="rId7" o:title=""/>
                        </v:shape>
                        <o:OLEObject Type="Embed" ProgID="Word.Picture.8" ShapeID="_x0000_i1027" DrawAspect="Content" ObjectID="_1476189757" r:id="rId8"/>
                      </w:object>
                    </w:r>
                  </w:ins>
                  <w:ins w:id="2" w:author="fundaa" w:date="2014-10-30T15:56:00Z">
                    <w:r w:rsidRPr="00EA08DE">
                      <w:rPr>
                        <w:b/>
                        <w:bCs/>
                        <w:noProof/>
                        <w:lang w:val="tr-TR"/>
                        <w:rPrChange w:id="3" w:author="fundaa" w:date="2014-10-30T15:56:00Z">
                          <w:rPr>
                            <w:b/>
                            <w:bCs/>
                            <w:noProof/>
                            <w:lang w:val="tr-TR"/>
                          </w:rPr>
                        </w:rPrChange>
                      </w:rPr>
                      <w:pict>
                        <v:shape id="Resim 4" o:spid="_x0000_i1028" type="#_x0000_t75" style="width:273pt;height:57pt;visibility:visible">
                          <v:imagedata r:id="rId9" o:title=""/>
                        </v:shape>
                      </w:pict>
                    </w:r>
                  </w:ins>
                </w:p>
                <w:p w:rsidR="00EA23CF" w:rsidRPr="00865608" w:rsidRDefault="00EA23CF" w:rsidP="0016018D">
                  <w:pPr>
                    <w:rPr>
                      <w:b/>
                      <w:bCs/>
                    </w:rPr>
                  </w:pPr>
                </w:p>
                <w:p w:rsidR="00EA23CF" w:rsidRDefault="00EA23CF" w:rsidP="0016018D"/>
                <w:p w:rsidR="00EA23CF" w:rsidRDefault="00EA23CF" w:rsidP="0016018D"/>
                <w:p w:rsidR="00EA23CF" w:rsidRPr="00865608" w:rsidRDefault="00EA23CF" w:rsidP="0016018D"/>
                <w:tbl>
                  <w:tblPr>
                    <w:tblW w:w="0" w:type="auto"/>
                    <w:tblInd w:w="-106" w:type="dxa"/>
                    <w:tblLayout w:type="fixed"/>
                    <w:tblLook w:val="0000"/>
                  </w:tblPr>
                  <w:tblGrid>
                    <w:gridCol w:w="4458"/>
                  </w:tblGrid>
                  <w:tr w:rsidR="00EA23CF" w:rsidRPr="009C615C">
                    <w:trPr>
                      <w:cantSplit/>
                      <w:trHeight w:val="282"/>
                    </w:trPr>
                    <w:tc>
                      <w:tcPr>
                        <w:tcW w:w="4458" w:type="dxa"/>
                      </w:tcPr>
                      <w:p w:rsidR="00EA23CF" w:rsidRPr="009C615C" w:rsidRDefault="00EA23CF" w:rsidP="0096388B">
                        <w:pPr>
                          <w:jc w:val="right"/>
                          <w:rPr>
                            <w:b/>
                            <w:bCs/>
                            <w:sz w:val="44"/>
                            <w:szCs w:val="44"/>
                          </w:rPr>
                        </w:pPr>
                        <w:r>
                          <w:rPr>
                            <w:b/>
                            <w:bCs/>
                            <w:sz w:val="44"/>
                            <w:szCs w:val="44"/>
                          </w:rPr>
                          <w:t>tst 13129</w:t>
                        </w:r>
                        <w:r w:rsidRPr="009C615C">
                          <w:rPr>
                            <w:b/>
                            <w:bCs/>
                            <w:sz w:val="44"/>
                            <w:szCs w:val="44"/>
                          </w:rPr>
                          <w:t xml:space="preserve"> </w:t>
                        </w:r>
                      </w:p>
                    </w:tc>
                  </w:tr>
                  <w:tr w:rsidR="00EA23CF" w:rsidRPr="009C615C">
                    <w:trPr>
                      <w:cantSplit/>
                      <w:trHeight w:val="281"/>
                    </w:trPr>
                    <w:tc>
                      <w:tcPr>
                        <w:tcW w:w="4458" w:type="dxa"/>
                      </w:tcPr>
                      <w:p w:rsidR="00EA23CF" w:rsidRPr="009C615C" w:rsidRDefault="00EA23CF">
                        <w:pPr>
                          <w:jc w:val="right"/>
                        </w:pPr>
                      </w:p>
                    </w:tc>
                  </w:tr>
                  <w:tr w:rsidR="00EA23CF" w:rsidRPr="009C615C">
                    <w:trPr>
                      <w:cantSplit/>
                      <w:trHeight w:val="281"/>
                    </w:trPr>
                    <w:tc>
                      <w:tcPr>
                        <w:tcW w:w="4458" w:type="dxa"/>
                      </w:tcPr>
                      <w:p w:rsidR="00EA23CF" w:rsidRPr="009C615C" w:rsidRDefault="00EA23CF">
                        <w:pPr>
                          <w:jc w:val="right"/>
                        </w:pPr>
                      </w:p>
                    </w:tc>
                  </w:tr>
                  <w:tr w:rsidR="00EA23CF" w:rsidRPr="009C615C">
                    <w:trPr>
                      <w:cantSplit/>
                      <w:trHeight w:val="281"/>
                    </w:trPr>
                    <w:tc>
                      <w:tcPr>
                        <w:tcW w:w="4458" w:type="dxa"/>
                      </w:tcPr>
                      <w:p w:rsidR="00EA23CF" w:rsidRPr="009C615C" w:rsidRDefault="00EA23CF">
                        <w:pPr>
                          <w:jc w:val="right"/>
                        </w:pPr>
                      </w:p>
                    </w:tc>
                  </w:tr>
                  <w:tr w:rsidR="00EA23CF" w:rsidRPr="009C615C">
                    <w:trPr>
                      <w:cantSplit/>
                      <w:trHeight w:val="281"/>
                    </w:trPr>
                    <w:tc>
                      <w:tcPr>
                        <w:tcW w:w="4458" w:type="dxa"/>
                      </w:tcPr>
                      <w:p w:rsidR="00EA23CF" w:rsidRPr="009C615C" w:rsidRDefault="00EA23CF">
                        <w:pPr>
                          <w:jc w:val="right"/>
                        </w:pPr>
                      </w:p>
                    </w:tc>
                  </w:tr>
                  <w:tr w:rsidR="00EA23CF" w:rsidRPr="009C615C">
                    <w:trPr>
                      <w:cantSplit/>
                      <w:trHeight w:val="281"/>
                    </w:trPr>
                    <w:tc>
                      <w:tcPr>
                        <w:tcW w:w="4458" w:type="dxa"/>
                      </w:tcPr>
                      <w:p w:rsidR="00EA23CF" w:rsidRPr="009C615C" w:rsidRDefault="00EA23CF">
                        <w:pPr>
                          <w:jc w:val="right"/>
                        </w:pPr>
                      </w:p>
                    </w:tc>
                  </w:tr>
                  <w:tr w:rsidR="00EA23CF" w:rsidRPr="00143B17">
                    <w:trPr>
                      <w:cantSplit/>
                      <w:trHeight w:val="281"/>
                    </w:trPr>
                    <w:tc>
                      <w:tcPr>
                        <w:tcW w:w="4458" w:type="dxa"/>
                      </w:tcPr>
                      <w:p w:rsidR="00EA23CF" w:rsidRPr="00143B17" w:rsidRDefault="00EA23CF" w:rsidP="00D056E7">
                        <w:pPr>
                          <w:jc w:val="right"/>
                          <w:rPr>
                            <w:sz w:val="24"/>
                            <w:szCs w:val="24"/>
                          </w:rPr>
                        </w:pPr>
                        <w:r w:rsidRPr="00143B17">
                          <w:rPr>
                            <w:b/>
                            <w:bCs/>
                            <w:sz w:val="24"/>
                            <w:szCs w:val="24"/>
                          </w:rPr>
                          <w:t>ICS</w:t>
                        </w:r>
                        <w:r w:rsidRPr="00143B17">
                          <w:rPr>
                            <w:sz w:val="24"/>
                            <w:szCs w:val="24"/>
                          </w:rPr>
                          <w:t xml:space="preserve"> 67.</w:t>
                        </w:r>
                        <w:r>
                          <w:rPr>
                            <w:sz w:val="24"/>
                            <w:szCs w:val="24"/>
                          </w:rPr>
                          <w:t>100.30</w:t>
                        </w:r>
                      </w:p>
                    </w:tc>
                  </w:tr>
                </w:tbl>
                <w:p w:rsidR="00EA23CF" w:rsidRDefault="00EA23CF" w:rsidP="0016018D"/>
                <w:p w:rsidR="00EA23CF" w:rsidRPr="00865608" w:rsidRDefault="00EA23CF" w:rsidP="0016018D"/>
                <w:tbl>
                  <w:tblPr>
                    <w:tblW w:w="0" w:type="auto"/>
                    <w:tblInd w:w="-106" w:type="dxa"/>
                    <w:tblBorders>
                      <w:top w:val="thickThinSmallGap" w:sz="24" w:space="0" w:color="auto"/>
                    </w:tblBorders>
                    <w:tblLayout w:type="fixed"/>
                    <w:tblLook w:val="0000"/>
                  </w:tblPr>
                  <w:tblGrid>
                    <w:gridCol w:w="7818"/>
                  </w:tblGrid>
                  <w:tr w:rsidR="00EA23CF" w:rsidRPr="00865608">
                    <w:trPr>
                      <w:cantSplit/>
                      <w:trHeight w:val="264"/>
                    </w:trPr>
                    <w:tc>
                      <w:tcPr>
                        <w:tcW w:w="7818" w:type="dxa"/>
                        <w:tcBorders>
                          <w:top w:val="thickThinSmallGap" w:sz="24" w:space="0" w:color="auto"/>
                        </w:tcBorders>
                      </w:tcPr>
                      <w:p w:rsidR="00EA23CF" w:rsidRPr="00865608" w:rsidRDefault="00EA23CF"/>
                    </w:tc>
                  </w:tr>
                  <w:tr w:rsidR="00EA23CF" w:rsidRPr="00865608">
                    <w:trPr>
                      <w:cantSplit/>
                      <w:trHeight w:val="264"/>
                    </w:trPr>
                    <w:tc>
                      <w:tcPr>
                        <w:tcW w:w="7818" w:type="dxa"/>
                      </w:tcPr>
                      <w:p w:rsidR="00EA23CF" w:rsidRPr="00865608" w:rsidRDefault="00EA23CF"/>
                    </w:tc>
                  </w:tr>
                  <w:tr w:rsidR="00EA23CF" w:rsidRPr="00865608">
                    <w:trPr>
                      <w:cantSplit/>
                      <w:trHeight w:val="2675"/>
                    </w:trPr>
                    <w:tc>
                      <w:tcPr>
                        <w:tcW w:w="7818" w:type="dxa"/>
                        <w:tcBorders>
                          <w:bottom w:val="nil"/>
                        </w:tcBorders>
                      </w:tcPr>
                      <w:p w:rsidR="00EA23CF" w:rsidRPr="005C15B5" w:rsidRDefault="00EA23CF" w:rsidP="00D056E7">
                        <w:pPr>
                          <w:rPr>
                            <w:b/>
                            <w:bCs/>
                            <w:sz w:val="28"/>
                            <w:szCs w:val="28"/>
                          </w:rPr>
                        </w:pPr>
                        <w:r>
                          <w:rPr>
                            <w:b/>
                            <w:bCs/>
                            <w:sz w:val="28"/>
                            <w:szCs w:val="28"/>
                          </w:rPr>
                          <w:t>Urfa peyniri</w:t>
                        </w:r>
                      </w:p>
                      <w:p w:rsidR="00EA23CF" w:rsidRPr="005C15B5" w:rsidRDefault="00EA23CF" w:rsidP="00D056E7">
                        <w:pPr>
                          <w:rPr>
                            <w:b/>
                            <w:bCs/>
                            <w:sz w:val="28"/>
                            <w:szCs w:val="28"/>
                          </w:rPr>
                        </w:pPr>
                      </w:p>
                      <w:p w:rsidR="00EA23CF" w:rsidRPr="00070F2E" w:rsidRDefault="00EA23CF" w:rsidP="00D056E7">
                        <w:pPr>
                          <w:rPr>
                            <w:b/>
                            <w:bCs/>
                            <w:sz w:val="28"/>
                            <w:szCs w:val="28"/>
                            <w:lang w:val="en-US"/>
                          </w:rPr>
                        </w:pPr>
                        <w:r w:rsidRPr="00797122">
                          <w:rPr>
                            <w:sz w:val="28"/>
                            <w:szCs w:val="28"/>
                            <w:lang w:val="en-US"/>
                          </w:rPr>
                          <w:t>Urfa cheese</w:t>
                        </w:r>
                      </w:p>
                    </w:tc>
                  </w:tr>
                </w:tbl>
                <w:p w:rsidR="00EA23CF" w:rsidRPr="00865608" w:rsidRDefault="00EA23CF" w:rsidP="0016018D"/>
                <w:p w:rsidR="00EA23CF" w:rsidRDefault="00EA23CF" w:rsidP="0016018D"/>
                <w:p w:rsidR="00EA23CF" w:rsidRDefault="00EA23CF" w:rsidP="0016018D">
                  <w:pPr>
                    <w:tabs>
                      <w:tab w:val="left" w:pos="1701"/>
                      <w:tab w:val="left" w:pos="5670"/>
                    </w:tabs>
                    <w:rPr>
                      <w:b/>
                      <w:bCs/>
                    </w:rPr>
                  </w:pPr>
                </w:p>
                <w:p w:rsidR="00EA23CF" w:rsidRDefault="00EA23CF" w:rsidP="0016018D">
                  <w:pPr>
                    <w:tabs>
                      <w:tab w:val="left" w:pos="1701"/>
                      <w:tab w:val="left" w:pos="5670"/>
                    </w:tabs>
                    <w:rPr>
                      <w:b/>
                      <w:bCs/>
                    </w:rPr>
                  </w:pPr>
                </w:p>
                <w:p w:rsidR="00EA23CF" w:rsidRDefault="00EA23CF" w:rsidP="007D6F78">
                  <w:pPr>
                    <w:tabs>
                      <w:tab w:val="left" w:pos="1701"/>
                      <w:tab w:val="left" w:pos="5670"/>
                    </w:tabs>
                    <w:rPr>
                      <w:b/>
                      <w:bCs/>
                    </w:rPr>
                  </w:pPr>
                </w:p>
                <w:p w:rsidR="00EA23CF" w:rsidRDefault="00EA23CF" w:rsidP="007D6F78">
                  <w:pPr>
                    <w:tabs>
                      <w:tab w:val="left" w:pos="1701"/>
                      <w:tab w:val="left" w:pos="5670"/>
                    </w:tabs>
                    <w:rPr>
                      <w:b/>
                      <w:bCs/>
                    </w:rPr>
                  </w:pPr>
                </w:p>
                <w:p w:rsidR="00EA23CF" w:rsidRDefault="00EA23CF" w:rsidP="007D6F78">
                  <w:pPr>
                    <w:tabs>
                      <w:tab w:val="left" w:pos="1701"/>
                      <w:tab w:val="left" w:pos="5670"/>
                    </w:tabs>
                    <w:rPr>
                      <w:b/>
                      <w:bCs/>
                    </w:rPr>
                  </w:pPr>
                </w:p>
                <w:p w:rsidR="00EA23CF" w:rsidRPr="000F4D94" w:rsidRDefault="00EA23CF" w:rsidP="007D6F78">
                  <w:pPr>
                    <w:tabs>
                      <w:tab w:val="left" w:pos="1701"/>
                      <w:tab w:val="left" w:pos="5670"/>
                    </w:tabs>
                    <w:rPr>
                      <w:b/>
                      <w:bCs/>
                    </w:rPr>
                  </w:pPr>
                </w:p>
                <w:p w:rsidR="00EA23CF" w:rsidRPr="000F4D94" w:rsidRDefault="00EA23CF" w:rsidP="007D6F78">
                  <w:pPr>
                    <w:tabs>
                      <w:tab w:val="left" w:pos="1701"/>
                      <w:tab w:val="left" w:pos="5670"/>
                    </w:tabs>
                    <w:rPr>
                      <w:b/>
                      <w:bCs/>
                    </w:rPr>
                  </w:pPr>
                </w:p>
                <w:p w:rsidR="00EA23CF" w:rsidRPr="000F4D94" w:rsidRDefault="00EA23CF" w:rsidP="007D6F78">
                  <w:pPr>
                    <w:tabs>
                      <w:tab w:val="left" w:pos="1701"/>
                      <w:tab w:val="left" w:pos="5670"/>
                    </w:tabs>
                    <w:rPr>
                      <w:b/>
                      <w:bCs/>
                    </w:rPr>
                  </w:pPr>
                </w:p>
                <w:p w:rsidR="00EA23CF" w:rsidRPr="000F4D94" w:rsidRDefault="00EA23CF" w:rsidP="007D6F78">
                  <w:pPr>
                    <w:tabs>
                      <w:tab w:val="left" w:pos="1701"/>
                      <w:tab w:val="left" w:pos="5670"/>
                    </w:tabs>
                    <w:rPr>
                      <w:b/>
                      <w:bCs/>
                    </w:rPr>
                  </w:pPr>
                </w:p>
                <w:p w:rsidR="00EA23CF" w:rsidRPr="000F4D94" w:rsidRDefault="00EA23CF" w:rsidP="007D6F78">
                  <w:pPr>
                    <w:tabs>
                      <w:tab w:val="left" w:pos="1701"/>
                      <w:tab w:val="left" w:pos="5670"/>
                    </w:tabs>
                    <w:rPr>
                      <w:b/>
                      <w:bCs/>
                    </w:rPr>
                  </w:pPr>
                </w:p>
                <w:p w:rsidR="00EA23CF" w:rsidRPr="000F4D94" w:rsidRDefault="00EA23CF" w:rsidP="007D6F78">
                  <w:pPr>
                    <w:tabs>
                      <w:tab w:val="left" w:pos="1701"/>
                      <w:tab w:val="left" w:pos="5670"/>
                    </w:tabs>
                    <w:rPr>
                      <w:b/>
                      <w:bCs/>
                    </w:rPr>
                  </w:pPr>
                </w:p>
                <w:p w:rsidR="00EA23CF" w:rsidRPr="000F4D94" w:rsidRDefault="00EA23CF" w:rsidP="007D6F78">
                  <w:pPr>
                    <w:tabs>
                      <w:tab w:val="left" w:pos="1701"/>
                      <w:tab w:val="left" w:pos="5670"/>
                    </w:tabs>
                    <w:rPr>
                      <w:b/>
                      <w:bCs/>
                    </w:rPr>
                  </w:pPr>
                </w:p>
                <w:p w:rsidR="00EA23CF" w:rsidRDefault="00EA23CF" w:rsidP="0016018D">
                  <w:pPr>
                    <w:tabs>
                      <w:tab w:val="left" w:pos="1701"/>
                      <w:tab w:val="left" w:pos="5670"/>
                    </w:tabs>
                    <w:rPr>
                      <w:b/>
                      <w:bCs/>
                    </w:rPr>
                  </w:pPr>
                </w:p>
                <w:p w:rsidR="00EA23CF" w:rsidRDefault="00EA23CF" w:rsidP="0016018D">
                  <w:pPr>
                    <w:tabs>
                      <w:tab w:val="left" w:pos="1701"/>
                      <w:tab w:val="left" w:pos="5670"/>
                    </w:tabs>
                    <w:rPr>
                      <w:b/>
                      <w:bCs/>
                    </w:rPr>
                  </w:pPr>
                </w:p>
                <w:p w:rsidR="00EA23CF" w:rsidRPr="009C615C" w:rsidRDefault="00EA23CF" w:rsidP="0016018D">
                  <w:pPr>
                    <w:tabs>
                      <w:tab w:val="left" w:pos="1701"/>
                      <w:tab w:val="left" w:pos="5670"/>
                    </w:tabs>
                    <w:rPr>
                      <w:b/>
                      <w:bCs/>
                    </w:rPr>
                  </w:pPr>
                </w:p>
                <w:p w:rsidR="00EA23CF" w:rsidRDefault="00EA23CF" w:rsidP="00F84B1C">
                  <w:pPr>
                    <w:ind w:left="7560" w:right="506"/>
                    <w:rPr>
                      <w:b/>
                      <w:bCs/>
                    </w:rPr>
                  </w:pPr>
                  <w:r>
                    <w:rPr>
                      <w:b/>
                      <w:bCs/>
                    </w:rPr>
                    <w:t>I. MÜTALAA</w:t>
                  </w:r>
                </w:p>
                <w:p w:rsidR="00EA23CF" w:rsidRDefault="00EA23CF" w:rsidP="0016018D">
                  <w:pPr>
                    <w:ind w:left="7560" w:right="506"/>
                    <w:rPr>
                      <w:b/>
                      <w:bCs/>
                    </w:rPr>
                  </w:pPr>
                  <w:r>
                    <w:rPr>
                      <w:b/>
                      <w:bCs/>
                    </w:rPr>
                    <w:t>2011/84773</w:t>
                  </w:r>
                </w:p>
                <w:p w:rsidR="00EA23CF" w:rsidRDefault="00EA23CF" w:rsidP="0016018D">
                  <w:pPr>
                    <w:ind w:left="7560" w:right="506"/>
                    <w:rPr>
                      <w:b/>
                      <w:bCs/>
                    </w:rPr>
                  </w:pPr>
                </w:p>
                <w:p w:rsidR="00EA23CF" w:rsidRPr="009C615C" w:rsidRDefault="00EA23CF" w:rsidP="0016018D">
                  <w:pPr>
                    <w:ind w:left="7560" w:right="506"/>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92"/>
                  </w:tblGrid>
                  <w:tr w:rsidR="00EA23CF" w:rsidRPr="005C15B5">
                    <w:tc>
                      <w:tcPr>
                        <w:tcW w:w="7992" w:type="dxa"/>
                        <w:tcBorders>
                          <w:top w:val="nil"/>
                          <w:left w:val="nil"/>
                          <w:bottom w:val="thickThinSmallGap" w:sz="24" w:space="0" w:color="auto"/>
                          <w:right w:val="nil"/>
                        </w:tcBorders>
                      </w:tcPr>
                      <w:p w:rsidR="00EA23CF" w:rsidRPr="00143B17" w:rsidRDefault="00EA23CF" w:rsidP="00D056E7">
                        <w:r>
                          <w:t>Bu tasarıya görüş verilirken, tasarı metni içerisinde kullanılan kelime ve/veya ifadelerle ilgili olarak bilinen patent hakları hususunda tarafımıza bilgi ve gerekli dökümanın sağlanması da göz önünde bulundurulmalıdır.</w:t>
                        </w:r>
                      </w:p>
                    </w:tc>
                  </w:tr>
                </w:tbl>
                <w:p w:rsidR="00EA23CF" w:rsidRPr="00865608" w:rsidRDefault="00EA23CF" w:rsidP="0016018D">
                  <w:pPr>
                    <w:ind w:left="1700"/>
                    <w:rPr>
                      <w:sz w:val="28"/>
                      <w:szCs w:val="28"/>
                    </w:rPr>
                  </w:pPr>
                </w:p>
                <w:p w:rsidR="00EA23CF" w:rsidRPr="00960227" w:rsidRDefault="00EA23CF" w:rsidP="0016018D">
                  <w:pPr>
                    <w:ind w:left="1680"/>
                    <w:rPr>
                      <w:b/>
                      <w:bCs/>
                      <w:sz w:val="28"/>
                      <w:szCs w:val="28"/>
                    </w:rPr>
                  </w:pPr>
                  <w:r w:rsidRPr="00960227">
                    <w:rPr>
                      <w:b/>
                      <w:bCs/>
                      <w:sz w:val="28"/>
                      <w:szCs w:val="28"/>
                    </w:rPr>
                    <w:t>TÜRK STANDARDLARI ENSTİTÜSÜ</w:t>
                  </w:r>
                </w:p>
                <w:p w:rsidR="00EA23CF" w:rsidRDefault="00EA23CF" w:rsidP="0016018D">
                  <w:pPr>
                    <w:ind w:left="1680"/>
                    <w:rPr>
                      <w:b/>
                      <w:bCs/>
                      <w:sz w:val="28"/>
                      <w:szCs w:val="28"/>
                    </w:rPr>
                  </w:pPr>
                  <w:r w:rsidRPr="00960227">
                    <w:rPr>
                      <w:b/>
                      <w:bCs/>
                      <w:sz w:val="28"/>
                      <w:szCs w:val="28"/>
                    </w:rPr>
                    <w:t>Necatibey Caddesi No.112 Bakanlıklar/ANKARA</w:t>
                  </w:r>
                </w:p>
              </w:txbxContent>
            </v:textbox>
          </v:shape>
        </w:pict>
      </w:r>
    </w:p>
    <w:p w:rsidR="00EA23CF" w:rsidRPr="004268D1" w:rsidRDefault="00EA23CF" w:rsidP="0016018D">
      <w:pPr>
        <w:pStyle w:val="Title"/>
        <w:rPr>
          <w:lang w:val="tr-TR"/>
        </w:rPr>
      </w:pPr>
    </w:p>
    <w:p w:rsidR="00EA23CF" w:rsidRPr="004268D1" w:rsidRDefault="00EA23CF" w:rsidP="0016018D">
      <w:pPr>
        <w:pStyle w:val="Title"/>
        <w:rPr>
          <w:sz w:val="96"/>
          <w:szCs w:val="96"/>
          <w:lang w:val="tr-TR"/>
        </w:rPr>
      </w:pPr>
    </w:p>
    <w:p w:rsidR="00EA23CF" w:rsidRPr="004268D1" w:rsidRDefault="00EA23CF" w:rsidP="0016018D">
      <w:pPr>
        <w:pStyle w:val="Title"/>
        <w:rPr>
          <w:sz w:val="96"/>
          <w:szCs w:val="96"/>
          <w:lang w:val="tr-TR"/>
        </w:rPr>
      </w:pPr>
    </w:p>
    <w:p w:rsidR="00EA23CF" w:rsidRPr="004268D1" w:rsidRDefault="00EA23CF" w:rsidP="0016018D">
      <w:pPr>
        <w:pStyle w:val="Title"/>
        <w:rPr>
          <w:sz w:val="96"/>
          <w:szCs w:val="96"/>
          <w:lang w:val="tr-TR"/>
        </w:rPr>
      </w:pPr>
    </w:p>
    <w:p w:rsidR="00EA23CF" w:rsidRPr="004268D1" w:rsidRDefault="00EA23CF" w:rsidP="0016018D">
      <w:pPr>
        <w:pStyle w:val="Title"/>
        <w:rPr>
          <w:sz w:val="96"/>
          <w:szCs w:val="96"/>
          <w:lang w:val="tr-TR"/>
        </w:rPr>
      </w:pPr>
    </w:p>
    <w:p w:rsidR="00EA23CF" w:rsidRPr="004268D1" w:rsidRDefault="00EA23CF" w:rsidP="0016018D">
      <w:pPr>
        <w:pStyle w:val="Title"/>
        <w:rPr>
          <w:sz w:val="96"/>
          <w:szCs w:val="96"/>
          <w:lang w:val="tr-TR"/>
        </w:rPr>
      </w:pPr>
    </w:p>
    <w:p w:rsidR="00EA23CF" w:rsidRPr="004268D1" w:rsidRDefault="00EA23CF" w:rsidP="0016018D">
      <w:pPr>
        <w:pStyle w:val="Title"/>
        <w:rPr>
          <w:sz w:val="96"/>
          <w:szCs w:val="96"/>
          <w:lang w:val="tr-TR"/>
        </w:rPr>
      </w:pPr>
    </w:p>
    <w:p w:rsidR="00EA23CF" w:rsidRPr="004268D1" w:rsidRDefault="00EA23CF" w:rsidP="0016018D">
      <w:pPr>
        <w:pStyle w:val="Title"/>
        <w:rPr>
          <w:sz w:val="96"/>
          <w:szCs w:val="96"/>
          <w:lang w:val="tr-TR"/>
        </w:rPr>
      </w:pPr>
    </w:p>
    <w:p w:rsidR="00EA23CF" w:rsidRPr="004268D1" w:rsidRDefault="00EA23CF" w:rsidP="0016018D">
      <w:pPr>
        <w:pStyle w:val="Title"/>
        <w:rPr>
          <w:lang w:val="tr-TR"/>
        </w:rPr>
      </w:pPr>
    </w:p>
    <w:p w:rsidR="00EA23CF" w:rsidRPr="004268D1" w:rsidRDefault="00EA23CF" w:rsidP="0016018D">
      <w:pPr>
        <w:pStyle w:val="Title"/>
        <w:rPr>
          <w:lang w:val="tr-TR"/>
        </w:rPr>
      </w:pPr>
    </w:p>
    <w:p w:rsidR="00EA23CF" w:rsidRPr="004268D1" w:rsidRDefault="00EA23CF" w:rsidP="0016018D">
      <w:pPr>
        <w:pStyle w:val="Title"/>
        <w:rPr>
          <w:lang w:val="tr-TR"/>
        </w:rPr>
      </w:pPr>
    </w:p>
    <w:p w:rsidR="00EA23CF" w:rsidRPr="004268D1" w:rsidRDefault="00EA23CF" w:rsidP="0016018D">
      <w:pPr>
        <w:pStyle w:val="Title"/>
        <w:rPr>
          <w:lang w:val="tr-TR"/>
        </w:rPr>
      </w:pPr>
    </w:p>
    <w:p w:rsidR="00EA23CF" w:rsidRPr="004268D1" w:rsidRDefault="00EA23CF" w:rsidP="0016018D">
      <w:pPr>
        <w:pStyle w:val="Title"/>
        <w:rPr>
          <w:lang w:val="tr-TR"/>
        </w:rPr>
      </w:pPr>
    </w:p>
    <w:p w:rsidR="00EA23CF" w:rsidRPr="004268D1" w:rsidRDefault="00EA23CF" w:rsidP="0016018D">
      <w:pPr>
        <w:pStyle w:val="Title"/>
        <w:rPr>
          <w:lang w:val="tr-TR"/>
        </w:rPr>
      </w:pPr>
    </w:p>
    <w:p w:rsidR="00EA23CF" w:rsidRPr="004268D1" w:rsidRDefault="00EA23CF" w:rsidP="0016018D">
      <w:pPr>
        <w:pStyle w:val="Title"/>
        <w:rPr>
          <w:lang w:val="tr-TR"/>
        </w:rPr>
      </w:pPr>
    </w:p>
    <w:p w:rsidR="00EA23CF" w:rsidRPr="004268D1" w:rsidRDefault="00EA23CF" w:rsidP="0016018D">
      <w:pPr>
        <w:jc w:val="center"/>
        <w:rPr>
          <w:b/>
          <w:bCs/>
          <w:sz w:val="28"/>
          <w:szCs w:val="28"/>
          <w:lang w:val="tr-TR"/>
        </w:rPr>
      </w:pPr>
      <w:r w:rsidRPr="004268D1">
        <w:rPr>
          <w:b/>
          <w:bCs/>
          <w:sz w:val="28"/>
          <w:szCs w:val="28"/>
          <w:lang w:val="tr-TR"/>
        </w:rPr>
        <w:t>ÖNSÖZ</w:t>
      </w:r>
    </w:p>
    <w:p w:rsidR="00EA23CF" w:rsidRPr="004268D1" w:rsidRDefault="00EA23CF" w:rsidP="0016018D">
      <w:pPr>
        <w:jc w:val="center"/>
        <w:rPr>
          <w:b/>
          <w:bCs/>
          <w:lang w:val="tr-TR"/>
        </w:rPr>
      </w:pPr>
    </w:p>
    <w:p w:rsidR="00EA23CF" w:rsidRPr="004268D1" w:rsidRDefault="00EA23CF" w:rsidP="0016018D">
      <w:pPr>
        <w:numPr>
          <w:ilvl w:val="0"/>
          <w:numId w:val="5"/>
        </w:numPr>
        <w:rPr>
          <w:lang w:val="tr-TR"/>
        </w:rPr>
      </w:pPr>
      <w:r w:rsidRPr="004268D1">
        <w:rPr>
          <w:lang w:val="tr-TR"/>
        </w:rPr>
        <w:t>Bu standard, Türk Standardları Enstitüsü’nün Mamul Gıdalar Hazırlık Grubu’nca TS 4500 (1985)’ün revizyonu olarak hazırlanmış ve TSE Teknik Kurulu’nun 19 Şubat 2002 tarihli toplantısında kabul edilerek yayımına karar verilmiştir.</w:t>
      </w:r>
    </w:p>
    <w:p w:rsidR="00EA23CF" w:rsidRPr="004268D1" w:rsidRDefault="00EA23CF" w:rsidP="0016018D">
      <w:pPr>
        <w:rPr>
          <w:lang w:val="tr-TR"/>
        </w:rPr>
      </w:pPr>
    </w:p>
    <w:p w:rsidR="00EA23CF" w:rsidRPr="004268D1" w:rsidRDefault="00EA23CF" w:rsidP="0016018D">
      <w:pPr>
        <w:numPr>
          <w:ilvl w:val="0"/>
          <w:numId w:val="5"/>
        </w:numPr>
        <w:rPr>
          <w:lang w:val="tr-TR"/>
        </w:rPr>
      </w:pPr>
      <w:r w:rsidRPr="004268D1">
        <w:rPr>
          <w:lang w:val="tr-TR"/>
        </w:rPr>
        <w:t>Bu standardın daha önce yayımlanmış bulunan baskıları geçersizdir.</w:t>
      </w:r>
    </w:p>
    <w:p w:rsidR="00EA23CF" w:rsidRPr="004268D1" w:rsidRDefault="00EA23CF" w:rsidP="0016018D">
      <w:pPr>
        <w:numPr>
          <w:ilvl w:val="12"/>
          <w:numId w:val="0"/>
        </w:numPr>
        <w:ind w:left="283" w:hanging="283"/>
        <w:rPr>
          <w:lang w:val="tr-TR"/>
        </w:rPr>
      </w:pPr>
    </w:p>
    <w:p w:rsidR="00EA23CF" w:rsidRPr="004268D1" w:rsidRDefault="00EA23CF" w:rsidP="0016018D">
      <w:pPr>
        <w:numPr>
          <w:ilvl w:val="0"/>
          <w:numId w:val="5"/>
        </w:numPr>
        <w:rPr>
          <w:lang w:val="tr-TR"/>
        </w:rPr>
      </w:pPr>
      <w:r w:rsidRPr="004268D1">
        <w:rPr>
          <w:lang w:val="tr-TR"/>
        </w:rPr>
        <w:t>Bu standardın hazırlanmasında, milli ihtiyaç ve imkanlarımız ön planda olmak üzere, milletlerarası standardlar ve ekonomik ilişkilerimiz bulunan yabancı ülkelerin standardlarındaki esaslar da gözönünde bulundurularak; yarar görülen hallerde, olabilen yakınlık ve benzerliklerin sağlanmasına ve bu esasların, ülkemiz şartları ile bağdaştırılmasına çalışılmıştır.</w:t>
      </w:r>
    </w:p>
    <w:p w:rsidR="00EA23CF" w:rsidRPr="004268D1" w:rsidRDefault="00EA23CF" w:rsidP="0016018D">
      <w:pPr>
        <w:numPr>
          <w:ilvl w:val="12"/>
          <w:numId w:val="0"/>
        </w:numPr>
        <w:ind w:left="283" w:hanging="283"/>
        <w:rPr>
          <w:lang w:val="tr-TR"/>
        </w:rPr>
      </w:pPr>
    </w:p>
    <w:p w:rsidR="00EA23CF" w:rsidRPr="004268D1" w:rsidRDefault="00EA23CF" w:rsidP="0016018D">
      <w:pPr>
        <w:rPr>
          <w:lang w:val="tr-TR"/>
        </w:rPr>
      </w:pPr>
    </w:p>
    <w:p w:rsidR="00EA23CF" w:rsidRPr="000230EA" w:rsidRDefault="00EA23CF">
      <w:pPr>
        <w:jc w:val="center"/>
        <w:rPr>
          <w:rFonts w:ascii="Arial TUR" w:hAnsi="Arial TUR" w:cs="Arial TUR"/>
          <w:color w:val="000000"/>
          <w:lang w:val="tr-TR"/>
        </w:rPr>
      </w:pPr>
      <w:r w:rsidRPr="000230EA">
        <w:rPr>
          <w:rFonts w:ascii="Arial TUR" w:hAnsi="Arial TUR" w:cs="Arial TUR"/>
          <w:color w:val="000000"/>
          <w:lang w:val="tr-TR"/>
        </w:rPr>
        <w:t>Tadil Tasarısının I. Mütalaa Değerlendirmesi</w:t>
      </w:r>
    </w:p>
    <w:p w:rsidR="00EA23CF" w:rsidRPr="004268D1" w:rsidRDefault="00EA23CF" w:rsidP="0016018D">
      <w:pPr>
        <w:jc w:val="center"/>
        <w:rPr>
          <w:b/>
          <w:bCs/>
          <w:sz w:val="28"/>
          <w:szCs w:val="28"/>
          <w:lang w:val="tr-TR"/>
        </w:rPr>
      </w:pPr>
      <w:r w:rsidRPr="004268D1">
        <w:rPr>
          <w:b/>
          <w:bCs/>
          <w:sz w:val="28"/>
          <w:szCs w:val="28"/>
          <w:lang w:val="tr-TR"/>
        </w:rPr>
        <w:t>Ön söz</w:t>
      </w:r>
    </w:p>
    <w:p w:rsidR="00EA23CF" w:rsidRPr="004268D1" w:rsidRDefault="00EA23CF" w:rsidP="0016018D">
      <w:pPr>
        <w:rPr>
          <w:lang w:val="tr-TR"/>
        </w:rPr>
      </w:pPr>
    </w:p>
    <w:p w:rsidR="00EA23CF" w:rsidRPr="00447D0B" w:rsidRDefault="00EA23CF" w:rsidP="00257692">
      <w:pPr>
        <w:numPr>
          <w:ilvl w:val="0"/>
          <w:numId w:val="5"/>
        </w:numPr>
      </w:pPr>
      <w:r w:rsidRPr="00447D0B">
        <w:t xml:space="preserve">Bu tasarı, Türk Standardları Enstitüsü’nün </w:t>
      </w:r>
      <w:r>
        <w:t xml:space="preserve">Gıda, Tarım ve Hayvancılık İhtisas Kurulu’na bağlı </w:t>
      </w:r>
      <w:r>
        <w:br/>
        <w:t xml:space="preserve">TK24 </w:t>
      </w:r>
      <w:r w:rsidRPr="00447D0B">
        <w:t xml:space="preserve">Mamul Gıdalar </w:t>
      </w:r>
      <w:r>
        <w:t>Teknik Komitesi’nce TS 13129’un revizyonu olarak</w:t>
      </w:r>
      <w:r w:rsidRPr="00447D0B">
        <w:t xml:space="preserve"> hazırlanmıştır.</w:t>
      </w:r>
    </w:p>
    <w:p w:rsidR="00EA23CF" w:rsidRPr="004268D1" w:rsidRDefault="00EA23CF" w:rsidP="00A634DF">
      <w:pPr>
        <w:rPr>
          <w:b/>
          <w:bCs/>
          <w:sz w:val="28"/>
          <w:szCs w:val="28"/>
          <w:lang w:val="tr-TR"/>
        </w:rPr>
      </w:pPr>
    </w:p>
    <w:p w:rsidR="00EA23CF" w:rsidRPr="004268D1" w:rsidRDefault="00EA23CF" w:rsidP="0016018D">
      <w:pPr>
        <w:jc w:val="center"/>
        <w:rPr>
          <w:b/>
          <w:bCs/>
          <w:sz w:val="28"/>
          <w:szCs w:val="28"/>
          <w:lang w:val="tr-TR"/>
        </w:rPr>
      </w:pPr>
      <w:r w:rsidRPr="004268D1">
        <w:rPr>
          <w:b/>
          <w:bCs/>
          <w:sz w:val="28"/>
          <w:szCs w:val="28"/>
          <w:lang w:val="tr-TR"/>
        </w:rPr>
        <w:br w:type="page"/>
        <w:t>İçindekiler</w:t>
      </w:r>
    </w:p>
    <w:p w:rsidR="00EA23CF" w:rsidRDefault="00EA23CF" w:rsidP="0016018D">
      <w:pPr>
        <w:rPr>
          <w:b/>
          <w:bCs/>
          <w:sz w:val="24"/>
          <w:szCs w:val="24"/>
          <w:lang w:val="tr-TR"/>
        </w:rPr>
      </w:pPr>
    </w:p>
    <w:p w:rsidR="00EA23CF" w:rsidRPr="002937C2" w:rsidRDefault="00EA23CF">
      <w:pPr>
        <w:pStyle w:val="TOC1"/>
        <w:tabs>
          <w:tab w:val="left" w:pos="440"/>
          <w:tab w:val="right" w:leader="dot" w:pos="9628"/>
        </w:tabs>
        <w:rPr>
          <w:rFonts w:ascii="Calibri" w:hAnsi="Calibri" w:cs="Calibri"/>
          <w:b w:val="0"/>
          <w:bCs w:val="0"/>
          <w:noProof/>
          <w:sz w:val="22"/>
          <w:szCs w:val="22"/>
          <w:lang w:val="tr-TR"/>
        </w:rPr>
      </w:pPr>
      <w:r>
        <w:rPr>
          <w:b w:val="0"/>
          <w:bCs w:val="0"/>
          <w:sz w:val="24"/>
          <w:szCs w:val="24"/>
          <w:lang w:val="tr-TR"/>
        </w:rPr>
        <w:fldChar w:fldCharType="begin"/>
      </w:r>
      <w:r>
        <w:rPr>
          <w:b w:val="0"/>
          <w:bCs w:val="0"/>
          <w:sz w:val="24"/>
          <w:szCs w:val="24"/>
          <w:lang w:val="tr-TR"/>
        </w:rPr>
        <w:instrText xml:space="preserve"> TOC \o "1-2" \u </w:instrText>
      </w:r>
      <w:r>
        <w:rPr>
          <w:b w:val="0"/>
          <w:bCs w:val="0"/>
          <w:sz w:val="24"/>
          <w:szCs w:val="24"/>
          <w:lang w:val="tr-TR"/>
        </w:rPr>
        <w:fldChar w:fldCharType="separate"/>
      </w:r>
      <w:r w:rsidRPr="00C227F6">
        <w:rPr>
          <w:noProof/>
          <w:lang w:val="tr-TR"/>
        </w:rPr>
        <w:t>1</w:t>
      </w:r>
      <w:r w:rsidRPr="002937C2">
        <w:rPr>
          <w:rFonts w:ascii="Calibri" w:hAnsi="Calibri" w:cs="Calibri"/>
          <w:b w:val="0"/>
          <w:bCs w:val="0"/>
          <w:noProof/>
          <w:sz w:val="22"/>
          <w:szCs w:val="22"/>
          <w:lang w:val="tr-TR"/>
        </w:rPr>
        <w:tab/>
      </w:r>
      <w:r w:rsidRPr="00C227F6">
        <w:rPr>
          <w:noProof/>
          <w:lang w:val="tr-TR"/>
        </w:rPr>
        <w:t>Kapsam</w:t>
      </w:r>
      <w:r>
        <w:rPr>
          <w:noProof/>
        </w:rPr>
        <w:tab/>
      </w:r>
      <w:r>
        <w:rPr>
          <w:noProof/>
        </w:rPr>
        <w:fldChar w:fldCharType="begin"/>
      </w:r>
      <w:r>
        <w:rPr>
          <w:noProof/>
        </w:rPr>
        <w:instrText xml:space="preserve"> PAGEREF _Toc395551576 \h </w:instrText>
      </w:r>
      <w:ins w:id="4" w:author="fundaa" w:date="2014-10-30T15:56:00Z">
        <w:r>
          <w:rPr>
            <w:noProof/>
          </w:rPr>
        </w:r>
      </w:ins>
      <w:r>
        <w:rPr>
          <w:noProof/>
        </w:rPr>
        <w:fldChar w:fldCharType="separate"/>
      </w:r>
      <w:r>
        <w:rPr>
          <w:noProof/>
        </w:rPr>
        <w:t>1</w:t>
      </w:r>
      <w:r>
        <w:rPr>
          <w:noProof/>
        </w:rPr>
        <w:fldChar w:fldCharType="end"/>
      </w:r>
    </w:p>
    <w:p w:rsidR="00EA23CF" w:rsidRPr="002937C2" w:rsidRDefault="00EA23CF">
      <w:pPr>
        <w:pStyle w:val="TOC1"/>
        <w:tabs>
          <w:tab w:val="left" w:pos="440"/>
          <w:tab w:val="right" w:leader="dot" w:pos="9628"/>
        </w:tabs>
        <w:rPr>
          <w:rFonts w:ascii="Calibri" w:hAnsi="Calibri" w:cs="Calibri"/>
          <w:b w:val="0"/>
          <w:bCs w:val="0"/>
          <w:noProof/>
          <w:sz w:val="22"/>
          <w:szCs w:val="22"/>
          <w:lang w:val="tr-TR"/>
        </w:rPr>
      </w:pPr>
      <w:r w:rsidRPr="00C227F6">
        <w:rPr>
          <w:noProof/>
          <w:lang w:val="tr-TR"/>
        </w:rPr>
        <w:t>2</w:t>
      </w:r>
      <w:r w:rsidRPr="002937C2">
        <w:rPr>
          <w:rFonts w:ascii="Calibri" w:hAnsi="Calibri" w:cs="Calibri"/>
          <w:b w:val="0"/>
          <w:bCs w:val="0"/>
          <w:noProof/>
          <w:sz w:val="22"/>
          <w:szCs w:val="22"/>
          <w:lang w:val="tr-TR"/>
        </w:rPr>
        <w:tab/>
      </w:r>
      <w:r w:rsidRPr="00C227F6">
        <w:rPr>
          <w:noProof/>
          <w:lang w:val="tr-TR"/>
        </w:rPr>
        <w:t>Atıf yapılan standard ve/veya dokümanlar</w:t>
      </w:r>
      <w:r>
        <w:rPr>
          <w:noProof/>
        </w:rPr>
        <w:tab/>
      </w:r>
      <w:r>
        <w:rPr>
          <w:noProof/>
        </w:rPr>
        <w:fldChar w:fldCharType="begin"/>
      </w:r>
      <w:r>
        <w:rPr>
          <w:noProof/>
        </w:rPr>
        <w:instrText xml:space="preserve"> PAGEREF _Toc395551577 \h </w:instrText>
      </w:r>
      <w:ins w:id="5" w:author="fundaa" w:date="2014-10-30T15:56:00Z">
        <w:r>
          <w:rPr>
            <w:noProof/>
          </w:rPr>
        </w:r>
      </w:ins>
      <w:r>
        <w:rPr>
          <w:noProof/>
        </w:rPr>
        <w:fldChar w:fldCharType="separate"/>
      </w:r>
      <w:r>
        <w:rPr>
          <w:noProof/>
        </w:rPr>
        <w:t>1</w:t>
      </w:r>
      <w:r>
        <w:rPr>
          <w:noProof/>
        </w:rPr>
        <w:fldChar w:fldCharType="end"/>
      </w:r>
    </w:p>
    <w:p w:rsidR="00EA23CF" w:rsidRPr="002937C2" w:rsidRDefault="00EA23CF">
      <w:pPr>
        <w:pStyle w:val="TOC1"/>
        <w:tabs>
          <w:tab w:val="left" w:pos="440"/>
          <w:tab w:val="right" w:leader="dot" w:pos="9628"/>
        </w:tabs>
        <w:rPr>
          <w:rFonts w:ascii="Calibri" w:hAnsi="Calibri" w:cs="Calibri"/>
          <w:b w:val="0"/>
          <w:bCs w:val="0"/>
          <w:noProof/>
          <w:sz w:val="22"/>
          <w:szCs w:val="22"/>
          <w:lang w:val="tr-TR"/>
        </w:rPr>
      </w:pPr>
      <w:r w:rsidRPr="00C227F6">
        <w:rPr>
          <w:noProof/>
          <w:lang w:val="tr-TR"/>
        </w:rPr>
        <w:t>3</w:t>
      </w:r>
      <w:r w:rsidRPr="002937C2">
        <w:rPr>
          <w:rFonts w:ascii="Calibri" w:hAnsi="Calibri" w:cs="Calibri"/>
          <w:b w:val="0"/>
          <w:bCs w:val="0"/>
          <w:noProof/>
          <w:sz w:val="22"/>
          <w:szCs w:val="22"/>
          <w:lang w:val="tr-TR"/>
        </w:rPr>
        <w:tab/>
      </w:r>
      <w:r w:rsidRPr="00C227F6">
        <w:rPr>
          <w:noProof/>
          <w:lang w:val="tr-TR"/>
        </w:rPr>
        <w:t>Terimler ve tarifler</w:t>
      </w:r>
      <w:r>
        <w:rPr>
          <w:noProof/>
        </w:rPr>
        <w:tab/>
      </w:r>
      <w:r>
        <w:rPr>
          <w:noProof/>
        </w:rPr>
        <w:fldChar w:fldCharType="begin"/>
      </w:r>
      <w:r>
        <w:rPr>
          <w:noProof/>
        </w:rPr>
        <w:instrText xml:space="preserve"> PAGEREF _Toc395551578 \h </w:instrText>
      </w:r>
      <w:ins w:id="6" w:author="fundaa" w:date="2014-10-30T15:56:00Z">
        <w:r>
          <w:rPr>
            <w:noProof/>
          </w:rPr>
        </w:r>
      </w:ins>
      <w:r>
        <w:rPr>
          <w:noProof/>
        </w:rPr>
        <w:fldChar w:fldCharType="separate"/>
      </w:r>
      <w:r>
        <w:rPr>
          <w:noProof/>
        </w:rPr>
        <w:t>1</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3.1</w:t>
      </w:r>
      <w:r w:rsidRPr="002937C2">
        <w:rPr>
          <w:rFonts w:ascii="Calibri" w:hAnsi="Calibri" w:cs="Calibri"/>
          <w:noProof/>
          <w:sz w:val="22"/>
          <w:szCs w:val="22"/>
          <w:lang w:val="tr-TR"/>
        </w:rPr>
        <w:tab/>
      </w:r>
      <w:r>
        <w:rPr>
          <w:noProof/>
        </w:rPr>
        <w:t>Urfa peyniri</w:t>
      </w:r>
      <w:r>
        <w:rPr>
          <w:noProof/>
        </w:rPr>
        <w:tab/>
      </w:r>
      <w:r>
        <w:rPr>
          <w:noProof/>
        </w:rPr>
        <w:fldChar w:fldCharType="begin"/>
      </w:r>
      <w:r>
        <w:rPr>
          <w:noProof/>
        </w:rPr>
        <w:instrText xml:space="preserve"> PAGEREF _Toc395551579 \h </w:instrText>
      </w:r>
      <w:ins w:id="7" w:author="fundaa" w:date="2014-10-30T15:56:00Z">
        <w:r>
          <w:rPr>
            <w:noProof/>
          </w:rPr>
        </w:r>
      </w:ins>
      <w:r>
        <w:rPr>
          <w:noProof/>
        </w:rPr>
        <w:fldChar w:fldCharType="separate"/>
      </w:r>
      <w:r>
        <w:rPr>
          <w:noProof/>
        </w:rPr>
        <w:t>1</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3.2</w:t>
      </w:r>
      <w:r w:rsidRPr="002937C2">
        <w:rPr>
          <w:rFonts w:ascii="Calibri" w:hAnsi="Calibri" w:cs="Calibri"/>
          <w:noProof/>
          <w:sz w:val="22"/>
          <w:szCs w:val="22"/>
          <w:lang w:val="tr-TR"/>
        </w:rPr>
        <w:tab/>
      </w:r>
      <w:r>
        <w:rPr>
          <w:noProof/>
        </w:rPr>
        <w:t>Yabancı madde</w:t>
      </w:r>
      <w:r>
        <w:rPr>
          <w:noProof/>
        </w:rPr>
        <w:tab/>
      </w:r>
      <w:r>
        <w:rPr>
          <w:noProof/>
        </w:rPr>
        <w:fldChar w:fldCharType="begin"/>
      </w:r>
      <w:r>
        <w:rPr>
          <w:noProof/>
        </w:rPr>
        <w:instrText xml:space="preserve"> PAGEREF _Toc395551580 \h </w:instrText>
      </w:r>
      <w:ins w:id="8" w:author="fundaa" w:date="2014-10-30T15:56:00Z">
        <w:r>
          <w:rPr>
            <w:noProof/>
          </w:rPr>
        </w:r>
      </w:ins>
      <w:r>
        <w:rPr>
          <w:noProof/>
        </w:rPr>
        <w:fldChar w:fldCharType="separate"/>
      </w:r>
      <w:r>
        <w:rPr>
          <w:noProof/>
        </w:rPr>
        <w:t>1</w:t>
      </w:r>
      <w:r>
        <w:rPr>
          <w:noProof/>
        </w:rPr>
        <w:fldChar w:fldCharType="end"/>
      </w:r>
    </w:p>
    <w:p w:rsidR="00EA23CF" w:rsidRPr="002937C2" w:rsidRDefault="00EA23CF">
      <w:pPr>
        <w:pStyle w:val="TOC1"/>
        <w:tabs>
          <w:tab w:val="left" w:pos="440"/>
          <w:tab w:val="right" w:leader="dot" w:pos="9628"/>
        </w:tabs>
        <w:rPr>
          <w:rFonts w:ascii="Calibri" w:hAnsi="Calibri" w:cs="Calibri"/>
          <w:b w:val="0"/>
          <w:bCs w:val="0"/>
          <w:noProof/>
          <w:sz w:val="22"/>
          <w:szCs w:val="22"/>
          <w:lang w:val="tr-TR"/>
        </w:rPr>
      </w:pPr>
      <w:r w:rsidRPr="00C227F6">
        <w:rPr>
          <w:noProof/>
          <w:lang w:val="tr-TR"/>
        </w:rPr>
        <w:t>4</w:t>
      </w:r>
      <w:r w:rsidRPr="002937C2">
        <w:rPr>
          <w:rFonts w:ascii="Calibri" w:hAnsi="Calibri" w:cs="Calibri"/>
          <w:b w:val="0"/>
          <w:bCs w:val="0"/>
          <w:noProof/>
          <w:sz w:val="22"/>
          <w:szCs w:val="22"/>
          <w:lang w:val="tr-TR"/>
        </w:rPr>
        <w:tab/>
      </w:r>
      <w:r w:rsidRPr="00C227F6">
        <w:rPr>
          <w:noProof/>
          <w:lang w:val="tr-TR"/>
        </w:rPr>
        <w:t>Sınıflandırma ve özellikler</w:t>
      </w:r>
      <w:r>
        <w:rPr>
          <w:noProof/>
        </w:rPr>
        <w:tab/>
      </w:r>
      <w:r>
        <w:rPr>
          <w:noProof/>
        </w:rPr>
        <w:fldChar w:fldCharType="begin"/>
      </w:r>
      <w:r>
        <w:rPr>
          <w:noProof/>
        </w:rPr>
        <w:instrText xml:space="preserve"> PAGEREF _Toc395551581 \h </w:instrText>
      </w:r>
      <w:ins w:id="9" w:author="fundaa" w:date="2014-10-30T15:56:00Z">
        <w:r>
          <w:rPr>
            <w:noProof/>
          </w:rPr>
        </w:r>
      </w:ins>
      <w:r>
        <w:rPr>
          <w:noProof/>
        </w:rPr>
        <w:fldChar w:fldCharType="separate"/>
      </w:r>
      <w:r>
        <w:rPr>
          <w:noProof/>
        </w:rPr>
        <w:t>2</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4.1</w:t>
      </w:r>
      <w:r w:rsidRPr="002937C2">
        <w:rPr>
          <w:rFonts w:ascii="Calibri" w:hAnsi="Calibri" w:cs="Calibri"/>
          <w:noProof/>
          <w:sz w:val="22"/>
          <w:szCs w:val="22"/>
          <w:lang w:val="tr-TR"/>
        </w:rPr>
        <w:tab/>
      </w:r>
      <w:r>
        <w:rPr>
          <w:noProof/>
        </w:rPr>
        <w:t>Sınıflandırma</w:t>
      </w:r>
      <w:r>
        <w:rPr>
          <w:noProof/>
        </w:rPr>
        <w:tab/>
      </w:r>
      <w:r>
        <w:rPr>
          <w:noProof/>
        </w:rPr>
        <w:fldChar w:fldCharType="begin"/>
      </w:r>
      <w:r>
        <w:rPr>
          <w:noProof/>
        </w:rPr>
        <w:instrText xml:space="preserve"> PAGEREF _Toc395551582 \h </w:instrText>
      </w:r>
      <w:ins w:id="10" w:author="fundaa" w:date="2014-10-30T15:56:00Z">
        <w:r>
          <w:rPr>
            <w:noProof/>
          </w:rPr>
        </w:r>
      </w:ins>
      <w:r>
        <w:rPr>
          <w:noProof/>
        </w:rPr>
        <w:fldChar w:fldCharType="separate"/>
      </w:r>
      <w:r>
        <w:rPr>
          <w:noProof/>
        </w:rPr>
        <w:t>2</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4.2</w:t>
      </w:r>
      <w:r w:rsidRPr="002937C2">
        <w:rPr>
          <w:rFonts w:ascii="Calibri" w:hAnsi="Calibri" w:cs="Calibri"/>
          <w:noProof/>
          <w:sz w:val="22"/>
          <w:szCs w:val="22"/>
          <w:lang w:val="tr-TR"/>
        </w:rPr>
        <w:tab/>
      </w:r>
      <w:r>
        <w:rPr>
          <w:noProof/>
        </w:rPr>
        <w:t>Özellikler</w:t>
      </w:r>
      <w:r>
        <w:rPr>
          <w:noProof/>
        </w:rPr>
        <w:tab/>
      </w:r>
      <w:r>
        <w:rPr>
          <w:noProof/>
        </w:rPr>
        <w:fldChar w:fldCharType="begin"/>
      </w:r>
      <w:r>
        <w:rPr>
          <w:noProof/>
        </w:rPr>
        <w:instrText xml:space="preserve"> PAGEREF _Toc395551583 \h </w:instrText>
      </w:r>
      <w:ins w:id="11" w:author="fundaa" w:date="2014-10-30T15:56:00Z">
        <w:r>
          <w:rPr>
            <w:noProof/>
          </w:rPr>
        </w:r>
      </w:ins>
      <w:r>
        <w:rPr>
          <w:noProof/>
        </w:rPr>
        <w:fldChar w:fldCharType="separate"/>
      </w:r>
      <w:r>
        <w:rPr>
          <w:noProof/>
        </w:rPr>
        <w:t>2</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4.3</w:t>
      </w:r>
      <w:r w:rsidRPr="002937C2">
        <w:rPr>
          <w:rFonts w:ascii="Calibri" w:hAnsi="Calibri" w:cs="Calibri"/>
          <w:noProof/>
          <w:sz w:val="22"/>
          <w:szCs w:val="22"/>
          <w:lang w:val="tr-TR"/>
        </w:rPr>
        <w:tab/>
      </w:r>
      <w:r>
        <w:rPr>
          <w:noProof/>
        </w:rPr>
        <w:t>Özellik, muayene ve deney madde numaraları</w:t>
      </w:r>
      <w:r>
        <w:rPr>
          <w:noProof/>
        </w:rPr>
        <w:tab/>
      </w:r>
      <w:r>
        <w:rPr>
          <w:noProof/>
        </w:rPr>
        <w:fldChar w:fldCharType="begin"/>
      </w:r>
      <w:r>
        <w:rPr>
          <w:noProof/>
        </w:rPr>
        <w:instrText xml:space="preserve"> PAGEREF _Toc395551584 \h </w:instrText>
      </w:r>
      <w:ins w:id="12" w:author="fundaa" w:date="2014-10-30T15:56:00Z">
        <w:r>
          <w:rPr>
            <w:noProof/>
          </w:rPr>
        </w:r>
      </w:ins>
      <w:r>
        <w:rPr>
          <w:noProof/>
        </w:rPr>
        <w:fldChar w:fldCharType="separate"/>
      </w:r>
      <w:r>
        <w:rPr>
          <w:noProof/>
        </w:rPr>
        <w:t>2</w:t>
      </w:r>
      <w:r>
        <w:rPr>
          <w:noProof/>
        </w:rPr>
        <w:fldChar w:fldCharType="end"/>
      </w:r>
    </w:p>
    <w:p w:rsidR="00EA23CF" w:rsidRPr="002937C2" w:rsidRDefault="00EA23CF">
      <w:pPr>
        <w:pStyle w:val="TOC1"/>
        <w:tabs>
          <w:tab w:val="left" w:pos="440"/>
          <w:tab w:val="right" w:leader="dot" w:pos="9628"/>
        </w:tabs>
        <w:rPr>
          <w:rFonts w:ascii="Calibri" w:hAnsi="Calibri" w:cs="Calibri"/>
          <w:b w:val="0"/>
          <w:bCs w:val="0"/>
          <w:noProof/>
          <w:sz w:val="22"/>
          <w:szCs w:val="22"/>
          <w:lang w:val="tr-TR"/>
        </w:rPr>
      </w:pPr>
      <w:r w:rsidRPr="00C227F6">
        <w:rPr>
          <w:noProof/>
          <w:lang w:val="tr-TR"/>
        </w:rPr>
        <w:t>5</w:t>
      </w:r>
      <w:r w:rsidRPr="002937C2">
        <w:rPr>
          <w:rFonts w:ascii="Calibri" w:hAnsi="Calibri" w:cs="Calibri"/>
          <w:b w:val="0"/>
          <w:bCs w:val="0"/>
          <w:noProof/>
          <w:sz w:val="22"/>
          <w:szCs w:val="22"/>
          <w:lang w:val="tr-TR"/>
        </w:rPr>
        <w:tab/>
      </w:r>
      <w:r w:rsidRPr="00C227F6">
        <w:rPr>
          <w:noProof/>
          <w:lang w:val="tr-TR"/>
        </w:rPr>
        <w:t>Numune alma, muayene ve deneyler</w:t>
      </w:r>
      <w:r>
        <w:rPr>
          <w:noProof/>
        </w:rPr>
        <w:tab/>
      </w:r>
      <w:r>
        <w:rPr>
          <w:noProof/>
        </w:rPr>
        <w:fldChar w:fldCharType="begin"/>
      </w:r>
      <w:r>
        <w:rPr>
          <w:noProof/>
        </w:rPr>
        <w:instrText xml:space="preserve"> PAGEREF _Toc395551585 \h </w:instrText>
      </w:r>
      <w:ins w:id="13" w:author="fundaa" w:date="2014-10-30T15:56:00Z">
        <w:r>
          <w:rPr>
            <w:noProof/>
          </w:rPr>
        </w:r>
      </w:ins>
      <w:r>
        <w:rPr>
          <w:noProof/>
        </w:rPr>
        <w:fldChar w:fldCharType="separate"/>
      </w:r>
      <w:r>
        <w:rPr>
          <w:noProof/>
        </w:rPr>
        <w:t>3</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5.1</w:t>
      </w:r>
      <w:r w:rsidRPr="002937C2">
        <w:rPr>
          <w:rFonts w:ascii="Calibri" w:hAnsi="Calibri" w:cs="Calibri"/>
          <w:noProof/>
          <w:sz w:val="22"/>
          <w:szCs w:val="22"/>
          <w:lang w:val="tr-TR"/>
        </w:rPr>
        <w:tab/>
      </w:r>
      <w:r>
        <w:rPr>
          <w:noProof/>
        </w:rPr>
        <w:t>Numune alma</w:t>
      </w:r>
      <w:r>
        <w:rPr>
          <w:noProof/>
        </w:rPr>
        <w:tab/>
      </w:r>
      <w:r>
        <w:rPr>
          <w:noProof/>
        </w:rPr>
        <w:fldChar w:fldCharType="begin"/>
      </w:r>
      <w:r>
        <w:rPr>
          <w:noProof/>
        </w:rPr>
        <w:instrText xml:space="preserve"> PAGEREF _Toc395551586 \h </w:instrText>
      </w:r>
      <w:ins w:id="14" w:author="fundaa" w:date="2014-10-30T15:56:00Z">
        <w:r>
          <w:rPr>
            <w:noProof/>
          </w:rPr>
        </w:r>
      </w:ins>
      <w:r>
        <w:rPr>
          <w:noProof/>
        </w:rPr>
        <w:fldChar w:fldCharType="separate"/>
      </w:r>
      <w:r>
        <w:rPr>
          <w:noProof/>
        </w:rPr>
        <w:t>3</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5.2</w:t>
      </w:r>
      <w:r w:rsidRPr="002937C2">
        <w:rPr>
          <w:rFonts w:ascii="Calibri" w:hAnsi="Calibri" w:cs="Calibri"/>
          <w:noProof/>
          <w:sz w:val="22"/>
          <w:szCs w:val="22"/>
          <w:lang w:val="tr-TR"/>
        </w:rPr>
        <w:tab/>
      </w:r>
      <w:r>
        <w:rPr>
          <w:noProof/>
        </w:rPr>
        <w:t>Muayeneler</w:t>
      </w:r>
      <w:r>
        <w:rPr>
          <w:noProof/>
        </w:rPr>
        <w:tab/>
      </w:r>
      <w:r>
        <w:rPr>
          <w:noProof/>
        </w:rPr>
        <w:fldChar w:fldCharType="begin"/>
      </w:r>
      <w:r>
        <w:rPr>
          <w:noProof/>
        </w:rPr>
        <w:instrText xml:space="preserve"> PAGEREF _Toc395551587 \h </w:instrText>
      </w:r>
      <w:ins w:id="15" w:author="fundaa" w:date="2014-10-30T15:56:00Z">
        <w:r>
          <w:rPr>
            <w:noProof/>
          </w:rPr>
        </w:r>
      </w:ins>
      <w:r>
        <w:rPr>
          <w:noProof/>
        </w:rPr>
        <w:fldChar w:fldCharType="separate"/>
      </w:r>
      <w:r>
        <w:rPr>
          <w:noProof/>
        </w:rPr>
        <w:t>3</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5.3</w:t>
      </w:r>
      <w:r w:rsidRPr="002937C2">
        <w:rPr>
          <w:rFonts w:ascii="Calibri" w:hAnsi="Calibri" w:cs="Calibri"/>
          <w:noProof/>
          <w:sz w:val="22"/>
          <w:szCs w:val="22"/>
          <w:lang w:val="tr-TR"/>
        </w:rPr>
        <w:tab/>
      </w:r>
      <w:r>
        <w:rPr>
          <w:noProof/>
        </w:rPr>
        <w:t>Deneyler</w:t>
      </w:r>
      <w:r>
        <w:rPr>
          <w:noProof/>
        </w:rPr>
        <w:tab/>
      </w:r>
      <w:r>
        <w:rPr>
          <w:noProof/>
        </w:rPr>
        <w:fldChar w:fldCharType="begin"/>
      </w:r>
      <w:r>
        <w:rPr>
          <w:noProof/>
        </w:rPr>
        <w:instrText xml:space="preserve"> PAGEREF _Toc395551588 \h </w:instrText>
      </w:r>
      <w:ins w:id="16" w:author="fundaa" w:date="2014-10-30T15:56:00Z">
        <w:r>
          <w:rPr>
            <w:noProof/>
          </w:rPr>
        </w:r>
      </w:ins>
      <w:r>
        <w:rPr>
          <w:noProof/>
        </w:rPr>
        <w:fldChar w:fldCharType="separate"/>
      </w:r>
      <w:r>
        <w:rPr>
          <w:noProof/>
        </w:rPr>
        <w:t>3</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5.4</w:t>
      </w:r>
      <w:r w:rsidRPr="002937C2">
        <w:rPr>
          <w:rFonts w:ascii="Calibri" w:hAnsi="Calibri" w:cs="Calibri"/>
          <w:noProof/>
          <w:sz w:val="22"/>
          <w:szCs w:val="22"/>
          <w:lang w:val="tr-TR"/>
        </w:rPr>
        <w:tab/>
      </w:r>
      <w:r>
        <w:rPr>
          <w:noProof/>
        </w:rPr>
        <w:t>Değerlendirme</w:t>
      </w:r>
      <w:r>
        <w:rPr>
          <w:noProof/>
        </w:rPr>
        <w:tab/>
      </w:r>
      <w:r>
        <w:rPr>
          <w:noProof/>
        </w:rPr>
        <w:fldChar w:fldCharType="begin"/>
      </w:r>
      <w:r>
        <w:rPr>
          <w:noProof/>
        </w:rPr>
        <w:instrText xml:space="preserve"> PAGEREF _Toc395551589 \h </w:instrText>
      </w:r>
      <w:ins w:id="17" w:author="fundaa" w:date="2014-10-30T15:56:00Z">
        <w:r>
          <w:rPr>
            <w:noProof/>
          </w:rPr>
        </w:r>
      </w:ins>
      <w:r>
        <w:rPr>
          <w:noProof/>
        </w:rPr>
        <w:fldChar w:fldCharType="separate"/>
      </w:r>
      <w:r>
        <w:rPr>
          <w:noProof/>
        </w:rPr>
        <w:t>4</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5.5</w:t>
      </w:r>
      <w:r w:rsidRPr="002937C2">
        <w:rPr>
          <w:rFonts w:ascii="Calibri" w:hAnsi="Calibri" w:cs="Calibri"/>
          <w:noProof/>
          <w:sz w:val="22"/>
          <w:szCs w:val="22"/>
          <w:lang w:val="tr-TR"/>
        </w:rPr>
        <w:tab/>
      </w:r>
      <w:r>
        <w:rPr>
          <w:noProof/>
        </w:rPr>
        <w:t>Muayene ve deney raporu</w:t>
      </w:r>
      <w:r>
        <w:rPr>
          <w:noProof/>
        </w:rPr>
        <w:tab/>
      </w:r>
      <w:r>
        <w:rPr>
          <w:noProof/>
        </w:rPr>
        <w:fldChar w:fldCharType="begin"/>
      </w:r>
      <w:r>
        <w:rPr>
          <w:noProof/>
        </w:rPr>
        <w:instrText xml:space="preserve"> PAGEREF _Toc395551590 \h </w:instrText>
      </w:r>
      <w:ins w:id="18" w:author="fundaa" w:date="2014-10-30T15:56:00Z">
        <w:r>
          <w:rPr>
            <w:noProof/>
          </w:rPr>
        </w:r>
      </w:ins>
      <w:r>
        <w:rPr>
          <w:noProof/>
        </w:rPr>
        <w:fldChar w:fldCharType="separate"/>
      </w:r>
      <w:r>
        <w:rPr>
          <w:noProof/>
        </w:rPr>
        <w:t>4</w:t>
      </w:r>
      <w:r>
        <w:rPr>
          <w:noProof/>
        </w:rPr>
        <w:fldChar w:fldCharType="end"/>
      </w:r>
    </w:p>
    <w:p w:rsidR="00EA23CF" w:rsidRPr="002937C2" w:rsidRDefault="00EA23CF">
      <w:pPr>
        <w:pStyle w:val="TOC1"/>
        <w:tabs>
          <w:tab w:val="left" w:pos="440"/>
          <w:tab w:val="right" w:leader="dot" w:pos="9628"/>
        </w:tabs>
        <w:rPr>
          <w:rFonts w:ascii="Calibri" w:hAnsi="Calibri" w:cs="Calibri"/>
          <w:b w:val="0"/>
          <w:bCs w:val="0"/>
          <w:noProof/>
          <w:sz w:val="22"/>
          <w:szCs w:val="22"/>
          <w:lang w:val="tr-TR"/>
        </w:rPr>
      </w:pPr>
      <w:r w:rsidRPr="00C227F6">
        <w:rPr>
          <w:noProof/>
          <w:lang w:val="tr-TR"/>
        </w:rPr>
        <w:t>6</w:t>
      </w:r>
      <w:r w:rsidRPr="002937C2">
        <w:rPr>
          <w:rFonts w:ascii="Calibri" w:hAnsi="Calibri" w:cs="Calibri"/>
          <w:b w:val="0"/>
          <w:bCs w:val="0"/>
          <w:noProof/>
          <w:sz w:val="22"/>
          <w:szCs w:val="22"/>
          <w:lang w:val="tr-TR"/>
        </w:rPr>
        <w:tab/>
      </w:r>
      <w:r w:rsidRPr="00C227F6">
        <w:rPr>
          <w:noProof/>
          <w:lang w:val="tr-TR"/>
        </w:rPr>
        <w:t>Piyasaya arz</w:t>
      </w:r>
      <w:r>
        <w:rPr>
          <w:noProof/>
        </w:rPr>
        <w:tab/>
      </w:r>
      <w:r>
        <w:rPr>
          <w:noProof/>
        </w:rPr>
        <w:fldChar w:fldCharType="begin"/>
      </w:r>
      <w:r>
        <w:rPr>
          <w:noProof/>
        </w:rPr>
        <w:instrText xml:space="preserve"> PAGEREF _Toc395551591 \h </w:instrText>
      </w:r>
      <w:ins w:id="19" w:author="fundaa" w:date="2014-10-30T15:56:00Z">
        <w:r>
          <w:rPr>
            <w:noProof/>
          </w:rPr>
        </w:r>
      </w:ins>
      <w:r>
        <w:rPr>
          <w:noProof/>
        </w:rPr>
        <w:fldChar w:fldCharType="separate"/>
      </w:r>
      <w:r>
        <w:rPr>
          <w:noProof/>
        </w:rPr>
        <w:t>4</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6.1</w:t>
      </w:r>
      <w:r w:rsidRPr="002937C2">
        <w:rPr>
          <w:rFonts w:ascii="Calibri" w:hAnsi="Calibri" w:cs="Calibri"/>
          <w:noProof/>
          <w:sz w:val="22"/>
          <w:szCs w:val="22"/>
          <w:lang w:val="tr-TR"/>
        </w:rPr>
        <w:tab/>
      </w:r>
      <w:r>
        <w:rPr>
          <w:noProof/>
        </w:rPr>
        <w:t>Ambalajlama</w:t>
      </w:r>
      <w:r>
        <w:rPr>
          <w:noProof/>
        </w:rPr>
        <w:tab/>
      </w:r>
      <w:r>
        <w:rPr>
          <w:noProof/>
        </w:rPr>
        <w:fldChar w:fldCharType="begin"/>
      </w:r>
      <w:r>
        <w:rPr>
          <w:noProof/>
        </w:rPr>
        <w:instrText xml:space="preserve"> PAGEREF _Toc395551592 \h </w:instrText>
      </w:r>
      <w:ins w:id="20" w:author="fundaa" w:date="2014-10-30T15:56:00Z">
        <w:r>
          <w:rPr>
            <w:noProof/>
          </w:rPr>
        </w:r>
      </w:ins>
      <w:r>
        <w:rPr>
          <w:noProof/>
        </w:rPr>
        <w:fldChar w:fldCharType="separate"/>
      </w:r>
      <w:r>
        <w:rPr>
          <w:noProof/>
        </w:rPr>
        <w:t>4</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6.2</w:t>
      </w:r>
      <w:r w:rsidRPr="002937C2">
        <w:rPr>
          <w:rFonts w:ascii="Calibri" w:hAnsi="Calibri" w:cs="Calibri"/>
          <w:noProof/>
          <w:sz w:val="22"/>
          <w:szCs w:val="22"/>
          <w:lang w:val="tr-TR"/>
        </w:rPr>
        <w:tab/>
      </w:r>
      <w:r>
        <w:rPr>
          <w:noProof/>
        </w:rPr>
        <w:t>İşaretleme</w:t>
      </w:r>
      <w:r>
        <w:rPr>
          <w:noProof/>
        </w:rPr>
        <w:tab/>
      </w:r>
      <w:r>
        <w:rPr>
          <w:noProof/>
        </w:rPr>
        <w:fldChar w:fldCharType="begin"/>
      </w:r>
      <w:r>
        <w:rPr>
          <w:noProof/>
        </w:rPr>
        <w:instrText xml:space="preserve"> PAGEREF _Toc395551593 \h </w:instrText>
      </w:r>
      <w:ins w:id="21" w:author="fundaa" w:date="2014-10-30T15:56:00Z">
        <w:r>
          <w:rPr>
            <w:noProof/>
          </w:rPr>
        </w:r>
      </w:ins>
      <w:r>
        <w:rPr>
          <w:noProof/>
        </w:rPr>
        <w:fldChar w:fldCharType="separate"/>
      </w:r>
      <w:r>
        <w:rPr>
          <w:noProof/>
        </w:rPr>
        <w:t>4</w:t>
      </w:r>
      <w:r>
        <w:rPr>
          <w:noProof/>
        </w:rPr>
        <w:fldChar w:fldCharType="end"/>
      </w:r>
    </w:p>
    <w:p w:rsidR="00EA23CF" w:rsidRPr="002937C2" w:rsidRDefault="00EA23CF">
      <w:pPr>
        <w:pStyle w:val="TOC2"/>
        <w:tabs>
          <w:tab w:val="left" w:pos="800"/>
          <w:tab w:val="right" w:leader="dot" w:pos="9628"/>
        </w:tabs>
        <w:rPr>
          <w:rFonts w:ascii="Calibri" w:hAnsi="Calibri" w:cs="Calibri"/>
          <w:noProof/>
          <w:sz w:val="22"/>
          <w:szCs w:val="22"/>
          <w:lang w:val="tr-TR"/>
        </w:rPr>
      </w:pPr>
      <w:r>
        <w:rPr>
          <w:noProof/>
        </w:rPr>
        <w:t>6.3</w:t>
      </w:r>
      <w:r w:rsidRPr="002937C2">
        <w:rPr>
          <w:rFonts w:ascii="Calibri" w:hAnsi="Calibri" w:cs="Calibri"/>
          <w:noProof/>
          <w:sz w:val="22"/>
          <w:szCs w:val="22"/>
          <w:lang w:val="tr-TR"/>
        </w:rPr>
        <w:tab/>
      </w:r>
      <w:r>
        <w:rPr>
          <w:noProof/>
        </w:rPr>
        <w:t>Taşıma ve muhafaza</w:t>
      </w:r>
      <w:r>
        <w:rPr>
          <w:noProof/>
        </w:rPr>
        <w:tab/>
      </w:r>
      <w:r>
        <w:rPr>
          <w:noProof/>
        </w:rPr>
        <w:fldChar w:fldCharType="begin"/>
      </w:r>
      <w:r>
        <w:rPr>
          <w:noProof/>
        </w:rPr>
        <w:instrText xml:space="preserve"> PAGEREF _Toc395551594 \h </w:instrText>
      </w:r>
      <w:ins w:id="22" w:author="fundaa" w:date="2014-10-30T15:56:00Z">
        <w:r>
          <w:rPr>
            <w:noProof/>
          </w:rPr>
        </w:r>
      </w:ins>
      <w:r>
        <w:rPr>
          <w:noProof/>
        </w:rPr>
        <w:fldChar w:fldCharType="separate"/>
      </w:r>
      <w:r>
        <w:rPr>
          <w:noProof/>
        </w:rPr>
        <w:t>4</w:t>
      </w:r>
      <w:r>
        <w:rPr>
          <w:noProof/>
        </w:rPr>
        <w:fldChar w:fldCharType="end"/>
      </w:r>
    </w:p>
    <w:p w:rsidR="00EA23CF" w:rsidRPr="002937C2" w:rsidRDefault="00EA23CF">
      <w:pPr>
        <w:pStyle w:val="TOC1"/>
        <w:tabs>
          <w:tab w:val="left" w:pos="440"/>
          <w:tab w:val="right" w:leader="dot" w:pos="9628"/>
        </w:tabs>
        <w:rPr>
          <w:rFonts w:ascii="Calibri" w:hAnsi="Calibri" w:cs="Calibri"/>
          <w:b w:val="0"/>
          <w:bCs w:val="0"/>
          <w:noProof/>
          <w:sz w:val="22"/>
          <w:szCs w:val="22"/>
          <w:lang w:val="tr-TR"/>
        </w:rPr>
      </w:pPr>
      <w:r w:rsidRPr="00C227F6">
        <w:rPr>
          <w:noProof/>
          <w:lang w:val="tr-TR"/>
        </w:rPr>
        <w:t>7</w:t>
      </w:r>
      <w:r w:rsidRPr="002937C2">
        <w:rPr>
          <w:rFonts w:ascii="Calibri" w:hAnsi="Calibri" w:cs="Calibri"/>
          <w:b w:val="0"/>
          <w:bCs w:val="0"/>
          <w:noProof/>
          <w:sz w:val="22"/>
          <w:szCs w:val="22"/>
          <w:lang w:val="tr-TR"/>
        </w:rPr>
        <w:tab/>
      </w:r>
      <w:r w:rsidRPr="00C227F6">
        <w:rPr>
          <w:noProof/>
          <w:lang w:val="tr-TR"/>
        </w:rPr>
        <w:t>Çeşitli hükümler</w:t>
      </w:r>
      <w:r>
        <w:rPr>
          <w:noProof/>
        </w:rPr>
        <w:tab/>
      </w:r>
      <w:r>
        <w:rPr>
          <w:noProof/>
        </w:rPr>
        <w:fldChar w:fldCharType="begin"/>
      </w:r>
      <w:r>
        <w:rPr>
          <w:noProof/>
        </w:rPr>
        <w:instrText xml:space="preserve"> PAGEREF _Toc395551595 \h </w:instrText>
      </w:r>
      <w:ins w:id="23" w:author="fundaa" w:date="2014-10-30T15:56:00Z">
        <w:r>
          <w:rPr>
            <w:noProof/>
          </w:rPr>
        </w:r>
      </w:ins>
      <w:r>
        <w:rPr>
          <w:noProof/>
        </w:rPr>
        <w:fldChar w:fldCharType="separate"/>
      </w:r>
      <w:r>
        <w:rPr>
          <w:noProof/>
        </w:rPr>
        <w:t>4</w:t>
      </w:r>
      <w:r>
        <w:rPr>
          <w:noProof/>
        </w:rPr>
        <w:fldChar w:fldCharType="end"/>
      </w:r>
    </w:p>
    <w:p w:rsidR="00EA23CF" w:rsidRPr="002937C2" w:rsidRDefault="00EA23CF">
      <w:pPr>
        <w:pStyle w:val="TOC1"/>
        <w:tabs>
          <w:tab w:val="right" w:leader="dot" w:pos="9628"/>
        </w:tabs>
        <w:rPr>
          <w:rFonts w:ascii="Calibri" w:hAnsi="Calibri" w:cs="Calibri"/>
          <w:b w:val="0"/>
          <w:bCs w:val="0"/>
          <w:noProof/>
          <w:sz w:val="22"/>
          <w:szCs w:val="22"/>
          <w:lang w:val="tr-TR"/>
        </w:rPr>
      </w:pPr>
      <w:r w:rsidRPr="00C227F6">
        <w:rPr>
          <w:noProof/>
          <w:lang w:val="tr-TR"/>
        </w:rPr>
        <w:t>Yararlanılan kaynaklar</w:t>
      </w:r>
      <w:r>
        <w:rPr>
          <w:noProof/>
        </w:rPr>
        <w:tab/>
      </w:r>
      <w:r>
        <w:rPr>
          <w:noProof/>
        </w:rPr>
        <w:fldChar w:fldCharType="begin"/>
      </w:r>
      <w:r>
        <w:rPr>
          <w:noProof/>
        </w:rPr>
        <w:instrText xml:space="preserve"> PAGEREF _Toc395551596 \h </w:instrText>
      </w:r>
      <w:ins w:id="24" w:author="fundaa" w:date="2014-10-30T15:56:00Z">
        <w:r>
          <w:rPr>
            <w:noProof/>
          </w:rPr>
        </w:r>
      </w:ins>
      <w:r>
        <w:rPr>
          <w:noProof/>
        </w:rPr>
        <w:fldChar w:fldCharType="separate"/>
      </w:r>
      <w:r>
        <w:rPr>
          <w:noProof/>
        </w:rPr>
        <w:t>5</w:t>
      </w:r>
      <w:r>
        <w:rPr>
          <w:noProof/>
        </w:rPr>
        <w:fldChar w:fldCharType="end"/>
      </w:r>
    </w:p>
    <w:p w:rsidR="00EA23CF" w:rsidRDefault="00EA23CF" w:rsidP="0096388B">
      <w:pPr>
        <w:rPr>
          <w:b/>
          <w:bCs/>
          <w:sz w:val="28"/>
          <w:szCs w:val="28"/>
          <w:lang w:val="tr-TR"/>
        </w:rPr>
        <w:sectPr w:rsidR="00EA23CF" w:rsidSect="00D056E7">
          <w:headerReference w:type="even" r:id="rId10"/>
          <w:headerReference w:type="default" r:id="rId11"/>
          <w:footerReference w:type="first" r:id="rId12"/>
          <w:pgSz w:w="11906" w:h="16838" w:code="9"/>
          <w:pgMar w:top="1418" w:right="1134" w:bottom="1134" w:left="1134" w:header="851" w:footer="851" w:gutter="0"/>
          <w:cols w:space="708"/>
          <w:titlePg/>
        </w:sectPr>
      </w:pPr>
      <w:r>
        <w:rPr>
          <w:b/>
          <w:bCs/>
          <w:sz w:val="24"/>
          <w:szCs w:val="24"/>
          <w:lang w:val="tr-TR"/>
        </w:rPr>
        <w:fldChar w:fldCharType="end"/>
      </w:r>
    </w:p>
    <w:p w:rsidR="00EA23CF" w:rsidRPr="004268D1" w:rsidRDefault="00EA23CF" w:rsidP="0016018D">
      <w:pPr>
        <w:jc w:val="center"/>
        <w:rPr>
          <w:b/>
          <w:bCs/>
          <w:sz w:val="28"/>
          <w:szCs w:val="28"/>
          <w:lang w:val="tr-TR"/>
        </w:rPr>
      </w:pPr>
      <w:r w:rsidRPr="00797122">
        <w:rPr>
          <w:b/>
          <w:bCs/>
          <w:sz w:val="28"/>
          <w:szCs w:val="28"/>
          <w:lang w:val="tr-TR"/>
        </w:rPr>
        <w:t>Urfa peyniri</w:t>
      </w:r>
      <w:r w:rsidRPr="00797122" w:rsidDel="00732577">
        <w:rPr>
          <w:b/>
          <w:bCs/>
          <w:sz w:val="28"/>
          <w:szCs w:val="28"/>
          <w:lang w:val="tr-TR"/>
        </w:rPr>
        <w:t xml:space="preserve"> </w:t>
      </w:r>
    </w:p>
    <w:p w:rsidR="00EA23CF" w:rsidRPr="004268D1" w:rsidRDefault="00EA23CF" w:rsidP="0016018D">
      <w:pPr>
        <w:rPr>
          <w:lang w:val="tr-TR"/>
        </w:rPr>
      </w:pPr>
    </w:p>
    <w:p w:rsidR="00EA23CF" w:rsidRPr="004268D1" w:rsidRDefault="00EA23CF" w:rsidP="0016018D">
      <w:pPr>
        <w:pBdr>
          <w:top w:val="single" w:sz="4" w:space="1" w:color="auto"/>
        </w:pBdr>
        <w:rPr>
          <w:lang w:val="tr-TR"/>
        </w:rPr>
      </w:pPr>
    </w:p>
    <w:p w:rsidR="00EA23CF" w:rsidRPr="004268D1" w:rsidRDefault="00EA23CF" w:rsidP="0016018D">
      <w:pPr>
        <w:pStyle w:val="Heading1"/>
      </w:pPr>
      <w:bookmarkStart w:id="25" w:name="_Toc245021890"/>
      <w:bookmarkStart w:id="26" w:name="_Toc395551576"/>
      <w:r w:rsidRPr="004268D1">
        <w:t>1</w:t>
      </w:r>
      <w:r w:rsidRPr="004268D1">
        <w:rPr>
          <w:b w:val="0"/>
          <w:bCs w:val="0"/>
        </w:rPr>
        <w:tab/>
      </w:r>
      <w:r w:rsidRPr="004268D1">
        <w:t>Kapsam</w:t>
      </w:r>
      <w:bookmarkEnd w:id="25"/>
      <w:bookmarkEnd w:id="26"/>
    </w:p>
    <w:p w:rsidR="00EA23CF" w:rsidRDefault="00EA23CF" w:rsidP="0016018D">
      <w:pPr>
        <w:rPr>
          <w:lang w:val="tr-TR"/>
        </w:rPr>
      </w:pPr>
      <w:r w:rsidRPr="001855C2">
        <w:rPr>
          <w:lang w:val="tr-TR"/>
        </w:rPr>
        <w:t>Bu standard, Urfa peynirini kapsar.</w:t>
      </w:r>
    </w:p>
    <w:p w:rsidR="00EA23CF" w:rsidRPr="004268D1" w:rsidRDefault="00EA23CF" w:rsidP="0016018D">
      <w:pPr>
        <w:rPr>
          <w:lang w:val="tr-TR"/>
        </w:rPr>
      </w:pPr>
      <w:r w:rsidRPr="004268D1">
        <w:rPr>
          <w:lang w:val="tr-TR"/>
        </w:rPr>
        <w:t xml:space="preserve"> </w:t>
      </w:r>
    </w:p>
    <w:p w:rsidR="00EA23CF" w:rsidRPr="004268D1" w:rsidRDefault="00EA23CF" w:rsidP="0016018D">
      <w:pPr>
        <w:pStyle w:val="Heading1"/>
      </w:pPr>
      <w:bookmarkStart w:id="27" w:name="_Toc245021891"/>
      <w:bookmarkStart w:id="28" w:name="_Toc395551577"/>
      <w:r>
        <w:t>2</w:t>
      </w:r>
      <w:r>
        <w:tab/>
        <w:t>Atıf yapılan standard</w:t>
      </w:r>
      <w:r w:rsidRPr="004268D1">
        <w:t xml:space="preserve"> ve/veya dokümanlar</w:t>
      </w:r>
      <w:bookmarkEnd w:id="27"/>
      <w:bookmarkEnd w:id="28"/>
    </w:p>
    <w:p w:rsidR="00EA23CF" w:rsidRPr="004268D1" w:rsidRDefault="00EA23CF" w:rsidP="0016018D">
      <w:pPr>
        <w:rPr>
          <w:lang w:val="tr-TR"/>
        </w:rPr>
      </w:pPr>
      <w:r w:rsidRPr="004268D1">
        <w:rPr>
          <w:lang w:val="tr-TR"/>
        </w:rPr>
        <w:t>Bu standardda, diğer standard ve/veya dokümanlara atıf yapılmaktadır. Bu atıflar metin içerisinde uygun yerlerde belirtilmiş ve aşağıda liste hâlinde verilmiştir. * işaretli olanlar bu standardın basıldığı tarihte İngilizce metin olarak yayımlanmış olan Türk Standardlarıdır.</w:t>
      </w:r>
    </w:p>
    <w:p w:rsidR="00EA23CF" w:rsidRPr="004268D1" w:rsidRDefault="00EA23CF" w:rsidP="0016018D">
      <w:pPr>
        <w:rPr>
          <w:lang w:val="tr-T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3625"/>
        <w:gridCol w:w="4313"/>
      </w:tblGrid>
      <w:tr w:rsidR="00EA23CF" w:rsidRPr="00B52B04">
        <w:tc>
          <w:tcPr>
            <w:tcW w:w="1701" w:type="dxa"/>
          </w:tcPr>
          <w:p w:rsidR="00EA23CF" w:rsidRPr="00B52B04" w:rsidRDefault="00EA23CF" w:rsidP="0016018D">
            <w:pPr>
              <w:rPr>
                <w:b/>
                <w:bCs/>
                <w:lang w:val="tr-TR"/>
              </w:rPr>
            </w:pPr>
            <w:r w:rsidRPr="00B52B04">
              <w:rPr>
                <w:b/>
                <w:bCs/>
                <w:lang w:val="tr-TR"/>
              </w:rPr>
              <w:t>TS No</w:t>
            </w:r>
          </w:p>
        </w:tc>
        <w:tc>
          <w:tcPr>
            <w:tcW w:w="3625" w:type="dxa"/>
          </w:tcPr>
          <w:p w:rsidR="00EA23CF" w:rsidRPr="00B52B04" w:rsidRDefault="00EA23CF" w:rsidP="0016018D">
            <w:pPr>
              <w:rPr>
                <w:b/>
                <w:bCs/>
                <w:lang w:val="tr-TR"/>
              </w:rPr>
            </w:pPr>
            <w:r w:rsidRPr="00B52B04">
              <w:rPr>
                <w:b/>
                <w:bCs/>
                <w:lang w:val="tr-TR"/>
              </w:rPr>
              <w:t>Türkçe adı</w:t>
            </w:r>
          </w:p>
        </w:tc>
        <w:tc>
          <w:tcPr>
            <w:tcW w:w="4313" w:type="dxa"/>
          </w:tcPr>
          <w:p w:rsidR="00EA23CF" w:rsidRPr="00B52B04" w:rsidRDefault="00EA23CF" w:rsidP="0016018D">
            <w:pPr>
              <w:rPr>
                <w:b/>
                <w:bCs/>
                <w:lang w:val="tr-TR"/>
              </w:rPr>
            </w:pPr>
            <w:r w:rsidRPr="00B52B04">
              <w:rPr>
                <w:b/>
                <w:bCs/>
                <w:lang w:val="tr-TR"/>
              </w:rPr>
              <w:t>İngilizce adı</w:t>
            </w:r>
          </w:p>
        </w:tc>
      </w:tr>
      <w:tr w:rsidR="00EA23CF" w:rsidRPr="0016018D">
        <w:tc>
          <w:tcPr>
            <w:tcW w:w="1701" w:type="dxa"/>
          </w:tcPr>
          <w:p w:rsidR="00EA23CF" w:rsidRPr="0016018D" w:rsidRDefault="00EA23CF" w:rsidP="00A634DF">
            <w:pPr>
              <w:jc w:val="left"/>
              <w:rPr>
                <w:lang w:val="tr-TR"/>
              </w:rPr>
            </w:pPr>
            <w:r w:rsidRPr="00011ABB">
              <w:rPr>
                <w:lang w:val="tr-TR"/>
              </w:rPr>
              <w:t>TS EN ISO 3696</w:t>
            </w:r>
          </w:p>
        </w:tc>
        <w:tc>
          <w:tcPr>
            <w:tcW w:w="3625" w:type="dxa"/>
          </w:tcPr>
          <w:p w:rsidR="00EA23CF" w:rsidRPr="0016018D" w:rsidRDefault="00EA23CF" w:rsidP="00A634DF">
            <w:pPr>
              <w:jc w:val="left"/>
              <w:rPr>
                <w:lang w:val="tr-TR"/>
              </w:rPr>
            </w:pPr>
            <w:r w:rsidRPr="00AE1481">
              <w:rPr>
                <w:lang w:val="tr-TR"/>
              </w:rPr>
              <w:t>Su</w:t>
            </w:r>
            <w:r>
              <w:rPr>
                <w:lang w:val="tr-TR"/>
              </w:rPr>
              <w:t xml:space="preserve"> </w:t>
            </w:r>
            <w:r w:rsidRPr="00AE1481">
              <w:rPr>
                <w:lang w:val="tr-TR"/>
              </w:rPr>
              <w:t>-</w:t>
            </w:r>
            <w:r>
              <w:rPr>
                <w:lang w:val="tr-TR"/>
              </w:rPr>
              <w:t xml:space="preserve"> </w:t>
            </w:r>
            <w:r w:rsidRPr="00AE1481">
              <w:rPr>
                <w:lang w:val="tr-TR"/>
              </w:rPr>
              <w:t>Analitik laboratuvarında kullanılan</w:t>
            </w:r>
            <w:r>
              <w:rPr>
                <w:lang w:val="tr-TR"/>
              </w:rPr>
              <w:t xml:space="preserve"> </w:t>
            </w:r>
            <w:r w:rsidRPr="00AE1481">
              <w:rPr>
                <w:lang w:val="tr-TR"/>
              </w:rPr>
              <w:t>-</w:t>
            </w:r>
            <w:r>
              <w:rPr>
                <w:lang w:val="tr-TR"/>
              </w:rPr>
              <w:t xml:space="preserve"> </w:t>
            </w:r>
            <w:r w:rsidRPr="00AE1481">
              <w:rPr>
                <w:lang w:val="tr-TR"/>
              </w:rPr>
              <w:t>Özellikler ve deney metotları</w:t>
            </w:r>
          </w:p>
        </w:tc>
        <w:tc>
          <w:tcPr>
            <w:tcW w:w="4313" w:type="dxa"/>
          </w:tcPr>
          <w:p w:rsidR="00EA23CF" w:rsidRPr="00E44187" w:rsidRDefault="00EA23CF" w:rsidP="00A634DF">
            <w:pPr>
              <w:jc w:val="left"/>
              <w:rPr>
                <w:lang w:val="en-US"/>
              </w:rPr>
            </w:pPr>
            <w:r w:rsidRPr="00AE1481">
              <w:rPr>
                <w:lang w:val="en-US"/>
              </w:rPr>
              <w:t>Water for analytical laboratory use</w:t>
            </w:r>
            <w:r>
              <w:rPr>
                <w:lang w:val="en-US"/>
              </w:rPr>
              <w:t xml:space="preserve"> </w:t>
            </w:r>
            <w:r w:rsidRPr="00AE1481">
              <w:rPr>
                <w:lang w:val="en-US"/>
              </w:rPr>
              <w:t>-Specification and test methods</w:t>
            </w:r>
          </w:p>
        </w:tc>
      </w:tr>
      <w:tr w:rsidR="00EA23CF" w:rsidRPr="0016018D">
        <w:tc>
          <w:tcPr>
            <w:tcW w:w="1701" w:type="dxa"/>
          </w:tcPr>
          <w:p w:rsidR="00EA23CF" w:rsidRPr="0016018D" w:rsidDel="001855C2" w:rsidRDefault="00EA23CF" w:rsidP="00A634DF">
            <w:pPr>
              <w:jc w:val="left"/>
              <w:rPr>
                <w:lang w:val="tr-TR"/>
              </w:rPr>
            </w:pPr>
            <w:r w:rsidRPr="00011ABB">
              <w:rPr>
                <w:lang w:val="tr-TR"/>
              </w:rPr>
              <w:t>TS  EN ISO 707</w:t>
            </w:r>
          </w:p>
        </w:tc>
        <w:tc>
          <w:tcPr>
            <w:tcW w:w="3625" w:type="dxa"/>
          </w:tcPr>
          <w:p w:rsidR="00EA23CF" w:rsidRPr="0016018D" w:rsidDel="001855C2" w:rsidRDefault="00EA23CF" w:rsidP="00A634DF">
            <w:pPr>
              <w:jc w:val="left"/>
              <w:rPr>
                <w:lang w:val="tr-TR"/>
              </w:rPr>
            </w:pPr>
            <w:r w:rsidRPr="00AE1481">
              <w:rPr>
                <w:lang w:val="tr-TR"/>
              </w:rPr>
              <w:t>Süt ve süt ürünleri - Numune alma kılavuzu</w:t>
            </w:r>
          </w:p>
        </w:tc>
        <w:tc>
          <w:tcPr>
            <w:tcW w:w="4313" w:type="dxa"/>
          </w:tcPr>
          <w:p w:rsidR="00EA23CF" w:rsidRPr="00E44187" w:rsidDel="001855C2" w:rsidRDefault="00EA23CF" w:rsidP="00A634DF">
            <w:pPr>
              <w:jc w:val="left"/>
              <w:rPr>
                <w:lang w:val="en-US"/>
              </w:rPr>
            </w:pPr>
            <w:r w:rsidRPr="00AE1481">
              <w:rPr>
                <w:lang w:val="en-US"/>
              </w:rPr>
              <w:t>Milk and milk products - Guidance on sampling</w:t>
            </w:r>
          </w:p>
        </w:tc>
      </w:tr>
      <w:tr w:rsidR="00EA23CF" w:rsidRPr="0016018D">
        <w:tc>
          <w:tcPr>
            <w:tcW w:w="1701" w:type="dxa"/>
          </w:tcPr>
          <w:p w:rsidR="00EA23CF" w:rsidRPr="0016018D" w:rsidDel="001855C2" w:rsidRDefault="00EA23CF" w:rsidP="00A634DF">
            <w:pPr>
              <w:jc w:val="left"/>
              <w:rPr>
                <w:lang w:val="tr-TR"/>
              </w:rPr>
            </w:pPr>
            <w:r w:rsidRPr="00011ABB">
              <w:rPr>
                <w:lang w:val="tr-TR"/>
              </w:rPr>
              <w:t>TS 545</w:t>
            </w:r>
          </w:p>
        </w:tc>
        <w:tc>
          <w:tcPr>
            <w:tcW w:w="3625" w:type="dxa"/>
          </w:tcPr>
          <w:p w:rsidR="00EA23CF" w:rsidRPr="0016018D" w:rsidDel="001855C2" w:rsidRDefault="00EA23CF" w:rsidP="00A634DF">
            <w:pPr>
              <w:jc w:val="left"/>
              <w:rPr>
                <w:lang w:val="tr-TR"/>
              </w:rPr>
            </w:pPr>
            <w:r w:rsidRPr="00AE1481">
              <w:rPr>
                <w:lang w:val="tr-TR"/>
              </w:rPr>
              <w:t>Ayarlı çözeltilerin hazırlanması</w:t>
            </w:r>
          </w:p>
        </w:tc>
        <w:tc>
          <w:tcPr>
            <w:tcW w:w="4313" w:type="dxa"/>
          </w:tcPr>
          <w:p w:rsidR="00EA23CF" w:rsidRPr="00E44187" w:rsidDel="001855C2" w:rsidRDefault="00EA23CF" w:rsidP="00A634DF">
            <w:pPr>
              <w:jc w:val="left"/>
              <w:rPr>
                <w:lang w:val="en-US"/>
              </w:rPr>
            </w:pPr>
            <w:r>
              <w:rPr>
                <w:lang w:val="en-US"/>
              </w:rPr>
              <w:t>Preparation of standard solutions for volumetric a</w:t>
            </w:r>
            <w:r w:rsidRPr="00AE1481">
              <w:rPr>
                <w:lang w:val="en-US"/>
              </w:rPr>
              <w:t>nalysis</w:t>
            </w:r>
          </w:p>
        </w:tc>
      </w:tr>
      <w:tr w:rsidR="00EA23CF" w:rsidRPr="0016018D">
        <w:tc>
          <w:tcPr>
            <w:tcW w:w="1701" w:type="dxa"/>
          </w:tcPr>
          <w:p w:rsidR="00EA23CF" w:rsidRPr="0016018D" w:rsidRDefault="00EA23CF" w:rsidP="00A634DF">
            <w:pPr>
              <w:jc w:val="left"/>
              <w:rPr>
                <w:lang w:val="tr-TR"/>
              </w:rPr>
            </w:pPr>
            <w:r w:rsidRPr="00011ABB">
              <w:rPr>
                <w:lang w:val="tr-TR"/>
              </w:rPr>
              <w:t>TS 2104</w:t>
            </w:r>
          </w:p>
        </w:tc>
        <w:tc>
          <w:tcPr>
            <w:tcW w:w="3625" w:type="dxa"/>
          </w:tcPr>
          <w:p w:rsidR="00EA23CF" w:rsidRPr="0016018D" w:rsidRDefault="00EA23CF" w:rsidP="00A634DF">
            <w:pPr>
              <w:jc w:val="left"/>
              <w:rPr>
                <w:lang w:val="tr-TR"/>
              </w:rPr>
            </w:pPr>
            <w:r w:rsidRPr="00F334A7">
              <w:rPr>
                <w:lang w:val="tr-TR"/>
              </w:rPr>
              <w:t>Belirteçler</w:t>
            </w:r>
            <w:r>
              <w:rPr>
                <w:lang w:val="tr-TR"/>
              </w:rPr>
              <w:t xml:space="preserve"> </w:t>
            </w:r>
            <w:r w:rsidRPr="00F334A7">
              <w:rPr>
                <w:lang w:val="tr-TR"/>
              </w:rPr>
              <w:t>-</w:t>
            </w:r>
            <w:r>
              <w:rPr>
                <w:lang w:val="tr-TR"/>
              </w:rPr>
              <w:t xml:space="preserve"> </w:t>
            </w:r>
            <w:r w:rsidRPr="00F334A7">
              <w:rPr>
                <w:lang w:val="tr-TR"/>
              </w:rPr>
              <w:t>Belirteç çözeltileri hazırlama yöntemleri</w:t>
            </w:r>
          </w:p>
        </w:tc>
        <w:tc>
          <w:tcPr>
            <w:tcW w:w="4313" w:type="dxa"/>
          </w:tcPr>
          <w:p w:rsidR="00EA23CF" w:rsidRPr="00E44187" w:rsidRDefault="00EA23CF" w:rsidP="00A634DF">
            <w:pPr>
              <w:jc w:val="left"/>
              <w:rPr>
                <w:lang w:val="en-US"/>
              </w:rPr>
            </w:pPr>
            <w:r w:rsidRPr="00F334A7">
              <w:rPr>
                <w:lang w:val="en-US"/>
              </w:rPr>
              <w:t>Indicators</w:t>
            </w:r>
            <w:r>
              <w:rPr>
                <w:lang w:val="en-US"/>
              </w:rPr>
              <w:t xml:space="preserve"> </w:t>
            </w:r>
            <w:r w:rsidRPr="00F334A7">
              <w:rPr>
                <w:lang w:val="en-US"/>
              </w:rPr>
              <w:t>-</w:t>
            </w:r>
            <w:r>
              <w:rPr>
                <w:lang w:val="en-US"/>
              </w:rPr>
              <w:t xml:space="preserve"> Methods of preparation of inducator s</w:t>
            </w:r>
            <w:r w:rsidRPr="00F334A7">
              <w:rPr>
                <w:lang w:val="en-US"/>
              </w:rPr>
              <w:t>olutions</w:t>
            </w:r>
          </w:p>
        </w:tc>
      </w:tr>
      <w:tr w:rsidR="00EA23CF" w:rsidRPr="0016018D">
        <w:tc>
          <w:tcPr>
            <w:tcW w:w="1701" w:type="dxa"/>
          </w:tcPr>
          <w:p w:rsidR="00EA23CF" w:rsidRPr="0016018D" w:rsidRDefault="00EA23CF" w:rsidP="00A634DF">
            <w:pPr>
              <w:jc w:val="left"/>
              <w:rPr>
                <w:lang w:val="tr-TR"/>
              </w:rPr>
            </w:pPr>
            <w:r w:rsidRPr="00011ABB">
              <w:rPr>
                <w:lang w:val="tr-TR"/>
              </w:rPr>
              <w:t>TS 591</w:t>
            </w:r>
          </w:p>
        </w:tc>
        <w:tc>
          <w:tcPr>
            <w:tcW w:w="3625" w:type="dxa"/>
          </w:tcPr>
          <w:p w:rsidR="00EA23CF" w:rsidRPr="0016018D" w:rsidRDefault="00EA23CF" w:rsidP="00A634DF">
            <w:pPr>
              <w:jc w:val="left"/>
              <w:rPr>
                <w:lang w:val="tr-TR"/>
              </w:rPr>
            </w:pPr>
            <w:r w:rsidRPr="00F334A7">
              <w:rPr>
                <w:lang w:val="tr-TR"/>
              </w:rPr>
              <w:t>Beyaz peynir</w:t>
            </w:r>
          </w:p>
        </w:tc>
        <w:tc>
          <w:tcPr>
            <w:tcW w:w="4313" w:type="dxa"/>
          </w:tcPr>
          <w:p w:rsidR="00EA23CF" w:rsidRPr="00E44187" w:rsidRDefault="00EA23CF" w:rsidP="00A634DF">
            <w:pPr>
              <w:jc w:val="left"/>
              <w:rPr>
                <w:lang w:val="en-US"/>
              </w:rPr>
            </w:pPr>
            <w:r>
              <w:rPr>
                <w:lang w:val="en-US"/>
              </w:rPr>
              <w:t>White c</w:t>
            </w:r>
            <w:r w:rsidRPr="00F334A7">
              <w:rPr>
                <w:lang w:val="en-US"/>
              </w:rPr>
              <w:t>heese</w:t>
            </w:r>
          </w:p>
        </w:tc>
      </w:tr>
      <w:tr w:rsidR="00EA23CF" w:rsidRPr="0016018D">
        <w:tc>
          <w:tcPr>
            <w:tcW w:w="1701" w:type="dxa"/>
          </w:tcPr>
          <w:p w:rsidR="00EA23CF" w:rsidRPr="0016018D" w:rsidRDefault="00EA23CF" w:rsidP="00A634DF">
            <w:pPr>
              <w:jc w:val="left"/>
              <w:rPr>
                <w:lang w:val="tr-TR"/>
              </w:rPr>
            </w:pPr>
            <w:r>
              <w:rPr>
                <w:lang w:val="tr-TR"/>
              </w:rPr>
              <w:t>TS</w:t>
            </w:r>
            <w:r w:rsidRPr="00011ABB">
              <w:rPr>
                <w:lang w:val="tr-TR"/>
              </w:rPr>
              <w:t xml:space="preserve"> </w:t>
            </w:r>
            <w:r>
              <w:rPr>
                <w:lang w:val="tr-TR"/>
              </w:rPr>
              <w:t xml:space="preserve">EN </w:t>
            </w:r>
            <w:r w:rsidRPr="00011ABB">
              <w:rPr>
                <w:lang w:val="tr-TR"/>
              </w:rPr>
              <w:t>ISO 5943</w:t>
            </w:r>
          </w:p>
        </w:tc>
        <w:tc>
          <w:tcPr>
            <w:tcW w:w="3625" w:type="dxa"/>
          </w:tcPr>
          <w:p w:rsidR="00EA23CF" w:rsidRPr="0016018D" w:rsidRDefault="00EA23CF" w:rsidP="00A634DF">
            <w:pPr>
              <w:jc w:val="left"/>
              <w:rPr>
                <w:lang w:val="tr-TR"/>
              </w:rPr>
            </w:pPr>
            <w:r w:rsidRPr="00F334A7">
              <w:rPr>
                <w:lang w:val="tr-TR"/>
              </w:rPr>
              <w:t>Peynir ve eritme peynir ürünleri- Klorür miktarı tayini</w:t>
            </w:r>
            <w:r>
              <w:rPr>
                <w:lang w:val="tr-TR"/>
              </w:rPr>
              <w:t xml:space="preserve"> </w:t>
            </w:r>
            <w:r w:rsidRPr="00F334A7">
              <w:rPr>
                <w:lang w:val="tr-TR"/>
              </w:rPr>
              <w:t>- Potansiyometrik titrasyon metodu</w:t>
            </w:r>
          </w:p>
        </w:tc>
        <w:tc>
          <w:tcPr>
            <w:tcW w:w="4313" w:type="dxa"/>
          </w:tcPr>
          <w:p w:rsidR="00EA23CF" w:rsidRPr="00E44187" w:rsidRDefault="00EA23CF" w:rsidP="00A634DF">
            <w:pPr>
              <w:jc w:val="left"/>
              <w:rPr>
                <w:lang w:val="en-US"/>
              </w:rPr>
            </w:pPr>
            <w:r w:rsidRPr="00F334A7">
              <w:rPr>
                <w:lang w:val="en-US"/>
              </w:rPr>
              <w:t>Cheese and processed cheese products - Determination of chloride content - Potentiometric titration method</w:t>
            </w:r>
          </w:p>
        </w:tc>
      </w:tr>
      <w:tr w:rsidR="00EA23CF" w:rsidRPr="0016018D">
        <w:tc>
          <w:tcPr>
            <w:tcW w:w="1701" w:type="dxa"/>
          </w:tcPr>
          <w:p w:rsidR="00EA23CF" w:rsidRPr="0016018D" w:rsidRDefault="00EA23CF" w:rsidP="00A634DF">
            <w:pPr>
              <w:jc w:val="left"/>
              <w:rPr>
                <w:lang w:val="tr-TR"/>
              </w:rPr>
            </w:pPr>
            <w:r w:rsidRPr="00011ABB">
              <w:rPr>
                <w:lang w:val="tr-TR"/>
              </w:rPr>
              <w:t>TS 3046</w:t>
            </w:r>
          </w:p>
        </w:tc>
        <w:tc>
          <w:tcPr>
            <w:tcW w:w="3625" w:type="dxa"/>
          </w:tcPr>
          <w:p w:rsidR="00EA23CF" w:rsidRPr="0016018D" w:rsidRDefault="00EA23CF" w:rsidP="00A634DF">
            <w:pPr>
              <w:jc w:val="left"/>
              <w:rPr>
                <w:lang w:val="tr-TR"/>
              </w:rPr>
            </w:pPr>
            <w:r w:rsidRPr="00EA5CB2">
              <w:rPr>
                <w:lang w:val="tr-TR"/>
              </w:rPr>
              <w:t xml:space="preserve">Peynirde yağ miktarı tayini (van gulik metodu) </w:t>
            </w:r>
          </w:p>
        </w:tc>
        <w:tc>
          <w:tcPr>
            <w:tcW w:w="4313" w:type="dxa"/>
          </w:tcPr>
          <w:p w:rsidR="00EA23CF" w:rsidRPr="00F84B1C" w:rsidRDefault="00EA23CF" w:rsidP="00A634DF">
            <w:pPr>
              <w:jc w:val="left"/>
              <w:rPr>
                <w:lang w:val="tr-TR"/>
              </w:rPr>
            </w:pPr>
            <w:r w:rsidRPr="00EA5CB2">
              <w:rPr>
                <w:lang w:val="tr-TR"/>
              </w:rPr>
              <w:t>Cheese</w:t>
            </w:r>
            <w:r>
              <w:rPr>
                <w:lang w:val="tr-TR"/>
              </w:rPr>
              <w:t xml:space="preserve"> </w:t>
            </w:r>
            <w:r w:rsidRPr="00EA5CB2">
              <w:rPr>
                <w:lang w:val="tr-TR"/>
              </w:rPr>
              <w:t>-</w:t>
            </w:r>
            <w:r>
              <w:rPr>
                <w:lang w:val="tr-TR"/>
              </w:rPr>
              <w:t xml:space="preserve"> </w:t>
            </w:r>
            <w:r w:rsidRPr="00EA5CB2">
              <w:rPr>
                <w:lang w:val="tr-TR"/>
              </w:rPr>
              <w:t>Determination of Fat Content</w:t>
            </w:r>
            <w:r>
              <w:rPr>
                <w:lang w:val="tr-TR"/>
              </w:rPr>
              <w:t xml:space="preserve"> </w:t>
            </w:r>
            <w:r w:rsidRPr="00EA5CB2">
              <w:rPr>
                <w:lang w:val="tr-TR"/>
              </w:rPr>
              <w:t>-</w:t>
            </w:r>
            <w:r>
              <w:rPr>
                <w:lang w:val="tr-TR"/>
              </w:rPr>
              <w:t xml:space="preserve"> Van gulik m</w:t>
            </w:r>
            <w:r w:rsidRPr="00EA5CB2">
              <w:rPr>
                <w:lang w:val="tr-TR"/>
              </w:rPr>
              <w:t>ethod</w:t>
            </w:r>
          </w:p>
        </w:tc>
      </w:tr>
      <w:tr w:rsidR="00EA23CF" w:rsidRPr="0016018D">
        <w:tc>
          <w:tcPr>
            <w:tcW w:w="1701" w:type="dxa"/>
          </w:tcPr>
          <w:p w:rsidR="00EA23CF" w:rsidRPr="0016018D" w:rsidRDefault="00EA23CF" w:rsidP="00A634DF">
            <w:pPr>
              <w:jc w:val="left"/>
              <w:rPr>
                <w:lang w:val="tr-TR"/>
              </w:rPr>
            </w:pPr>
            <w:r>
              <w:rPr>
                <w:lang w:val="tr-TR"/>
              </w:rPr>
              <w:t xml:space="preserve">TS EN </w:t>
            </w:r>
            <w:r w:rsidRPr="00E916B8">
              <w:rPr>
                <w:lang w:val="tr-TR"/>
              </w:rPr>
              <w:t>ISO 1735</w:t>
            </w:r>
          </w:p>
        </w:tc>
        <w:tc>
          <w:tcPr>
            <w:tcW w:w="3625" w:type="dxa"/>
          </w:tcPr>
          <w:p w:rsidR="00EA23CF" w:rsidRPr="0016018D" w:rsidRDefault="00EA23CF" w:rsidP="00A634DF">
            <w:pPr>
              <w:jc w:val="left"/>
              <w:rPr>
                <w:lang w:val="tr-TR"/>
              </w:rPr>
            </w:pPr>
            <w:r w:rsidRPr="00EA5CB2">
              <w:t xml:space="preserve">Peynir ve işlenmiş peynir ürünleri - Yağ içeriği tayini - Gravimetrik yöntem (referans yöntem) </w:t>
            </w:r>
          </w:p>
        </w:tc>
        <w:tc>
          <w:tcPr>
            <w:tcW w:w="4313" w:type="dxa"/>
          </w:tcPr>
          <w:p w:rsidR="00EA23CF" w:rsidRPr="00E44187" w:rsidRDefault="00EA23CF" w:rsidP="00A634DF">
            <w:pPr>
              <w:jc w:val="left"/>
              <w:rPr>
                <w:lang w:val="en-US"/>
              </w:rPr>
            </w:pPr>
            <w:r w:rsidRPr="00EA5CB2">
              <w:t xml:space="preserve">Cheese and processed cheese products - Determination of fat content - Gravimetric method (Reference method) </w:t>
            </w:r>
          </w:p>
        </w:tc>
      </w:tr>
      <w:tr w:rsidR="00EA23CF" w:rsidRPr="0016018D">
        <w:tc>
          <w:tcPr>
            <w:tcW w:w="1701" w:type="dxa"/>
          </w:tcPr>
          <w:p w:rsidR="00EA23CF" w:rsidRPr="0016018D" w:rsidRDefault="00EA23CF" w:rsidP="00A634DF">
            <w:pPr>
              <w:jc w:val="left"/>
              <w:rPr>
                <w:lang w:val="tr-TR"/>
              </w:rPr>
            </w:pPr>
            <w:r w:rsidRPr="00E916B8">
              <w:rPr>
                <w:lang w:val="tr-TR"/>
              </w:rPr>
              <w:t>TS 6582-1 EN ISO 6888-1</w:t>
            </w:r>
          </w:p>
        </w:tc>
        <w:tc>
          <w:tcPr>
            <w:tcW w:w="3625" w:type="dxa"/>
          </w:tcPr>
          <w:p w:rsidR="00EA23CF" w:rsidRPr="0016018D" w:rsidRDefault="00EA23CF" w:rsidP="00A634DF">
            <w:pPr>
              <w:jc w:val="left"/>
              <w:rPr>
                <w:lang w:val="tr-TR"/>
              </w:rPr>
            </w:pPr>
            <w:r w:rsidRPr="00EA5CB2">
              <w:rPr>
                <w:lang w:val="tr-TR"/>
              </w:rPr>
              <w:t>Gıda ve hayvan yemlerinin-Mikrobiyolojisi</w:t>
            </w:r>
            <w:r>
              <w:rPr>
                <w:lang w:val="tr-TR"/>
              </w:rPr>
              <w:t xml:space="preserve"> – </w:t>
            </w:r>
            <w:r w:rsidRPr="00EA5CB2">
              <w:rPr>
                <w:lang w:val="tr-TR"/>
              </w:rPr>
              <w:t>Koagulaz</w:t>
            </w:r>
            <w:r>
              <w:rPr>
                <w:lang w:val="tr-TR"/>
              </w:rPr>
              <w:t xml:space="preserve"> </w:t>
            </w:r>
            <w:r w:rsidRPr="00EA5CB2">
              <w:rPr>
                <w:lang w:val="tr-TR"/>
              </w:rPr>
              <w:t>-</w:t>
            </w:r>
            <w:r>
              <w:rPr>
                <w:lang w:val="tr-TR"/>
              </w:rPr>
              <w:t xml:space="preserve"> </w:t>
            </w:r>
            <w:r w:rsidRPr="00EA5CB2">
              <w:rPr>
                <w:lang w:val="tr-TR"/>
              </w:rPr>
              <w:t>Pozitif stafilokokların (staphyloccus aureus ve diğer türler) sayımı için yatay metot-Bölüm 1: Baird</w:t>
            </w:r>
            <w:r>
              <w:rPr>
                <w:lang w:val="tr-TR"/>
              </w:rPr>
              <w:t xml:space="preserve"> </w:t>
            </w:r>
            <w:r w:rsidRPr="00EA5CB2">
              <w:rPr>
                <w:lang w:val="tr-TR"/>
              </w:rPr>
              <w:t>-</w:t>
            </w:r>
            <w:r>
              <w:rPr>
                <w:lang w:val="tr-TR"/>
              </w:rPr>
              <w:t xml:space="preserve"> </w:t>
            </w:r>
            <w:r w:rsidRPr="00EA5CB2">
              <w:rPr>
                <w:lang w:val="tr-TR"/>
              </w:rPr>
              <w:t>Parker agar besiyeri kullanarak</w:t>
            </w:r>
          </w:p>
        </w:tc>
        <w:tc>
          <w:tcPr>
            <w:tcW w:w="4313" w:type="dxa"/>
          </w:tcPr>
          <w:p w:rsidR="00EA23CF" w:rsidRPr="00E44187" w:rsidRDefault="00EA23CF" w:rsidP="00A634DF">
            <w:pPr>
              <w:jc w:val="left"/>
              <w:rPr>
                <w:lang w:val="en-US"/>
              </w:rPr>
            </w:pPr>
            <w:r w:rsidRPr="00EA5CB2">
              <w:rPr>
                <w:lang w:val="en-US"/>
              </w:rPr>
              <w:t>Microbiyology of food and animal feeding stuffs</w:t>
            </w:r>
            <w:r>
              <w:rPr>
                <w:lang w:val="en-US"/>
              </w:rPr>
              <w:t xml:space="preserve"> </w:t>
            </w:r>
            <w:r w:rsidRPr="00EA5CB2">
              <w:rPr>
                <w:lang w:val="en-US"/>
              </w:rPr>
              <w:t>-</w:t>
            </w:r>
            <w:r>
              <w:rPr>
                <w:lang w:val="en-US"/>
              </w:rPr>
              <w:t xml:space="preserve"> </w:t>
            </w:r>
            <w:r w:rsidRPr="00EA5CB2">
              <w:rPr>
                <w:lang w:val="en-US"/>
              </w:rPr>
              <w:t>Horizontal method for the enumeration of coagulase Positive staphylococci (Staphylococcus aureus and other sp</w:t>
            </w:r>
            <w:r>
              <w:rPr>
                <w:lang w:val="en-US"/>
              </w:rPr>
              <w:t>ecies) Part 1: Technique using b</w:t>
            </w:r>
            <w:r w:rsidRPr="00EA5CB2">
              <w:rPr>
                <w:lang w:val="en-US"/>
              </w:rPr>
              <w:t>aird</w:t>
            </w:r>
            <w:r>
              <w:rPr>
                <w:lang w:val="en-US"/>
              </w:rPr>
              <w:t xml:space="preserve"> </w:t>
            </w:r>
            <w:r w:rsidRPr="00EA5CB2">
              <w:rPr>
                <w:lang w:val="en-US"/>
              </w:rPr>
              <w:t>-</w:t>
            </w:r>
            <w:r>
              <w:rPr>
                <w:lang w:val="en-US"/>
              </w:rPr>
              <w:t xml:space="preserve"> </w:t>
            </w:r>
            <w:r w:rsidRPr="00EA5CB2">
              <w:rPr>
                <w:lang w:val="en-US"/>
              </w:rPr>
              <w:t xml:space="preserve">Parker agar medium </w:t>
            </w:r>
          </w:p>
        </w:tc>
      </w:tr>
      <w:tr w:rsidR="00EA23CF" w:rsidRPr="0016018D">
        <w:tc>
          <w:tcPr>
            <w:tcW w:w="1701" w:type="dxa"/>
          </w:tcPr>
          <w:p w:rsidR="00EA23CF" w:rsidRPr="0016018D" w:rsidRDefault="00EA23CF" w:rsidP="00A634DF">
            <w:pPr>
              <w:jc w:val="left"/>
              <w:rPr>
                <w:lang w:val="tr-TR"/>
              </w:rPr>
            </w:pPr>
            <w:r w:rsidRPr="00E916B8">
              <w:rPr>
                <w:lang w:val="tr-TR"/>
              </w:rPr>
              <w:t>TS EN ISO 6579</w:t>
            </w:r>
          </w:p>
        </w:tc>
        <w:tc>
          <w:tcPr>
            <w:tcW w:w="3625" w:type="dxa"/>
          </w:tcPr>
          <w:p w:rsidR="00EA23CF" w:rsidRPr="0016018D" w:rsidRDefault="00EA23CF" w:rsidP="00A634DF">
            <w:pPr>
              <w:jc w:val="left"/>
              <w:rPr>
                <w:lang w:val="tr-TR"/>
              </w:rPr>
            </w:pPr>
            <w:r w:rsidRPr="00EA5CB2">
              <w:rPr>
                <w:lang w:val="tr-TR"/>
              </w:rPr>
              <w:t>Mikrobiyoloji - Gıda ve hayvan yemleri - Salmonella türlerinin belirlenmesi için yatay yöntem</w:t>
            </w:r>
          </w:p>
        </w:tc>
        <w:tc>
          <w:tcPr>
            <w:tcW w:w="4313" w:type="dxa"/>
          </w:tcPr>
          <w:p w:rsidR="00EA23CF" w:rsidRPr="00F84B1C" w:rsidRDefault="00EA23CF" w:rsidP="00A634DF">
            <w:pPr>
              <w:jc w:val="left"/>
              <w:rPr>
                <w:lang w:val="tr-TR"/>
              </w:rPr>
            </w:pPr>
            <w:r w:rsidRPr="00EA5CB2">
              <w:rPr>
                <w:lang w:val="tr-TR"/>
              </w:rPr>
              <w:t>Microbiolgy of food and animal feeding stuffs – Horizontal method for detection of Salmonella spp</w:t>
            </w:r>
          </w:p>
        </w:tc>
      </w:tr>
      <w:tr w:rsidR="00EA23CF" w:rsidRPr="0016018D">
        <w:tc>
          <w:tcPr>
            <w:tcW w:w="1701" w:type="dxa"/>
          </w:tcPr>
          <w:p w:rsidR="00EA23CF" w:rsidRPr="0016018D" w:rsidRDefault="00EA23CF" w:rsidP="00A634DF">
            <w:pPr>
              <w:jc w:val="left"/>
              <w:rPr>
                <w:lang w:val="tr-TR"/>
              </w:rPr>
            </w:pPr>
            <w:r w:rsidRPr="00E916B8">
              <w:rPr>
                <w:lang w:val="tr-TR"/>
              </w:rPr>
              <w:t>TS EN ISO 11290-1/A1</w:t>
            </w:r>
          </w:p>
        </w:tc>
        <w:tc>
          <w:tcPr>
            <w:tcW w:w="3625" w:type="dxa"/>
          </w:tcPr>
          <w:p w:rsidR="00EA23CF" w:rsidRPr="0016018D" w:rsidRDefault="00EA23CF" w:rsidP="00A634DF">
            <w:pPr>
              <w:jc w:val="left"/>
              <w:rPr>
                <w:lang w:val="tr-TR"/>
              </w:rPr>
            </w:pPr>
            <w:r w:rsidRPr="00EA5CB2">
              <w:rPr>
                <w:lang w:val="tr-TR"/>
              </w:rPr>
              <w:t>Gıda ve yem maddelerinin mikrobiyolojisi</w:t>
            </w:r>
            <w:r>
              <w:rPr>
                <w:lang w:val="tr-TR"/>
              </w:rPr>
              <w:t xml:space="preserve"> </w:t>
            </w:r>
            <w:r w:rsidRPr="00EA5CB2">
              <w:rPr>
                <w:lang w:val="tr-TR"/>
              </w:rPr>
              <w:t>-</w:t>
            </w:r>
            <w:r>
              <w:rPr>
                <w:lang w:val="tr-TR"/>
              </w:rPr>
              <w:t xml:space="preserve"> </w:t>
            </w:r>
            <w:r w:rsidRPr="00EA5CB2">
              <w:rPr>
                <w:lang w:val="tr-TR"/>
              </w:rPr>
              <w:t xml:space="preserve">Listeria monocytogenes'in aranması ve sayımı metodu bölüm 1: Arama metodu </w:t>
            </w:r>
          </w:p>
        </w:tc>
        <w:tc>
          <w:tcPr>
            <w:tcW w:w="4313" w:type="dxa"/>
          </w:tcPr>
          <w:p w:rsidR="00EA23CF" w:rsidRPr="00E44187" w:rsidRDefault="00EA23CF" w:rsidP="004214AD">
            <w:pPr>
              <w:jc w:val="left"/>
              <w:rPr>
                <w:lang w:val="tr-TR"/>
              </w:rPr>
            </w:pPr>
            <w:r w:rsidRPr="00EA5CB2">
              <w:rPr>
                <w:lang w:val="tr-TR"/>
              </w:rPr>
              <w:t xml:space="preserve">Microbiology of food and animal feeding stuffs - Horizontal method for the detection and enumeration of Listeria monocytogenes - Part 1: Detection method; </w:t>
            </w:r>
          </w:p>
        </w:tc>
      </w:tr>
    </w:tbl>
    <w:p w:rsidR="00EA23CF" w:rsidRPr="004268D1" w:rsidRDefault="00EA23CF" w:rsidP="0016018D">
      <w:pPr>
        <w:rPr>
          <w:lang w:val="tr-TR"/>
        </w:rPr>
      </w:pPr>
    </w:p>
    <w:p w:rsidR="00EA23CF" w:rsidRPr="004268D1" w:rsidRDefault="00EA23CF" w:rsidP="0016018D">
      <w:pPr>
        <w:pStyle w:val="Heading1"/>
      </w:pPr>
      <w:bookmarkStart w:id="29" w:name="_Toc245021892"/>
      <w:bookmarkStart w:id="30" w:name="_Toc395551578"/>
      <w:r w:rsidRPr="004268D1">
        <w:t>3</w:t>
      </w:r>
      <w:r w:rsidRPr="004268D1">
        <w:tab/>
        <w:t>Terimler ve tarifler</w:t>
      </w:r>
      <w:bookmarkEnd w:id="29"/>
      <w:bookmarkEnd w:id="30"/>
    </w:p>
    <w:p w:rsidR="00EA23CF" w:rsidRPr="004268D1" w:rsidRDefault="00EA23CF" w:rsidP="0016018D">
      <w:pPr>
        <w:rPr>
          <w:lang w:val="tr-TR"/>
        </w:rPr>
      </w:pPr>
    </w:p>
    <w:p w:rsidR="00EA23CF" w:rsidRPr="00A634DF" w:rsidRDefault="00EA23CF" w:rsidP="00A634DF">
      <w:pPr>
        <w:pStyle w:val="Heading2"/>
      </w:pPr>
      <w:bookmarkStart w:id="31" w:name="_Toc245021893"/>
      <w:bookmarkStart w:id="32" w:name="_Toc395551579"/>
      <w:r w:rsidRPr="00A634DF">
        <w:t>3.1</w:t>
      </w:r>
      <w:r w:rsidRPr="00A634DF">
        <w:tab/>
      </w:r>
      <w:bookmarkEnd w:id="31"/>
      <w:r w:rsidRPr="001855C2">
        <w:t>Urfa peyniri</w:t>
      </w:r>
      <w:bookmarkEnd w:id="32"/>
    </w:p>
    <w:p w:rsidR="00EA23CF" w:rsidRDefault="00EA23CF" w:rsidP="0016018D">
      <w:r>
        <w:t xml:space="preserve">Urfa peyniri, </w:t>
      </w:r>
      <w:r w:rsidRPr="001855C2">
        <w:t>pa</w:t>
      </w:r>
      <w:r>
        <w:t xml:space="preserve">störize sütten veya çiğ sütün </w:t>
      </w:r>
      <w:r w:rsidRPr="001855C2">
        <w:t>pastörize edildikten sonra imalât tekniğine göre peynir mayası ilâve edilerek işlenmesi, bu işlenme sırasında gerektiğinde katkı maddelerinin ilâvesiyle üretilen peynirle</w:t>
      </w:r>
      <w:r>
        <w:t>rin en az 60 gün süre ile 10</w:t>
      </w:r>
      <w:r w:rsidRPr="0096388B">
        <w:rPr>
          <w:vertAlign w:val="superscript"/>
        </w:rPr>
        <w:t>o</w:t>
      </w:r>
      <w:r>
        <w:t>C ‘un altında</w:t>
      </w:r>
      <w:r w:rsidRPr="001855C2">
        <w:t xml:space="preserve"> depolanması sonucu elde edilen kendine has, şekil, renk, tat ve aroması olan </w:t>
      </w:r>
      <w:r>
        <w:t>peynir</w:t>
      </w:r>
      <w:r w:rsidRPr="001855C2">
        <w:t>.</w:t>
      </w:r>
    </w:p>
    <w:p w:rsidR="00EA23CF" w:rsidRPr="003B2596" w:rsidRDefault="00EA23CF" w:rsidP="0016018D">
      <w:pPr>
        <w:rPr>
          <w:lang w:val="tr-TR"/>
        </w:rPr>
      </w:pPr>
    </w:p>
    <w:p w:rsidR="00EA23CF" w:rsidRPr="00A634DF" w:rsidRDefault="00EA23CF" w:rsidP="00A634DF">
      <w:pPr>
        <w:pStyle w:val="Heading2"/>
      </w:pPr>
      <w:bookmarkStart w:id="33" w:name="_Toc245021897"/>
      <w:bookmarkStart w:id="34" w:name="_Toc395551580"/>
      <w:r w:rsidRPr="00A634DF">
        <w:t>3.2</w:t>
      </w:r>
      <w:r w:rsidRPr="00A634DF">
        <w:tab/>
      </w:r>
      <w:bookmarkEnd w:id="33"/>
      <w:r w:rsidRPr="00732577">
        <w:t>Yabancı madde</w:t>
      </w:r>
      <w:bookmarkEnd w:id="34"/>
    </w:p>
    <w:p w:rsidR="00EA23CF" w:rsidRDefault="00EA23CF" w:rsidP="0016018D">
      <w:pPr>
        <w:rPr>
          <w:lang w:val="tr-TR"/>
        </w:rPr>
      </w:pPr>
      <w:r>
        <w:rPr>
          <w:lang w:val="tr-TR"/>
        </w:rPr>
        <w:t>Urfa peynirine</w:t>
      </w:r>
      <w:r w:rsidRPr="00732577">
        <w:rPr>
          <w:lang w:val="tr-TR"/>
        </w:rPr>
        <w:t xml:space="preserve">  katılmasına  müsaade  edilen maddelerin dışındaki </w:t>
      </w:r>
      <w:r>
        <w:rPr>
          <w:lang w:val="tr-TR"/>
        </w:rPr>
        <w:t>gözle görülebilir her türlü madde</w:t>
      </w:r>
      <w:r w:rsidRPr="00732577">
        <w:rPr>
          <w:lang w:val="tr-TR"/>
        </w:rPr>
        <w:t>.</w:t>
      </w:r>
    </w:p>
    <w:p w:rsidR="00EA23CF" w:rsidRPr="004268D1" w:rsidRDefault="00EA23CF" w:rsidP="0016018D">
      <w:pPr>
        <w:rPr>
          <w:lang w:val="tr-TR"/>
        </w:rPr>
      </w:pPr>
    </w:p>
    <w:p w:rsidR="00EA23CF" w:rsidRDefault="00EA23CF" w:rsidP="0016018D">
      <w:pPr>
        <w:rPr>
          <w:lang w:val="tr-TR"/>
        </w:rPr>
      </w:pPr>
    </w:p>
    <w:p w:rsidR="00EA23CF" w:rsidRDefault="00EA23CF" w:rsidP="0016018D">
      <w:pPr>
        <w:rPr>
          <w:lang w:val="tr-TR"/>
        </w:rPr>
      </w:pPr>
    </w:p>
    <w:p w:rsidR="00EA23CF" w:rsidRDefault="00EA23CF" w:rsidP="0016018D">
      <w:pPr>
        <w:rPr>
          <w:lang w:val="tr-TR"/>
        </w:rPr>
      </w:pPr>
    </w:p>
    <w:p w:rsidR="00EA23CF" w:rsidRPr="004268D1" w:rsidRDefault="00EA23CF" w:rsidP="0016018D">
      <w:pPr>
        <w:pStyle w:val="Heading1"/>
      </w:pPr>
      <w:bookmarkStart w:id="35" w:name="_Toc245021899"/>
      <w:bookmarkStart w:id="36" w:name="_Toc395551581"/>
      <w:r w:rsidRPr="004268D1">
        <w:t>4</w:t>
      </w:r>
      <w:r w:rsidRPr="004268D1">
        <w:tab/>
        <w:t>Sınıflandırma ve özellikler</w:t>
      </w:r>
      <w:bookmarkEnd w:id="35"/>
      <w:bookmarkEnd w:id="36"/>
    </w:p>
    <w:p w:rsidR="00EA23CF" w:rsidRPr="004268D1" w:rsidRDefault="00EA23CF" w:rsidP="0016018D">
      <w:pPr>
        <w:rPr>
          <w:b/>
          <w:bCs/>
          <w:lang w:val="tr-TR"/>
        </w:rPr>
      </w:pPr>
    </w:p>
    <w:p w:rsidR="00EA23CF" w:rsidRPr="00A634DF" w:rsidRDefault="00EA23CF" w:rsidP="00A634DF">
      <w:pPr>
        <w:pStyle w:val="Heading2"/>
      </w:pPr>
      <w:bookmarkStart w:id="37" w:name="_Toc245021900"/>
      <w:bookmarkStart w:id="38" w:name="_Toc395551582"/>
      <w:r w:rsidRPr="00A634DF">
        <w:t>4.1</w:t>
      </w:r>
      <w:r w:rsidRPr="00A634DF">
        <w:tab/>
        <w:t>Sınıflandırma</w:t>
      </w:r>
      <w:bookmarkEnd w:id="37"/>
      <w:bookmarkEnd w:id="38"/>
    </w:p>
    <w:p w:rsidR="00EA23CF" w:rsidRPr="004268D1" w:rsidRDefault="00EA23CF" w:rsidP="0016018D">
      <w:pPr>
        <w:rPr>
          <w:lang w:val="tr-TR"/>
        </w:rPr>
      </w:pPr>
    </w:p>
    <w:p w:rsidR="00EA23CF" w:rsidRPr="004268D1" w:rsidRDefault="00EA23CF" w:rsidP="0016018D">
      <w:pPr>
        <w:pStyle w:val="Heading3"/>
        <w:rPr>
          <w:lang w:val="tr-TR"/>
        </w:rPr>
      </w:pPr>
      <w:r w:rsidRPr="004268D1">
        <w:rPr>
          <w:lang w:val="tr-TR"/>
        </w:rPr>
        <w:t>4.1.</w:t>
      </w:r>
      <w:r>
        <w:rPr>
          <w:lang w:val="tr-TR"/>
        </w:rPr>
        <w:t>1</w:t>
      </w:r>
      <w:r w:rsidRPr="004268D1">
        <w:rPr>
          <w:b w:val="0"/>
          <w:bCs w:val="0"/>
          <w:lang w:val="tr-TR"/>
        </w:rPr>
        <w:tab/>
      </w:r>
      <w:r>
        <w:rPr>
          <w:lang w:val="tr-TR"/>
        </w:rPr>
        <w:t>Tipler</w:t>
      </w:r>
    </w:p>
    <w:p w:rsidR="00EA23CF" w:rsidRPr="001855C2" w:rsidRDefault="00EA23CF" w:rsidP="001855C2">
      <w:pPr>
        <w:pStyle w:val="Heading3"/>
        <w:rPr>
          <w:b w:val="0"/>
          <w:bCs w:val="0"/>
          <w:sz w:val="20"/>
          <w:szCs w:val="20"/>
          <w:lang w:val="tr-TR"/>
        </w:rPr>
      </w:pPr>
      <w:r w:rsidRPr="001855C2">
        <w:rPr>
          <w:b w:val="0"/>
          <w:bCs w:val="0"/>
          <w:sz w:val="20"/>
          <w:szCs w:val="20"/>
          <w:lang w:val="tr-TR"/>
        </w:rPr>
        <w:t>Urfa peynirleri, yağ içeriğine göre,</w:t>
      </w:r>
    </w:p>
    <w:p w:rsidR="00EA23CF" w:rsidRPr="001855C2" w:rsidRDefault="00EA23CF" w:rsidP="001855C2">
      <w:pPr>
        <w:pStyle w:val="Heading3"/>
        <w:rPr>
          <w:b w:val="0"/>
          <w:bCs w:val="0"/>
          <w:sz w:val="20"/>
          <w:szCs w:val="20"/>
          <w:lang w:val="tr-TR"/>
        </w:rPr>
      </w:pPr>
      <w:r w:rsidRPr="001855C2">
        <w:rPr>
          <w:b w:val="0"/>
          <w:bCs w:val="0"/>
          <w:sz w:val="20"/>
          <w:szCs w:val="20"/>
          <w:lang w:val="tr-TR"/>
        </w:rPr>
        <w:t>-Tip 1 - Tam yağlı</w:t>
      </w:r>
    </w:p>
    <w:p w:rsidR="00EA23CF" w:rsidRPr="001855C2" w:rsidRDefault="00EA23CF" w:rsidP="001855C2">
      <w:pPr>
        <w:pStyle w:val="Heading3"/>
        <w:rPr>
          <w:b w:val="0"/>
          <w:bCs w:val="0"/>
          <w:sz w:val="20"/>
          <w:szCs w:val="20"/>
          <w:lang w:val="tr-TR"/>
        </w:rPr>
      </w:pPr>
      <w:r w:rsidRPr="001855C2">
        <w:rPr>
          <w:b w:val="0"/>
          <w:bCs w:val="0"/>
          <w:sz w:val="20"/>
          <w:szCs w:val="20"/>
          <w:lang w:val="tr-TR"/>
        </w:rPr>
        <w:t xml:space="preserve">-Tip 2 -Yağlı </w:t>
      </w:r>
    </w:p>
    <w:p w:rsidR="00EA23CF" w:rsidRDefault="00EA23CF" w:rsidP="0016018D">
      <w:pPr>
        <w:rPr>
          <w:lang w:val="tr-TR"/>
        </w:rPr>
      </w:pPr>
      <w:r w:rsidRPr="001855C2">
        <w:rPr>
          <w:lang w:val="tr-TR"/>
        </w:rPr>
        <w:t>olmak üzere iki tipe ayrılır.</w:t>
      </w:r>
    </w:p>
    <w:p w:rsidR="00EA23CF" w:rsidRPr="004268D1" w:rsidRDefault="00EA23CF" w:rsidP="0016018D">
      <w:pPr>
        <w:rPr>
          <w:lang w:val="tr-TR"/>
        </w:rPr>
      </w:pPr>
    </w:p>
    <w:p w:rsidR="00EA23CF" w:rsidRDefault="00EA23CF" w:rsidP="00A634DF">
      <w:pPr>
        <w:pStyle w:val="Heading2"/>
      </w:pPr>
      <w:bookmarkStart w:id="39" w:name="_Toc245021901"/>
      <w:bookmarkStart w:id="40" w:name="_Toc395551583"/>
      <w:r w:rsidRPr="00A634DF">
        <w:t>4.2</w:t>
      </w:r>
      <w:r w:rsidRPr="00A634DF">
        <w:tab/>
        <w:t>Özellikler</w:t>
      </w:r>
      <w:bookmarkEnd w:id="39"/>
      <w:bookmarkEnd w:id="40"/>
    </w:p>
    <w:p w:rsidR="00EA23CF" w:rsidRPr="0096388B" w:rsidRDefault="00EA23CF" w:rsidP="0096388B">
      <w:pPr>
        <w:rPr>
          <w:lang w:val="tr-TR"/>
        </w:rPr>
      </w:pPr>
    </w:p>
    <w:p w:rsidR="00EA23CF" w:rsidRPr="004268D1" w:rsidRDefault="00EA23CF" w:rsidP="0016018D">
      <w:pPr>
        <w:pStyle w:val="Heading3"/>
        <w:rPr>
          <w:lang w:val="tr-TR"/>
        </w:rPr>
      </w:pPr>
      <w:r w:rsidRPr="004268D1">
        <w:rPr>
          <w:lang w:val="tr-TR"/>
        </w:rPr>
        <w:t>4.2.1</w:t>
      </w:r>
      <w:r w:rsidRPr="004268D1">
        <w:rPr>
          <w:lang w:val="tr-TR"/>
        </w:rPr>
        <w:tab/>
        <w:t>Duyusal özellikler</w:t>
      </w:r>
    </w:p>
    <w:p w:rsidR="00EA23CF" w:rsidRPr="004268D1" w:rsidRDefault="00EA23CF" w:rsidP="0016018D">
      <w:pPr>
        <w:rPr>
          <w:lang w:val="tr-TR"/>
        </w:rPr>
      </w:pPr>
      <w:r w:rsidRPr="001855C2">
        <w:t xml:space="preserve"> </w:t>
      </w:r>
      <w:r w:rsidRPr="001855C2">
        <w:rPr>
          <w:lang w:val="tr-TR"/>
        </w:rPr>
        <w:t>Urfa peynirinin duyusal özellikleri Çizelg</w:t>
      </w:r>
      <w:r>
        <w:rPr>
          <w:lang w:val="tr-TR"/>
        </w:rPr>
        <w:t>e 1’de verilen</w:t>
      </w:r>
      <w:r w:rsidRPr="004268D1">
        <w:rPr>
          <w:lang w:val="tr-TR"/>
        </w:rPr>
        <w:t xml:space="preserve"> değerlere uygun olmalıdır.</w:t>
      </w:r>
    </w:p>
    <w:p w:rsidR="00EA23CF" w:rsidRPr="004268D1" w:rsidRDefault="00EA23CF" w:rsidP="0016018D">
      <w:pPr>
        <w:rPr>
          <w:lang w:val="tr-TR"/>
        </w:rPr>
      </w:pPr>
    </w:p>
    <w:p w:rsidR="00EA23CF" w:rsidRPr="004268D1" w:rsidRDefault="00EA23CF" w:rsidP="0016018D">
      <w:pPr>
        <w:rPr>
          <w:lang w:val="tr-TR"/>
        </w:rPr>
      </w:pPr>
      <w:r w:rsidRPr="004268D1">
        <w:rPr>
          <w:b/>
          <w:bCs/>
          <w:lang w:val="tr-TR"/>
        </w:rPr>
        <w:t xml:space="preserve">Çizelge 1 </w:t>
      </w:r>
      <w:r>
        <w:rPr>
          <w:b/>
          <w:bCs/>
          <w:lang w:val="tr-TR"/>
        </w:rPr>
        <w:t>–</w:t>
      </w:r>
      <w:r w:rsidRPr="004268D1">
        <w:rPr>
          <w:lang w:val="tr-TR"/>
        </w:rPr>
        <w:t xml:space="preserve"> </w:t>
      </w:r>
      <w:r>
        <w:rPr>
          <w:lang w:val="tr-TR"/>
        </w:rPr>
        <w:t>Urfa peynirinin</w:t>
      </w:r>
      <w:r w:rsidRPr="004268D1">
        <w:rPr>
          <w:lang w:val="tr-TR"/>
        </w:rPr>
        <w:t xml:space="preserve"> duyusal özellikleri</w:t>
      </w:r>
    </w:p>
    <w:p w:rsidR="00EA23CF" w:rsidRPr="004268D1" w:rsidRDefault="00EA23CF" w:rsidP="0016018D">
      <w:pPr>
        <w:rPr>
          <w:lang w:val="tr-TR"/>
        </w:rPr>
      </w:pPr>
    </w:p>
    <w:tbl>
      <w:tblPr>
        <w:tblW w:w="963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69"/>
        <w:gridCol w:w="5670"/>
      </w:tblGrid>
      <w:tr w:rsidR="00EA23CF" w:rsidRPr="00143B17">
        <w:tc>
          <w:tcPr>
            <w:tcW w:w="3969" w:type="dxa"/>
          </w:tcPr>
          <w:p w:rsidR="00EA23CF" w:rsidRPr="00143B17" w:rsidRDefault="00EA23CF" w:rsidP="00D056E7">
            <w:pPr>
              <w:jc w:val="center"/>
              <w:rPr>
                <w:lang w:val="tr-TR"/>
              </w:rPr>
            </w:pPr>
            <w:r w:rsidRPr="00143B17">
              <w:rPr>
                <w:lang w:val="tr-TR"/>
              </w:rPr>
              <w:t>Özellik</w:t>
            </w:r>
          </w:p>
        </w:tc>
        <w:tc>
          <w:tcPr>
            <w:tcW w:w="5670" w:type="dxa"/>
            <w:tcBorders>
              <w:left w:val="nil"/>
              <w:bottom w:val="nil"/>
            </w:tcBorders>
          </w:tcPr>
          <w:p w:rsidR="00EA23CF" w:rsidRPr="00143B17" w:rsidRDefault="00EA23CF" w:rsidP="00D056E7">
            <w:pPr>
              <w:jc w:val="center"/>
              <w:rPr>
                <w:lang w:val="tr-TR"/>
              </w:rPr>
            </w:pPr>
            <w:r w:rsidRPr="00143B17">
              <w:rPr>
                <w:lang w:val="tr-TR"/>
              </w:rPr>
              <w:t>Değer</w:t>
            </w:r>
          </w:p>
        </w:tc>
      </w:tr>
      <w:tr w:rsidR="00EA23CF" w:rsidRPr="004268D1">
        <w:tc>
          <w:tcPr>
            <w:tcW w:w="3969" w:type="dxa"/>
          </w:tcPr>
          <w:p w:rsidR="00EA23CF" w:rsidRPr="004268D1" w:rsidRDefault="00EA23CF" w:rsidP="00D056E7">
            <w:pPr>
              <w:jc w:val="left"/>
              <w:rPr>
                <w:lang w:val="tr-TR"/>
              </w:rPr>
            </w:pPr>
            <w:r w:rsidRPr="004268D1">
              <w:rPr>
                <w:lang w:val="tr-TR"/>
              </w:rPr>
              <w:t>Tat ve koku</w:t>
            </w:r>
          </w:p>
        </w:tc>
        <w:tc>
          <w:tcPr>
            <w:tcW w:w="5670" w:type="dxa"/>
            <w:tcBorders>
              <w:left w:val="nil"/>
            </w:tcBorders>
          </w:tcPr>
          <w:p w:rsidR="00EA23CF" w:rsidRPr="00EA08DE" w:rsidRDefault="00EA23CF" w:rsidP="003B2596">
            <w:pPr>
              <w:pStyle w:val="FootnoteText"/>
              <w:rPr>
                <w:rFonts w:ascii="Arial" w:hAnsi="Arial" w:cs="Arial"/>
              </w:rPr>
            </w:pPr>
            <w:r w:rsidRPr="00EA08DE">
              <w:rPr>
                <w:rFonts w:ascii="Arial" w:hAnsi="Arial" w:cs="Arial"/>
              </w:rPr>
              <w:t>Kendine özgü tat ve kokuda olmalı, ekşime, küflenme, böceklenme, kokuşma ve bozulma sonucu yabancı tat ve koku olmamalıdır.</w:t>
            </w:r>
          </w:p>
        </w:tc>
      </w:tr>
      <w:tr w:rsidR="00EA23CF" w:rsidRPr="004268D1">
        <w:tc>
          <w:tcPr>
            <w:tcW w:w="3969" w:type="dxa"/>
          </w:tcPr>
          <w:p w:rsidR="00EA23CF" w:rsidRPr="004268D1" w:rsidRDefault="00EA23CF" w:rsidP="00D056E7">
            <w:pPr>
              <w:jc w:val="left"/>
              <w:rPr>
                <w:lang w:val="tr-TR"/>
              </w:rPr>
            </w:pPr>
            <w:r w:rsidRPr="004268D1">
              <w:rPr>
                <w:lang w:val="tr-TR"/>
              </w:rPr>
              <w:t>Renk ve görünüş</w:t>
            </w:r>
          </w:p>
        </w:tc>
        <w:tc>
          <w:tcPr>
            <w:tcW w:w="5670" w:type="dxa"/>
            <w:tcBorders>
              <w:left w:val="nil"/>
            </w:tcBorders>
          </w:tcPr>
          <w:p w:rsidR="00EA23CF" w:rsidRPr="004268D1" w:rsidRDefault="00EA23CF" w:rsidP="00D056E7">
            <w:pPr>
              <w:jc w:val="left"/>
              <w:rPr>
                <w:lang w:val="tr-TR"/>
              </w:rPr>
            </w:pPr>
            <w:r>
              <w:rPr>
                <w:lang w:val="tr-TR"/>
              </w:rPr>
              <w:t>Kendine özgü</w:t>
            </w:r>
            <w:r w:rsidRPr="00FA6176">
              <w:rPr>
                <w:lang w:val="tr-TR"/>
              </w:rPr>
              <w:t xml:space="preserve"> beyaz</w:t>
            </w:r>
            <w:r>
              <w:rPr>
                <w:lang w:val="tr-TR"/>
              </w:rPr>
              <w:t>ımsı krem</w:t>
            </w:r>
            <w:r w:rsidRPr="00FA6176">
              <w:rPr>
                <w:lang w:val="tr-TR"/>
              </w:rPr>
              <w:t xml:space="preserve"> renkte ve homojen</w:t>
            </w:r>
            <w:r>
              <w:rPr>
                <w:lang w:val="tr-TR"/>
              </w:rPr>
              <w:t xml:space="preserve"> konik</w:t>
            </w:r>
            <w:r w:rsidRPr="00FA6176">
              <w:rPr>
                <w:lang w:val="tr-TR"/>
              </w:rPr>
              <w:t xml:space="preserve"> yapıda</w:t>
            </w:r>
            <w:r>
              <w:rPr>
                <w:lang w:val="tr-TR"/>
              </w:rPr>
              <w:t xml:space="preserve"> olmalıdır.</w:t>
            </w:r>
          </w:p>
        </w:tc>
      </w:tr>
      <w:tr w:rsidR="00EA23CF" w:rsidRPr="004268D1">
        <w:tc>
          <w:tcPr>
            <w:tcW w:w="3969" w:type="dxa"/>
          </w:tcPr>
          <w:p w:rsidR="00EA23CF" w:rsidRPr="004268D1" w:rsidRDefault="00EA23CF" w:rsidP="00D056E7">
            <w:pPr>
              <w:jc w:val="left"/>
              <w:rPr>
                <w:lang w:val="tr-TR"/>
              </w:rPr>
            </w:pPr>
            <w:r>
              <w:rPr>
                <w:lang w:val="tr-TR"/>
              </w:rPr>
              <w:t>Y</w:t>
            </w:r>
            <w:r w:rsidRPr="004268D1">
              <w:rPr>
                <w:lang w:val="tr-TR"/>
              </w:rPr>
              <w:t>abancı madde</w:t>
            </w:r>
          </w:p>
        </w:tc>
        <w:tc>
          <w:tcPr>
            <w:tcW w:w="5670" w:type="dxa"/>
            <w:tcBorders>
              <w:left w:val="nil"/>
            </w:tcBorders>
          </w:tcPr>
          <w:p w:rsidR="00EA23CF" w:rsidRPr="004268D1" w:rsidRDefault="00EA23CF" w:rsidP="00D056E7">
            <w:pPr>
              <w:jc w:val="left"/>
              <w:rPr>
                <w:lang w:val="tr-TR"/>
              </w:rPr>
            </w:pPr>
            <w:r>
              <w:rPr>
                <w:lang w:val="tr-TR"/>
              </w:rPr>
              <w:t>Bulunmamalıdır.</w:t>
            </w:r>
          </w:p>
        </w:tc>
      </w:tr>
    </w:tbl>
    <w:p w:rsidR="00EA23CF" w:rsidRPr="004268D1" w:rsidRDefault="00EA23CF" w:rsidP="0016018D">
      <w:pPr>
        <w:rPr>
          <w:lang w:val="tr-TR"/>
        </w:rPr>
      </w:pPr>
    </w:p>
    <w:p w:rsidR="00EA23CF" w:rsidRPr="004268D1" w:rsidRDefault="00EA23CF" w:rsidP="0016018D">
      <w:pPr>
        <w:pStyle w:val="Heading3"/>
        <w:rPr>
          <w:lang w:val="tr-TR"/>
        </w:rPr>
      </w:pPr>
      <w:r w:rsidRPr="004268D1">
        <w:rPr>
          <w:lang w:val="tr-TR"/>
        </w:rPr>
        <w:t>4.2.</w:t>
      </w:r>
      <w:r>
        <w:rPr>
          <w:lang w:val="tr-TR"/>
        </w:rPr>
        <w:t>2</w:t>
      </w:r>
      <w:r w:rsidRPr="004268D1">
        <w:rPr>
          <w:b w:val="0"/>
          <w:bCs w:val="0"/>
          <w:lang w:val="tr-TR"/>
        </w:rPr>
        <w:tab/>
      </w:r>
      <w:r>
        <w:rPr>
          <w:lang w:val="tr-TR"/>
        </w:rPr>
        <w:t>Kimyasal</w:t>
      </w:r>
      <w:r w:rsidRPr="004268D1">
        <w:rPr>
          <w:lang w:val="tr-TR"/>
        </w:rPr>
        <w:t xml:space="preserve"> özellikler</w:t>
      </w:r>
    </w:p>
    <w:p w:rsidR="00EA23CF" w:rsidRPr="004268D1" w:rsidRDefault="00EA23CF" w:rsidP="0016018D">
      <w:pPr>
        <w:rPr>
          <w:lang w:val="tr-TR"/>
        </w:rPr>
      </w:pPr>
      <w:r w:rsidRPr="00E27B49">
        <w:rPr>
          <w:lang w:val="tr-TR"/>
        </w:rPr>
        <w:t>Urfa peynirinin</w:t>
      </w:r>
      <w:r>
        <w:rPr>
          <w:lang w:val="tr-TR"/>
        </w:rPr>
        <w:t xml:space="preserve"> kimyasal</w:t>
      </w:r>
      <w:r w:rsidRPr="004268D1">
        <w:rPr>
          <w:lang w:val="tr-TR"/>
        </w:rPr>
        <w:t xml:space="preserve"> özellikleri Çizelge </w:t>
      </w:r>
      <w:r>
        <w:rPr>
          <w:lang w:val="tr-TR"/>
        </w:rPr>
        <w:t>2</w:t>
      </w:r>
      <w:r w:rsidRPr="004268D1">
        <w:rPr>
          <w:lang w:val="tr-TR"/>
        </w:rPr>
        <w:t>’</w:t>
      </w:r>
      <w:r>
        <w:rPr>
          <w:lang w:val="tr-TR"/>
        </w:rPr>
        <w:t>d</w:t>
      </w:r>
      <w:r w:rsidRPr="004268D1">
        <w:rPr>
          <w:lang w:val="tr-TR"/>
        </w:rPr>
        <w:t>e verilen değerlere uygun olmalıdır.</w:t>
      </w:r>
    </w:p>
    <w:p w:rsidR="00EA23CF" w:rsidRPr="004268D1" w:rsidRDefault="00EA23CF" w:rsidP="0016018D">
      <w:pPr>
        <w:rPr>
          <w:lang w:val="tr-TR"/>
        </w:rPr>
      </w:pPr>
    </w:p>
    <w:p w:rsidR="00EA23CF" w:rsidRDefault="00EA23CF" w:rsidP="0016018D">
      <w:pPr>
        <w:rPr>
          <w:lang w:val="tr-TR"/>
        </w:rPr>
      </w:pPr>
      <w:r w:rsidRPr="004268D1">
        <w:rPr>
          <w:b/>
          <w:bCs/>
          <w:lang w:val="tr-TR"/>
        </w:rPr>
        <w:t xml:space="preserve">Çizelge </w:t>
      </w:r>
      <w:r>
        <w:rPr>
          <w:b/>
          <w:bCs/>
          <w:lang w:val="tr-TR"/>
        </w:rPr>
        <w:t>2</w:t>
      </w:r>
      <w:r w:rsidRPr="004268D1">
        <w:rPr>
          <w:b/>
          <w:bCs/>
          <w:lang w:val="tr-TR"/>
        </w:rPr>
        <w:t xml:space="preserve"> </w:t>
      </w:r>
      <w:r>
        <w:rPr>
          <w:b/>
          <w:bCs/>
          <w:lang w:val="tr-TR"/>
        </w:rPr>
        <w:t>–</w:t>
      </w:r>
      <w:r w:rsidRPr="004268D1">
        <w:rPr>
          <w:lang w:val="tr-TR"/>
        </w:rPr>
        <w:t xml:space="preserve"> </w:t>
      </w:r>
      <w:r w:rsidRPr="00E27B49">
        <w:t xml:space="preserve"> </w:t>
      </w:r>
      <w:r w:rsidRPr="00E27B49">
        <w:rPr>
          <w:lang w:val="tr-TR"/>
        </w:rPr>
        <w:t>Urfa peynirinin</w:t>
      </w:r>
      <w:r>
        <w:rPr>
          <w:lang w:val="tr-TR"/>
        </w:rPr>
        <w:t xml:space="preserve"> kimyasal</w:t>
      </w:r>
      <w:r w:rsidRPr="004268D1">
        <w:rPr>
          <w:lang w:val="tr-TR"/>
        </w:rPr>
        <w:t xml:space="preserve"> özellikleri</w:t>
      </w:r>
    </w:p>
    <w:p w:rsidR="00EA23CF" w:rsidRDefault="00EA23CF" w:rsidP="0016018D">
      <w:pPr>
        <w:rPr>
          <w:lang w:val="tr-TR"/>
        </w:rPr>
      </w:pPr>
    </w:p>
    <w:tbl>
      <w:tblPr>
        <w:tblW w:w="978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54"/>
        <w:gridCol w:w="1913"/>
        <w:gridCol w:w="1914"/>
      </w:tblGrid>
      <w:tr w:rsidR="00EA23CF" w:rsidRPr="00E27B49">
        <w:tc>
          <w:tcPr>
            <w:tcW w:w="5954" w:type="dxa"/>
          </w:tcPr>
          <w:p w:rsidR="00EA23CF" w:rsidRPr="00E27B49" w:rsidRDefault="00EA23CF" w:rsidP="00E27B49">
            <w:pPr>
              <w:keepNext/>
              <w:jc w:val="center"/>
              <w:outlineLvl w:val="5"/>
              <w:rPr>
                <w:lang w:val="tr-TR"/>
              </w:rPr>
            </w:pPr>
            <w:r w:rsidRPr="00E27B49">
              <w:rPr>
                <w:lang w:val="tr-TR"/>
              </w:rPr>
              <w:t>Özellik</w:t>
            </w:r>
          </w:p>
        </w:tc>
        <w:tc>
          <w:tcPr>
            <w:tcW w:w="1913"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Tip I</w:t>
            </w:r>
          </w:p>
        </w:tc>
        <w:tc>
          <w:tcPr>
            <w:tcW w:w="1914"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Tip II</w:t>
            </w:r>
          </w:p>
        </w:tc>
      </w:tr>
      <w:tr w:rsidR="00EA23CF" w:rsidRPr="00E27B49">
        <w:tc>
          <w:tcPr>
            <w:tcW w:w="5954" w:type="dxa"/>
          </w:tcPr>
          <w:p w:rsidR="00EA23CF" w:rsidRPr="00E27B49" w:rsidRDefault="00EA23CF" w:rsidP="00E27B49">
            <w:pPr>
              <w:tabs>
                <w:tab w:val="left" w:pos="567"/>
              </w:tabs>
              <w:rPr>
                <w:rFonts w:eastAsia="SimSun"/>
                <w:lang w:val="tr-TR" w:eastAsia="zh-CN"/>
              </w:rPr>
            </w:pPr>
            <w:r w:rsidRPr="00E27B49">
              <w:rPr>
                <w:rFonts w:eastAsia="SimSun"/>
                <w:lang w:val="tr-TR" w:eastAsia="zh-CN"/>
              </w:rPr>
              <w:t>Yağ (kuru maddede) % (m/m), en az</w:t>
            </w:r>
          </w:p>
        </w:tc>
        <w:tc>
          <w:tcPr>
            <w:tcW w:w="1913"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45</w:t>
            </w:r>
          </w:p>
        </w:tc>
        <w:tc>
          <w:tcPr>
            <w:tcW w:w="1914"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40</w:t>
            </w:r>
          </w:p>
        </w:tc>
      </w:tr>
      <w:tr w:rsidR="00EA23CF" w:rsidRPr="00E27B49">
        <w:trPr>
          <w:cantSplit/>
        </w:trPr>
        <w:tc>
          <w:tcPr>
            <w:tcW w:w="5954" w:type="dxa"/>
          </w:tcPr>
          <w:p w:rsidR="00EA23CF" w:rsidRPr="00E27B49" w:rsidRDefault="00EA23CF" w:rsidP="00E27B49">
            <w:pPr>
              <w:tabs>
                <w:tab w:val="left" w:pos="567"/>
              </w:tabs>
              <w:rPr>
                <w:rFonts w:eastAsia="SimSun"/>
                <w:lang w:val="tr-TR" w:eastAsia="zh-CN"/>
              </w:rPr>
            </w:pPr>
            <w:r w:rsidRPr="00E27B49">
              <w:rPr>
                <w:rFonts w:eastAsia="SimSun"/>
                <w:lang w:val="tr-TR" w:eastAsia="zh-CN"/>
              </w:rPr>
              <w:t>Titre edilebilir asitlik (laktik asit cinsinden), % (m/m), en az</w:t>
            </w:r>
          </w:p>
        </w:tc>
        <w:tc>
          <w:tcPr>
            <w:tcW w:w="1913"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0,6</w:t>
            </w:r>
          </w:p>
        </w:tc>
        <w:tc>
          <w:tcPr>
            <w:tcW w:w="1914"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0,6</w:t>
            </w:r>
          </w:p>
        </w:tc>
      </w:tr>
      <w:tr w:rsidR="00EA23CF" w:rsidRPr="00E27B49">
        <w:trPr>
          <w:cantSplit/>
        </w:trPr>
        <w:tc>
          <w:tcPr>
            <w:tcW w:w="5954" w:type="dxa"/>
          </w:tcPr>
          <w:p w:rsidR="00EA23CF" w:rsidRPr="00E27B49" w:rsidRDefault="00EA23CF" w:rsidP="00E27B49">
            <w:pPr>
              <w:tabs>
                <w:tab w:val="left" w:pos="567"/>
              </w:tabs>
              <w:rPr>
                <w:rFonts w:eastAsia="SimSun"/>
                <w:lang w:val="tr-TR" w:eastAsia="zh-CN"/>
              </w:rPr>
            </w:pPr>
            <w:r w:rsidRPr="00E27B49">
              <w:rPr>
                <w:rFonts w:eastAsia="SimSun"/>
                <w:lang w:val="tr-TR" w:eastAsia="zh-CN"/>
              </w:rPr>
              <w:t>PH, en az</w:t>
            </w:r>
          </w:p>
        </w:tc>
        <w:tc>
          <w:tcPr>
            <w:tcW w:w="1913"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5,0</w:t>
            </w:r>
          </w:p>
        </w:tc>
        <w:tc>
          <w:tcPr>
            <w:tcW w:w="1914"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5,0</w:t>
            </w:r>
          </w:p>
        </w:tc>
      </w:tr>
      <w:tr w:rsidR="00EA23CF" w:rsidRPr="00E27B49">
        <w:trPr>
          <w:cantSplit/>
        </w:trPr>
        <w:tc>
          <w:tcPr>
            <w:tcW w:w="5954" w:type="dxa"/>
          </w:tcPr>
          <w:p w:rsidR="00EA23CF" w:rsidRPr="00E27B49" w:rsidRDefault="00EA23CF" w:rsidP="00E27B49">
            <w:pPr>
              <w:tabs>
                <w:tab w:val="left" w:pos="567"/>
              </w:tabs>
              <w:rPr>
                <w:rFonts w:eastAsia="SimSun"/>
                <w:lang w:val="tr-TR" w:eastAsia="zh-CN"/>
              </w:rPr>
            </w:pPr>
            <w:r w:rsidRPr="00E27B49">
              <w:rPr>
                <w:rFonts w:eastAsia="SimSun"/>
                <w:lang w:val="tr-TR" w:eastAsia="zh-CN"/>
              </w:rPr>
              <w:t>Rutubet  % (m/m), en çok</w:t>
            </w:r>
          </w:p>
        </w:tc>
        <w:tc>
          <w:tcPr>
            <w:tcW w:w="1913"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55</w:t>
            </w:r>
          </w:p>
        </w:tc>
        <w:tc>
          <w:tcPr>
            <w:tcW w:w="1914"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55</w:t>
            </w:r>
          </w:p>
        </w:tc>
      </w:tr>
      <w:tr w:rsidR="00EA23CF" w:rsidRPr="00E27B49">
        <w:trPr>
          <w:cantSplit/>
        </w:trPr>
        <w:tc>
          <w:tcPr>
            <w:tcW w:w="5954" w:type="dxa"/>
          </w:tcPr>
          <w:p w:rsidR="00EA23CF" w:rsidRPr="00E27B49" w:rsidRDefault="00EA23CF" w:rsidP="00E27B49">
            <w:pPr>
              <w:tabs>
                <w:tab w:val="left" w:pos="567"/>
              </w:tabs>
              <w:rPr>
                <w:rFonts w:eastAsia="SimSun"/>
                <w:lang w:val="tr-TR" w:eastAsia="zh-CN"/>
              </w:rPr>
            </w:pPr>
            <w:r w:rsidRPr="00E27B49">
              <w:rPr>
                <w:rFonts w:eastAsia="SimSun"/>
                <w:lang w:val="tr-TR" w:eastAsia="zh-CN"/>
              </w:rPr>
              <w:t xml:space="preserve">Tuz (NaCl), kuru maddede % (m/m),  </w:t>
            </w:r>
          </w:p>
        </w:tc>
        <w:tc>
          <w:tcPr>
            <w:tcW w:w="1913"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10-15</w:t>
            </w:r>
          </w:p>
        </w:tc>
        <w:tc>
          <w:tcPr>
            <w:tcW w:w="1914" w:type="dxa"/>
          </w:tcPr>
          <w:p w:rsidR="00EA23CF" w:rsidRPr="00E27B49" w:rsidRDefault="00EA23CF" w:rsidP="00E27B49">
            <w:pPr>
              <w:tabs>
                <w:tab w:val="left" w:pos="567"/>
              </w:tabs>
              <w:jc w:val="center"/>
              <w:rPr>
                <w:rFonts w:eastAsia="SimSun"/>
                <w:lang w:val="tr-TR" w:eastAsia="zh-CN"/>
              </w:rPr>
            </w:pPr>
            <w:r w:rsidRPr="00E27B49">
              <w:rPr>
                <w:rFonts w:eastAsia="SimSun"/>
                <w:lang w:val="tr-TR" w:eastAsia="zh-CN"/>
              </w:rPr>
              <w:t>10-15</w:t>
            </w:r>
          </w:p>
        </w:tc>
      </w:tr>
    </w:tbl>
    <w:p w:rsidR="00EA23CF" w:rsidRDefault="00EA23CF" w:rsidP="0016018D">
      <w:pPr>
        <w:rPr>
          <w:lang w:val="tr-TR"/>
        </w:rPr>
      </w:pPr>
    </w:p>
    <w:p w:rsidR="00EA23CF" w:rsidRPr="004268D1" w:rsidRDefault="00EA23CF" w:rsidP="0016018D">
      <w:pPr>
        <w:pStyle w:val="Heading3"/>
        <w:rPr>
          <w:lang w:val="tr-TR"/>
        </w:rPr>
      </w:pPr>
      <w:r w:rsidRPr="004268D1">
        <w:rPr>
          <w:lang w:val="tr-TR"/>
        </w:rPr>
        <w:t>4.2.</w:t>
      </w:r>
      <w:r>
        <w:rPr>
          <w:lang w:val="tr-TR"/>
        </w:rPr>
        <w:t>3</w:t>
      </w:r>
      <w:r w:rsidRPr="004268D1">
        <w:rPr>
          <w:b w:val="0"/>
          <w:bCs w:val="0"/>
          <w:lang w:val="tr-TR"/>
        </w:rPr>
        <w:tab/>
      </w:r>
      <w:r w:rsidRPr="004268D1">
        <w:rPr>
          <w:lang w:val="tr-TR"/>
        </w:rPr>
        <w:t>Mikrobiyolojik özellikleri</w:t>
      </w:r>
    </w:p>
    <w:p w:rsidR="00EA23CF" w:rsidRPr="004268D1" w:rsidRDefault="00EA23CF" w:rsidP="0016018D">
      <w:pPr>
        <w:rPr>
          <w:lang w:val="tr-TR"/>
        </w:rPr>
      </w:pPr>
      <w:r w:rsidRPr="00E27B49">
        <w:rPr>
          <w:lang w:val="tr-TR"/>
        </w:rPr>
        <w:t>Urfa peynirinin</w:t>
      </w:r>
      <w:r w:rsidRPr="004268D1">
        <w:rPr>
          <w:lang w:val="tr-TR"/>
        </w:rPr>
        <w:t xml:space="preserve"> mikrobiyolojik özellikleri Çizelge </w:t>
      </w:r>
      <w:r>
        <w:rPr>
          <w:lang w:val="tr-TR"/>
        </w:rPr>
        <w:t>3</w:t>
      </w:r>
      <w:r w:rsidRPr="004268D1">
        <w:rPr>
          <w:lang w:val="tr-TR"/>
        </w:rPr>
        <w:t>’te verilen değerlere uygun olmalıdır.</w:t>
      </w:r>
    </w:p>
    <w:p w:rsidR="00EA23CF" w:rsidRPr="004268D1" w:rsidRDefault="00EA23CF" w:rsidP="0016018D">
      <w:pPr>
        <w:widowControl w:val="0"/>
        <w:rPr>
          <w:lang w:val="tr-TR"/>
        </w:rPr>
      </w:pPr>
    </w:p>
    <w:p w:rsidR="00EA23CF" w:rsidRPr="004268D1" w:rsidRDefault="00EA23CF" w:rsidP="0016018D">
      <w:pPr>
        <w:rPr>
          <w:lang w:val="tr-TR"/>
        </w:rPr>
      </w:pPr>
      <w:r w:rsidRPr="004268D1">
        <w:rPr>
          <w:b/>
          <w:bCs/>
          <w:lang w:val="tr-TR"/>
        </w:rPr>
        <w:t xml:space="preserve">Çizelge </w:t>
      </w:r>
      <w:r>
        <w:rPr>
          <w:b/>
          <w:bCs/>
          <w:lang w:val="tr-TR"/>
        </w:rPr>
        <w:t>3</w:t>
      </w:r>
      <w:r w:rsidRPr="004268D1">
        <w:rPr>
          <w:b/>
          <w:bCs/>
          <w:lang w:val="tr-TR"/>
        </w:rPr>
        <w:t xml:space="preserve"> –</w:t>
      </w:r>
      <w:r w:rsidRPr="004268D1">
        <w:rPr>
          <w:lang w:val="tr-TR"/>
        </w:rPr>
        <w:t xml:space="preserve"> </w:t>
      </w:r>
      <w:r w:rsidRPr="00E27B49">
        <w:t xml:space="preserve"> </w:t>
      </w:r>
      <w:r w:rsidRPr="00E27B49">
        <w:rPr>
          <w:lang w:val="tr-TR"/>
        </w:rPr>
        <w:t>Urfa peynirinin</w:t>
      </w:r>
      <w:r w:rsidRPr="004268D1">
        <w:rPr>
          <w:lang w:val="tr-TR"/>
        </w:rPr>
        <w:t xml:space="preserve"> mikrobiyolojik özellikleri</w:t>
      </w:r>
    </w:p>
    <w:p w:rsidR="00EA23CF" w:rsidRPr="004268D1" w:rsidRDefault="00EA23CF" w:rsidP="0016018D">
      <w:pPr>
        <w:widowControl w:val="0"/>
        <w:rPr>
          <w:lang w:val="tr-TR"/>
        </w:rPr>
      </w:pPr>
    </w:p>
    <w:tbl>
      <w:tblPr>
        <w:tblW w:w="92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4"/>
        <w:gridCol w:w="1624"/>
        <w:gridCol w:w="1440"/>
        <w:gridCol w:w="1440"/>
        <w:gridCol w:w="1261"/>
      </w:tblGrid>
      <w:tr w:rsidR="00EA23CF" w:rsidRPr="0016018D">
        <w:trPr>
          <w:trHeight w:val="339"/>
        </w:trPr>
        <w:tc>
          <w:tcPr>
            <w:tcW w:w="3524" w:type="dxa"/>
            <w:vAlign w:val="center"/>
          </w:tcPr>
          <w:p w:rsidR="00EA23CF" w:rsidRPr="0016018D" w:rsidRDefault="00EA23CF" w:rsidP="0016018D">
            <w:pPr>
              <w:jc w:val="center"/>
              <w:rPr>
                <w:lang w:val="tr-TR"/>
              </w:rPr>
            </w:pPr>
            <w:r>
              <w:rPr>
                <w:lang w:val="tr-TR"/>
              </w:rPr>
              <w:t>Ö</w:t>
            </w:r>
            <w:r w:rsidRPr="0016018D">
              <w:rPr>
                <w:lang w:val="tr-TR"/>
              </w:rPr>
              <w:t>zellik</w:t>
            </w:r>
          </w:p>
        </w:tc>
        <w:tc>
          <w:tcPr>
            <w:tcW w:w="1624" w:type="dxa"/>
            <w:vAlign w:val="center"/>
          </w:tcPr>
          <w:p w:rsidR="00EA23CF" w:rsidRPr="0016018D" w:rsidRDefault="00EA23CF" w:rsidP="0016018D">
            <w:pPr>
              <w:jc w:val="center"/>
              <w:rPr>
                <w:lang w:val="tr-TR"/>
              </w:rPr>
            </w:pPr>
            <w:r w:rsidRPr="0016018D">
              <w:rPr>
                <w:lang w:val="tr-TR"/>
              </w:rPr>
              <w:t>n</w:t>
            </w:r>
          </w:p>
        </w:tc>
        <w:tc>
          <w:tcPr>
            <w:tcW w:w="1440" w:type="dxa"/>
            <w:vAlign w:val="center"/>
          </w:tcPr>
          <w:p w:rsidR="00EA23CF" w:rsidRPr="0016018D" w:rsidRDefault="00EA23CF" w:rsidP="0016018D">
            <w:pPr>
              <w:jc w:val="center"/>
              <w:rPr>
                <w:lang w:val="tr-TR"/>
              </w:rPr>
            </w:pPr>
            <w:r w:rsidRPr="0016018D">
              <w:rPr>
                <w:lang w:val="tr-TR"/>
              </w:rPr>
              <w:t>c</w:t>
            </w:r>
          </w:p>
        </w:tc>
        <w:tc>
          <w:tcPr>
            <w:tcW w:w="1440" w:type="dxa"/>
            <w:vAlign w:val="center"/>
          </w:tcPr>
          <w:p w:rsidR="00EA23CF" w:rsidRPr="0016018D" w:rsidRDefault="00EA23CF" w:rsidP="0016018D">
            <w:pPr>
              <w:jc w:val="center"/>
              <w:rPr>
                <w:lang w:val="tr-TR"/>
              </w:rPr>
            </w:pPr>
            <w:r w:rsidRPr="0016018D">
              <w:rPr>
                <w:lang w:val="tr-TR"/>
              </w:rPr>
              <w:t>m</w:t>
            </w:r>
          </w:p>
        </w:tc>
        <w:tc>
          <w:tcPr>
            <w:tcW w:w="1261" w:type="dxa"/>
            <w:vAlign w:val="center"/>
          </w:tcPr>
          <w:p w:rsidR="00EA23CF" w:rsidRPr="0016018D" w:rsidRDefault="00EA23CF" w:rsidP="0016018D">
            <w:pPr>
              <w:jc w:val="center"/>
              <w:rPr>
                <w:lang w:val="tr-TR"/>
              </w:rPr>
            </w:pPr>
            <w:r w:rsidRPr="0016018D">
              <w:rPr>
                <w:lang w:val="tr-TR"/>
              </w:rPr>
              <w:t>M</w:t>
            </w:r>
          </w:p>
        </w:tc>
      </w:tr>
      <w:tr w:rsidR="00EA23CF" w:rsidRPr="0016018D">
        <w:tc>
          <w:tcPr>
            <w:tcW w:w="3524" w:type="dxa"/>
          </w:tcPr>
          <w:p w:rsidR="00EA23CF" w:rsidRPr="00E916B8" w:rsidDel="002B6099" w:rsidRDefault="00EA23CF" w:rsidP="0016018D">
            <w:pPr>
              <w:jc w:val="left"/>
              <w:rPr>
                <w:i/>
                <w:iCs/>
                <w:lang w:val="tr-TR"/>
              </w:rPr>
            </w:pPr>
            <w:r>
              <w:rPr>
                <w:i/>
                <w:iCs/>
                <w:lang w:val="tr-TR"/>
              </w:rPr>
              <w:t>Koagulaz pozitif stafilokoklar</w:t>
            </w:r>
          </w:p>
        </w:tc>
        <w:tc>
          <w:tcPr>
            <w:tcW w:w="1624" w:type="dxa"/>
          </w:tcPr>
          <w:p w:rsidR="00EA23CF" w:rsidRPr="0016018D" w:rsidRDefault="00EA23CF" w:rsidP="0016018D">
            <w:pPr>
              <w:jc w:val="center"/>
              <w:rPr>
                <w:lang w:val="tr-TR"/>
              </w:rPr>
            </w:pPr>
            <w:r w:rsidRPr="0016018D">
              <w:rPr>
                <w:lang w:val="tr-TR"/>
              </w:rPr>
              <w:t>5</w:t>
            </w:r>
          </w:p>
        </w:tc>
        <w:tc>
          <w:tcPr>
            <w:tcW w:w="1440" w:type="dxa"/>
          </w:tcPr>
          <w:p w:rsidR="00EA23CF" w:rsidRDefault="00EA23CF" w:rsidP="0016018D">
            <w:pPr>
              <w:jc w:val="center"/>
              <w:rPr>
                <w:lang w:val="tr-TR"/>
              </w:rPr>
            </w:pPr>
            <w:r>
              <w:rPr>
                <w:lang w:val="tr-TR"/>
              </w:rPr>
              <w:t>2</w:t>
            </w:r>
          </w:p>
        </w:tc>
        <w:tc>
          <w:tcPr>
            <w:tcW w:w="1440" w:type="dxa"/>
          </w:tcPr>
          <w:p w:rsidR="00EA23CF" w:rsidRPr="0016018D" w:rsidDel="002B6099" w:rsidRDefault="00EA23CF" w:rsidP="002B6099">
            <w:pPr>
              <w:rPr>
                <w:lang w:val="tr-TR"/>
              </w:rPr>
            </w:pPr>
            <w:r>
              <w:rPr>
                <w:lang w:val="tr-TR"/>
              </w:rPr>
              <w:t>1</w:t>
            </w:r>
            <w:r w:rsidRPr="0016018D">
              <w:rPr>
                <w:lang w:val="tr-TR"/>
              </w:rPr>
              <w:t>0</w:t>
            </w:r>
            <w:r>
              <w:rPr>
                <w:vertAlign w:val="superscript"/>
                <w:lang w:val="tr-TR"/>
              </w:rPr>
              <w:t>2</w:t>
            </w:r>
          </w:p>
        </w:tc>
        <w:tc>
          <w:tcPr>
            <w:tcW w:w="1261" w:type="dxa"/>
          </w:tcPr>
          <w:p w:rsidR="00EA23CF" w:rsidRPr="0016018D" w:rsidDel="002B6099" w:rsidRDefault="00EA23CF" w:rsidP="002B6099">
            <w:pPr>
              <w:rPr>
                <w:lang w:val="tr-TR"/>
              </w:rPr>
            </w:pPr>
            <w:r w:rsidRPr="006F7687">
              <w:rPr>
                <w:lang w:val="tr-TR"/>
              </w:rPr>
              <w:t>10</w:t>
            </w:r>
            <w:r>
              <w:rPr>
                <w:vertAlign w:val="superscript"/>
                <w:lang w:val="tr-TR"/>
              </w:rPr>
              <w:t>3</w:t>
            </w:r>
          </w:p>
        </w:tc>
      </w:tr>
      <w:tr w:rsidR="00EA23CF" w:rsidRPr="0016018D">
        <w:tc>
          <w:tcPr>
            <w:tcW w:w="3524" w:type="dxa"/>
          </w:tcPr>
          <w:p w:rsidR="00EA23CF" w:rsidRDefault="00EA23CF" w:rsidP="0016018D">
            <w:pPr>
              <w:jc w:val="left"/>
              <w:rPr>
                <w:i/>
                <w:iCs/>
                <w:lang w:val="tr-TR"/>
              </w:rPr>
            </w:pPr>
            <w:r>
              <w:rPr>
                <w:i/>
                <w:iCs/>
                <w:lang w:val="tr-TR"/>
              </w:rPr>
              <w:t>L. monocytogenes</w:t>
            </w:r>
          </w:p>
        </w:tc>
        <w:tc>
          <w:tcPr>
            <w:tcW w:w="1624" w:type="dxa"/>
          </w:tcPr>
          <w:p w:rsidR="00EA23CF" w:rsidRPr="0016018D" w:rsidRDefault="00EA23CF" w:rsidP="0016018D">
            <w:pPr>
              <w:jc w:val="center"/>
              <w:rPr>
                <w:lang w:val="tr-TR"/>
              </w:rPr>
            </w:pPr>
            <w:r>
              <w:rPr>
                <w:lang w:val="tr-TR"/>
              </w:rPr>
              <w:t>5</w:t>
            </w:r>
          </w:p>
        </w:tc>
        <w:tc>
          <w:tcPr>
            <w:tcW w:w="1440" w:type="dxa"/>
          </w:tcPr>
          <w:p w:rsidR="00EA23CF" w:rsidRDefault="00EA23CF" w:rsidP="0016018D">
            <w:pPr>
              <w:jc w:val="center"/>
              <w:rPr>
                <w:lang w:val="tr-TR"/>
              </w:rPr>
            </w:pPr>
            <w:r>
              <w:rPr>
                <w:lang w:val="tr-TR"/>
              </w:rPr>
              <w:t>0</w:t>
            </w:r>
          </w:p>
        </w:tc>
        <w:tc>
          <w:tcPr>
            <w:tcW w:w="2701" w:type="dxa"/>
            <w:gridSpan w:val="2"/>
          </w:tcPr>
          <w:p w:rsidR="00EA23CF" w:rsidRPr="0016018D" w:rsidDel="002B6099" w:rsidRDefault="00EA23CF" w:rsidP="0096388B">
            <w:pPr>
              <w:jc w:val="left"/>
              <w:rPr>
                <w:lang w:val="tr-TR"/>
              </w:rPr>
            </w:pPr>
            <w:r>
              <w:rPr>
                <w:lang w:val="tr-TR"/>
              </w:rPr>
              <w:t>25 g veya mL’de bulunmamalı</w:t>
            </w:r>
          </w:p>
        </w:tc>
      </w:tr>
      <w:tr w:rsidR="00EA23CF" w:rsidRPr="0016018D">
        <w:tc>
          <w:tcPr>
            <w:tcW w:w="3524" w:type="dxa"/>
          </w:tcPr>
          <w:p w:rsidR="00EA23CF" w:rsidRDefault="00EA23CF" w:rsidP="0016018D">
            <w:pPr>
              <w:jc w:val="left"/>
              <w:rPr>
                <w:i/>
                <w:iCs/>
                <w:lang w:val="tr-TR"/>
              </w:rPr>
            </w:pPr>
            <w:r>
              <w:rPr>
                <w:i/>
                <w:iCs/>
                <w:lang w:val="tr-TR"/>
              </w:rPr>
              <w:t>Salmonella</w:t>
            </w:r>
            <w:r w:rsidRPr="0016018D">
              <w:rPr>
                <w:sz w:val="28"/>
                <w:szCs w:val="28"/>
                <w:lang w:val="tr-TR"/>
              </w:rPr>
              <w:t xml:space="preserve"> </w:t>
            </w:r>
          </w:p>
        </w:tc>
        <w:tc>
          <w:tcPr>
            <w:tcW w:w="1624" w:type="dxa"/>
          </w:tcPr>
          <w:p w:rsidR="00EA23CF" w:rsidRDefault="00EA23CF" w:rsidP="0016018D">
            <w:pPr>
              <w:jc w:val="center"/>
              <w:rPr>
                <w:lang w:val="tr-TR"/>
              </w:rPr>
            </w:pPr>
            <w:r>
              <w:rPr>
                <w:lang w:val="tr-TR"/>
              </w:rPr>
              <w:t>5</w:t>
            </w:r>
          </w:p>
        </w:tc>
        <w:tc>
          <w:tcPr>
            <w:tcW w:w="1440" w:type="dxa"/>
          </w:tcPr>
          <w:p w:rsidR="00EA23CF" w:rsidRDefault="00EA23CF" w:rsidP="0016018D">
            <w:pPr>
              <w:jc w:val="center"/>
              <w:rPr>
                <w:lang w:val="tr-TR"/>
              </w:rPr>
            </w:pPr>
            <w:r>
              <w:rPr>
                <w:lang w:val="tr-TR"/>
              </w:rPr>
              <w:t>0</w:t>
            </w:r>
          </w:p>
        </w:tc>
        <w:tc>
          <w:tcPr>
            <w:tcW w:w="2701" w:type="dxa"/>
            <w:gridSpan w:val="2"/>
          </w:tcPr>
          <w:p w:rsidR="00EA23CF" w:rsidRPr="0016018D" w:rsidDel="002B6099" w:rsidRDefault="00EA23CF" w:rsidP="0096388B">
            <w:pPr>
              <w:jc w:val="left"/>
              <w:rPr>
                <w:lang w:val="tr-TR"/>
              </w:rPr>
            </w:pPr>
            <w:r w:rsidRPr="002900D2">
              <w:rPr>
                <w:lang w:val="tr-TR"/>
              </w:rPr>
              <w:t xml:space="preserve">25 g veya mL’de </w:t>
            </w:r>
            <w:r>
              <w:rPr>
                <w:lang w:val="tr-TR"/>
              </w:rPr>
              <w:t>bulunmamalı</w:t>
            </w:r>
          </w:p>
        </w:tc>
      </w:tr>
      <w:tr w:rsidR="00EA23CF" w:rsidRPr="0016018D">
        <w:tc>
          <w:tcPr>
            <w:tcW w:w="9289" w:type="dxa"/>
            <w:gridSpan w:val="5"/>
          </w:tcPr>
          <w:p w:rsidR="00EA23CF" w:rsidRPr="0031282C" w:rsidRDefault="00EA23CF" w:rsidP="00CF4AE6">
            <w:pPr>
              <w:shd w:val="clear" w:color="auto" w:fill="FFFFFF"/>
              <w:rPr>
                <w:color w:val="000000"/>
              </w:rPr>
            </w:pPr>
            <w:r w:rsidRPr="0031282C">
              <w:rPr>
                <w:color w:val="000000"/>
              </w:rPr>
              <w:t>Numune alma planında;</w:t>
            </w:r>
          </w:p>
          <w:p w:rsidR="00EA23CF" w:rsidRPr="0031282C" w:rsidRDefault="00EA23CF" w:rsidP="00CF4AE6">
            <w:pPr>
              <w:shd w:val="clear" w:color="auto" w:fill="FFFFFF"/>
              <w:rPr>
                <w:color w:val="000000"/>
              </w:rPr>
            </w:pPr>
            <w:r w:rsidRPr="0031282C">
              <w:rPr>
                <w:color w:val="000000"/>
              </w:rPr>
              <w:t>n: Partiden bağımsız ve rastgele seçilen numune sayısı,</w:t>
            </w:r>
          </w:p>
          <w:p w:rsidR="00EA23CF" w:rsidRPr="0031282C" w:rsidRDefault="00EA23CF" w:rsidP="00CF4AE6">
            <w:pPr>
              <w:shd w:val="clear" w:color="auto" w:fill="FFFFFF"/>
              <w:rPr>
                <w:color w:val="000000"/>
              </w:rPr>
            </w:pPr>
            <w:r w:rsidRPr="0031282C">
              <w:rPr>
                <w:color w:val="000000"/>
              </w:rPr>
              <w:t>c: m ve M arasında olmasına izin verilen azami numune sayısı (M değeri taşıyabilecek en fazla numune sayısı),</w:t>
            </w:r>
          </w:p>
          <w:p w:rsidR="00EA23CF" w:rsidRPr="0031282C" w:rsidRDefault="00EA23CF" w:rsidP="00CF4AE6">
            <w:pPr>
              <w:shd w:val="clear" w:color="auto" w:fill="FFFFFF"/>
              <w:rPr>
                <w:color w:val="000000"/>
              </w:rPr>
            </w:pPr>
            <w:r w:rsidRPr="0031282C">
              <w:rPr>
                <w:color w:val="000000"/>
              </w:rPr>
              <w:t>m: (n-c) sayıdaki numunede bulunabilecek en fazla mikrobiyolojik değer,</w:t>
            </w:r>
          </w:p>
          <w:p w:rsidR="00EA23CF" w:rsidRPr="0016018D" w:rsidRDefault="00EA23CF" w:rsidP="00F84B1C">
            <w:pPr>
              <w:jc w:val="left"/>
              <w:rPr>
                <w:lang w:val="tr-TR"/>
              </w:rPr>
            </w:pPr>
            <w:r w:rsidRPr="0031282C">
              <w:rPr>
                <w:color w:val="000000"/>
                <w:lang w:eastAsia="en-US"/>
              </w:rPr>
              <w:t>M: c sayıdaki numunenin bu değeri aşması hâlinde uygunsuz olup, kabul edilemez olduğunu gösteren mikroorganizma sayısıdır.</w:t>
            </w:r>
          </w:p>
        </w:tc>
      </w:tr>
    </w:tbl>
    <w:p w:rsidR="00EA23CF" w:rsidRPr="004268D1" w:rsidRDefault="00EA23CF" w:rsidP="0016018D">
      <w:pPr>
        <w:rPr>
          <w:lang w:val="tr-TR"/>
        </w:rPr>
      </w:pPr>
    </w:p>
    <w:p w:rsidR="00EA23CF" w:rsidRPr="00797122" w:rsidRDefault="00EA23CF" w:rsidP="0016018D">
      <w:pPr>
        <w:pStyle w:val="Heading2"/>
      </w:pPr>
      <w:bookmarkStart w:id="41" w:name="_Toc245021902"/>
      <w:bookmarkStart w:id="42" w:name="_Toc395551584"/>
      <w:r w:rsidRPr="004B71C4">
        <w:t>4.3</w:t>
      </w:r>
      <w:r w:rsidRPr="00F92C97">
        <w:rPr>
          <w:b w:val="0"/>
          <w:bCs w:val="0"/>
        </w:rPr>
        <w:tab/>
      </w:r>
      <w:r w:rsidRPr="00797122">
        <w:t>Özellik, muayene ve deney madde numaraları</w:t>
      </w:r>
      <w:bookmarkEnd w:id="41"/>
      <w:bookmarkEnd w:id="42"/>
    </w:p>
    <w:p w:rsidR="00EA23CF" w:rsidRDefault="00EA23CF" w:rsidP="0016018D">
      <w:pPr>
        <w:rPr>
          <w:lang w:val="tr-TR"/>
        </w:rPr>
      </w:pPr>
      <w:r w:rsidRPr="002900D2">
        <w:rPr>
          <w:lang w:val="tr-TR"/>
        </w:rPr>
        <w:t>Urfa peynirinin</w:t>
      </w:r>
      <w:r w:rsidRPr="004B71C4">
        <w:rPr>
          <w:lang w:val="tr-TR"/>
        </w:rPr>
        <w:t xml:space="preserve"> özellikleriyle bunların muayene ve deneylerine ilişkin Madde numaraları Çizelge 5’te verilmiştir.</w:t>
      </w:r>
    </w:p>
    <w:p w:rsidR="00EA23CF" w:rsidRPr="004B71C4" w:rsidRDefault="00EA23CF" w:rsidP="0016018D">
      <w:pPr>
        <w:rPr>
          <w:lang w:val="tr-TR"/>
        </w:rPr>
      </w:pPr>
    </w:p>
    <w:p w:rsidR="00EA23CF" w:rsidRPr="00E916B8" w:rsidRDefault="00EA23CF" w:rsidP="0016018D">
      <w:pPr>
        <w:rPr>
          <w:lang w:val="tr-TR"/>
        </w:rPr>
      </w:pPr>
      <w:r w:rsidRPr="00797122">
        <w:rPr>
          <w:b/>
          <w:bCs/>
          <w:lang w:val="tr-TR"/>
        </w:rPr>
        <w:t>Çizelge 5 -</w:t>
      </w:r>
      <w:r w:rsidRPr="00E916B8">
        <w:rPr>
          <w:lang w:val="tr-TR"/>
        </w:rPr>
        <w:t xml:space="preserve"> Özellik, muayene ve deney madde numaraları</w:t>
      </w:r>
    </w:p>
    <w:p w:rsidR="00EA23CF" w:rsidRPr="00AE1481" w:rsidRDefault="00EA23CF" w:rsidP="0016018D">
      <w:pPr>
        <w:rPr>
          <w:sz w:val="24"/>
          <w:szCs w:val="24"/>
          <w:lang w:val="tr-T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2693"/>
        <w:gridCol w:w="3246"/>
      </w:tblGrid>
      <w:tr w:rsidR="00EA23CF" w:rsidRPr="0096388B">
        <w:tc>
          <w:tcPr>
            <w:tcW w:w="3261" w:type="dxa"/>
          </w:tcPr>
          <w:p w:rsidR="00EA23CF" w:rsidRPr="004214AD" w:rsidRDefault="00EA23CF" w:rsidP="0016018D">
            <w:pPr>
              <w:jc w:val="center"/>
              <w:rPr>
                <w:b/>
                <w:bCs/>
                <w:lang w:val="tr-TR"/>
              </w:rPr>
            </w:pPr>
            <w:r w:rsidRPr="004214AD">
              <w:rPr>
                <w:b/>
                <w:bCs/>
                <w:lang w:val="tr-TR"/>
              </w:rPr>
              <w:t>Özellik</w:t>
            </w:r>
          </w:p>
        </w:tc>
        <w:tc>
          <w:tcPr>
            <w:tcW w:w="2693" w:type="dxa"/>
          </w:tcPr>
          <w:p w:rsidR="00EA23CF" w:rsidRPr="0096388B" w:rsidRDefault="00EA23CF" w:rsidP="0016018D">
            <w:pPr>
              <w:jc w:val="center"/>
              <w:rPr>
                <w:b/>
                <w:bCs/>
                <w:lang w:val="tr-TR"/>
              </w:rPr>
            </w:pPr>
            <w:r w:rsidRPr="0096388B">
              <w:rPr>
                <w:b/>
                <w:bCs/>
                <w:lang w:val="tr-TR"/>
              </w:rPr>
              <w:t xml:space="preserve">Özellik  </w:t>
            </w:r>
          </w:p>
          <w:p w:rsidR="00EA23CF" w:rsidRPr="0096388B" w:rsidRDefault="00EA23CF" w:rsidP="003B2596">
            <w:pPr>
              <w:jc w:val="center"/>
              <w:rPr>
                <w:b/>
                <w:bCs/>
                <w:lang w:val="tr-TR"/>
              </w:rPr>
            </w:pPr>
            <w:r w:rsidRPr="0096388B">
              <w:rPr>
                <w:b/>
                <w:bCs/>
                <w:lang w:val="tr-TR"/>
              </w:rPr>
              <w:t>madde no</w:t>
            </w:r>
          </w:p>
        </w:tc>
        <w:tc>
          <w:tcPr>
            <w:tcW w:w="3246" w:type="dxa"/>
          </w:tcPr>
          <w:p w:rsidR="00EA23CF" w:rsidRPr="0096388B" w:rsidRDefault="00EA23CF" w:rsidP="0016018D">
            <w:pPr>
              <w:jc w:val="center"/>
              <w:rPr>
                <w:b/>
                <w:bCs/>
                <w:lang w:val="tr-TR"/>
              </w:rPr>
            </w:pPr>
            <w:r w:rsidRPr="0096388B">
              <w:rPr>
                <w:b/>
                <w:bCs/>
                <w:lang w:val="tr-TR"/>
              </w:rPr>
              <w:t xml:space="preserve">Muayene ve deney </w:t>
            </w:r>
          </w:p>
          <w:p w:rsidR="00EA23CF" w:rsidRPr="0096388B" w:rsidRDefault="00EA23CF" w:rsidP="003B2596">
            <w:pPr>
              <w:jc w:val="center"/>
              <w:rPr>
                <w:b/>
                <w:bCs/>
                <w:lang w:val="tr-TR"/>
              </w:rPr>
            </w:pPr>
            <w:r w:rsidRPr="0096388B">
              <w:rPr>
                <w:b/>
                <w:bCs/>
                <w:lang w:val="tr-TR"/>
              </w:rPr>
              <w:t>madde no</w:t>
            </w:r>
          </w:p>
        </w:tc>
      </w:tr>
      <w:tr w:rsidR="00EA23CF" w:rsidRPr="0096388B">
        <w:tc>
          <w:tcPr>
            <w:tcW w:w="3261" w:type="dxa"/>
          </w:tcPr>
          <w:p w:rsidR="00EA23CF" w:rsidRPr="0096388B" w:rsidRDefault="00EA23CF" w:rsidP="00D056E7">
            <w:pPr>
              <w:rPr>
                <w:lang w:val="tr-TR"/>
              </w:rPr>
            </w:pPr>
            <w:r w:rsidRPr="0096388B">
              <w:rPr>
                <w:lang w:val="tr-TR"/>
              </w:rPr>
              <w:t>Duyusal</w:t>
            </w:r>
          </w:p>
        </w:tc>
        <w:tc>
          <w:tcPr>
            <w:tcW w:w="2693" w:type="dxa"/>
          </w:tcPr>
          <w:p w:rsidR="00EA23CF" w:rsidRPr="0096388B" w:rsidRDefault="00EA23CF" w:rsidP="0016018D">
            <w:pPr>
              <w:jc w:val="center"/>
              <w:rPr>
                <w:lang w:val="tr-TR"/>
              </w:rPr>
            </w:pPr>
            <w:r w:rsidRPr="0096388B">
              <w:rPr>
                <w:lang w:val="tr-TR"/>
              </w:rPr>
              <w:t>4.2.1</w:t>
            </w:r>
          </w:p>
        </w:tc>
        <w:tc>
          <w:tcPr>
            <w:tcW w:w="3246" w:type="dxa"/>
          </w:tcPr>
          <w:p w:rsidR="00EA23CF" w:rsidRPr="0096388B" w:rsidRDefault="00EA23CF" w:rsidP="0016018D">
            <w:pPr>
              <w:jc w:val="center"/>
              <w:rPr>
                <w:lang w:val="tr-TR"/>
              </w:rPr>
            </w:pPr>
            <w:r w:rsidRPr="0096388B">
              <w:rPr>
                <w:lang w:val="tr-TR"/>
              </w:rPr>
              <w:t>5.2.2</w:t>
            </w:r>
          </w:p>
        </w:tc>
      </w:tr>
      <w:tr w:rsidR="00EA23CF" w:rsidRPr="0096388B">
        <w:tc>
          <w:tcPr>
            <w:tcW w:w="3261" w:type="dxa"/>
          </w:tcPr>
          <w:p w:rsidR="00EA23CF" w:rsidRPr="004B71C4" w:rsidRDefault="00EA23CF" w:rsidP="00D056E7">
            <w:pPr>
              <w:rPr>
                <w:lang w:val="tr-TR"/>
              </w:rPr>
            </w:pPr>
            <w:r>
              <w:rPr>
                <w:lang w:val="tr-TR"/>
              </w:rPr>
              <w:t>Yağ muhtevası</w:t>
            </w:r>
          </w:p>
        </w:tc>
        <w:tc>
          <w:tcPr>
            <w:tcW w:w="2693" w:type="dxa"/>
          </w:tcPr>
          <w:p w:rsidR="00EA23CF" w:rsidRPr="00F92C97" w:rsidRDefault="00EA23CF" w:rsidP="0016018D">
            <w:pPr>
              <w:jc w:val="center"/>
              <w:rPr>
                <w:lang w:val="tr-TR"/>
              </w:rPr>
            </w:pPr>
            <w:r w:rsidRPr="00F92C97">
              <w:rPr>
                <w:lang w:val="tr-TR"/>
              </w:rPr>
              <w:t>4.2.2</w:t>
            </w:r>
          </w:p>
        </w:tc>
        <w:tc>
          <w:tcPr>
            <w:tcW w:w="3246" w:type="dxa"/>
          </w:tcPr>
          <w:p w:rsidR="00EA23CF" w:rsidRPr="00AE1481" w:rsidRDefault="00EA23CF" w:rsidP="003B2596">
            <w:pPr>
              <w:jc w:val="center"/>
              <w:rPr>
                <w:lang w:val="tr-TR"/>
              </w:rPr>
            </w:pPr>
            <w:r w:rsidRPr="00797122">
              <w:rPr>
                <w:lang w:val="tr-TR"/>
              </w:rPr>
              <w:t>5.3.</w:t>
            </w:r>
            <w:r>
              <w:rPr>
                <w:lang w:val="tr-TR"/>
              </w:rPr>
              <w:t>4</w:t>
            </w:r>
          </w:p>
        </w:tc>
      </w:tr>
      <w:tr w:rsidR="00EA23CF" w:rsidRPr="0096388B">
        <w:tc>
          <w:tcPr>
            <w:tcW w:w="3261" w:type="dxa"/>
          </w:tcPr>
          <w:p w:rsidR="00EA23CF" w:rsidRPr="004214AD" w:rsidRDefault="00EA23CF" w:rsidP="00D056E7">
            <w:pPr>
              <w:rPr>
                <w:lang w:val="tr-TR"/>
              </w:rPr>
            </w:pPr>
            <w:r>
              <w:rPr>
                <w:lang w:val="tr-TR"/>
              </w:rPr>
              <w:t>Titre edilebilir asitlik</w:t>
            </w:r>
          </w:p>
        </w:tc>
        <w:tc>
          <w:tcPr>
            <w:tcW w:w="2693" w:type="dxa"/>
          </w:tcPr>
          <w:p w:rsidR="00EA23CF" w:rsidRPr="00F92C97" w:rsidRDefault="00EA23CF" w:rsidP="0016018D">
            <w:pPr>
              <w:jc w:val="center"/>
              <w:rPr>
                <w:lang w:val="tr-TR"/>
              </w:rPr>
            </w:pPr>
            <w:r w:rsidRPr="0096388B">
              <w:rPr>
                <w:lang w:val="tr-TR"/>
              </w:rPr>
              <w:t>4.2.</w:t>
            </w:r>
            <w:r>
              <w:rPr>
                <w:lang w:val="tr-TR"/>
              </w:rPr>
              <w:t>2</w:t>
            </w:r>
          </w:p>
        </w:tc>
        <w:tc>
          <w:tcPr>
            <w:tcW w:w="3246" w:type="dxa"/>
          </w:tcPr>
          <w:p w:rsidR="00EA23CF" w:rsidRPr="00AE1481" w:rsidRDefault="00EA23CF" w:rsidP="003B2596">
            <w:pPr>
              <w:jc w:val="center"/>
              <w:rPr>
                <w:lang w:val="tr-TR"/>
              </w:rPr>
            </w:pPr>
            <w:r w:rsidRPr="00797122">
              <w:rPr>
                <w:lang w:val="tr-TR"/>
              </w:rPr>
              <w:t>5.3.</w:t>
            </w:r>
            <w:r>
              <w:rPr>
                <w:lang w:val="tr-TR"/>
              </w:rPr>
              <w:t>1</w:t>
            </w:r>
          </w:p>
        </w:tc>
      </w:tr>
      <w:tr w:rsidR="00EA23CF" w:rsidRPr="00B94438">
        <w:tc>
          <w:tcPr>
            <w:tcW w:w="3261" w:type="dxa"/>
          </w:tcPr>
          <w:p w:rsidR="00EA23CF" w:rsidRPr="00B94438" w:rsidRDefault="00EA23CF" w:rsidP="00817B33">
            <w:pPr>
              <w:rPr>
                <w:lang w:val="tr-TR"/>
              </w:rPr>
            </w:pPr>
            <w:r>
              <w:rPr>
                <w:lang w:val="tr-TR"/>
              </w:rPr>
              <w:t>PH</w:t>
            </w:r>
          </w:p>
        </w:tc>
        <w:tc>
          <w:tcPr>
            <w:tcW w:w="2693" w:type="dxa"/>
          </w:tcPr>
          <w:p w:rsidR="00EA23CF" w:rsidRPr="00B94438" w:rsidRDefault="00EA23CF" w:rsidP="00817B33">
            <w:pPr>
              <w:jc w:val="center"/>
              <w:rPr>
                <w:lang w:val="tr-TR"/>
              </w:rPr>
            </w:pPr>
            <w:r w:rsidRPr="00B94438">
              <w:rPr>
                <w:lang w:val="tr-TR"/>
              </w:rPr>
              <w:t>4.2.</w:t>
            </w:r>
            <w:r>
              <w:rPr>
                <w:lang w:val="tr-TR"/>
              </w:rPr>
              <w:t>2</w:t>
            </w:r>
          </w:p>
        </w:tc>
        <w:tc>
          <w:tcPr>
            <w:tcW w:w="3246" w:type="dxa"/>
          </w:tcPr>
          <w:p w:rsidR="00EA23CF" w:rsidRPr="00B94438" w:rsidRDefault="00EA23CF" w:rsidP="00817B33">
            <w:pPr>
              <w:jc w:val="center"/>
              <w:rPr>
                <w:lang w:val="tr-TR"/>
              </w:rPr>
            </w:pPr>
            <w:r>
              <w:rPr>
                <w:lang w:val="tr-TR"/>
              </w:rPr>
              <w:t>5.3.5</w:t>
            </w:r>
          </w:p>
        </w:tc>
      </w:tr>
      <w:tr w:rsidR="00EA23CF" w:rsidRPr="00B94438">
        <w:tc>
          <w:tcPr>
            <w:tcW w:w="3261" w:type="dxa"/>
          </w:tcPr>
          <w:p w:rsidR="00EA23CF" w:rsidRPr="00B94438" w:rsidRDefault="00EA23CF" w:rsidP="00817B33">
            <w:pPr>
              <w:rPr>
                <w:lang w:val="tr-TR"/>
              </w:rPr>
            </w:pPr>
            <w:r w:rsidRPr="00C16EBB">
              <w:rPr>
                <w:lang w:val="tr-TR"/>
              </w:rPr>
              <w:t>Rutubet</w:t>
            </w:r>
          </w:p>
        </w:tc>
        <w:tc>
          <w:tcPr>
            <w:tcW w:w="2693" w:type="dxa"/>
          </w:tcPr>
          <w:p w:rsidR="00EA23CF" w:rsidRPr="00B94438" w:rsidRDefault="00EA23CF" w:rsidP="00817B33">
            <w:pPr>
              <w:jc w:val="center"/>
              <w:rPr>
                <w:lang w:val="tr-TR"/>
              </w:rPr>
            </w:pPr>
            <w:r w:rsidRPr="00B94438">
              <w:rPr>
                <w:lang w:val="tr-TR"/>
              </w:rPr>
              <w:t>4.2.</w:t>
            </w:r>
            <w:r>
              <w:rPr>
                <w:lang w:val="tr-TR"/>
              </w:rPr>
              <w:t>2</w:t>
            </w:r>
          </w:p>
        </w:tc>
        <w:tc>
          <w:tcPr>
            <w:tcW w:w="3246" w:type="dxa"/>
          </w:tcPr>
          <w:p w:rsidR="00EA23CF" w:rsidRPr="00B94438" w:rsidRDefault="00EA23CF" w:rsidP="00817B33">
            <w:pPr>
              <w:jc w:val="center"/>
              <w:rPr>
                <w:lang w:val="tr-TR"/>
              </w:rPr>
            </w:pPr>
            <w:r>
              <w:rPr>
                <w:lang w:val="tr-TR"/>
              </w:rPr>
              <w:t>5.3.2</w:t>
            </w:r>
          </w:p>
        </w:tc>
      </w:tr>
      <w:tr w:rsidR="00EA23CF" w:rsidRPr="00B94438">
        <w:tc>
          <w:tcPr>
            <w:tcW w:w="3261" w:type="dxa"/>
          </w:tcPr>
          <w:p w:rsidR="00EA23CF" w:rsidRPr="00B94438" w:rsidRDefault="00EA23CF" w:rsidP="00817B33">
            <w:pPr>
              <w:rPr>
                <w:lang w:val="tr-TR"/>
              </w:rPr>
            </w:pPr>
            <w:r>
              <w:rPr>
                <w:lang w:val="tr-TR"/>
              </w:rPr>
              <w:t>Tuz</w:t>
            </w:r>
          </w:p>
        </w:tc>
        <w:tc>
          <w:tcPr>
            <w:tcW w:w="2693" w:type="dxa"/>
          </w:tcPr>
          <w:p w:rsidR="00EA23CF" w:rsidRPr="00B94438" w:rsidRDefault="00EA23CF" w:rsidP="00817B33">
            <w:pPr>
              <w:jc w:val="center"/>
              <w:rPr>
                <w:lang w:val="tr-TR"/>
              </w:rPr>
            </w:pPr>
            <w:r>
              <w:rPr>
                <w:lang w:val="tr-TR"/>
              </w:rPr>
              <w:t>4.2.2</w:t>
            </w:r>
          </w:p>
        </w:tc>
        <w:tc>
          <w:tcPr>
            <w:tcW w:w="3246" w:type="dxa"/>
          </w:tcPr>
          <w:p w:rsidR="00EA23CF" w:rsidRPr="00B94438" w:rsidRDefault="00EA23CF" w:rsidP="00817B33">
            <w:pPr>
              <w:jc w:val="center"/>
              <w:rPr>
                <w:lang w:val="tr-TR"/>
              </w:rPr>
            </w:pPr>
            <w:r w:rsidRPr="00B94438">
              <w:rPr>
                <w:lang w:val="tr-TR"/>
              </w:rPr>
              <w:t>5.3.3</w:t>
            </w:r>
          </w:p>
        </w:tc>
      </w:tr>
      <w:tr w:rsidR="00EA23CF" w:rsidRPr="00B94438">
        <w:tc>
          <w:tcPr>
            <w:tcW w:w="3261" w:type="dxa"/>
          </w:tcPr>
          <w:p w:rsidR="00EA23CF" w:rsidRPr="00B94438" w:rsidRDefault="00EA23CF" w:rsidP="00817B33">
            <w:pPr>
              <w:rPr>
                <w:lang w:val="tr-TR"/>
              </w:rPr>
            </w:pPr>
            <w:r w:rsidRPr="00C16EBB">
              <w:rPr>
                <w:lang w:val="tr-TR"/>
              </w:rPr>
              <w:t>Koagulaz pozitif stafilokoklar</w:t>
            </w:r>
          </w:p>
        </w:tc>
        <w:tc>
          <w:tcPr>
            <w:tcW w:w="2693" w:type="dxa"/>
          </w:tcPr>
          <w:p w:rsidR="00EA23CF" w:rsidRPr="00B94438" w:rsidRDefault="00EA23CF" w:rsidP="00817B33">
            <w:pPr>
              <w:jc w:val="center"/>
              <w:rPr>
                <w:lang w:val="tr-TR"/>
              </w:rPr>
            </w:pPr>
            <w:r w:rsidRPr="00B94438">
              <w:rPr>
                <w:lang w:val="tr-TR"/>
              </w:rPr>
              <w:t>4.2.</w:t>
            </w:r>
            <w:r>
              <w:rPr>
                <w:lang w:val="tr-TR"/>
              </w:rPr>
              <w:t>3</w:t>
            </w:r>
          </w:p>
        </w:tc>
        <w:tc>
          <w:tcPr>
            <w:tcW w:w="3246" w:type="dxa"/>
          </w:tcPr>
          <w:p w:rsidR="00EA23CF" w:rsidRPr="00B94438" w:rsidRDefault="00EA23CF" w:rsidP="00817B33">
            <w:pPr>
              <w:jc w:val="center"/>
              <w:rPr>
                <w:lang w:val="tr-TR"/>
              </w:rPr>
            </w:pPr>
            <w:r>
              <w:rPr>
                <w:lang w:val="tr-TR"/>
              </w:rPr>
              <w:t>5.3.6</w:t>
            </w:r>
          </w:p>
        </w:tc>
      </w:tr>
      <w:tr w:rsidR="00EA23CF" w:rsidRPr="00B94438">
        <w:tc>
          <w:tcPr>
            <w:tcW w:w="3261" w:type="dxa"/>
          </w:tcPr>
          <w:p w:rsidR="00EA23CF" w:rsidRPr="00B94438" w:rsidRDefault="00EA23CF" w:rsidP="00817B33">
            <w:pPr>
              <w:rPr>
                <w:lang w:val="tr-TR"/>
              </w:rPr>
            </w:pPr>
            <w:r w:rsidRPr="00C16EBB">
              <w:rPr>
                <w:lang w:val="tr-TR"/>
              </w:rPr>
              <w:t>L. Monocytogenes</w:t>
            </w:r>
          </w:p>
        </w:tc>
        <w:tc>
          <w:tcPr>
            <w:tcW w:w="2693" w:type="dxa"/>
          </w:tcPr>
          <w:p w:rsidR="00EA23CF" w:rsidRPr="00B94438" w:rsidRDefault="00EA23CF" w:rsidP="00817B33">
            <w:pPr>
              <w:jc w:val="center"/>
              <w:rPr>
                <w:lang w:val="tr-TR"/>
              </w:rPr>
            </w:pPr>
            <w:r>
              <w:rPr>
                <w:lang w:val="tr-TR"/>
              </w:rPr>
              <w:t>4.2.3</w:t>
            </w:r>
          </w:p>
        </w:tc>
        <w:tc>
          <w:tcPr>
            <w:tcW w:w="3246" w:type="dxa"/>
          </w:tcPr>
          <w:p w:rsidR="00EA23CF" w:rsidRPr="00B94438" w:rsidRDefault="00EA23CF" w:rsidP="00817B33">
            <w:pPr>
              <w:jc w:val="center"/>
              <w:rPr>
                <w:lang w:val="tr-TR"/>
              </w:rPr>
            </w:pPr>
            <w:r>
              <w:rPr>
                <w:lang w:val="tr-TR"/>
              </w:rPr>
              <w:t>5.3.7</w:t>
            </w:r>
          </w:p>
        </w:tc>
      </w:tr>
      <w:tr w:rsidR="00EA23CF" w:rsidRPr="0096388B">
        <w:tc>
          <w:tcPr>
            <w:tcW w:w="3261" w:type="dxa"/>
          </w:tcPr>
          <w:p w:rsidR="00EA23CF" w:rsidRPr="0096388B" w:rsidRDefault="00EA23CF" w:rsidP="00D056E7">
            <w:pPr>
              <w:rPr>
                <w:i/>
                <w:iCs/>
                <w:lang w:val="tr-TR"/>
              </w:rPr>
            </w:pPr>
            <w:r w:rsidRPr="00C16EBB">
              <w:rPr>
                <w:i/>
                <w:iCs/>
                <w:lang w:val="tr-TR"/>
              </w:rPr>
              <w:t>Salmonella</w:t>
            </w:r>
          </w:p>
        </w:tc>
        <w:tc>
          <w:tcPr>
            <w:tcW w:w="2693" w:type="dxa"/>
          </w:tcPr>
          <w:p w:rsidR="00EA23CF" w:rsidRPr="004B71C4" w:rsidRDefault="00EA23CF" w:rsidP="0016018D">
            <w:pPr>
              <w:jc w:val="center"/>
              <w:rPr>
                <w:lang w:val="tr-TR"/>
              </w:rPr>
            </w:pPr>
            <w:r w:rsidRPr="004B71C4">
              <w:rPr>
                <w:lang w:val="tr-TR"/>
              </w:rPr>
              <w:t>4.2.</w:t>
            </w:r>
            <w:r>
              <w:rPr>
                <w:lang w:val="tr-TR"/>
              </w:rPr>
              <w:t>3</w:t>
            </w:r>
          </w:p>
        </w:tc>
        <w:tc>
          <w:tcPr>
            <w:tcW w:w="3246" w:type="dxa"/>
          </w:tcPr>
          <w:p w:rsidR="00EA23CF" w:rsidRPr="00E916B8" w:rsidRDefault="00EA23CF" w:rsidP="003B2596">
            <w:pPr>
              <w:jc w:val="center"/>
              <w:rPr>
                <w:lang w:val="tr-TR"/>
              </w:rPr>
            </w:pPr>
            <w:r w:rsidRPr="00F92C97">
              <w:rPr>
                <w:lang w:val="tr-TR"/>
              </w:rPr>
              <w:t>5.3.</w:t>
            </w:r>
            <w:r>
              <w:rPr>
                <w:lang w:val="tr-TR"/>
              </w:rPr>
              <w:t>8</w:t>
            </w:r>
          </w:p>
        </w:tc>
      </w:tr>
      <w:tr w:rsidR="00EA23CF" w:rsidRPr="00DE5B27">
        <w:tc>
          <w:tcPr>
            <w:tcW w:w="3261" w:type="dxa"/>
          </w:tcPr>
          <w:p w:rsidR="00EA23CF" w:rsidRPr="00DE5B27" w:rsidRDefault="00EA23CF" w:rsidP="00D056E7">
            <w:pPr>
              <w:rPr>
                <w:lang w:val="tr-TR"/>
              </w:rPr>
            </w:pPr>
            <w:r w:rsidRPr="00DE5B27">
              <w:rPr>
                <w:lang w:val="tr-TR"/>
              </w:rPr>
              <w:t>Ambalajlama</w:t>
            </w:r>
          </w:p>
        </w:tc>
        <w:tc>
          <w:tcPr>
            <w:tcW w:w="2693" w:type="dxa"/>
          </w:tcPr>
          <w:p w:rsidR="00EA23CF" w:rsidRPr="00DE5B27" w:rsidRDefault="00EA23CF" w:rsidP="0016018D">
            <w:pPr>
              <w:jc w:val="center"/>
              <w:rPr>
                <w:lang w:val="tr-TR"/>
              </w:rPr>
            </w:pPr>
            <w:r w:rsidRPr="00DE5B27">
              <w:rPr>
                <w:lang w:val="tr-TR"/>
              </w:rPr>
              <w:t>6.1</w:t>
            </w:r>
          </w:p>
        </w:tc>
        <w:tc>
          <w:tcPr>
            <w:tcW w:w="3246" w:type="dxa"/>
          </w:tcPr>
          <w:p w:rsidR="00EA23CF" w:rsidRPr="00DE5B27" w:rsidRDefault="00EA23CF" w:rsidP="0016018D">
            <w:pPr>
              <w:jc w:val="center"/>
              <w:rPr>
                <w:lang w:val="tr-TR"/>
              </w:rPr>
            </w:pPr>
            <w:r w:rsidRPr="00DE5B27">
              <w:rPr>
                <w:lang w:val="tr-TR"/>
              </w:rPr>
              <w:t>5.2.1</w:t>
            </w:r>
          </w:p>
        </w:tc>
      </w:tr>
      <w:tr w:rsidR="00EA23CF" w:rsidRPr="00DE5B27">
        <w:tc>
          <w:tcPr>
            <w:tcW w:w="3261" w:type="dxa"/>
          </w:tcPr>
          <w:p w:rsidR="00EA23CF" w:rsidRPr="00DE5B27" w:rsidRDefault="00EA23CF" w:rsidP="00D056E7">
            <w:pPr>
              <w:rPr>
                <w:lang w:val="tr-TR"/>
              </w:rPr>
            </w:pPr>
            <w:r w:rsidRPr="00DE5B27">
              <w:rPr>
                <w:lang w:val="tr-TR"/>
              </w:rPr>
              <w:t>İşaretleme</w:t>
            </w:r>
          </w:p>
        </w:tc>
        <w:tc>
          <w:tcPr>
            <w:tcW w:w="2693" w:type="dxa"/>
          </w:tcPr>
          <w:p w:rsidR="00EA23CF" w:rsidRPr="00DE5B27" w:rsidRDefault="00EA23CF" w:rsidP="0016018D">
            <w:pPr>
              <w:jc w:val="center"/>
              <w:rPr>
                <w:lang w:val="tr-TR"/>
              </w:rPr>
            </w:pPr>
            <w:r w:rsidRPr="00DE5B27">
              <w:rPr>
                <w:lang w:val="tr-TR"/>
              </w:rPr>
              <w:t>6.2</w:t>
            </w:r>
          </w:p>
        </w:tc>
        <w:tc>
          <w:tcPr>
            <w:tcW w:w="3246" w:type="dxa"/>
          </w:tcPr>
          <w:p w:rsidR="00EA23CF" w:rsidRPr="00DE5B27" w:rsidRDefault="00EA23CF" w:rsidP="0016018D">
            <w:pPr>
              <w:jc w:val="center"/>
              <w:rPr>
                <w:lang w:val="tr-TR"/>
              </w:rPr>
            </w:pPr>
            <w:r w:rsidRPr="00DE5B27">
              <w:rPr>
                <w:lang w:val="tr-TR"/>
              </w:rPr>
              <w:t>5.2.1</w:t>
            </w:r>
          </w:p>
        </w:tc>
      </w:tr>
    </w:tbl>
    <w:p w:rsidR="00EA23CF" w:rsidRPr="004268D1" w:rsidRDefault="00EA23CF" w:rsidP="0016018D">
      <w:pPr>
        <w:rPr>
          <w:lang w:val="tr-TR"/>
        </w:rPr>
      </w:pPr>
    </w:p>
    <w:p w:rsidR="00EA23CF" w:rsidRPr="004268D1" w:rsidRDefault="00EA23CF" w:rsidP="0016018D">
      <w:pPr>
        <w:pStyle w:val="Heading1"/>
      </w:pPr>
      <w:bookmarkStart w:id="43" w:name="_Toc245021903"/>
      <w:bookmarkStart w:id="44" w:name="_Toc395551585"/>
      <w:r w:rsidRPr="004268D1">
        <w:t>5</w:t>
      </w:r>
      <w:r w:rsidRPr="004268D1">
        <w:tab/>
        <w:t>Numune alma, muayene ve deneyler</w:t>
      </w:r>
      <w:bookmarkEnd w:id="43"/>
      <w:bookmarkEnd w:id="44"/>
    </w:p>
    <w:p w:rsidR="00EA23CF" w:rsidRPr="004268D1" w:rsidRDefault="00EA23CF" w:rsidP="0016018D">
      <w:pPr>
        <w:rPr>
          <w:lang w:val="tr-TR"/>
        </w:rPr>
      </w:pPr>
    </w:p>
    <w:p w:rsidR="00EA23CF" w:rsidRPr="004268D1" w:rsidRDefault="00EA23CF" w:rsidP="0016018D">
      <w:pPr>
        <w:pStyle w:val="Heading2"/>
      </w:pPr>
      <w:bookmarkStart w:id="45" w:name="_Toc245021904"/>
      <w:bookmarkStart w:id="46" w:name="_Toc395551586"/>
      <w:r w:rsidRPr="004268D1">
        <w:t>5.1</w:t>
      </w:r>
      <w:r w:rsidRPr="004268D1">
        <w:tab/>
        <w:t>Numune alma</w:t>
      </w:r>
      <w:bookmarkEnd w:id="45"/>
      <w:bookmarkEnd w:id="46"/>
    </w:p>
    <w:p w:rsidR="00EA23CF" w:rsidRPr="004268D1" w:rsidRDefault="00EA23CF" w:rsidP="0016018D">
      <w:pPr>
        <w:widowControl w:val="0"/>
        <w:rPr>
          <w:lang w:val="tr-TR"/>
        </w:rPr>
      </w:pPr>
      <w:r>
        <w:rPr>
          <w:lang w:val="tr-TR"/>
        </w:rPr>
        <w:t>Tipi, a</w:t>
      </w:r>
      <w:r w:rsidRPr="002900D2">
        <w:rPr>
          <w:lang w:val="tr-TR"/>
        </w:rPr>
        <w:t xml:space="preserve">mbalâjı, ambalâj kütlesi, </w:t>
      </w:r>
      <w:r>
        <w:rPr>
          <w:lang w:val="tr-TR"/>
        </w:rPr>
        <w:t>son tüketim</w:t>
      </w:r>
      <w:r w:rsidRPr="002900D2">
        <w:rPr>
          <w:lang w:val="tr-TR"/>
        </w:rPr>
        <w:t xml:space="preserve"> tarihi ve parti, seri veya kod numarası aynı olan ve bir defada muayeneye sunulan Urfa peynirleri bir parti sayılır. Parti büyüklüklerine göre TS  EN ISO 707’ye uygun olarak numune alınır ve ambalâjları ile birlikte açılmamış olarak lâboratuvara gönderilir.</w:t>
      </w:r>
    </w:p>
    <w:p w:rsidR="00EA23CF" w:rsidRPr="004268D1" w:rsidRDefault="00EA23CF" w:rsidP="0016018D">
      <w:pPr>
        <w:rPr>
          <w:lang w:val="tr-TR"/>
        </w:rPr>
      </w:pPr>
    </w:p>
    <w:p w:rsidR="00EA23CF" w:rsidRPr="004268D1" w:rsidRDefault="00EA23CF" w:rsidP="0016018D">
      <w:pPr>
        <w:pStyle w:val="Heading2"/>
      </w:pPr>
      <w:bookmarkStart w:id="47" w:name="_Toc245021905"/>
      <w:bookmarkStart w:id="48" w:name="_Toc395551587"/>
      <w:r w:rsidRPr="004268D1">
        <w:t>5.2</w:t>
      </w:r>
      <w:r w:rsidRPr="004268D1">
        <w:tab/>
        <w:t>Muayeneler</w:t>
      </w:r>
      <w:bookmarkEnd w:id="47"/>
      <w:bookmarkEnd w:id="48"/>
    </w:p>
    <w:p w:rsidR="00EA23CF" w:rsidRPr="004268D1" w:rsidRDefault="00EA23CF" w:rsidP="0016018D">
      <w:pPr>
        <w:rPr>
          <w:lang w:val="tr-TR"/>
        </w:rPr>
      </w:pPr>
    </w:p>
    <w:p w:rsidR="00EA23CF" w:rsidRPr="004268D1" w:rsidRDefault="00EA23CF" w:rsidP="0016018D">
      <w:pPr>
        <w:pStyle w:val="Heading3"/>
        <w:rPr>
          <w:lang w:val="tr-TR"/>
        </w:rPr>
      </w:pPr>
      <w:r w:rsidRPr="004268D1">
        <w:rPr>
          <w:lang w:val="tr-TR"/>
        </w:rPr>
        <w:t>5.2.1</w:t>
      </w:r>
      <w:r w:rsidRPr="004268D1">
        <w:rPr>
          <w:lang w:val="tr-TR"/>
        </w:rPr>
        <w:tab/>
        <w:t>Ambalaj muayenesi</w:t>
      </w:r>
    </w:p>
    <w:p w:rsidR="00EA23CF" w:rsidRPr="004268D1" w:rsidRDefault="00EA23CF" w:rsidP="0016018D">
      <w:pPr>
        <w:rPr>
          <w:lang w:val="tr-TR"/>
        </w:rPr>
      </w:pPr>
      <w:r w:rsidRPr="004268D1">
        <w:rPr>
          <w:lang w:val="tr-TR"/>
        </w:rPr>
        <w:t>Ambalaj</w:t>
      </w:r>
      <w:r>
        <w:rPr>
          <w:lang w:val="tr-TR"/>
        </w:rPr>
        <w:t xml:space="preserve"> bakılarak, </w:t>
      </w:r>
      <w:r w:rsidRPr="004268D1">
        <w:rPr>
          <w:lang w:val="tr-TR"/>
        </w:rPr>
        <w:t>tartılarak</w:t>
      </w:r>
      <w:r>
        <w:rPr>
          <w:lang w:val="tr-TR"/>
        </w:rPr>
        <w:t xml:space="preserve"> ve</w:t>
      </w:r>
      <w:r w:rsidRPr="004268D1">
        <w:rPr>
          <w:lang w:val="tr-TR"/>
        </w:rPr>
        <w:t xml:space="preserve"> elle</w:t>
      </w:r>
      <w:r>
        <w:rPr>
          <w:lang w:val="tr-TR"/>
        </w:rPr>
        <w:t>nerek</w:t>
      </w:r>
      <w:r w:rsidRPr="004268D1">
        <w:rPr>
          <w:lang w:val="tr-TR"/>
        </w:rPr>
        <w:t xml:space="preserve"> muayene edilir</w:t>
      </w:r>
      <w:r>
        <w:rPr>
          <w:lang w:val="tr-TR"/>
        </w:rPr>
        <w:t xml:space="preserve"> ve</w:t>
      </w:r>
      <w:r w:rsidRPr="004268D1">
        <w:rPr>
          <w:lang w:val="tr-TR"/>
        </w:rPr>
        <w:t xml:space="preserve"> sonuçların Madde 6.1 ve Madde 6.2’ye uygun olup olmadığına bakılır.</w:t>
      </w:r>
    </w:p>
    <w:p w:rsidR="00EA23CF" w:rsidRPr="004268D1" w:rsidRDefault="00EA23CF" w:rsidP="0016018D">
      <w:pPr>
        <w:rPr>
          <w:lang w:val="tr-TR"/>
        </w:rPr>
      </w:pPr>
    </w:p>
    <w:p w:rsidR="00EA23CF" w:rsidRPr="004268D1" w:rsidRDefault="00EA23CF" w:rsidP="0016018D">
      <w:pPr>
        <w:pStyle w:val="Heading3"/>
        <w:rPr>
          <w:lang w:val="tr-TR"/>
        </w:rPr>
      </w:pPr>
      <w:r w:rsidRPr="004268D1">
        <w:rPr>
          <w:lang w:val="tr-TR"/>
        </w:rPr>
        <w:t>5.2.2</w:t>
      </w:r>
      <w:r w:rsidRPr="004268D1">
        <w:rPr>
          <w:lang w:val="tr-TR"/>
        </w:rPr>
        <w:tab/>
        <w:t>Duyusal muayene</w:t>
      </w:r>
    </w:p>
    <w:p w:rsidR="00EA23CF" w:rsidRPr="004268D1" w:rsidRDefault="00EA23CF" w:rsidP="0016018D">
      <w:pPr>
        <w:rPr>
          <w:lang w:val="tr-TR"/>
        </w:rPr>
      </w:pPr>
      <w:r>
        <w:rPr>
          <w:lang w:val="tr-TR"/>
        </w:rPr>
        <w:t>Urfa peynirinin</w:t>
      </w:r>
      <w:r w:rsidRPr="004268D1">
        <w:rPr>
          <w:lang w:val="tr-TR"/>
        </w:rPr>
        <w:t xml:space="preserve"> duyusal özellikleri bakılarak, koklanarak ve tadılarak muayene edilir ve sonuçların Madde 4.2.1’</w:t>
      </w:r>
      <w:r>
        <w:rPr>
          <w:lang w:val="tr-TR"/>
        </w:rPr>
        <w:t>e</w:t>
      </w:r>
      <w:r w:rsidRPr="004268D1">
        <w:rPr>
          <w:lang w:val="tr-TR"/>
        </w:rPr>
        <w:t xml:space="preserve"> uygun olup olmadığına</w:t>
      </w:r>
      <w:r w:rsidRPr="004268D1" w:rsidDel="00533218">
        <w:rPr>
          <w:lang w:val="tr-TR"/>
        </w:rPr>
        <w:t xml:space="preserve"> </w:t>
      </w:r>
      <w:r w:rsidRPr="004268D1">
        <w:rPr>
          <w:lang w:val="tr-TR"/>
        </w:rPr>
        <w:t>bakılır.</w:t>
      </w:r>
    </w:p>
    <w:p w:rsidR="00EA23CF" w:rsidRPr="004268D1" w:rsidRDefault="00EA23CF" w:rsidP="0016018D">
      <w:pPr>
        <w:rPr>
          <w:lang w:val="tr-TR"/>
        </w:rPr>
      </w:pPr>
    </w:p>
    <w:p w:rsidR="00EA23CF" w:rsidRPr="004268D1" w:rsidRDefault="00EA23CF" w:rsidP="0016018D">
      <w:pPr>
        <w:pStyle w:val="Heading2"/>
      </w:pPr>
      <w:bookmarkStart w:id="49" w:name="_Toc245021906"/>
      <w:bookmarkStart w:id="50" w:name="_Toc395551588"/>
      <w:r w:rsidRPr="004268D1">
        <w:t>5.3</w:t>
      </w:r>
      <w:r w:rsidRPr="004268D1">
        <w:tab/>
        <w:t>Deneyler</w:t>
      </w:r>
      <w:bookmarkEnd w:id="49"/>
      <w:bookmarkEnd w:id="50"/>
    </w:p>
    <w:p w:rsidR="00EA23CF" w:rsidRPr="004268D1" w:rsidRDefault="00EA23CF" w:rsidP="0016018D">
      <w:pPr>
        <w:rPr>
          <w:lang w:val="tr-TR"/>
        </w:rPr>
      </w:pPr>
      <w:r w:rsidRPr="004268D1">
        <w:rPr>
          <w:lang w:val="tr-TR"/>
        </w:rPr>
        <w:t>Deneylerde TS EN ISO 3696’ya uygun su kullanılmalıdır. Kullanılan bütün kimyasal maddeler analitik saflıkta olmalı ve ayarlı çözeltiler TS 545’e, belirteç çözeltiler TS 2104’e göre</w:t>
      </w:r>
      <w:r>
        <w:rPr>
          <w:lang w:val="tr-TR"/>
        </w:rPr>
        <w:t>, deney numunesi TS 591’e göre hazırlanmalıdır</w:t>
      </w:r>
      <w:r w:rsidRPr="004268D1">
        <w:rPr>
          <w:lang w:val="tr-TR"/>
        </w:rPr>
        <w:t>.</w:t>
      </w:r>
    </w:p>
    <w:p w:rsidR="00EA23CF" w:rsidRPr="004268D1" w:rsidRDefault="00EA23CF" w:rsidP="0016018D">
      <w:pPr>
        <w:rPr>
          <w:lang w:val="tr-TR"/>
        </w:rPr>
      </w:pPr>
    </w:p>
    <w:p w:rsidR="00EA23CF" w:rsidRPr="004268D1" w:rsidRDefault="00EA23CF" w:rsidP="0016018D">
      <w:pPr>
        <w:pStyle w:val="Heading3"/>
        <w:rPr>
          <w:lang w:val="tr-TR"/>
        </w:rPr>
      </w:pPr>
      <w:r w:rsidRPr="004268D1">
        <w:rPr>
          <w:lang w:val="tr-TR"/>
        </w:rPr>
        <w:t>5.3.1</w:t>
      </w:r>
      <w:r w:rsidRPr="004268D1">
        <w:rPr>
          <w:lang w:val="tr-TR"/>
        </w:rPr>
        <w:tab/>
      </w:r>
      <w:bookmarkStart w:id="51" w:name="_Toc66074613"/>
      <w:bookmarkStart w:id="52" w:name="_Toc66074648"/>
      <w:r w:rsidRPr="003F4B14">
        <w:rPr>
          <w:lang w:val="tr-TR"/>
        </w:rPr>
        <w:t>Titre edilebilir asitlik tayini</w:t>
      </w:r>
      <w:bookmarkEnd w:id="51"/>
      <w:bookmarkEnd w:id="52"/>
    </w:p>
    <w:p w:rsidR="00EA23CF" w:rsidRPr="004268D1" w:rsidRDefault="00EA23CF" w:rsidP="0016018D">
      <w:pPr>
        <w:rPr>
          <w:lang w:val="tr-TR"/>
        </w:rPr>
      </w:pPr>
      <w:r w:rsidRPr="003F4B14">
        <w:rPr>
          <w:lang w:val="tr-TR"/>
        </w:rPr>
        <w:t xml:space="preserve">Titre edilebilir asitlik  tayini TS 591’e göre </w:t>
      </w:r>
      <w:r>
        <w:rPr>
          <w:lang w:val="tr-TR"/>
        </w:rPr>
        <w:t xml:space="preserve">yapılır ve sonucun </w:t>
      </w:r>
      <w:r w:rsidRPr="004268D1">
        <w:rPr>
          <w:lang w:val="tr-TR"/>
        </w:rPr>
        <w:t>Madde 4.2.2’ye uygun olup olmadığına bakılır.</w:t>
      </w:r>
    </w:p>
    <w:p w:rsidR="00EA23CF" w:rsidRPr="00DE5B27" w:rsidRDefault="00EA23CF" w:rsidP="0016018D">
      <w:pPr>
        <w:rPr>
          <w:sz w:val="16"/>
          <w:szCs w:val="16"/>
          <w:lang w:val="tr-TR"/>
        </w:rPr>
      </w:pPr>
    </w:p>
    <w:p w:rsidR="00EA23CF" w:rsidRPr="004268D1" w:rsidRDefault="00EA23CF" w:rsidP="0016018D">
      <w:pPr>
        <w:pStyle w:val="Heading3"/>
        <w:rPr>
          <w:lang w:val="tr-TR"/>
        </w:rPr>
      </w:pPr>
      <w:r w:rsidRPr="004268D1">
        <w:rPr>
          <w:lang w:val="tr-TR"/>
        </w:rPr>
        <w:t>5.3.2</w:t>
      </w:r>
      <w:r w:rsidRPr="004268D1">
        <w:rPr>
          <w:lang w:val="tr-TR"/>
        </w:rPr>
        <w:tab/>
        <w:t xml:space="preserve">Rutubet </w:t>
      </w:r>
      <w:r w:rsidRPr="004268D1">
        <w:rPr>
          <w:b w:val="0"/>
          <w:bCs w:val="0"/>
          <w:lang w:val="tr-TR"/>
        </w:rPr>
        <w:t>t</w:t>
      </w:r>
      <w:r w:rsidRPr="004268D1">
        <w:rPr>
          <w:lang w:val="tr-TR"/>
        </w:rPr>
        <w:t>ayini</w:t>
      </w:r>
    </w:p>
    <w:p w:rsidR="00EA23CF" w:rsidRPr="004268D1" w:rsidRDefault="00EA23CF" w:rsidP="0016018D">
      <w:pPr>
        <w:rPr>
          <w:lang w:val="tr-TR"/>
        </w:rPr>
      </w:pPr>
      <w:r w:rsidRPr="004268D1">
        <w:rPr>
          <w:lang w:val="tr-TR"/>
        </w:rPr>
        <w:t xml:space="preserve">Rutubet tayini </w:t>
      </w:r>
      <w:r w:rsidRPr="003F4B14">
        <w:rPr>
          <w:lang w:val="tr-TR"/>
        </w:rPr>
        <w:t>TS 591</w:t>
      </w:r>
      <w:r w:rsidRPr="004268D1">
        <w:rPr>
          <w:lang w:val="tr-TR"/>
        </w:rPr>
        <w:t>’e göre yapılır ve sonucun Madde 4.2.2’e uygun olup olmadığına bakılır.</w:t>
      </w:r>
    </w:p>
    <w:p w:rsidR="00EA23CF" w:rsidRPr="00DE5B27" w:rsidRDefault="00EA23CF" w:rsidP="0016018D">
      <w:pPr>
        <w:rPr>
          <w:sz w:val="16"/>
          <w:szCs w:val="16"/>
          <w:lang w:val="tr-TR"/>
        </w:rPr>
      </w:pPr>
    </w:p>
    <w:p w:rsidR="00EA23CF" w:rsidRPr="004268D1" w:rsidRDefault="00EA23CF" w:rsidP="0016018D">
      <w:pPr>
        <w:pStyle w:val="Heading3"/>
        <w:rPr>
          <w:lang w:val="tr-TR"/>
        </w:rPr>
      </w:pPr>
      <w:r w:rsidRPr="004268D1">
        <w:rPr>
          <w:lang w:val="tr-TR"/>
        </w:rPr>
        <w:t>5.3.</w:t>
      </w:r>
      <w:r>
        <w:rPr>
          <w:lang w:val="tr-TR"/>
        </w:rPr>
        <w:t>3</w:t>
      </w:r>
      <w:r w:rsidRPr="004268D1">
        <w:rPr>
          <w:lang w:val="tr-TR"/>
        </w:rPr>
        <w:tab/>
      </w:r>
      <w:r w:rsidRPr="003F4B14">
        <w:rPr>
          <w:lang w:val="tr-TR"/>
        </w:rPr>
        <w:t>Tuz  tayini</w:t>
      </w:r>
    </w:p>
    <w:p w:rsidR="00EA23CF" w:rsidRPr="004268D1" w:rsidRDefault="00EA23CF" w:rsidP="0016018D">
      <w:pPr>
        <w:rPr>
          <w:lang w:val="tr-TR"/>
        </w:rPr>
      </w:pPr>
      <w:r w:rsidRPr="003F4B14">
        <w:rPr>
          <w:lang w:val="tr-TR"/>
        </w:rPr>
        <w:t xml:space="preserve">Tuz miktarı </w:t>
      </w:r>
      <w:r>
        <w:rPr>
          <w:lang w:val="tr-TR"/>
        </w:rPr>
        <w:t>TS EN</w:t>
      </w:r>
      <w:r w:rsidRPr="003F4B14">
        <w:rPr>
          <w:lang w:val="tr-TR"/>
        </w:rPr>
        <w:t xml:space="preserve"> ISO 5943’e göre tayin edilir</w:t>
      </w:r>
      <w:r w:rsidRPr="003F4B14" w:rsidDel="003F4B14">
        <w:rPr>
          <w:lang w:val="tr-TR"/>
        </w:rPr>
        <w:t xml:space="preserve"> </w:t>
      </w:r>
      <w:r w:rsidRPr="004268D1">
        <w:rPr>
          <w:lang w:val="tr-TR"/>
        </w:rPr>
        <w:t>ve sonucun Madde 4.2.3’e uygun olup olmadığına</w:t>
      </w:r>
      <w:r w:rsidRPr="004268D1" w:rsidDel="00533218">
        <w:rPr>
          <w:lang w:val="tr-TR"/>
        </w:rPr>
        <w:t xml:space="preserve"> </w:t>
      </w:r>
      <w:r w:rsidRPr="004268D1">
        <w:rPr>
          <w:lang w:val="tr-TR"/>
        </w:rPr>
        <w:t>bakılır.</w:t>
      </w:r>
    </w:p>
    <w:p w:rsidR="00EA23CF" w:rsidRPr="00DE5B27" w:rsidRDefault="00EA23CF" w:rsidP="0016018D">
      <w:pPr>
        <w:rPr>
          <w:sz w:val="16"/>
          <w:szCs w:val="16"/>
          <w:lang w:val="tr-TR"/>
        </w:rPr>
      </w:pPr>
    </w:p>
    <w:p w:rsidR="00EA23CF" w:rsidRPr="004268D1" w:rsidRDefault="00EA23CF" w:rsidP="0016018D">
      <w:pPr>
        <w:pStyle w:val="Heading3"/>
        <w:rPr>
          <w:lang w:val="tr-TR"/>
        </w:rPr>
      </w:pPr>
      <w:r w:rsidRPr="004268D1">
        <w:rPr>
          <w:lang w:val="tr-TR"/>
        </w:rPr>
        <w:t>5.3.</w:t>
      </w:r>
      <w:r>
        <w:rPr>
          <w:lang w:val="tr-TR"/>
        </w:rPr>
        <w:t>4</w:t>
      </w:r>
      <w:r w:rsidRPr="004268D1">
        <w:rPr>
          <w:lang w:val="tr-TR"/>
        </w:rPr>
        <w:tab/>
      </w:r>
      <w:r w:rsidRPr="003F4B14">
        <w:rPr>
          <w:lang w:val="tr-TR"/>
        </w:rPr>
        <w:t>Yağ tayini</w:t>
      </w:r>
    </w:p>
    <w:p w:rsidR="00EA23CF" w:rsidRDefault="00EA23CF" w:rsidP="0016018D">
      <w:pPr>
        <w:rPr>
          <w:lang w:val="tr-TR"/>
        </w:rPr>
      </w:pPr>
      <w:r>
        <w:rPr>
          <w:lang w:val="tr-TR"/>
        </w:rPr>
        <w:t>Yağ oranı</w:t>
      </w:r>
      <w:r w:rsidRPr="003F4B14">
        <w:rPr>
          <w:lang w:val="tr-TR"/>
        </w:rPr>
        <w:t>, referans yöntemle TS 3041 ISO 1735’e, rutin yöntemle TS 3046’ya göre tayin edilir</w:t>
      </w:r>
      <w:r w:rsidRPr="004268D1">
        <w:rPr>
          <w:lang w:val="tr-TR"/>
        </w:rPr>
        <w:t xml:space="preserve"> ve sonucun Madde 4.2.3’e uygun olup olmadığına bakılır.</w:t>
      </w:r>
    </w:p>
    <w:p w:rsidR="00EA23CF" w:rsidRDefault="00EA23CF" w:rsidP="0016018D">
      <w:pPr>
        <w:rPr>
          <w:lang w:val="tr-TR"/>
        </w:rPr>
      </w:pPr>
    </w:p>
    <w:p w:rsidR="00EA23CF" w:rsidRDefault="00EA23CF" w:rsidP="0096388B">
      <w:pPr>
        <w:pStyle w:val="Heading3"/>
        <w:rPr>
          <w:lang w:val="tr-TR"/>
        </w:rPr>
      </w:pPr>
      <w:r>
        <w:rPr>
          <w:lang w:val="tr-TR"/>
        </w:rPr>
        <w:t>5.3.5</w:t>
      </w:r>
      <w:r>
        <w:rPr>
          <w:lang w:val="tr-TR"/>
        </w:rPr>
        <w:tab/>
        <w:t>PH</w:t>
      </w:r>
      <w:r w:rsidRPr="003E5D46">
        <w:rPr>
          <w:lang w:val="tr-TR"/>
        </w:rPr>
        <w:t xml:space="preserve"> tayini</w:t>
      </w:r>
    </w:p>
    <w:p w:rsidR="00EA23CF" w:rsidRPr="004214AD" w:rsidRDefault="00EA23CF" w:rsidP="0096388B">
      <w:pPr>
        <w:rPr>
          <w:lang w:val="tr-TR"/>
        </w:rPr>
      </w:pPr>
      <w:r>
        <w:rPr>
          <w:lang w:val="tr-TR"/>
        </w:rPr>
        <w:t>PH</w:t>
      </w:r>
      <w:r w:rsidRPr="003E5D46">
        <w:rPr>
          <w:lang w:val="tr-TR"/>
        </w:rPr>
        <w:t xml:space="preserve"> tayini TS 591’e göre yapılır ve sonucun Madde 4.2.2’e uygun olup olmadığına bakılır.</w:t>
      </w:r>
    </w:p>
    <w:p w:rsidR="00EA23CF" w:rsidRPr="00DE5B27" w:rsidRDefault="00EA23CF" w:rsidP="0016018D">
      <w:pPr>
        <w:rPr>
          <w:sz w:val="16"/>
          <w:szCs w:val="16"/>
          <w:lang w:val="tr-TR"/>
        </w:rPr>
      </w:pPr>
    </w:p>
    <w:p w:rsidR="00EA23CF" w:rsidRPr="004268D1" w:rsidRDefault="00EA23CF" w:rsidP="0016018D">
      <w:pPr>
        <w:pStyle w:val="Heading3"/>
        <w:rPr>
          <w:lang w:val="tr-TR"/>
        </w:rPr>
      </w:pPr>
      <w:bookmarkStart w:id="53" w:name="_Toc223148733"/>
      <w:bookmarkStart w:id="54" w:name="_Toc223149682"/>
      <w:bookmarkStart w:id="55" w:name="_Toc223161337"/>
      <w:bookmarkStart w:id="56" w:name="_Toc229298926"/>
      <w:r w:rsidRPr="004268D1">
        <w:rPr>
          <w:lang w:val="tr-TR"/>
        </w:rPr>
        <w:t>5.3.</w:t>
      </w:r>
      <w:r>
        <w:rPr>
          <w:lang w:val="tr-TR"/>
        </w:rPr>
        <w:t>6</w:t>
      </w:r>
      <w:r w:rsidRPr="004268D1">
        <w:rPr>
          <w:lang w:val="tr-TR"/>
        </w:rPr>
        <w:t xml:space="preserve"> </w:t>
      </w:r>
      <w:r>
        <w:rPr>
          <w:i/>
          <w:iCs/>
          <w:lang w:val="tr-TR"/>
        </w:rPr>
        <w:t>Koagulaz pozitif stafilokoklar</w:t>
      </w:r>
      <w:r w:rsidRPr="004268D1" w:rsidDel="006F2D92">
        <w:rPr>
          <w:lang w:val="tr-TR"/>
        </w:rPr>
        <w:t xml:space="preserve"> </w:t>
      </w:r>
      <w:bookmarkEnd w:id="53"/>
      <w:bookmarkEnd w:id="54"/>
      <w:bookmarkEnd w:id="55"/>
      <w:bookmarkEnd w:id="56"/>
    </w:p>
    <w:p w:rsidR="00EA23CF" w:rsidRDefault="00EA23CF" w:rsidP="0016018D">
      <w:pPr>
        <w:widowControl w:val="0"/>
        <w:rPr>
          <w:lang w:val="tr-TR"/>
        </w:rPr>
      </w:pPr>
      <w:r>
        <w:rPr>
          <w:i/>
          <w:iCs/>
          <w:lang w:val="tr-TR"/>
        </w:rPr>
        <w:t>Koagulaz pozitif stafilokok aranması</w:t>
      </w:r>
      <w:r w:rsidRPr="003A26C4">
        <w:rPr>
          <w:i/>
          <w:iCs/>
          <w:lang w:val="tr-TR"/>
        </w:rPr>
        <w:t xml:space="preserve"> TS 6582-1 EN ISO 6888-1</w:t>
      </w:r>
      <w:r>
        <w:rPr>
          <w:i/>
          <w:iCs/>
          <w:lang w:val="tr-TR"/>
        </w:rPr>
        <w:t>’e göre yapılır ve sonucun</w:t>
      </w:r>
      <w:r w:rsidRPr="003A26C4">
        <w:rPr>
          <w:i/>
          <w:iCs/>
          <w:lang w:val="tr-TR"/>
        </w:rPr>
        <w:t xml:space="preserve"> </w:t>
      </w:r>
      <w:r>
        <w:rPr>
          <w:i/>
          <w:iCs/>
          <w:lang w:val="tr-TR"/>
        </w:rPr>
        <w:t xml:space="preserve">4.2.4’e  </w:t>
      </w:r>
      <w:r w:rsidRPr="000E08EC">
        <w:rPr>
          <w:i/>
          <w:iCs/>
          <w:lang w:val="tr-TR"/>
        </w:rPr>
        <w:t>uygun olup olmadığına bakılır.</w:t>
      </w:r>
    </w:p>
    <w:p w:rsidR="00EA23CF" w:rsidRDefault="00EA23CF" w:rsidP="0016018D">
      <w:pPr>
        <w:widowControl w:val="0"/>
        <w:rPr>
          <w:lang w:val="tr-TR"/>
        </w:rPr>
      </w:pPr>
    </w:p>
    <w:p w:rsidR="00EA23CF" w:rsidRDefault="00EA23CF" w:rsidP="003F4B14">
      <w:pPr>
        <w:pStyle w:val="Heading3"/>
        <w:rPr>
          <w:lang w:val="tr-TR"/>
        </w:rPr>
      </w:pPr>
      <w:r w:rsidRPr="004268D1">
        <w:rPr>
          <w:lang w:val="tr-TR"/>
        </w:rPr>
        <w:t>5.3.</w:t>
      </w:r>
      <w:r>
        <w:rPr>
          <w:lang w:val="tr-TR"/>
        </w:rPr>
        <w:t>7</w:t>
      </w:r>
      <w:r w:rsidRPr="004268D1">
        <w:rPr>
          <w:lang w:val="tr-TR"/>
        </w:rPr>
        <w:t xml:space="preserve"> </w:t>
      </w:r>
      <w:r w:rsidRPr="003F4B14">
        <w:rPr>
          <w:i/>
          <w:iCs/>
          <w:lang w:val="tr-TR"/>
        </w:rPr>
        <w:t>L. Monocytogenes</w:t>
      </w:r>
      <w:r>
        <w:rPr>
          <w:i/>
          <w:iCs/>
          <w:lang w:val="tr-TR"/>
        </w:rPr>
        <w:t xml:space="preserve"> aranması</w:t>
      </w:r>
      <w:r w:rsidRPr="004268D1" w:rsidDel="006F2D92">
        <w:rPr>
          <w:lang w:val="tr-TR"/>
        </w:rPr>
        <w:t xml:space="preserve"> </w:t>
      </w:r>
    </w:p>
    <w:p w:rsidR="00EA23CF" w:rsidRPr="00E916B8" w:rsidRDefault="00EA23CF" w:rsidP="0096388B">
      <w:pPr>
        <w:rPr>
          <w:lang w:val="tr-TR"/>
        </w:rPr>
      </w:pPr>
      <w:r w:rsidRPr="000E08EC">
        <w:rPr>
          <w:lang w:val="tr-TR"/>
        </w:rPr>
        <w:t xml:space="preserve">L. Monocytogenes aranması </w:t>
      </w:r>
      <w:r w:rsidRPr="003A26C4">
        <w:rPr>
          <w:lang w:val="tr-TR"/>
        </w:rPr>
        <w:t>TS EN ISO 6579</w:t>
      </w:r>
      <w:r>
        <w:rPr>
          <w:lang w:val="tr-TR"/>
        </w:rPr>
        <w:t xml:space="preserve">’a </w:t>
      </w:r>
      <w:r w:rsidRPr="000E08EC">
        <w:rPr>
          <w:lang w:val="tr-TR"/>
        </w:rPr>
        <w:t>göre yapılır ve sonucun 4.2.4’e  uygun olup olmadığına bakılır.</w:t>
      </w:r>
    </w:p>
    <w:p w:rsidR="00EA23CF" w:rsidRDefault="00EA23CF" w:rsidP="0096388B">
      <w:pPr>
        <w:rPr>
          <w:b/>
          <w:bCs/>
          <w:sz w:val="22"/>
          <w:szCs w:val="22"/>
          <w:lang w:val="tr-TR"/>
        </w:rPr>
      </w:pPr>
      <w:r w:rsidRPr="0096388B">
        <w:rPr>
          <w:b/>
          <w:bCs/>
          <w:sz w:val="22"/>
          <w:szCs w:val="22"/>
          <w:lang w:val="tr-TR"/>
        </w:rPr>
        <w:t>5.3.</w:t>
      </w:r>
      <w:r>
        <w:rPr>
          <w:b/>
          <w:bCs/>
          <w:sz w:val="22"/>
          <w:szCs w:val="22"/>
          <w:lang w:val="tr-TR"/>
        </w:rPr>
        <w:t>8</w:t>
      </w:r>
      <w:r w:rsidRPr="0096388B">
        <w:rPr>
          <w:b/>
          <w:bCs/>
          <w:sz w:val="22"/>
          <w:szCs w:val="22"/>
          <w:lang w:val="tr-TR"/>
        </w:rPr>
        <w:t xml:space="preserve"> </w:t>
      </w:r>
      <w:r w:rsidRPr="003A26C4">
        <w:rPr>
          <w:b/>
          <w:bCs/>
          <w:i/>
          <w:iCs/>
          <w:sz w:val="22"/>
          <w:szCs w:val="22"/>
          <w:lang w:val="tr-TR"/>
        </w:rPr>
        <w:t>Salmonella</w:t>
      </w:r>
      <w:r>
        <w:rPr>
          <w:b/>
          <w:bCs/>
          <w:i/>
          <w:iCs/>
          <w:sz w:val="22"/>
          <w:szCs w:val="22"/>
          <w:lang w:val="tr-TR"/>
        </w:rPr>
        <w:t xml:space="preserve"> tayini</w:t>
      </w:r>
    </w:p>
    <w:p w:rsidR="00EA23CF" w:rsidRPr="00E916B8" w:rsidRDefault="00EA23CF" w:rsidP="0096388B">
      <w:pPr>
        <w:rPr>
          <w:lang w:val="tr-TR"/>
        </w:rPr>
      </w:pPr>
      <w:r w:rsidRPr="000E08EC">
        <w:rPr>
          <w:lang w:val="tr-TR"/>
        </w:rPr>
        <w:t>Salmonella tayini</w:t>
      </w:r>
      <w:r w:rsidRPr="00E916B8">
        <w:rPr>
          <w:lang w:val="tr-TR"/>
        </w:rPr>
        <w:t xml:space="preserve"> </w:t>
      </w:r>
      <w:r w:rsidRPr="00AE1481">
        <w:rPr>
          <w:lang w:val="tr-TR"/>
        </w:rPr>
        <w:t>TS EN ISO 11290-1/A1</w:t>
      </w:r>
      <w:r>
        <w:rPr>
          <w:lang w:val="tr-TR"/>
        </w:rPr>
        <w:t xml:space="preserve">’e </w:t>
      </w:r>
      <w:r w:rsidRPr="000E08EC">
        <w:rPr>
          <w:lang w:val="tr-TR"/>
        </w:rPr>
        <w:t>göre yapılır ve sonucun 4.2.4’e  uygun olup olmadığına bakılır.</w:t>
      </w:r>
    </w:p>
    <w:p w:rsidR="00EA23CF" w:rsidRPr="00797122" w:rsidRDefault="00EA23CF" w:rsidP="0016018D">
      <w:pPr>
        <w:widowControl w:val="0"/>
        <w:rPr>
          <w:lang w:val="tr-TR"/>
        </w:rPr>
      </w:pPr>
    </w:p>
    <w:p w:rsidR="00EA23CF" w:rsidRPr="004268D1" w:rsidRDefault="00EA23CF" w:rsidP="0016018D">
      <w:pPr>
        <w:pStyle w:val="Heading2"/>
      </w:pPr>
      <w:bookmarkStart w:id="57" w:name="_Toc245021907"/>
      <w:bookmarkStart w:id="58" w:name="_Toc395551589"/>
      <w:r w:rsidRPr="004268D1">
        <w:t>5.4</w:t>
      </w:r>
      <w:r w:rsidRPr="004268D1">
        <w:tab/>
        <w:t>Değerlendirme</w:t>
      </w:r>
      <w:bookmarkEnd w:id="57"/>
      <w:bookmarkEnd w:id="58"/>
    </w:p>
    <w:p w:rsidR="00EA23CF" w:rsidRPr="004268D1" w:rsidRDefault="00EA23CF" w:rsidP="0016018D">
      <w:pPr>
        <w:widowControl w:val="0"/>
        <w:rPr>
          <w:lang w:val="tr-TR"/>
        </w:rPr>
      </w:pPr>
      <w:r w:rsidRPr="004268D1">
        <w:rPr>
          <w:lang w:val="tr-TR"/>
        </w:rPr>
        <w:t>Madde 5.1’e göre alınan numuneler üzerinde gerçekleştirilen muayene ve deneylerde belirlenen sonuçlar, bu standard kapsamında bulunan muayene ve deneylerin sonuçlarına uygunsa, parti standarda uygun sayılır.</w:t>
      </w:r>
    </w:p>
    <w:p w:rsidR="00EA23CF" w:rsidRPr="004268D1" w:rsidRDefault="00EA23CF" w:rsidP="0016018D">
      <w:pPr>
        <w:widowControl w:val="0"/>
        <w:rPr>
          <w:lang w:val="tr-TR"/>
        </w:rPr>
      </w:pPr>
    </w:p>
    <w:p w:rsidR="00EA23CF" w:rsidRPr="004268D1" w:rsidRDefault="00EA23CF" w:rsidP="0016018D">
      <w:pPr>
        <w:pStyle w:val="Heading2"/>
      </w:pPr>
      <w:bookmarkStart w:id="59" w:name="_Toc245021908"/>
      <w:bookmarkStart w:id="60" w:name="_Toc395551590"/>
      <w:r w:rsidRPr="004268D1">
        <w:t>5.5</w:t>
      </w:r>
      <w:r w:rsidRPr="004268D1">
        <w:tab/>
        <w:t>Muayene ve deney raporu</w:t>
      </w:r>
      <w:bookmarkEnd w:id="59"/>
      <w:bookmarkEnd w:id="60"/>
    </w:p>
    <w:p w:rsidR="00EA23CF" w:rsidRPr="004268D1" w:rsidRDefault="00EA23CF" w:rsidP="0016018D">
      <w:pPr>
        <w:rPr>
          <w:lang w:val="tr-TR"/>
        </w:rPr>
      </w:pPr>
      <w:r w:rsidRPr="004268D1">
        <w:rPr>
          <w:lang w:val="tr-TR"/>
        </w:rPr>
        <w:t>Muayene ve deney raporunda en az aşağıdaki bilgiler bulunmalıdır:</w:t>
      </w:r>
    </w:p>
    <w:p w:rsidR="00EA23CF" w:rsidRPr="004268D1" w:rsidRDefault="00EA23CF" w:rsidP="0016018D">
      <w:pPr>
        <w:numPr>
          <w:ilvl w:val="0"/>
          <w:numId w:val="4"/>
        </w:numPr>
        <w:rPr>
          <w:lang w:val="tr-TR"/>
        </w:rPr>
      </w:pPr>
      <w:r w:rsidRPr="004268D1">
        <w:rPr>
          <w:lang w:val="tr-TR"/>
        </w:rPr>
        <w:t>Firmanın adı ve adresi,</w:t>
      </w:r>
    </w:p>
    <w:p w:rsidR="00EA23CF" w:rsidRPr="004268D1" w:rsidRDefault="00EA23CF" w:rsidP="0016018D">
      <w:pPr>
        <w:numPr>
          <w:ilvl w:val="0"/>
          <w:numId w:val="4"/>
        </w:numPr>
        <w:rPr>
          <w:lang w:val="tr-TR"/>
        </w:rPr>
      </w:pPr>
      <w:r w:rsidRPr="004268D1">
        <w:rPr>
          <w:lang w:val="tr-TR"/>
        </w:rPr>
        <w:t>Muayene ve deneyin yapıldığı yerin ve laboratuarın adı,</w:t>
      </w:r>
    </w:p>
    <w:p w:rsidR="00EA23CF" w:rsidRPr="004268D1" w:rsidRDefault="00EA23CF" w:rsidP="0016018D">
      <w:pPr>
        <w:numPr>
          <w:ilvl w:val="0"/>
          <w:numId w:val="4"/>
        </w:numPr>
        <w:rPr>
          <w:lang w:val="tr-TR"/>
        </w:rPr>
      </w:pPr>
      <w:r w:rsidRPr="004268D1">
        <w:rPr>
          <w:lang w:val="tr-TR"/>
        </w:rPr>
        <w:t>Muayene ve deneyi yapanın ve/veya raporu imzalayan yetkililerin adları görev ve meslekleri,</w:t>
      </w:r>
    </w:p>
    <w:p w:rsidR="00EA23CF" w:rsidRPr="004268D1" w:rsidRDefault="00EA23CF" w:rsidP="0016018D">
      <w:pPr>
        <w:numPr>
          <w:ilvl w:val="0"/>
          <w:numId w:val="4"/>
        </w:numPr>
        <w:rPr>
          <w:lang w:val="tr-TR"/>
        </w:rPr>
      </w:pPr>
      <w:r w:rsidRPr="004268D1">
        <w:rPr>
          <w:lang w:val="tr-TR"/>
        </w:rPr>
        <w:t>Numunenin alındığı tarih ile muayene ve deney tarihi,</w:t>
      </w:r>
    </w:p>
    <w:p w:rsidR="00EA23CF" w:rsidRPr="004268D1" w:rsidRDefault="00EA23CF" w:rsidP="0016018D">
      <w:pPr>
        <w:numPr>
          <w:ilvl w:val="0"/>
          <w:numId w:val="4"/>
        </w:numPr>
        <w:rPr>
          <w:lang w:val="tr-TR"/>
        </w:rPr>
      </w:pPr>
      <w:r w:rsidRPr="004268D1">
        <w:rPr>
          <w:lang w:val="tr-TR"/>
        </w:rPr>
        <w:t>Numunenin tanıtılması,</w:t>
      </w:r>
    </w:p>
    <w:p w:rsidR="00EA23CF" w:rsidRPr="004268D1" w:rsidRDefault="00EA23CF" w:rsidP="0016018D">
      <w:pPr>
        <w:numPr>
          <w:ilvl w:val="0"/>
          <w:numId w:val="4"/>
        </w:numPr>
        <w:rPr>
          <w:lang w:val="tr-TR"/>
        </w:rPr>
      </w:pPr>
      <w:r w:rsidRPr="004268D1">
        <w:rPr>
          <w:lang w:val="tr-TR"/>
        </w:rPr>
        <w:t>Muayene ve deneylerde uygulanan standardların numaraları,</w:t>
      </w:r>
    </w:p>
    <w:p w:rsidR="00EA23CF" w:rsidRPr="004268D1" w:rsidRDefault="00EA23CF" w:rsidP="0016018D">
      <w:pPr>
        <w:numPr>
          <w:ilvl w:val="0"/>
          <w:numId w:val="4"/>
        </w:numPr>
        <w:rPr>
          <w:lang w:val="tr-TR"/>
        </w:rPr>
      </w:pPr>
      <w:r w:rsidRPr="004268D1">
        <w:rPr>
          <w:lang w:val="tr-TR"/>
        </w:rPr>
        <w:t>Sonuçların gösterilmesi,</w:t>
      </w:r>
    </w:p>
    <w:p w:rsidR="00EA23CF" w:rsidRPr="004268D1" w:rsidRDefault="00EA23CF" w:rsidP="0016018D">
      <w:pPr>
        <w:numPr>
          <w:ilvl w:val="0"/>
          <w:numId w:val="4"/>
        </w:numPr>
        <w:rPr>
          <w:lang w:val="tr-TR"/>
        </w:rPr>
      </w:pPr>
      <w:r w:rsidRPr="004268D1">
        <w:rPr>
          <w:lang w:val="tr-TR"/>
        </w:rPr>
        <w:t>Muayene ve deney sonuçlarını değiştirebilecek faktörlerin mahzurlarını gidermek üzere alınan tedbirler,</w:t>
      </w:r>
    </w:p>
    <w:p w:rsidR="00EA23CF" w:rsidRPr="004268D1" w:rsidRDefault="00EA23CF" w:rsidP="0016018D">
      <w:pPr>
        <w:numPr>
          <w:ilvl w:val="0"/>
          <w:numId w:val="4"/>
        </w:numPr>
        <w:rPr>
          <w:lang w:val="tr-TR"/>
        </w:rPr>
      </w:pPr>
      <w:r w:rsidRPr="004268D1">
        <w:rPr>
          <w:lang w:val="tr-TR"/>
        </w:rPr>
        <w:t>Uygulanan muayene ve deney metotlarında belirtilmeyen veya mecburî görülmeyen, fakat muayene ve deneyde yer almış olan işlemler,</w:t>
      </w:r>
    </w:p>
    <w:p w:rsidR="00EA23CF" w:rsidRPr="004268D1" w:rsidRDefault="00EA23CF" w:rsidP="0016018D">
      <w:pPr>
        <w:numPr>
          <w:ilvl w:val="0"/>
          <w:numId w:val="4"/>
        </w:numPr>
        <w:rPr>
          <w:lang w:val="tr-TR"/>
        </w:rPr>
      </w:pPr>
      <w:r w:rsidRPr="004268D1">
        <w:rPr>
          <w:lang w:val="tr-TR"/>
        </w:rPr>
        <w:t>Standarda uygun olup olmadığı,</w:t>
      </w:r>
    </w:p>
    <w:p w:rsidR="00EA23CF" w:rsidRPr="004268D1" w:rsidRDefault="00EA23CF" w:rsidP="0016018D">
      <w:pPr>
        <w:numPr>
          <w:ilvl w:val="0"/>
          <w:numId w:val="4"/>
        </w:numPr>
        <w:rPr>
          <w:lang w:val="tr-TR"/>
        </w:rPr>
      </w:pPr>
      <w:r w:rsidRPr="004268D1">
        <w:rPr>
          <w:lang w:val="tr-TR"/>
        </w:rPr>
        <w:t>Rapora ait seri numarası ve tarih, her sayfanın numarası ve toplam sayfa sayısı.</w:t>
      </w:r>
    </w:p>
    <w:p w:rsidR="00EA23CF" w:rsidRPr="00A634DF" w:rsidRDefault="00EA23CF" w:rsidP="0016018D">
      <w:pPr>
        <w:rPr>
          <w:sz w:val="12"/>
          <w:szCs w:val="12"/>
          <w:lang w:val="tr-TR"/>
        </w:rPr>
      </w:pPr>
    </w:p>
    <w:p w:rsidR="00EA23CF" w:rsidRPr="004268D1" w:rsidRDefault="00EA23CF" w:rsidP="0016018D">
      <w:pPr>
        <w:pStyle w:val="Heading1"/>
      </w:pPr>
      <w:bookmarkStart w:id="61" w:name="_Toc245021909"/>
      <w:bookmarkStart w:id="62" w:name="_Toc395551591"/>
      <w:r w:rsidRPr="004268D1">
        <w:t>6</w:t>
      </w:r>
      <w:r w:rsidRPr="004268D1">
        <w:tab/>
        <w:t>Piyasaya arz</w:t>
      </w:r>
      <w:bookmarkEnd w:id="61"/>
      <w:bookmarkEnd w:id="62"/>
    </w:p>
    <w:p w:rsidR="00EA23CF" w:rsidRDefault="00EA23CF" w:rsidP="00461074">
      <w:pPr>
        <w:rPr>
          <w:lang w:val="tr-TR"/>
        </w:rPr>
      </w:pPr>
      <w:r>
        <w:rPr>
          <w:lang w:val="tr-TR"/>
        </w:rPr>
        <w:t>Urfa peyniri,</w:t>
      </w:r>
      <w:r w:rsidRPr="004268D1">
        <w:rPr>
          <w:lang w:val="tr-TR"/>
        </w:rPr>
        <w:t xml:space="preserve"> ambalajlı olarak piyasaya arz edilir. Açık ve ambalajsız </w:t>
      </w:r>
      <w:r>
        <w:rPr>
          <w:lang w:val="tr-TR"/>
        </w:rPr>
        <w:t>peynir</w:t>
      </w:r>
      <w:r w:rsidRPr="004268D1">
        <w:rPr>
          <w:lang w:val="tr-TR"/>
        </w:rPr>
        <w:t xml:space="preserve"> satışı yapılamaz.</w:t>
      </w:r>
    </w:p>
    <w:p w:rsidR="00EA23CF" w:rsidRPr="00A634DF" w:rsidRDefault="00EA23CF" w:rsidP="0016018D">
      <w:pPr>
        <w:rPr>
          <w:sz w:val="12"/>
          <w:szCs w:val="12"/>
          <w:lang w:val="tr-TR"/>
        </w:rPr>
      </w:pPr>
    </w:p>
    <w:p w:rsidR="00EA23CF" w:rsidRPr="004268D1" w:rsidRDefault="00EA23CF" w:rsidP="0016018D">
      <w:pPr>
        <w:pStyle w:val="Heading2"/>
      </w:pPr>
      <w:bookmarkStart w:id="63" w:name="_Toc245021910"/>
      <w:bookmarkStart w:id="64" w:name="_Toc395551592"/>
      <w:r w:rsidRPr="004268D1">
        <w:t>6.1</w:t>
      </w:r>
      <w:r w:rsidRPr="004268D1">
        <w:tab/>
        <w:t>Ambalajlama</w:t>
      </w:r>
      <w:bookmarkEnd w:id="63"/>
      <w:bookmarkEnd w:id="64"/>
      <w:r w:rsidRPr="004268D1">
        <w:t xml:space="preserve"> </w:t>
      </w:r>
    </w:p>
    <w:p w:rsidR="00EA23CF" w:rsidRPr="004268D1" w:rsidRDefault="00EA23CF" w:rsidP="0016018D">
      <w:pPr>
        <w:widowControl w:val="0"/>
        <w:rPr>
          <w:lang w:val="tr-TR"/>
        </w:rPr>
      </w:pPr>
      <w:r w:rsidRPr="004268D1">
        <w:rPr>
          <w:lang w:val="tr-TR"/>
        </w:rPr>
        <w:t xml:space="preserve">Ambalajlar mevzuatına uygun ve içindeki </w:t>
      </w:r>
      <w:r>
        <w:rPr>
          <w:lang w:val="tr-TR"/>
        </w:rPr>
        <w:t xml:space="preserve">peyniri </w:t>
      </w:r>
      <w:r w:rsidRPr="004268D1">
        <w:rPr>
          <w:lang w:val="tr-TR"/>
        </w:rPr>
        <w:t>koruyabilecek özellikte olmalıdır. Ambalajlar 10 kg’a kadar (dahil) küçük ambalaj, 10 kg’dan daha büyük olanlar ise büyük ambalaj olarak kabul edilir. Ambalajlarda kıl dökebilecek malzeme kullanılmamalıdır.</w:t>
      </w:r>
    </w:p>
    <w:p w:rsidR="00EA23CF" w:rsidRPr="004268D1" w:rsidRDefault="00EA23CF" w:rsidP="0016018D">
      <w:pPr>
        <w:widowControl w:val="0"/>
        <w:rPr>
          <w:lang w:val="tr-TR"/>
        </w:rPr>
      </w:pPr>
    </w:p>
    <w:p w:rsidR="00EA23CF" w:rsidRPr="004268D1" w:rsidRDefault="00EA23CF" w:rsidP="0016018D">
      <w:pPr>
        <w:pStyle w:val="Heading2"/>
      </w:pPr>
      <w:bookmarkStart w:id="65" w:name="_Toc245021911"/>
      <w:bookmarkStart w:id="66" w:name="_Toc395551593"/>
      <w:r w:rsidRPr="004268D1">
        <w:t>6.2</w:t>
      </w:r>
      <w:r w:rsidRPr="004268D1">
        <w:tab/>
        <w:t>İşaretleme</w:t>
      </w:r>
      <w:bookmarkEnd w:id="65"/>
      <w:bookmarkEnd w:id="66"/>
    </w:p>
    <w:p w:rsidR="00EA23CF" w:rsidRDefault="00EA23CF" w:rsidP="0096388B">
      <w:pPr>
        <w:rPr>
          <w:lang w:val="tr-TR"/>
        </w:rPr>
      </w:pPr>
      <w:r>
        <w:rPr>
          <w:lang w:val="tr-TR"/>
        </w:rPr>
        <w:t>peynir</w:t>
      </w:r>
      <w:r w:rsidRPr="004268D1">
        <w:rPr>
          <w:lang w:val="tr-TR"/>
        </w:rPr>
        <w:t xml:space="preserve"> ambalajları üzerine en az aşağıdaki bilgiler okunaklı olarak silinmeyecek ve bozulmayacak şekilde yazılır, basılır veya etiket olarak takılır</w:t>
      </w:r>
      <w:r>
        <w:rPr>
          <w:lang w:val="tr-TR"/>
        </w:rPr>
        <w:t>.</w:t>
      </w:r>
      <w:r w:rsidRPr="004268D1">
        <w:rPr>
          <w:lang w:val="tr-TR"/>
        </w:rPr>
        <w:t xml:space="preserve"> </w:t>
      </w:r>
    </w:p>
    <w:p w:rsidR="00EA23CF" w:rsidRPr="004268D1" w:rsidRDefault="00EA23CF" w:rsidP="0096388B">
      <w:pPr>
        <w:rPr>
          <w:lang w:val="tr-TR"/>
        </w:rPr>
      </w:pPr>
      <w:r w:rsidRPr="004268D1">
        <w:rPr>
          <w:lang w:val="tr-TR"/>
        </w:rPr>
        <w:t>Firmanın ticari unvanı ve adresi veya kısa adı ve adresi veya tescilli markası</w:t>
      </w:r>
      <w:r>
        <w:rPr>
          <w:lang w:val="tr-TR"/>
        </w:rPr>
        <w:t>,</w:t>
      </w:r>
    </w:p>
    <w:p w:rsidR="00EA23CF" w:rsidRPr="004268D1" w:rsidRDefault="00EA23CF" w:rsidP="0016018D">
      <w:pPr>
        <w:widowControl w:val="0"/>
        <w:numPr>
          <w:ilvl w:val="0"/>
          <w:numId w:val="8"/>
        </w:numPr>
        <w:rPr>
          <w:lang w:val="tr-TR"/>
        </w:rPr>
      </w:pPr>
      <w:r w:rsidRPr="004268D1">
        <w:rPr>
          <w:lang w:val="tr-TR"/>
        </w:rPr>
        <w:t xml:space="preserve">Bu standardın işaret ve numarası (TS </w:t>
      </w:r>
      <w:r>
        <w:rPr>
          <w:lang w:val="tr-TR"/>
        </w:rPr>
        <w:t xml:space="preserve">13129 </w:t>
      </w:r>
      <w:r w:rsidRPr="004268D1">
        <w:rPr>
          <w:lang w:val="tr-TR"/>
        </w:rPr>
        <w:t>şeklinde)</w:t>
      </w:r>
      <w:r>
        <w:rPr>
          <w:lang w:val="tr-TR"/>
        </w:rPr>
        <w:t>,</w:t>
      </w:r>
    </w:p>
    <w:p w:rsidR="00EA23CF" w:rsidRDefault="00EA23CF" w:rsidP="00E916B8">
      <w:pPr>
        <w:widowControl w:val="0"/>
        <w:numPr>
          <w:ilvl w:val="0"/>
          <w:numId w:val="8"/>
        </w:numPr>
        <w:rPr>
          <w:lang w:val="tr-TR"/>
        </w:rPr>
      </w:pPr>
      <w:r w:rsidRPr="00E916B8">
        <w:rPr>
          <w:lang w:val="tr-TR"/>
        </w:rPr>
        <w:t>Mamul</w:t>
      </w:r>
      <w:r w:rsidRPr="00AE1481">
        <w:rPr>
          <w:lang w:val="tr-TR"/>
        </w:rPr>
        <w:t>ü</w:t>
      </w:r>
      <w:r w:rsidRPr="004214AD">
        <w:rPr>
          <w:lang w:val="tr-TR"/>
        </w:rPr>
        <w:t xml:space="preserve">n </w:t>
      </w:r>
      <w:r w:rsidRPr="0096388B">
        <w:rPr>
          <w:lang w:val="tr-TR"/>
        </w:rPr>
        <w:t xml:space="preserve">adı, </w:t>
      </w:r>
    </w:p>
    <w:p w:rsidR="00EA23CF" w:rsidRDefault="00EA23CF" w:rsidP="004214AD">
      <w:pPr>
        <w:widowControl w:val="0"/>
        <w:numPr>
          <w:ilvl w:val="0"/>
          <w:numId w:val="8"/>
        </w:numPr>
        <w:rPr>
          <w:lang w:val="tr-TR"/>
        </w:rPr>
      </w:pPr>
      <w:r>
        <w:rPr>
          <w:lang w:val="tr-TR"/>
        </w:rPr>
        <w:t>Tipi,</w:t>
      </w:r>
    </w:p>
    <w:p w:rsidR="00EA23CF" w:rsidRPr="004214AD" w:rsidRDefault="00EA23CF" w:rsidP="0096388B">
      <w:pPr>
        <w:widowControl w:val="0"/>
        <w:numPr>
          <w:ilvl w:val="0"/>
          <w:numId w:val="8"/>
        </w:numPr>
        <w:rPr>
          <w:lang w:val="tr-TR"/>
        </w:rPr>
      </w:pPr>
      <w:r w:rsidRPr="00E916B8">
        <w:rPr>
          <w:lang w:val="tr-TR"/>
        </w:rPr>
        <w:t>Parti ve/veya seri/kod numaralarından en az birisi</w:t>
      </w:r>
      <w:r w:rsidRPr="00AE1481">
        <w:rPr>
          <w:lang w:val="tr-TR"/>
        </w:rPr>
        <w:t>,</w:t>
      </w:r>
    </w:p>
    <w:p w:rsidR="00EA23CF" w:rsidRPr="004268D1" w:rsidRDefault="00EA23CF" w:rsidP="0016018D">
      <w:pPr>
        <w:widowControl w:val="0"/>
        <w:numPr>
          <w:ilvl w:val="0"/>
          <w:numId w:val="8"/>
        </w:numPr>
        <w:rPr>
          <w:lang w:val="tr-TR"/>
        </w:rPr>
      </w:pPr>
      <w:r>
        <w:rPr>
          <w:lang w:val="tr-TR"/>
        </w:rPr>
        <w:t>N</w:t>
      </w:r>
      <w:r w:rsidRPr="004268D1">
        <w:rPr>
          <w:lang w:val="tr-TR"/>
        </w:rPr>
        <w:t>et kütlesi (</w:t>
      </w:r>
      <w:r>
        <w:rPr>
          <w:lang w:val="tr-TR"/>
        </w:rPr>
        <w:t xml:space="preserve">g veya </w:t>
      </w:r>
      <w:r w:rsidRPr="004268D1">
        <w:rPr>
          <w:lang w:val="tr-TR"/>
        </w:rPr>
        <w:t>kg olarak)</w:t>
      </w:r>
      <w:r>
        <w:rPr>
          <w:lang w:val="tr-TR"/>
        </w:rPr>
        <w:t>,</w:t>
      </w:r>
    </w:p>
    <w:p w:rsidR="00EA23CF" w:rsidRPr="004268D1" w:rsidRDefault="00EA23CF" w:rsidP="0016018D">
      <w:pPr>
        <w:widowControl w:val="0"/>
        <w:numPr>
          <w:ilvl w:val="0"/>
          <w:numId w:val="8"/>
        </w:numPr>
        <w:rPr>
          <w:lang w:val="tr-TR"/>
        </w:rPr>
      </w:pPr>
      <w:r w:rsidRPr="004268D1">
        <w:rPr>
          <w:lang w:val="tr-TR"/>
        </w:rPr>
        <w:t>Gerektiğinde kullanım bilgisi ve/veya muhafaza şartları</w:t>
      </w:r>
      <w:r>
        <w:rPr>
          <w:lang w:val="tr-TR"/>
        </w:rPr>
        <w:t>,</w:t>
      </w:r>
    </w:p>
    <w:p w:rsidR="00EA23CF" w:rsidRDefault="00EA23CF" w:rsidP="00064F39">
      <w:pPr>
        <w:widowControl w:val="0"/>
        <w:numPr>
          <w:ilvl w:val="0"/>
          <w:numId w:val="8"/>
        </w:numPr>
        <w:rPr>
          <w:lang w:val="tr-TR"/>
        </w:rPr>
      </w:pPr>
      <w:r w:rsidRPr="004268D1">
        <w:rPr>
          <w:lang w:val="tr-TR"/>
        </w:rPr>
        <w:t>Firmaca tavsiye edilen son tüketim tarihi</w:t>
      </w:r>
      <w:r>
        <w:rPr>
          <w:lang w:val="tr-TR"/>
        </w:rPr>
        <w:t>.</w:t>
      </w:r>
    </w:p>
    <w:p w:rsidR="00EA23CF" w:rsidRPr="004268D1" w:rsidRDefault="00EA23CF" w:rsidP="00064F39">
      <w:pPr>
        <w:widowControl w:val="0"/>
        <w:numPr>
          <w:ilvl w:val="0"/>
          <w:numId w:val="8"/>
        </w:numPr>
        <w:rPr>
          <w:lang w:val="tr-TR"/>
        </w:rPr>
      </w:pPr>
    </w:p>
    <w:p w:rsidR="00EA23CF" w:rsidRPr="004268D1" w:rsidRDefault="00EA23CF" w:rsidP="0016018D">
      <w:pPr>
        <w:rPr>
          <w:lang w:val="tr-TR"/>
        </w:rPr>
      </w:pPr>
      <w:r w:rsidRPr="004268D1">
        <w:rPr>
          <w:lang w:val="tr-TR"/>
        </w:rPr>
        <w:t>Gerektiğinde bu bilgiler Türkçenin yanı sıra, yabancı dillerde de yazılabilir.</w:t>
      </w:r>
    </w:p>
    <w:p w:rsidR="00EA23CF" w:rsidRPr="004268D1" w:rsidRDefault="00EA23CF" w:rsidP="0016018D">
      <w:pPr>
        <w:rPr>
          <w:lang w:val="tr-TR"/>
        </w:rPr>
      </w:pPr>
    </w:p>
    <w:p w:rsidR="00EA23CF" w:rsidRPr="004268D1" w:rsidRDefault="00EA23CF" w:rsidP="0016018D">
      <w:pPr>
        <w:pStyle w:val="Heading2"/>
      </w:pPr>
      <w:bookmarkStart w:id="67" w:name="_Toc245021912"/>
      <w:bookmarkStart w:id="68" w:name="_Toc395551594"/>
      <w:r w:rsidRPr="004268D1">
        <w:t>6.3</w:t>
      </w:r>
      <w:r w:rsidRPr="004268D1">
        <w:tab/>
        <w:t>Taşıma ve muhafaza</w:t>
      </w:r>
      <w:bookmarkEnd w:id="67"/>
      <w:bookmarkEnd w:id="68"/>
    </w:p>
    <w:p w:rsidR="00EA23CF" w:rsidRPr="004268D1" w:rsidRDefault="00EA23CF" w:rsidP="0016018D">
      <w:pPr>
        <w:rPr>
          <w:lang w:val="tr-TR"/>
        </w:rPr>
      </w:pPr>
      <w:r w:rsidRPr="000E08EC">
        <w:rPr>
          <w:lang w:val="tr-TR"/>
        </w:rPr>
        <w:t>Urfa peyniri özelliklerinin bozulmayacağı ve yabancı koku y</w:t>
      </w:r>
      <w:r>
        <w:rPr>
          <w:lang w:val="tr-TR"/>
        </w:rPr>
        <w:t xml:space="preserve">ayan maddelerin bulunmadığı +4 </w:t>
      </w:r>
      <w:r w:rsidRPr="0096388B">
        <w:rPr>
          <w:vertAlign w:val="superscript"/>
          <w:lang w:val="tr-TR"/>
        </w:rPr>
        <w:t>o</w:t>
      </w:r>
      <w:r>
        <w:rPr>
          <w:lang w:val="tr-TR"/>
        </w:rPr>
        <w:t xml:space="preserve">C ilâ +10 </w:t>
      </w:r>
      <w:r w:rsidRPr="0096388B">
        <w:rPr>
          <w:vertAlign w:val="superscript"/>
          <w:lang w:val="tr-TR"/>
        </w:rPr>
        <w:t>o</w:t>
      </w:r>
      <w:r w:rsidRPr="000E08EC">
        <w:rPr>
          <w:lang w:val="tr-TR"/>
        </w:rPr>
        <w:t>C  arasındaki soğuk hava depolarında muhafaza edilmeli ve yine aynı sıcaklıklarda nakledilmelidir.</w:t>
      </w:r>
    </w:p>
    <w:p w:rsidR="00EA23CF" w:rsidRDefault="00EA23CF" w:rsidP="0016018D">
      <w:pPr>
        <w:rPr>
          <w:lang w:val="tr-TR"/>
        </w:rPr>
      </w:pPr>
    </w:p>
    <w:p w:rsidR="00EA23CF" w:rsidRPr="004268D1" w:rsidRDefault="00EA23CF" w:rsidP="0016018D">
      <w:pPr>
        <w:pStyle w:val="Heading1"/>
      </w:pPr>
      <w:bookmarkStart w:id="69" w:name="_Toc245021913"/>
      <w:bookmarkStart w:id="70" w:name="_Toc395551595"/>
      <w:r w:rsidRPr="004268D1">
        <w:t>7</w:t>
      </w:r>
      <w:r w:rsidRPr="004268D1">
        <w:tab/>
        <w:t>Çeşitli hükümler</w:t>
      </w:r>
      <w:bookmarkEnd w:id="69"/>
      <w:bookmarkEnd w:id="70"/>
    </w:p>
    <w:p w:rsidR="00EA23CF" w:rsidRDefault="00EA23CF" w:rsidP="0016018D">
      <w:pPr>
        <w:rPr>
          <w:lang w:val="tr-TR"/>
        </w:rPr>
      </w:pPr>
      <w:r w:rsidRPr="004268D1">
        <w:rPr>
          <w:lang w:val="tr-TR"/>
        </w:rPr>
        <w:t>İmalatçı veya satıcı, bu standarda uygun olarak üretildiğini beyan ettiği</w:t>
      </w:r>
      <w:r>
        <w:rPr>
          <w:lang w:val="tr-TR"/>
        </w:rPr>
        <w:t xml:space="preserve"> </w:t>
      </w:r>
      <w:r w:rsidRPr="000E08EC">
        <w:rPr>
          <w:lang w:val="tr-TR"/>
        </w:rPr>
        <w:t>Urfa peyniri</w:t>
      </w:r>
      <w:r w:rsidRPr="004268D1">
        <w:rPr>
          <w:lang w:val="tr-TR"/>
        </w:rPr>
        <w:t xml:space="preserve"> için istenildiğinde standarda uygunluk beyannamesi vermeye veya göstermeye mecburdur. Bu beyannamede satış konusu </w:t>
      </w:r>
      <w:r w:rsidRPr="000E08EC">
        <w:rPr>
          <w:lang w:val="tr-TR"/>
        </w:rPr>
        <w:t>Urfa peyniri</w:t>
      </w:r>
      <w:r>
        <w:rPr>
          <w:lang w:val="tr-TR"/>
        </w:rPr>
        <w:t>nin</w:t>
      </w:r>
      <w:r w:rsidRPr="004268D1">
        <w:rPr>
          <w:lang w:val="tr-TR"/>
        </w:rPr>
        <w:t>:</w:t>
      </w:r>
    </w:p>
    <w:p w:rsidR="00EA23CF" w:rsidRPr="004268D1" w:rsidRDefault="00EA23CF" w:rsidP="0016018D">
      <w:pPr>
        <w:rPr>
          <w:lang w:val="tr-TR"/>
        </w:rPr>
      </w:pPr>
    </w:p>
    <w:p w:rsidR="00EA23CF" w:rsidRPr="004268D1" w:rsidRDefault="00EA23CF" w:rsidP="0016018D">
      <w:pPr>
        <w:numPr>
          <w:ilvl w:val="0"/>
          <w:numId w:val="2"/>
        </w:numPr>
        <w:rPr>
          <w:lang w:val="tr-TR"/>
        </w:rPr>
      </w:pPr>
      <w:r w:rsidRPr="004268D1">
        <w:rPr>
          <w:lang w:val="tr-TR"/>
        </w:rPr>
        <w:t>Madde 4’teki özelliklerde olduğunun,</w:t>
      </w:r>
    </w:p>
    <w:p w:rsidR="00EA23CF" w:rsidRPr="00DA7050" w:rsidRDefault="00EA23CF" w:rsidP="00DA7050">
      <w:pPr>
        <w:numPr>
          <w:ilvl w:val="0"/>
          <w:numId w:val="2"/>
        </w:numPr>
        <w:rPr>
          <w:lang w:val="tr-TR"/>
        </w:rPr>
      </w:pPr>
      <w:r w:rsidRPr="00DA7050">
        <w:rPr>
          <w:lang w:val="tr-TR"/>
        </w:rPr>
        <w:t>Madde</w:t>
      </w:r>
      <w:r>
        <w:rPr>
          <w:lang w:val="tr-TR"/>
        </w:rPr>
        <w:t xml:space="preserve"> </w:t>
      </w:r>
      <w:r w:rsidRPr="00DA7050">
        <w:rPr>
          <w:lang w:val="tr-TR"/>
        </w:rPr>
        <w:t xml:space="preserve">5’teki muayene ve deneylerin yapılmış ve uygun netice alınmış bulunduğunun </w:t>
      </w:r>
      <w:r w:rsidRPr="00B52B04">
        <w:rPr>
          <w:lang w:val="tr-TR"/>
        </w:rPr>
        <w:t>belirtilmesi</w:t>
      </w:r>
      <w:r>
        <w:rPr>
          <w:lang w:val="tr-TR"/>
        </w:rPr>
        <w:t> </w:t>
      </w:r>
      <w:r w:rsidRPr="00B52B04">
        <w:rPr>
          <w:lang w:val="tr-TR"/>
        </w:rPr>
        <w:t>gerekir</w:t>
      </w:r>
      <w:r w:rsidRPr="00DA7050">
        <w:rPr>
          <w:lang w:val="tr-TR"/>
        </w:rPr>
        <w:t>.</w:t>
      </w:r>
    </w:p>
    <w:p w:rsidR="00EA23CF" w:rsidRPr="004268D1" w:rsidRDefault="00EA23CF" w:rsidP="0016018D">
      <w:pPr>
        <w:rPr>
          <w:lang w:val="tr-TR"/>
        </w:rPr>
      </w:pPr>
    </w:p>
    <w:p w:rsidR="00EA23CF" w:rsidRPr="004268D1" w:rsidRDefault="00EA23CF" w:rsidP="0016018D">
      <w:pPr>
        <w:rPr>
          <w:lang w:val="tr-TR"/>
        </w:rPr>
      </w:pPr>
      <w:r w:rsidRPr="004268D1">
        <w:rPr>
          <w:lang w:val="tr-TR"/>
        </w:rPr>
        <w:t>İhracatta ambalaj büyüklüğü alıcı firmanın isteğine göre hazırlanır.</w:t>
      </w:r>
    </w:p>
    <w:p w:rsidR="00EA23CF" w:rsidRPr="004268D1" w:rsidRDefault="00EA23CF" w:rsidP="0016018D">
      <w:pPr>
        <w:rPr>
          <w:lang w:val="tr-TR"/>
        </w:rPr>
      </w:pPr>
    </w:p>
    <w:p w:rsidR="00EA23CF" w:rsidRPr="004268D1" w:rsidRDefault="00EA23CF" w:rsidP="0016018D">
      <w:pPr>
        <w:rPr>
          <w:lang w:val="tr-TR"/>
        </w:rPr>
      </w:pPr>
      <w:r w:rsidRPr="004268D1">
        <w:rPr>
          <w:b/>
          <w:bCs/>
          <w:lang w:val="tr-TR"/>
        </w:rPr>
        <w:t xml:space="preserve">Not - </w:t>
      </w:r>
      <w:r w:rsidRPr="004268D1">
        <w:rPr>
          <w:lang w:val="tr-TR"/>
        </w:rPr>
        <w:t>Bu standardda belirtilmeyen hususlarda Türk Gıda Kodeksi hükümleri geçerlidir.</w:t>
      </w:r>
    </w:p>
    <w:p w:rsidR="00EA23CF" w:rsidRDefault="00EA23CF" w:rsidP="0016018D">
      <w:pPr>
        <w:rPr>
          <w:lang w:val="tr-TR"/>
        </w:rPr>
      </w:pPr>
    </w:p>
    <w:p w:rsidR="00EA23CF" w:rsidRPr="004268D1" w:rsidRDefault="00EA23CF" w:rsidP="0016018D">
      <w:pPr>
        <w:pStyle w:val="Heading1"/>
        <w:jc w:val="center"/>
      </w:pPr>
      <w:bookmarkStart w:id="71" w:name="_Toc245021914"/>
      <w:bookmarkStart w:id="72" w:name="_Toc395551596"/>
      <w:r w:rsidRPr="004268D1">
        <w:t>Yararlanılan kaynaklar</w:t>
      </w:r>
      <w:bookmarkEnd w:id="71"/>
      <w:bookmarkEnd w:id="72"/>
    </w:p>
    <w:p w:rsidR="00EA23CF" w:rsidRPr="004268D1" w:rsidRDefault="00EA23CF" w:rsidP="0016018D">
      <w:pPr>
        <w:rPr>
          <w:lang w:val="tr-TR"/>
        </w:rPr>
      </w:pPr>
    </w:p>
    <w:p w:rsidR="00EA23CF" w:rsidRPr="005A06E5" w:rsidRDefault="00EA23CF" w:rsidP="005A06E5">
      <w:pPr>
        <w:rPr>
          <w:lang w:val="tr-TR"/>
        </w:rPr>
      </w:pPr>
      <w:r>
        <w:rPr>
          <w:lang w:val="tr-TR"/>
        </w:rPr>
        <w:t>1.</w:t>
      </w:r>
      <w:r w:rsidRPr="005A06E5">
        <w:rPr>
          <w:lang w:val="tr-TR"/>
        </w:rPr>
        <w:t>ERALP, M. 1974 Peynir Teknolojisi, Ankara Üniversitesi Ziraat Fakültesi Yayınları, No: 533, Ankara.</w:t>
      </w:r>
    </w:p>
    <w:p w:rsidR="00EA23CF" w:rsidRPr="005A06E5" w:rsidRDefault="00EA23CF" w:rsidP="005A06E5">
      <w:pPr>
        <w:rPr>
          <w:lang w:val="tr-TR"/>
        </w:rPr>
      </w:pPr>
      <w:r>
        <w:rPr>
          <w:lang w:val="tr-TR"/>
        </w:rPr>
        <w:t>2.</w:t>
      </w:r>
      <w:r w:rsidRPr="005A06E5">
        <w:rPr>
          <w:lang w:val="tr-TR"/>
        </w:rPr>
        <w:t>FOX, P:F.1993 Cheese: Chemistry, Physics and Microbiology Vol II, London, Second Edition, p,601.</w:t>
      </w:r>
    </w:p>
    <w:p w:rsidR="00EA23CF" w:rsidRPr="005A06E5" w:rsidRDefault="00EA23CF" w:rsidP="005A06E5">
      <w:pPr>
        <w:rPr>
          <w:lang w:val="tr-TR"/>
        </w:rPr>
      </w:pPr>
      <w:r>
        <w:rPr>
          <w:lang w:val="tr-TR"/>
        </w:rPr>
        <w:t>3.</w:t>
      </w:r>
      <w:r w:rsidRPr="005A06E5">
        <w:rPr>
          <w:lang w:val="tr-TR"/>
        </w:rPr>
        <w:t>KOSKOWSKI, F.V.AND MISTRY, V.V.1997. Cheese and Fermented Milk Foods.Vol I:Origins and Principles. Third Edition, Cornell University, Ithaca, New York, p.728.</w:t>
      </w:r>
    </w:p>
    <w:p w:rsidR="00EA23CF" w:rsidRPr="005A06E5" w:rsidRDefault="00EA23CF" w:rsidP="005A06E5">
      <w:pPr>
        <w:rPr>
          <w:lang w:val="tr-TR"/>
        </w:rPr>
      </w:pPr>
      <w:r>
        <w:rPr>
          <w:lang w:val="tr-TR"/>
        </w:rPr>
        <w:t>4.</w:t>
      </w:r>
      <w:r w:rsidRPr="005A06E5">
        <w:rPr>
          <w:lang w:val="tr-TR"/>
        </w:rPr>
        <w:t>METİN, M. ve ÖZTÜRK, G.F.2002. Süt ve mamülleri analiz yöntemleri (Duyusal, fiziksel ve kimyasal analizler), Ege Üniversitesi Ege Meslek Yüksekokulu Yayınları No:24 Ege Meslek Yüksekokulu Basımevi, Bornova, İzmir.</w:t>
      </w:r>
    </w:p>
    <w:p w:rsidR="00EA23CF" w:rsidRPr="005A06E5" w:rsidRDefault="00EA23CF" w:rsidP="005A06E5">
      <w:pPr>
        <w:rPr>
          <w:lang w:val="tr-TR"/>
        </w:rPr>
      </w:pPr>
      <w:r>
        <w:rPr>
          <w:lang w:val="tr-TR"/>
        </w:rPr>
        <w:t>5.</w:t>
      </w:r>
      <w:r w:rsidRPr="005A06E5">
        <w:rPr>
          <w:lang w:val="tr-TR"/>
        </w:rPr>
        <w:t>SCOTTT, R.1981. Cheese Making Practise, Elsevier Applied Science Publishers, New York, p.1-475</w:t>
      </w:r>
    </w:p>
    <w:p w:rsidR="00EA23CF" w:rsidRDefault="00EA23CF" w:rsidP="005A06E5">
      <w:pPr>
        <w:rPr>
          <w:lang w:val="tr-TR"/>
        </w:rPr>
      </w:pPr>
      <w:r>
        <w:rPr>
          <w:lang w:val="tr-TR"/>
        </w:rPr>
        <w:t>6.</w:t>
      </w:r>
      <w:r w:rsidRPr="005A06E5">
        <w:rPr>
          <w:lang w:val="tr-TR"/>
        </w:rPr>
        <w:t>URAZ, T.Tarihsiz, Peynir Üretim Teknolojisi, Peynir Teknolojisi Ders Notları, yayımlanmamış, Ankara Üniversitesi Ziraat Fakültesi Süt Teknolojisi Bölümü, Ankara.</w:t>
      </w:r>
    </w:p>
    <w:p w:rsidR="00EA23CF" w:rsidRDefault="00EA23CF" w:rsidP="0016018D">
      <w:pPr>
        <w:rPr>
          <w:lang w:val="tr-TR"/>
        </w:rPr>
      </w:pPr>
      <w:r>
        <w:rPr>
          <w:lang w:val="tr-TR"/>
        </w:rPr>
        <w:t xml:space="preserve">7- </w:t>
      </w:r>
      <w:r w:rsidRPr="00064F39">
        <w:rPr>
          <w:lang w:val="tr-TR"/>
        </w:rPr>
        <w:t xml:space="preserve">Türk Gıda Kodeksi - Mikrobiyolojik Kriterler </w:t>
      </w:r>
      <w:r>
        <w:rPr>
          <w:lang w:val="tr-TR"/>
        </w:rPr>
        <w:t>Yönetmeliği</w:t>
      </w:r>
      <w:r w:rsidRPr="00064F39">
        <w:rPr>
          <w:lang w:val="tr-TR"/>
        </w:rPr>
        <w:t xml:space="preserve"> (20</w:t>
      </w:r>
      <w:r>
        <w:rPr>
          <w:lang w:val="tr-TR"/>
        </w:rPr>
        <w:t>11</w:t>
      </w:r>
      <w:r w:rsidRPr="00064F39">
        <w:rPr>
          <w:lang w:val="tr-TR"/>
        </w:rPr>
        <w:t>)</w:t>
      </w:r>
    </w:p>
    <w:p w:rsidR="00EA23CF" w:rsidRPr="004268D1" w:rsidRDefault="00EA23CF" w:rsidP="0016018D">
      <w:pPr>
        <w:rPr>
          <w:lang w:val="tr-TR"/>
        </w:rPr>
      </w:pPr>
    </w:p>
    <w:p w:rsidR="00EA23CF" w:rsidRPr="00B33C95" w:rsidRDefault="00EA23CF">
      <w:pPr>
        <w:rPr>
          <w:lang w:val="tr-TR"/>
        </w:rPr>
      </w:pPr>
    </w:p>
    <w:sectPr w:rsidR="00EA23CF" w:rsidRPr="00B33C95" w:rsidSect="00EA23CF">
      <w:headerReference w:type="even" r:id="rId13"/>
      <w:footerReference w:type="even" r:id="rId14"/>
      <w:footerReference w:type="default" r:id="rId15"/>
      <w:headerReference w:type="first" r:id="rId16"/>
      <w:pgSz w:w="11906" w:h="16838" w:code="9"/>
      <w:pgMar w:top="1418" w:right="1134" w:bottom="1134" w:left="1134" w:header="851" w:footer="851" w:gutter="0"/>
      <w:pgNumType w:start="1"/>
      <w:cols w:space="708"/>
      <w:titlePg/>
      <w:rtlGutter/>
      <w:docGrid w:linePitch="0"/>
      <w:sectPrChange w:id="73" w:author="fundaa" w:date="2014-10-30T15:56:00Z">
        <w:sectPr w:rsidR="00EA23CF" w:rsidRPr="00B33C95" w:rsidSect="00EA23CF">
          <w:pgSz w:w="12240" w:h="15840" w:code="0"/>
          <w:pgMar w:top="1417" w:right="1417" w:bottom="1417" w:left="1417" w:header="708" w:footer="708"/>
          <w:pgNumType w:start="1"/>
          <w:titlePg w:val="0"/>
          <w:rtlGutter w:val="0"/>
          <w:docGrid w:linePitch="36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3CF" w:rsidRDefault="00EA23CF" w:rsidP="0016018D">
      <w:r>
        <w:separator/>
      </w:r>
    </w:p>
  </w:endnote>
  <w:endnote w:type="continuationSeparator" w:id="0">
    <w:p w:rsidR="00EA23CF" w:rsidRDefault="00EA23CF" w:rsidP="0016018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3CF" w:rsidRDefault="00EA23CF" w:rsidP="0016018D">
    <w:pPr>
      <w:pStyle w:val="Footer"/>
      <w:jc w:val="right"/>
    </w:pPr>
    <w:fldSimple w:instr=" PAGE   \* MERGEFORMAT ">
      <w:r>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3CF" w:rsidRDefault="00EA23CF">
    <w:pPr>
      <w:pStyle w:val="Footer"/>
    </w:pPr>
    <w:fldSimple w:instr=" PAGE   \* MERGEFORMAT ">
      <w:r>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3CF" w:rsidRDefault="00EA23CF" w:rsidP="0096388B">
    <w:pPr>
      <w:pStyle w:val="Footer"/>
      <w:jc w:val="right"/>
    </w:pPr>
    <w:fldSimple w:instr="PAGE   \* MERGEFORMAT">
      <w:r>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3CF" w:rsidRDefault="00EA23CF" w:rsidP="0016018D">
      <w:r>
        <w:separator/>
      </w:r>
    </w:p>
  </w:footnote>
  <w:footnote w:type="continuationSeparator" w:id="0">
    <w:p w:rsidR="00EA23CF" w:rsidRDefault="00EA23CF" w:rsidP="001601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3CF" w:rsidRDefault="00EA23CF" w:rsidP="00D056E7">
    <w:pPr>
      <w:pStyle w:val="Header"/>
      <w:pBdr>
        <w:bottom w:val="single" w:sz="4" w:space="1" w:color="auto"/>
      </w:pBdr>
      <w:tabs>
        <w:tab w:val="clear" w:pos="4153"/>
        <w:tab w:val="clear" w:pos="8306"/>
        <w:tab w:val="center" w:pos="4536"/>
        <w:tab w:val="right" w:pos="9639"/>
      </w:tabs>
      <w:rPr>
        <w:lang w:val="tr-TR"/>
      </w:rPr>
    </w:pPr>
    <w:r w:rsidRPr="00143B17">
      <w:rPr>
        <w:lang w:val="tr-TR"/>
      </w:rPr>
      <w:t xml:space="preserve">ICS </w:t>
    </w:r>
    <w:r w:rsidRPr="00797122">
      <w:rPr>
        <w:lang w:val="tr-TR"/>
      </w:rPr>
      <w:t>67.100.30</w:t>
    </w:r>
    <w:r w:rsidRPr="00143B17">
      <w:rPr>
        <w:lang w:val="tr-TR"/>
      </w:rPr>
      <w:tab/>
      <w:t>TÜRK STANDARDI TASARISI</w:t>
    </w:r>
    <w:r w:rsidRPr="00143B17">
      <w:rPr>
        <w:lang w:val="tr-TR"/>
      </w:rPr>
      <w:tab/>
    </w:r>
    <w:r w:rsidRPr="00797122">
      <w:rPr>
        <w:lang w:val="tr-TR"/>
      </w:rPr>
      <w:t>tst 13129/Revizyon</w:t>
    </w:r>
  </w:p>
  <w:p w:rsidR="00EA23CF" w:rsidRPr="00143B17" w:rsidRDefault="00EA23CF" w:rsidP="00D056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3CF" w:rsidRDefault="00EA23CF" w:rsidP="00D056E7">
    <w:pPr>
      <w:pStyle w:val="Header"/>
      <w:pBdr>
        <w:bottom w:val="single" w:sz="4" w:space="1" w:color="auto"/>
      </w:pBdr>
      <w:tabs>
        <w:tab w:val="clear" w:pos="4153"/>
        <w:tab w:val="clear" w:pos="8306"/>
        <w:tab w:val="center" w:pos="4536"/>
        <w:tab w:val="right" w:pos="9639"/>
      </w:tabs>
      <w:rPr>
        <w:lang w:val="tr-TR"/>
      </w:rPr>
    </w:pPr>
    <w:r w:rsidRPr="00143B17">
      <w:rPr>
        <w:lang w:val="tr-TR"/>
      </w:rPr>
      <w:t>ICS 67.</w:t>
    </w:r>
    <w:r>
      <w:rPr>
        <w:lang w:val="tr-TR"/>
      </w:rPr>
      <w:t>100.30</w:t>
    </w:r>
    <w:r w:rsidRPr="00143B17">
      <w:rPr>
        <w:lang w:val="tr-TR"/>
      </w:rPr>
      <w:tab/>
      <w:t>TÜRK STANDARDI TASARISI</w:t>
    </w:r>
    <w:r w:rsidRPr="00143B17">
      <w:rPr>
        <w:lang w:val="tr-TR"/>
      </w:rPr>
      <w:tab/>
    </w:r>
    <w:r>
      <w:rPr>
        <w:lang w:val="tr-TR"/>
      </w:rPr>
      <w:t>tst 13129/Revizyon</w:t>
    </w:r>
  </w:p>
  <w:p w:rsidR="00EA23CF" w:rsidRPr="00143B17" w:rsidRDefault="00EA23CF" w:rsidP="00D056E7">
    <w:pPr>
      <w:pStyle w:val="Header"/>
      <w:tabs>
        <w:tab w:val="clear" w:pos="4153"/>
        <w:tab w:val="clear" w:pos="8306"/>
        <w:tab w:val="center" w:pos="4536"/>
        <w:tab w:val="right" w:pos="9639"/>
      </w:tabs>
      <w:rPr>
        <w:lang w:val="tr-T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3CF" w:rsidRDefault="00EA23CF" w:rsidP="00D056E7">
    <w:pPr>
      <w:pStyle w:val="Header"/>
      <w:pBdr>
        <w:bottom w:val="single" w:sz="4" w:space="1" w:color="auto"/>
      </w:pBdr>
      <w:tabs>
        <w:tab w:val="clear" w:pos="4153"/>
        <w:tab w:val="clear" w:pos="8306"/>
        <w:tab w:val="center" w:pos="4536"/>
        <w:tab w:val="right" w:pos="9639"/>
      </w:tabs>
      <w:rPr>
        <w:lang w:val="tr-TR"/>
      </w:rPr>
    </w:pPr>
    <w:r w:rsidRPr="00143B17">
      <w:rPr>
        <w:lang w:val="tr-TR"/>
      </w:rPr>
      <w:t xml:space="preserve">ICS </w:t>
    </w:r>
    <w:r w:rsidRPr="00797122">
      <w:rPr>
        <w:lang w:val="tr-TR"/>
      </w:rPr>
      <w:t>67.100.30</w:t>
    </w:r>
    <w:r w:rsidRPr="00143B17">
      <w:rPr>
        <w:lang w:val="tr-TR"/>
      </w:rPr>
      <w:tab/>
      <w:t>TÜRK STANDARDI TASARISI</w:t>
    </w:r>
    <w:r w:rsidRPr="00143B17">
      <w:rPr>
        <w:lang w:val="tr-TR"/>
      </w:rPr>
      <w:tab/>
    </w:r>
    <w:r w:rsidRPr="00797122">
      <w:rPr>
        <w:lang w:val="tr-TR"/>
      </w:rPr>
      <w:t>tst 13129/Revizyon</w:t>
    </w:r>
  </w:p>
  <w:p w:rsidR="00EA23CF" w:rsidRPr="00143B17" w:rsidRDefault="00EA23CF" w:rsidP="00D056E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3CF" w:rsidRDefault="00EA23CF" w:rsidP="0016018D">
    <w:pPr>
      <w:pStyle w:val="Header"/>
      <w:pBdr>
        <w:bottom w:val="single" w:sz="4" w:space="1" w:color="auto"/>
      </w:pBdr>
      <w:tabs>
        <w:tab w:val="clear" w:pos="4153"/>
        <w:tab w:val="clear" w:pos="8306"/>
        <w:tab w:val="center" w:pos="4536"/>
        <w:tab w:val="right" w:pos="9639"/>
      </w:tabs>
      <w:rPr>
        <w:lang w:val="tr-TR"/>
      </w:rPr>
    </w:pPr>
    <w:r w:rsidRPr="00143B17">
      <w:rPr>
        <w:lang w:val="tr-TR"/>
      </w:rPr>
      <w:t xml:space="preserve">ICS </w:t>
    </w:r>
    <w:r w:rsidRPr="00797122">
      <w:rPr>
        <w:lang w:val="tr-TR"/>
      </w:rPr>
      <w:t>67.100.30</w:t>
    </w:r>
    <w:r w:rsidRPr="00143B17">
      <w:rPr>
        <w:lang w:val="tr-TR"/>
      </w:rPr>
      <w:tab/>
      <w:t>TÜRK STANDARDI TASARISI</w:t>
    </w:r>
    <w:r w:rsidRPr="00143B17">
      <w:rPr>
        <w:lang w:val="tr-TR"/>
      </w:rPr>
      <w:tab/>
    </w:r>
    <w:r w:rsidRPr="00797122">
      <w:rPr>
        <w:lang w:val="tr-TR"/>
      </w:rPr>
      <w:t>tst 13129/Revizyon</w:t>
    </w:r>
  </w:p>
  <w:p w:rsidR="00EA23CF" w:rsidRDefault="00EA23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83E7371"/>
    <w:multiLevelType w:val="singleLevel"/>
    <w:tmpl w:val="081C9956"/>
    <w:lvl w:ilvl="0">
      <w:start w:val="1"/>
      <w:numFmt w:val="decimal"/>
      <w:lvlText w:val="%1-"/>
      <w:lvlJc w:val="left"/>
      <w:pPr>
        <w:tabs>
          <w:tab w:val="num" w:pos="360"/>
        </w:tabs>
        <w:ind w:left="360" w:hanging="360"/>
      </w:pPr>
      <w:rPr>
        <w:rFonts w:ascii="Times New Roman" w:eastAsia="Times New Roman" w:hAnsi="Times New Roman"/>
      </w:rPr>
    </w:lvl>
  </w:abstractNum>
  <w:abstractNum w:abstractNumId="2">
    <w:nsid w:val="098A31DA"/>
    <w:multiLevelType w:val="hybridMultilevel"/>
    <w:tmpl w:val="38C0A394"/>
    <w:lvl w:ilvl="0" w:tplc="4C3AE35E">
      <w:start w:val="1"/>
      <w:numFmt w:val="bullet"/>
      <w:lvlText w:val=""/>
      <w:lvlJc w:val="left"/>
      <w:pPr>
        <w:tabs>
          <w:tab w:val="num" w:pos="720"/>
        </w:tabs>
        <w:ind w:left="720" w:hanging="360"/>
      </w:pPr>
      <w:rPr>
        <w:rFonts w:ascii="Symbol" w:eastAsia="Times New Roman"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0A12CAD"/>
    <w:multiLevelType w:val="singleLevel"/>
    <w:tmpl w:val="E51C244C"/>
    <w:lvl w:ilvl="0">
      <w:start w:val="1"/>
      <w:numFmt w:val="bullet"/>
      <w:lvlText w:val=""/>
      <w:lvlJc w:val="left"/>
      <w:pPr>
        <w:tabs>
          <w:tab w:val="num" w:pos="360"/>
        </w:tabs>
        <w:ind w:left="360" w:hanging="360"/>
      </w:pPr>
      <w:rPr>
        <w:rFonts w:ascii="Symbol" w:hAnsi="Symbol" w:cs="Symbol" w:hint="default"/>
      </w:rPr>
    </w:lvl>
  </w:abstractNum>
  <w:abstractNum w:abstractNumId="4">
    <w:nsid w:val="38D03412"/>
    <w:multiLevelType w:val="hybridMultilevel"/>
    <w:tmpl w:val="BC2A3E0A"/>
    <w:lvl w:ilvl="0" w:tplc="E0104EBE">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44E41C4A"/>
    <w:multiLevelType w:val="hybridMultilevel"/>
    <w:tmpl w:val="D31A42D8"/>
    <w:lvl w:ilvl="0" w:tplc="6F00E656">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620D61E1"/>
    <w:multiLevelType w:val="hybridMultilevel"/>
    <w:tmpl w:val="2EC82128"/>
    <w:lvl w:ilvl="0" w:tplc="143238DE">
      <w:start w:val="1"/>
      <w:numFmt w:val="bullet"/>
      <w:lvlText w:val="-"/>
      <w:lvlJc w:val="left"/>
      <w:pPr>
        <w:tabs>
          <w:tab w:val="num" w:pos="705"/>
        </w:tabs>
        <w:ind w:left="705" w:hanging="360"/>
      </w:pPr>
      <w:rPr>
        <w:rFonts w:ascii="Arial" w:eastAsia="Times New Roman" w:hAnsi="Arial" w:hint="default"/>
      </w:rPr>
    </w:lvl>
    <w:lvl w:ilvl="1" w:tplc="041F0003">
      <w:start w:val="1"/>
      <w:numFmt w:val="bullet"/>
      <w:lvlText w:val="o"/>
      <w:lvlJc w:val="left"/>
      <w:pPr>
        <w:tabs>
          <w:tab w:val="num" w:pos="1425"/>
        </w:tabs>
        <w:ind w:left="1425" w:hanging="360"/>
      </w:pPr>
      <w:rPr>
        <w:rFonts w:ascii="Courier New" w:hAnsi="Courier New" w:cs="Courier New" w:hint="default"/>
      </w:rPr>
    </w:lvl>
    <w:lvl w:ilvl="2" w:tplc="041F0005">
      <w:start w:val="1"/>
      <w:numFmt w:val="bullet"/>
      <w:lvlText w:val=""/>
      <w:lvlJc w:val="left"/>
      <w:pPr>
        <w:tabs>
          <w:tab w:val="num" w:pos="2145"/>
        </w:tabs>
        <w:ind w:left="2145" w:hanging="360"/>
      </w:pPr>
      <w:rPr>
        <w:rFonts w:ascii="Wingdings" w:hAnsi="Wingdings" w:cs="Wingdings" w:hint="default"/>
      </w:rPr>
    </w:lvl>
    <w:lvl w:ilvl="3" w:tplc="041F0001">
      <w:start w:val="1"/>
      <w:numFmt w:val="bullet"/>
      <w:lvlText w:val=""/>
      <w:lvlJc w:val="left"/>
      <w:pPr>
        <w:tabs>
          <w:tab w:val="num" w:pos="2865"/>
        </w:tabs>
        <w:ind w:left="2865" w:hanging="360"/>
      </w:pPr>
      <w:rPr>
        <w:rFonts w:ascii="Symbol" w:hAnsi="Symbol" w:cs="Symbol" w:hint="default"/>
      </w:rPr>
    </w:lvl>
    <w:lvl w:ilvl="4" w:tplc="041F0003">
      <w:start w:val="1"/>
      <w:numFmt w:val="bullet"/>
      <w:lvlText w:val="o"/>
      <w:lvlJc w:val="left"/>
      <w:pPr>
        <w:tabs>
          <w:tab w:val="num" w:pos="3585"/>
        </w:tabs>
        <w:ind w:left="3585" w:hanging="360"/>
      </w:pPr>
      <w:rPr>
        <w:rFonts w:ascii="Courier New" w:hAnsi="Courier New" w:cs="Courier New" w:hint="default"/>
      </w:rPr>
    </w:lvl>
    <w:lvl w:ilvl="5" w:tplc="041F0005">
      <w:start w:val="1"/>
      <w:numFmt w:val="bullet"/>
      <w:lvlText w:val=""/>
      <w:lvlJc w:val="left"/>
      <w:pPr>
        <w:tabs>
          <w:tab w:val="num" w:pos="4305"/>
        </w:tabs>
        <w:ind w:left="4305" w:hanging="360"/>
      </w:pPr>
      <w:rPr>
        <w:rFonts w:ascii="Wingdings" w:hAnsi="Wingdings" w:cs="Wingdings" w:hint="default"/>
      </w:rPr>
    </w:lvl>
    <w:lvl w:ilvl="6" w:tplc="041F0001">
      <w:start w:val="1"/>
      <w:numFmt w:val="bullet"/>
      <w:lvlText w:val=""/>
      <w:lvlJc w:val="left"/>
      <w:pPr>
        <w:tabs>
          <w:tab w:val="num" w:pos="5025"/>
        </w:tabs>
        <w:ind w:left="5025" w:hanging="360"/>
      </w:pPr>
      <w:rPr>
        <w:rFonts w:ascii="Symbol" w:hAnsi="Symbol" w:cs="Symbol" w:hint="default"/>
      </w:rPr>
    </w:lvl>
    <w:lvl w:ilvl="7" w:tplc="041F0003">
      <w:start w:val="1"/>
      <w:numFmt w:val="bullet"/>
      <w:lvlText w:val="o"/>
      <w:lvlJc w:val="left"/>
      <w:pPr>
        <w:tabs>
          <w:tab w:val="num" w:pos="5745"/>
        </w:tabs>
        <w:ind w:left="5745" w:hanging="360"/>
      </w:pPr>
      <w:rPr>
        <w:rFonts w:ascii="Courier New" w:hAnsi="Courier New" w:cs="Courier New" w:hint="default"/>
      </w:rPr>
    </w:lvl>
    <w:lvl w:ilvl="8" w:tplc="041F0005">
      <w:start w:val="1"/>
      <w:numFmt w:val="bullet"/>
      <w:lvlText w:val=""/>
      <w:lvlJc w:val="left"/>
      <w:pPr>
        <w:tabs>
          <w:tab w:val="num" w:pos="6465"/>
        </w:tabs>
        <w:ind w:left="6465" w:hanging="360"/>
      </w:pPr>
      <w:rPr>
        <w:rFonts w:ascii="Wingdings" w:hAnsi="Wingdings" w:cs="Wingdings" w:hint="default"/>
      </w:rPr>
    </w:lvl>
  </w:abstractNum>
  <w:abstractNum w:abstractNumId="8">
    <w:nsid w:val="73D86BCB"/>
    <w:multiLevelType w:val="singleLevel"/>
    <w:tmpl w:val="E51C244C"/>
    <w:lvl w:ilvl="0">
      <w:start w:val="1"/>
      <w:numFmt w:val="bullet"/>
      <w:lvlText w:val=""/>
      <w:lvlJc w:val="left"/>
      <w:pPr>
        <w:tabs>
          <w:tab w:val="num" w:pos="360"/>
        </w:tabs>
        <w:ind w:left="360" w:hanging="360"/>
      </w:pPr>
      <w:rPr>
        <w:rFonts w:ascii="Symbol" w:hAnsi="Symbol" w:cs="Symbol" w:hint="default"/>
      </w:rPr>
    </w:lvl>
  </w:abstractNum>
  <w:abstractNum w:abstractNumId="9">
    <w:nsid w:val="7BC3427E"/>
    <w:multiLevelType w:val="hybridMultilevel"/>
    <w:tmpl w:val="1A9EA7AA"/>
    <w:lvl w:ilvl="0" w:tplc="1C6A81E2">
      <w:numFmt w:val="bullet"/>
      <w:lvlText w:val="-"/>
      <w:lvlJc w:val="left"/>
      <w:pPr>
        <w:tabs>
          <w:tab w:val="num" w:pos="814"/>
        </w:tabs>
        <w:ind w:left="814" w:hanging="454"/>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8"/>
  </w:num>
  <w:num w:numId="3">
    <w:abstractNumId w:val="1"/>
  </w:num>
  <w:num w:numId="4">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6">
    <w:abstractNumId w:val="2"/>
  </w:num>
  <w:num w:numId="7">
    <w:abstractNumId w:val="7"/>
  </w:num>
  <w:num w:numId="8">
    <w:abstractNumId w:val="4"/>
  </w:num>
  <w:num w:numId="9">
    <w:abstractNumId w:val="6"/>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embedSystemFonts/>
  <w:trackRevisions/>
  <w:documentProtection w:edit="trackedChanges" w:enforcement="1"/>
  <w:defaultTabStop w:val="708"/>
  <w:hyphenationZone w:val="425"/>
  <w:doNotHyphenateCaps/>
  <w:evenAndOddHeaders/>
  <w:drawingGridHorizontalSpacing w:val="10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018D"/>
    <w:rsid w:val="00011ABB"/>
    <w:rsid w:val="0002215F"/>
    <w:rsid w:val="000230EA"/>
    <w:rsid w:val="00064F39"/>
    <w:rsid w:val="00070F2E"/>
    <w:rsid w:val="000763CA"/>
    <w:rsid w:val="00083651"/>
    <w:rsid w:val="00094CA9"/>
    <w:rsid w:val="000A1BBE"/>
    <w:rsid w:val="000A4F6D"/>
    <w:rsid w:val="000D09CD"/>
    <w:rsid w:val="000E08EC"/>
    <w:rsid w:val="000F220F"/>
    <w:rsid w:val="000F4D94"/>
    <w:rsid w:val="000F5ACD"/>
    <w:rsid w:val="00107443"/>
    <w:rsid w:val="001109C1"/>
    <w:rsid w:val="00116209"/>
    <w:rsid w:val="00135312"/>
    <w:rsid w:val="00143B17"/>
    <w:rsid w:val="0015660F"/>
    <w:rsid w:val="0016018D"/>
    <w:rsid w:val="00163754"/>
    <w:rsid w:val="001855C2"/>
    <w:rsid w:val="001A2A8E"/>
    <w:rsid w:val="001A7122"/>
    <w:rsid w:val="001B6B3C"/>
    <w:rsid w:val="001F015F"/>
    <w:rsid w:val="001F7142"/>
    <w:rsid w:val="002243EE"/>
    <w:rsid w:val="002339D4"/>
    <w:rsid w:val="00257692"/>
    <w:rsid w:val="002629D9"/>
    <w:rsid w:val="002830A6"/>
    <w:rsid w:val="002900D2"/>
    <w:rsid w:val="00291858"/>
    <w:rsid w:val="002937C2"/>
    <w:rsid w:val="002A1324"/>
    <w:rsid w:val="002B6099"/>
    <w:rsid w:val="003037AE"/>
    <w:rsid w:val="0031282C"/>
    <w:rsid w:val="00330853"/>
    <w:rsid w:val="00330AB3"/>
    <w:rsid w:val="0033548D"/>
    <w:rsid w:val="0035516B"/>
    <w:rsid w:val="00370C10"/>
    <w:rsid w:val="003A26C4"/>
    <w:rsid w:val="003B134A"/>
    <w:rsid w:val="003B2596"/>
    <w:rsid w:val="003E5D46"/>
    <w:rsid w:val="003F3A0D"/>
    <w:rsid w:val="003F4B14"/>
    <w:rsid w:val="004008DF"/>
    <w:rsid w:val="00405492"/>
    <w:rsid w:val="00406392"/>
    <w:rsid w:val="00410A7C"/>
    <w:rsid w:val="00412741"/>
    <w:rsid w:val="004214AD"/>
    <w:rsid w:val="004268D1"/>
    <w:rsid w:val="00432DFC"/>
    <w:rsid w:val="00447D0B"/>
    <w:rsid w:val="00461074"/>
    <w:rsid w:val="00465016"/>
    <w:rsid w:val="00475DFE"/>
    <w:rsid w:val="004A0A0C"/>
    <w:rsid w:val="004A4D4C"/>
    <w:rsid w:val="004B4A76"/>
    <w:rsid w:val="004B71C4"/>
    <w:rsid w:val="004E6353"/>
    <w:rsid w:val="00506D7D"/>
    <w:rsid w:val="00513B81"/>
    <w:rsid w:val="00527B5B"/>
    <w:rsid w:val="00533218"/>
    <w:rsid w:val="00540650"/>
    <w:rsid w:val="00595996"/>
    <w:rsid w:val="005960D8"/>
    <w:rsid w:val="005A06E5"/>
    <w:rsid w:val="005C15B5"/>
    <w:rsid w:val="005F7E9B"/>
    <w:rsid w:val="006141E9"/>
    <w:rsid w:val="006248F4"/>
    <w:rsid w:val="00631C33"/>
    <w:rsid w:val="00672670"/>
    <w:rsid w:val="00675C25"/>
    <w:rsid w:val="00681C3B"/>
    <w:rsid w:val="00696BB9"/>
    <w:rsid w:val="006A5D07"/>
    <w:rsid w:val="006C2899"/>
    <w:rsid w:val="006D1C9C"/>
    <w:rsid w:val="006D6FD8"/>
    <w:rsid w:val="006E0045"/>
    <w:rsid w:val="006F2D92"/>
    <w:rsid w:val="006F7687"/>
    <w:rsid w:val="00700A4F"/>
    <w:rsid w:val="0070298F"/>
    <w:rsid w:val="00731EC4"/>
    <w:rsid w:val="00732577"/>
    <w:rsid w:val="00755B51"/>
    <w:rsid w:val="00765ABD"/>
    <w:rsid w:val="007808D6"/>
    <w:rsid w:val="00797122"/>
    <w:rsid w:val="007C71F6"/>
    <w:rsid w:val="007D6F78"/>
    <w:rsid w:val="007F01D0"/>
    <w:rsid w:val="00817B33"/>
    <w:rsid w:val="00817E37"/>
    <w:rsid w:val="00825ACD"/>
    <w:rsid w:val="00852DCD"/>
    <w:rsid w:val="00854A65"/>
    <w:rsid w:val="00865608"/>
    <w:rsid w:val="008A4084"/>
    <w:rsid w:val="008B3D0B"/>
    <w:rsid w:val="008C719B"/>
    <w:rsid w:val="008D6C57"/>
    <w:rsid w:val="008E4F9F"/>
    <w:rsid w:val="00916C5D"/>
    <w:rsid w:val="00923C6D"/>
    <w:rsid w:val="00927F37"/>
    <w:rsid w:val="00960227"/>
    <w:rsid w:val="00962E0C"/>
    <w:rsid w:val="0096388B"/>
    <w:rsid w:val="0099475D"/>
    <w:rsid w:val="009A4EC1"/>
    <w:rsid w:val="009B0C21"/>
    <w:rsid w:val="009B567B"/>
    <w:rsid w:val="009C615C"/>
    <w:rsid w:val="009D52B8"/>
    <w:rsid w:val="009E3CB6"/>
    <w:rsid w:val="009F5FAB"/>
    <w:rsid w:val="009F6ACF"/>
    <w:rsid w:val="00A06310"/>
    <w:rsid w:val="00A11E81"/>
    <w:rsid w:val="00A13407"/>
    <w:rsid w:val="00A634DF"/>
    <w:rsid w:val="00A85189"/>
    <w:rsid w:val="00AC652D"/>
    <w:rsid w:val="00AD19BB"/>
    <w:rsid w:val="00AE1481"/>
    <w:rsid w:val="00B013CC"/>
    <w:rsid w:val="00B33C95"/>
    <w:rsid w:val="00B352D1"/>
    <w:rsid w:val="00B52B04"/>
    <w:rsid w:val="00B717AC"/>
    <w:rsid w:val="00B8248E"/>
    <w:rsid w:val="00B94438"/>
    <w:rsid w:val="00B950B3"/>
    <w:rsid w:val="00BD1DB7"/>
    <w:rsid w:val="00BD1FAE"/>
    <w:rsid w:val="00BD42DC"/>
    <w:rsid w:val="00BE3385"/>
    <w:rsid w:val="00BF0A9D"/>
    <w:rsid w:val="00BF3515"/>
    <w:rsid w:val="00C05CCB"/>
    <w:rsid w:val="00C16EBB"/>
    <w:rsid w:val="00C227F6"/>
    <w:rsid w:val="00C439A8"/>
    <w:rsid w:val="00CB7842"/>
    <w:rsid w:val="00CD0F62"/>
    <w:rsid w:val="00CE36AC"/>
    <w:rsid w:val="00CF4AE6"/>
    <w:rsid w:val="00D056E7"/>
    <w:rsid w:val="00D31BC9"/>
    <w:rsid w:val="00D40137"/>
    <w:rsid w:val="00D76443"/>
    <w:rsid w:val="00D82FF5"/>
    <w:rsid w:val="00D92BDB"/>
    <w:rsid w:val="00D92CC6"/>
    <w:rsid w:val="00DA2F07"/>
    <w:rsid w:val="00DA7050"/>
    <w:rsid w:val="00DD1A03"/>
    <w:rsid w:val="00DE5B27"/>
    <w:rsid w:val="00E03BBC"/>
    <w:rsid w:val="00E065F1"/>
    <w:rsid w:val="00E27B49"/>
    <w:rsid w:val="00E42D73"/>
    <w:rsid w:val="00E44187"/>
    <w:rsid w:val="00E84B9F"/>
    <w:rsid w:val="00E916B8"/>
    <w:rsid w:val="00E9207B"/>
    <w:rsid w:val="00E92837"/>
    <w:rsid w:val="00EA08DE"/>
    <w:rsid w:val="00EA15C5"/>
    <w:rsid w:val="00EA23CF"/>
    <w:rsid w:val="00EA34FA"/>
    <w:rsid w:val="00EA5CB2"/>
    <w:rsid w:val="00EB0AED"/>
    <w:rsid w:val="00EB67F6"/>
    <w:rsid w:val="00ED23F8"/>
    <w:rsid w:val="00ED3665"/>
    <w:rsid w:val="00ED7BDC"/>
    <w:rsid w:val="00EF1E3E"/>
    <w:rsid w:val="00F26026"/>
    <w:rsid w:val="00F334A7"/>
    <w:rsid w:val="00F51AF1"/>
    <w:rsid w:val="00F566D4"/>
    <w:rsid w:val="00F62560"/>
    <w:rsid w:val="00F726AB"/>
    <w:rsid w:val="00F82CAB"/>
    <w:rsid w:val="00F84662"/>
    <w:rsid w:val="00F84B1C"/>
    <w:rsid w:val="00F84C3F"/>
    <w:rsid w:val="00F92C97"/>
    <w:rsid w:val="00FA15A9"/>
    <w:rsid w:val="00FA537D"/>
    <w:rsid w:val="00FA6176"/>
    <w:rsid w:val="00FB10A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18D"/>
    <w:pPr>
      <w:jc w:val="both"/>
    </w:pPr>
    <w:rPr>
      <w:rFonts w:eastAsia="Times New Roman" w:cs="Arial"/>
      <w:sz w:val="20"/>
      <w:szCs w:val="20"/>
      <w:lang w:val="en-AU"/>
    </w:rPr>
  </w:style>
  <w:style w:type="paragraph" w:styleId="Heading1">
    <w:name w:val="heading 1"/>
    <w:aliases w:val="Başlık 1-tse"/>
    <w:basedOn w:val="Normal"/>
    <w:next w:val="Normal"/>
    <w:link w:val="Heading1Char"/>
    <w:autoRedefine/>
    <w:uiPriority w:val="99"/>
    <w:qFormat/>
    <w:rsid w:val="004A4D4C"/>
    <w:pPr>
      <w:tabs>
        <w:tab w:val="left" w:pos="567"/>
      </w:tabs>
      <w:jc w:val="left"/>
      <w:outlineLvl w:val="0"/>
    </w:pPr>
    <w:rPr>
      <w:rFonts w:eastAsia="Calibri"/>
      <w:b/>
      <w:bCs/>
      <w:spacing w:val="5"/>
      <w:sz w:val="28"/>
      <w:szCs w:val="28"/>
      <w:lang w:val="tr-TR" w:eastAsia="en-US"/>
    </w:rPr>
  </w:style>
  <w:style w:type="paragraph" w:styleId="Heading2">
    <w:name w:val="heading 2"/>
    <w:aliases w:val="Başlık 2-tse"/>
    <w:basedOn w:val="Normal"/>
    <w:next w:val="Normal"/>
    <w:link w:val="Heading2Char"/>
    <w:autoRedefine/>
    <w:uiPriority w:val="99"/>
    <w:qFormat/>
    <w:rsid w:val="00A634DF"/>
    <w:pPr>
      <w:tabs>
        <w:tab w:val="left" w:pos="567"/>
      </w:tabs>
      <w:jc w:val="left"/>
      <w:outlineLvl w:val="1"/>
    </w:pPr>
    <w:rPr>
      <w:b/>
      <w:bCs/>
      <w:sz w:val="24"/>
      <w:szCs w:val="24"/>
      <w:lang w:val="tr-TR"/>
    </w:rPr>
  </w:style>
  <w:style w:type="paragraph" w:styleId="Heading3">
    <w:name w:val="heading 3"/>
    <w:basedOn w:val="Normal"/>
    <w:next w:val="Normal"/>
    <w:link w:val="Heading3Char"/>
    <w:uiPriority w:val="99"/>
    <w:qFormat/>
    <w:rsid w:val="0016018D"/>
    <w:pPr>
      <w:keepNext/>
      <w:tabs>
        <w:tab w:val="left" w:pos="567"/>
      </w:tabs>
      <w:outlineLvl w:val="2"/>
    </w:pPr>
    <w:rPr>
      <w:b/>
      <w:bCs/>
      <w:sz w:val="22"/>
      <w:szCs w:val="22"/>
    </w:rPr>
  </w:style>
  <w:style w:type="paragraph" w:styleId="Heading6">
    <w:name w:val="heading 6"/>
    <w:basedOn w:val="Normal"/>
    <w:next w:val="Normal"/>
    <w:link w:val="Heading6Char"/>
    <w:uiPriority w:val="99"/>
    <w:qFormat/>
    <w:rsid w:val="00E27B49"/>
    <w:pPr>
      <w:spacing w:before="240" w:after="60"/>
      <w:outlineLvl w:val="5"/>
    </w:pPr>
    <w:rPr>
      <w:rFonts w:ascii="Calibri" w:hAnsi="Calibri" w:cs="Calibri"/>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aşlık 1-tse Char"/>
    <w:basedOn w:val="DefaultParagraphFont"/>
    <w:link w:val="Heading1"/>
    <w:uiPriority w:val="99"/>
    <w:locked/>
    <w:rsid w:val="004A4D4C"/>
    <w:rPr>
      <w:rFonts w:ascii="Arial" w:hAnsi="Arial" w:cs="Arial"/>
      <w:b/>
      <w:bCs/>
      <w:spacing w:val="5"/>
      <w:sz w:val="36"/>
      <w:szCs w:val="36"/>
      <w:lang w:eastAsia="en-US"/>
    </w:rPr>
  </w:style>
  <w:style w:type="character" w:customStyle="1" w:styleId="Heading2Char">
    <w:name w:val="Heading 2 Char"/>
    <w:aliases w:val="Başlık 2-tse Char"/>
    <w:basedOn w:val="DefaultParagraphFont"/>
    <w:link w:val="Heading2"/>
    <w:uiPriority w:val="99"/>
    <w:locked/>
    <w:rsid w:val="00A634DF"/>
    <w:rPr>
      <w:rFonts w:eastAsia="Times New Roman"/>
      <w:b/>
      <w:bCs/>
      <w:sz w:val="28"/>
      <w:szCs w:val="28"/>
    </w:rPr>
  </w:style>
  <w:style w:type="character" w:customStyle="1" w:styleId="Heading3Char">
    <w:name w:val="Heading 3 Char"/>
    <w:basedOn w:val="DefaultParagraphFont"/>
    <w:link w:val="Heading3"/>
    <w:uiPriority w:val="99"/>
    <w:locked/>
    <w:rsid w:val="0016018D"/>
    <w:rPr>
      <w:rFonts w:eastAsia="Times New Roman"/>
      <w:b/>
      <w:bCs/>
      <w:sz w:val="20"/>
      <w:szCs w:val="20"/>
      <w:lang w:val="en-AU" w:eastAsia="tr-TR"/>
    </w:rPr>
  </w:style>
  <w:style w:type="character" w:customStyle="1" w:styleId="Heading6Char">
    <w:name w:val="Heading 6 Char"/>
    <w:basedOn w:val="DefaultParagraphFont"/>
    <w:link w:val="Heading6"/>
    <w:uiPriority w:val="99"/>
    <w:semiHidden/>
    <w:locked/>
    <w:rsid w:val="00E27B49"/>
    <w:rPr>
      <w:rFonts w:ascii="Calibri" w:hAnsi="Calibri" w:cs="Calibri"/>
      <w:b/>
      <w:bCs/>
      <w:sz w:val="22"/>
      <w:szCs w:val="22"/>
      <w:lang w:val="en-AU"/>
    </w:rPr>
  </w:style>
  <w:style w:type="paragraph" w:styleId="TOC1">
    <w:name w:val="toc 1"/>
    <w:basedOn w:val="Normal"/>
    <w:next w:val="Normal"/>
    <w:autoRedefine/>
    <w:uiPriority w:val="99"/>
    <w:semiHidden/>
    <w:rsid w:val="00465016"/>
    <w:pPr>
      <w:spacing w:before="60" w:after="60"/>
    </w:pPr>
    <w:rPr>
      <w:b/>
      <w:bCs/>
      <w:lang w:val="en-US"/>
    </w:rPr>
  </w:style>
  <w:style w:type="paragraph" w:styleId="Header">
    <w:name w:val="header"/>
    <w:basedOn w:val="Normal"/>
    <w:link w:val="HeaderChar"/>
    <w:uiPriority w:val="99"/>
    <w:rsid w:val="0016018D"/>
    <w:pPr>
      <w:tabs>
        <w:tab w:val="center" w:pos="4153"/>
        <w:tab w:val="right" w:pos="8306"/>
      </w:tabs>
    </w:pPr>
  </w:style>
  <w:style w:type="character" w:customStyle="1" w:styleId="HeaderChar">
    <w:name w:val="Header Char"/>
    <w:basedOn w:val="DefaultParagraphFont"/>
    <w:link w:val="Header"/>
    <w:uiPriority w:val="99"/>
    <w:locked/>
    <w:rsid w:val="0016018D"/>
    <w:rPr>
      <w:rFonts w:eastAsia="Times New Roman"/>
      <w:sz w:val="20"/>
      <w:szCs w:val="20"/>
      <w:lang w:val="en-AU" w:eastAsia="tr-TR"/>
    </w:rPr>
  </w:style>
  <w:style w:type="paragraph" w:styleId="TOC5">
    <w:name w:val="toc 5"/>
    <w:basedOn w:val="Normal"/>
    <w:next w:val="Normal"/>
    <w:autoRedefine/>
    <w:uiPriority w:val="99"/>
    <w:semiHidden/>
    <w:rsid w:val="0016018D"/>
    <w:pPr>
      <w:ind w:left="800"/>
    </w:pPr>
  </w:style>
  <w:style w:type="paragraph" w:styleId="FootnoteText">
    <w:name w:val="footnote text"/>
    <w:basedOn w:val="Normal"/>
    <w:link w:val="FootnoteTextChar"/>
    <w:uiPriority w:val="99"/>
    <w:semiHidden/>
    <w:rsid w:val="0016018D"/>
    <w:pPr>
      <w:jc w:val="left"/>
    </w:pPr>
    <w:rPr>
      <w:rFonts w:ascii="Times New Roman" w:hAnsi="Times New Roman" w:cs="Times New Roman"/>
      <w:lang w:val="tr-TR"/>
    </w:rPr>
  </w:style>
  <w:style w:type="character" w:customStyle="1" w:styleId="FootnoteTextChar">
    <w:name w:val="Footnote Text Char"/>
    <w:basedOn w:val="DefaultParagraphFont"/>
    <w:link w:val="FootnoteText"/>
    <w:uiPriority w:val="99"/>
    <w:semiHidden/>
    <w:locked/>
    <w:rsid w:val="0016018D"/>
    <w:rPr>
      <w:rFonts w:ascii="Times New Roman" w:hAnsi="Times New Roman" w:cs="Times New Roman"/>
      <w:sz w:val="20"/>
      <w:szCs w:val="20"/>
      <w:lang w:eastAsia="tr-TR"/>
    </w:rPr>
  </w:style>
  <w:style w:type="paragraph" w:styleId="Title">
    <w:name w:val="Title"/>
    <w:basedOn w:val="Normal"/>
    <w:link w:val="TitleChar"/>
    <w:uiPriority w:val="99"/>
    <w:qFormat/>
    <w:rsid w:val="0016018D"/>
    <w:pPr>
      <w:jc w:val="center"/>
    </w:pPr>
    <w:rPr>
      <w:b/>
      <w:bCs/>
      <w:sz w:val="28"/>
      <w:szCs w:val="28"/>
    </w:rPr>
  </w:style>
  <w:style w:type="character" w:customStyle="1" w:styleId="TitleChar">
    <w:name w:val="Title Char"/>
    <w:basedOn w:val="DefaultParagraphFont"/>
    <w:link w:val="Title"/>
    <w:uiPriority w:val="99"/>
    <w:locked/>
    <w:rsid w:val="0016018D"/>
    <w:rPr>
      <w:rFonts w:eastAsia="Times New Roman"/>
      <w:b/>
      <w:bCs/>
      <w:sz w:val="20"/>
      <w:szCs w:val="20"/>
      <w:lang w:val="en-AU" w:eastAsia="tr-TR"/>
    </w:rPr>
  </w:style>
  <w:style w:type="table" w:styleId="TableGrid">
    <w:name w:val="Table Grid"/>
    <w:basedOn w:val="TableNormal"/>
    <w:uiPriority w:val="99"/>
    <w:rsid w:val="0016018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6018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018D"/>
    <w:rPr>
      <w:rFonts w:ascii="Tahoma" w:hAnsi="Tahoma" w:cs="Tahoma"/>
      <w:sz w:val="16"/>
      <w:szCs w:val="16"/>
      <w:lang w:val="en-AU" w:eastAsia="tr-TR"/>
    </w:rPr>
  </w:style>
  <w:style w:type="paragraph" w:styleId="Footer">
    <w:name w:val="footer"/>
    <w:basedOn w:val="Normal"/>
    <w:link w:val="FooterChar"/>
    <w:uiPriority w:val="99"/>
    <w:rsid w:val="0016018D"/>
    <w:pPr>
      <w:tabs>
        <w:tab w:val="center" w:pos="4536"/>
        <w:tab w:val="right" w:pos="9072"/>
      </w:tabs>
    </w:pPr>
  </w:style>
  <w:style w:type="character" w:customStyle="1" w:styleId="FooterChar">
    <w:name w:val="Footer Char"/>
    <w:basedOn w:val="DefaultParagraphFont"/>
    <w:link w:val="Footer"/>
    <w:uiPriority w:val="99"/>
    <w:locked/>
    <w:rsid w:val="0016018D"/>
    <w:rPr>
      <w:rFonts w:eastAsia="Times New Roman"/>
      <w:sz w:val="20"/>
      <w:szCs w:val="20"/>
      <w:lang w:val="en-AU" w:eastAsia="tr-TR"/>
    </w:rPr>
  </w:style>
  <w:style w:type="paragraph" w:styleId="TOC2">
    <w:name w:val="toc 2"/>
    <w:basedOn w:val="Normal"/>
    <w:next w:val="Normal"/>
    <w:autoRedefine/>
    <w:uiPriority w:val="99"/>
    <w:semiHidden/>
    <w:rsid w:val="00DE5B27"/>
    <w:pPr>
      <w:ind w:left="200"/>
    </w:pPr>
  </w:style>
  <w:style w:type="paragraph" w:styleId="BodyText">
    <w:name w:val="Body Text"/>
    <w:basedOn w:val="Normal"/>
    <w:link w:val="BodyTextChar"/>
    <w:uiPriority w:val="99"/>
    <w:rsid w:val="00B33C95"/>
    <w:pPr>
      <w:spacing w:after="120"/>
      <w:jc w:val="left"/>
    </w:pPr>
    <w:rPr>
      <w:lang w:val="tr-TR" w:eastAsia="en-US"/>
    </w:rPr>
  </w:style>
  <w:style w:type="character" w:customStyle="1" w:styleId="BodyTextChar">
    <w:name w:val="Body Text Char"/>
    <w:basedOn w:val="DefaultParagraphFont"/>
    <w:link w:val="BodyText"/>
    <w:uiPriority w:val="99"/>
    <w:semiHidden/>
    <w:rsid w:val="00FF2E47"/>
    <w:rPr>
      <w:rFonts w:eastAsia="Times New Roman" w:cs="Arial"/>
      <w:sz w:val="20"/>
      <w:szCs w:val="20"/>
      <w:lang w:val="en-AU"/>
    </w:rPr>
  </w:style>
  <w:style w:type="character" w:styleId="Hyperlink">
    <w:name w:val="Hyperlink"/>
    <w:basedOn w:val="DefaultParagraphFont"/>
    <w:uiPriority w:val="99"/>
    <w:rsid w:val="00E9207B"/>
    <w:rPr>
      <w:color w:val="000080"/>
      <w:sz w:val="14"/>
      <w:szCs w:val="14"/>
      <w:u w:val="none"/>
      <w:effect w:val="none"/>
    </w:rPr>
  </w:style>
  <w:style w:type="paragraph" w:customStyle="1" w:styleId="msobodytextindent20">
    <w:name w:val="msobodytextindent2"/>
    <w:basedOn w:val="Normal"/>
    <w:uiPriority w:val="99"/>
    <w:rsid w:val="00817E37"/>
    <w:pPr>
      <w:spacing w:before="120" w:after="120"/>
      <w:ind w:firstLine="567"/>
    </w:pPr>
    <w:rPr>
      <w:lang w:val="tr-TR"/>
    </w:rPr>
  </w:style>
</w:styles>
</file>

<file path=word/webSettings.xml><?xml version="1.0" encoding="utf-8"?>
<w:webSettings xmlns:r="http://schemas.openxmlformats.org/officeDocument/2006/relationships" xmlns:w="http://schemas.openxmlformats.org/wordprocessingml/2006/main">
  <w:divs>
    <w:div w:id="6391891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1812</Words>
  <Characters>11186</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ncicek</dc:creator>
  <cp:keywords/>
  <dc:description/>
  <cp:lastModifiedBy>fundaa</cp:lastModifiedBy>
  <cp:revision>2</cp:revision>
  <cp:lastPrinted>2014-08-12T16:21:00Z</cp:lastPrinted>
  <dcterms:created xsi:type="dcterms:W3CDTF">2014-10-30T13:56:00Z</dcterms:created>
  <dcterms:modified xsi:type="dcterms:W3CDTF">2014-10-30T13:56:00Z</dcterms:modified>
</cp:coreProperties>
</file>