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F7" w:rsidRPr="006A6BBB" w:rsidRDefault="00BF6CF7" w:rsidP="00F63BE2">
      <w:pPr>
        <w:pStyle w:val="Heading3"/>
      </w:pPr>
      <w:r>
        <w:pict>
          <v:shapetype id="_x0000_t202" coordsize="21600,21600" o:spt="202" path="m,l,21600r21600,l21600,xe">
            <v:stroke joinstyle="miter"/>
            <v:path gradientshapeok="t" o:connecttype="rect"/>
          </v:shapetype>
          <v:shape id="Text Box 2" o:spid="_x0000_s1026" type="#_x0000_t202" style="position:absolute;left:0;text-align:left;margin-left:-11pt;margin-top:-32.1pt;width:7in;height:755.3pt;z-index:251658240;visibility:visible" strokeweight="4.5pt">
            <v:stroke linestyle="thinThick"/>
            <v:textbox>
              <w:txbxContent>
                <w:p w:rsidR="00BF6CF7" w:rsidRDefault="00BF6CF7" w:rsidP="00894BEF">
                  <w:pPr>
                    <w:pStyle w:val="Heading1"/>
                    <w:ind w:left="426"/>
                  </w:pPr>
                </w:p>
                <w:p w:rsidR="00BF6CF7" w:rsidRDefault="00BF6CF7" w:rsidP="00894BEF">
                  <w:pPr>
                    <w:rPr>
                      <w:b/>
                      <w:bCs/>
                    </w:rPr>
                  </w:pPr>
                  <w:ins w:id="0" w:author="fundaa" w:date="2014-10-30T15:55:00Z">
                    <w:r w:rsidRPr="00C97384">
                      <w:rPr>
                        <w:b/>
                        <w:bCs/>
                        <w:rPrChange w:id="1" w:author="fundaa" w:date="2014-10-30T15:55: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189718" r:id="rId8"/>
                      </w:object>
                    </w:r>
                  </w:ins>
                  <w:ins w:id="2" w:author="fundaa" w:date="2014-10-30T15:55:00Z">
                    <w:r w:rsidRPr="00022D8C">
                      <w:pict>
                        <v:shape id="Resim 2" o:spid="_x0000_i1028" type="#_x0000_t75" style="width:282.75pt;height:59.25pt;visibility:visible">
                          <v:imagedata r:id="rId9" o:title=""/>
                        </v:shape>
                      </w:pict>
                    </w:r>
                  </w:ins>
                </w:p>
                <w:p w:rsidR="00BF6CF7" w:rsidRDefault="00BF6CF7" w:rsidP="00894BEF">
                  <w:pPr>
                    <w:rPr>
                      <w:b/>
                      <w:bCs/>
                    </w:rPr>
                  </w:pPr>
                </w:p>
                <w:p w:rsidR="00BF6CF7" w:rsidRDefault="00BF6CF7" w:rsidP="00894BEF">
                  <w:pPr>
                    <w:rPr>
                      <w:b/>
                      <w:bCs/>
                    </w:rPr>
                  </w:pPr>
                </w:p>
                <w:p w:rsidR="00BF6CF7" w:rsidRDefault="00BF6CF7" w:rsidP="00894BEF"/>
                <w:p w:rsidR="00BF6CF7" w:rsidRDefault="00BF6CF7" w:rsidP="00894BEF"/>
                <w:tbl>
                  <w:tblPr>
                    <w:tblW w:w="0" w:type="auto"/>
                    <w:tblInd w:w="-106" w:type="dxa"/>
                    <w:tblLayout w:type="fixed"/>
                    <w:tblLook w:val="0000"/>
                  </w:tblPr>
                  <w:tblGrid>
                    <w:gridCol w:w="4678"/>
                  </w:tblGrid>
                  <w:tr w:rsidR="00BF6CF7" w:rsidRPr="000D00AB">
                    <w:trPr>
                      <w:cantSplit/>
                      <w:trHeight w:val="282"/>
                    </w:trPr>
                    <w:tc>
                      <w:tcPr>
                        <w:tcW w:w="4678" w:type="dxa"/>
                      </w:tcPr>
                      <w:p w:rsidR="00BF6CF7" w:rsidRPr="000D00AB" w:rsidRDefault="00BF6CF7" w:rsidP="000D00AB">
                        <w:pPr>
                          <w:jc w:val="right"/>
                          <w:rPr>
                            <w:b/>
                            <w:bCs/>
                            <w:sz w:val="44"/>
                            <w:szCs w:val="44"/>
                          </w:rPr>
                        </w:pPr>
                        <w:r w:rsidRPr="000D00AB">
                          <w:rPr>
                            <w:b/>
                            <w:bCs/>
                            <w:sz w:val="44"/>
                            <w:szCs w:val="44"/>
                          </w:rPr>
                          <w:t>tst 3728</w:t>
                        </w:r>
                      </w:p>
                    </w:tc>
                  </w:tr>
                  <w:tr w:rsidR="00BF6CF7" w:rsidRPr="000D00AB">
                    <w:trPr>
                      <w:cantSplit/>
                      <w:trHeight w:val="281"/>
                    </w:trPr>
                    <w:tc>
                      <w:tcPr>
                        <w:tcW w:w="4678" w:type="dxa"/>
                      </w:tcPr>
                      <w:p w:rsidR="00BF6CF7" w:rsidRPr="000D00AB" w:rsidRDefault="00BF6CF7" w:rsidP="000D00AB">
                        <w:pPr>
                          <w:jc w:val="right"/>
                          <w:rPr>
                            <w:sz w:val="24"/>
                            <w:szCs w:val="24"/>
                          </w:rPr>
                        </w:pPr>
                        <w:r w:rsidRPr="000D00AB">
                          <w:rPr>
                            <w:sz w:val="24"/>
                            <w:szCs w:val="24"/>
                          </w:rPr>
                          <w:t>Revizyon</w:t>
                        </w:r>
                      </w:p>
                    </w:tc>
                  </w:tr>
                  <w:tr w:rsidR="00BF6CF7">
                    <w:trPr>
                      <w:cantSplit/>
                      <w:trHeight w:val="281"/>
                    </w:trPr>
                    <w:tc>
                      <w:tcPr>
                        <w:tcW w:w="4678" w:type="dxa"/>
                      </w:tcPr>
                      <w:p w:rsidR="00BF6CF7" w:rsidRDefault="00BF6CF7">
                        <w:pPr>
                          <w:jc w:val="right"/>
                          <w:rPr>
                            <w:noProof w:val="0"/>
                          </w:rPr>
                        </w:pPr>
                      </w:p>
                    </w:tc>
                  </w:tr>
                  <w:tr w:rsidR="00BF6CF7">
                    <w:trPr>
                      <w:cantSplit/>
                      <w:trHeight w:val="281"/>
                    </w:trPr>
                    <w:tc>
                      <w:tcPr>
                        <w:tcW w:w="4678" w:type="dxa"/>
                      </w:tcPr>
                      <w:p w:rsidR="00BF6CF7" w:rsidRDefault="00BF6CF7">
                        <w:pPr>
                          <w:jc w:val="right"/>
                          <w:rPr>
                            <w:noProof w:val="0"/>
                          </w:rPr>
                        </w:pPr>
                      </w:p>
                    </w:tc>
                  </w:tr>
                  <w:tr w:rsidR="00BF6CF7">
                    <w:trPr>
                      <w:cantSplit/>
                      <w:trHeight w:val="281"/>
                    </w:trPr>
                    <w:tc>
                      <w:tcPr>
                        <w:tcW w:w="4678" w:type="dxa"/>
                      </w:tcPr>
                      <w:p w:rsidR="00BF6CF7" w:rsidRDefault="00BF6CF7">
                        <w:pPr>
                          <w:jc w:val="right"/>
                          <w:rPr>
                            <w:noProof w:val="0"/>
                          </w:rPr>
                        </w:pPr>
                      </w:p>
                    </w:tc>
                  </w:tr>
                  <w:tr w:rsidR="00BF6CF7">
                    <w:trPr>
                      <w:cantSplit/>
                      <w:trHeight w:val="281"/>
                    </w:trPr>
                    <w:tc>
                      <w:tcPr>
                        <w:tcW w:w="4678" w:type="dxa"/>
                      </w:tcPr>
                      <w:p w:rsidR="00BF6CF7" w:rsidRDefault="00BF6CF7">
                        <w:pPr>
                          <w:jc w:val="right"/>
                          <w:rPr>
                            <w:noProof w:val="0"/>
                          </w:rPr>
                        </w:pPr>
                      </w:p>
                    </w:tc>
                  </w:tr>
                  <w:tr w:rsidR="00BF6CF7" w:rsidRPr="00A67ABC">
                    <w:trPr>
                      <w:cantSplit/>
                      <w:trHeight w:val="281"/>
                    </w:trPr>
                    <w:tc>
                      <w:tcPr>
                        <w:tcW w:w="4678" w:type="dxa"/>
                      </w:tcPr>
                      <w:p w:rsidR="00BF6CF7" w:rsidRPr="00A67ABC" w:rsidRDefault="00BF6CF7">
                        <w:pPr>
                          <w:jc w:val="right"/>
                          <w:rPr>
                            <w:sz w:val="24"/>
                            <w:szCs w:val="24"/>
                          </w:rPr>
                        </w:pPr>
                        <w:r w:rsidRPr="00A67ABC">
                          <w:rPr>
                            <w:b/>
                            <w:bCs/>
                            <w:sz w:val="24"/>
                            <w:szCs w:val="24"/>
                          </w:rPr>
                          <w:t>ICS</w:t>
                        </w:r>
                        <w:r w:rsidRPr="00A67ABC">
                          <w:rPr>
                            <w:sz w:val="24"/>
                            <w:szCs w:val="24"/>
                          </w:rPr>
                          <w:t xml:space="preserve"> 67.</w:t>
                        </w:r>
                        <w:r>
                          <w:rPr>
                            <w:sz w:val="24"/>
                            <w:szCs w:val="24"/>
                          </w:rPr>
                          <w:t>080</w:t>
                        </w:r>
                        <w:r w:rsidRPr="00A67ABC">
                          <w:rPr>
                            <w:sz w:val="24"/>
                            <w:szCs w:val="24"/>
                          </w:rPr>
                          <w:t xml:space="preserve">.10 </w:t>
                        </w:r>
                      </w:p>
                    </w:tc>
                  </w:tr>
                </w:tbl>
                <w:p w:rsidR="00BF6CF7" w:rsidRDefault="00BF6CF7" w:rsidP="00894BEF">
                  <w:pPr>
                    <w:rPr>
                      <w:noProof w:val="0"/>
                    </w:rPr>
                  </w:pPr>
                </w:p>
                <w:p w:rsidR="00BF6CF7" w:rsidRDefault="00BF6CF7" w:rsidP="00894BEF">
                  <w:pPr>
                    <w:pStyle w:val="FootnoteText"/>
                    <w:rPr>
                      <w:lang w:val="tr-TR"/>
                    </w:rPr>
                  </w:pPr>
                </w:p>
                <w:tbl>
                  <w:tblPr>
                    <w:tblW w:w="0" w:type="auto"/>
                    <w:tblInd w:w="-106" w:type="dxa"/>
                    <w:tblBorders>
                      <w:top w:val="thickThinSmallGap" w:sz="24" w:space="0" w:color="auto"/>
                    </w:tblBorders>
                    <w:tblLayout w:type="fixed"/>
                    <w:tblLook w:val="0000"/>
                  </w:tblPr>
                  <w:tblGrid>
                    <w:gridCol w:w="7938"/>
                  </w:tblGrid>
                  <w:tr w:rsidR="00BF6CF7">
                    <w:trPr>
                      <w:cantSplit/>
                      <w:trHeight w:val="264"/>
                    </w:trPr>
                    <w:tc>
                      <w:tcPr>
                        <w:tcW w:w="7938" w:type="dxa"/>
                        <w:tcBorders>
                          <w:top w:val="thickThinSmallGap" w:sz="24" w:space="0" w:color="auto"/>
                        </w:tcBorders>
                      </w:tcPr>
                      <w:p w:rsidR="00BF6CF7" w:rsidRDefault="00BF6CF7">
                        <w:pPr>
                          <w:rPr>
                            <w:noProof w:val="0"/>
                          </w:rPr>
                        </w:pPr>
                      </w:p>
                    </w:tc>
                  </w:tr>
                  <w:tr w:rsidR="00BF6CF7">
                    <w:trPr>
                      <w:cantSplit/>
                      <w:trHeight w:val="264"/>
                    </w:trPr>
                    <w:tc>
                      <w:tcPr>
                        <w:tcW w:w="7938" w:type="dxa"/>
                      </w:tcPr>
                      <w:p w:rsidR="00BF6CF7" w:rsidRDefault="00BF6CF7">
                        <w:pPr>
                          <w:rPr>
                            <w:noProof w:val="0"/>
                          </w:rPr>
                        </w:pPr>
                      </w:p>
                    </w:tc>
                  </w:tr>
                  <w:tr w:rsidR="00BF6CF7">
                    <w:trPr>
                      <w:cantSplit/>
                      <w:trHeight w:val="1214"/>
                    </w:trPr>
                    <w:tc>
                      <w:tcPr>
                        <w:tcW w:w="7938" w:type="dxa"/>
                        <w:tcBorders>
                          <w:bottom w:val="nil"/>
                        </w:tcBorders>
                      </w:tcPr>
                      <w:p w:rsidR="00BF6CF7" w:rsidRDefault="00BF6CF7" w:rsidP="00A67ABC">
                        <w:pPr>
                          <w:rPr>
                            <w:b/>
                            <w:bCs/>
                            <w:sz w:val="28"/>
                            <w:szCs w:val="28"/>
                          </w:rPr>
                        </w:pPr>
                        <w:r>
                          <w:rPr>
                            <w:b/>
                            <w:bCs/>
                            <w:sz w:val="28"/>
                            <w:szCs w:val="28"/>
                          </w:rPr>
                          <w:t xml:space="preserve">ÇİLEK KONSERVESİ </w:t>
                        </w:r>
                      </w:p>
                      <w:p w:rsidR="00BF6CF7" w:rsidRPr="00A67ABC" w:rsidRDefault="00BF6CF7" w:rsidP="00A67ABC">
                        <w:pPr>
                          <w:rPr>
                            <w:sz w:val="28"/>
                            <w:szCs w:val="28"/>
                          </w:rPr>
                        </w:pPr>
                      </w:p>
                      <w:p w:rsidR="00BF6CF7" w:rsidRPr="00A67ABC" w:rsidRDefault="00BF6CF7" w:rsidP="002C59F9">
                        <w:pPr>
                          <w:rPr>
                            <w:sz w:val="28"/>
                            <w:szCs w:val="28"/>
                          </w:rPr>
                        </w:pPr>
                        <w:r>
                          <w:rPr>
                            <w:sz w:val="28"/>
                            <w:szCs w:val="28"/>
                          </w:rPr>
                          <w:t>Canned s</w:t>
                        </w:r>
                        <w:r w:rsidRPr="009D1E8D">
                          <w:rPr>
                            <w:sz w:val="28"/>
                            <w:szCs w:val="28"/>
                          </w:rPr>
                          <w:t>trawberries</w:t>
                        </w:r>
                      </w:p>
                    </w:tc>
                  </w:tr>
                </w:tbl>
                <w:p w:rsidR="00BF6CF7" w:rsidRDefault="00BF6CF7" w:rsidP="00894BEF"/>
                <w:p w:rsidR="00BF6CF7" w:rsidRDefault="00BF6CF7" w:rsidP="00894BEF"/>
                <w:p w:rsidR="00BF6CF7" w:rsidRDefault="00BF6CF7" w:rsidP="00894BEF"/>
                <w:p w:rsidR="00BF6CF7" w:rsidRDefault="00BF6CF7">
                  <w:pPr>
                    <w:tabs>
                      <w:tab w:val="left" w:pos="1701"/>
                      <w:tab w:val="left" w:pos="5670"/>
                    </w:tabs>
                    <w:rPr>
                      <w:b/>
                      <w:bCs/>
                    </w:rPr>
                  </w:pPr>
                </w:p>
                <w:p w:rsidR="00BF6CF7" w:rsidRPr="00A83B8C" w:rsidRDefault="00BF6CF7">
                  <w:pPr>
                    <w:tabs>
                      <w:tab w:val="left" w:pos="1701"/>
                      <w:tab w:val="left" w:pos="5670"/>
                    </w:tabs>
                    <w:rPr>
                      <w:b/>
                      <w:bCs/>
                    </w:rPr>
                  </w:pPr>
                </w:p>
                <w:p w:rsidR="00BF6CF7" w:rsidRPr="00A83B8C" w:rsidRDefault="00BF6CF7">
                  <w:pPr>
                    <w:tabs>
                      <w:tab w:val="left" w:pos="1701"/>
                      <w:tab w:val="left" w:pos="5670"/>
                    </w:tabs>
                    <w:rPr>
                      <w:b/>
                      <w:bCs/>
                    </w:rPr>
                  </w:pPr>
                </w:p>
                <w:p w:rsidR="00BF6CF7" w:rsidRPr="00A83B8C" w:rsidRDefault="00BF6CF7"/>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p w:rsidR="00BF6CF7" w:rsidRDefault="00BF6CF7" w:rsidP="00894BEF"/>
                <w:tbl>
                  <w:tblPr>
                    <w:tblW w:w="0" w:type="auto"/>
                    <w:tblInd w:w="-106" w:type="dxa"/>
                    <w:tblLook w:val="00A0"/>
                  </w:tblPr>
                  <w:tblGrid>
                    <w:gridCol w:w="1701"/>
                  </w:tblGrid>
                  <w:tr w:rsidR="00BF6CF7" w:rsidRPr="00EC7764">
                    <w:tc>
                      <w:tcPr>
                        <w:tcW w:w="1701" w:type="dxa"/>
                        <w:vAlign w:val="center"/>
                      </w:tcPr>
                      <w:p w:rsidR="00BF6CF7" w:rsidRPr="00EC7764" w:rsidRDefault="00BF6CF7" w:rsidP="00EC7764">
                        <w:pPr>
                          <w:jc w:val="center"/>
                          <w:rPr>
                            <w:b/>
                            <w:bCs/>
                          </w:rPr>
                        </w:pPr>
                        <w:r w:rsidRPr="00EC7764">
                          <w:rPr>
                            <w:b/>
                            <w:bCs/>
                          </w:rPr>
                          <w:t>I. MÜTALAA</w:t>
                        </w:r>
                      </w:p>
                    </w:tc>
                  </w:tr>
                  <w:tr w:rsidR="00BF6CF7" w:rsidRPr="00EC7764">
                    <w:tc>
                      <w:tcPr>
                        <w:tcW w:w="1701" w:type="dxa"/>
                        <w:vAlign w:val="center"/>
                      </w:tcPr>
                      <w:p w:rsidR="00BF6CF7" w:rsidRPr="00EC7764" w:rsidRDefault="00BF6CF7" w:rsidP="00D3708A">
                        <w:pPr>
                          <w:jc w:val="center"/>
                          <w:rPr>
                            <w:b/>
                            <w:bCs/>
                          </w:rPr>
                        </w:pPr>
                        <w:r>
                          <w:rPr>
                            <w:b/>
                            <w:bCs/>
                          </w:rPr>
                          <w:t>2011/84776</w:t>
                        </w:r>
                      </w:p>
                    </w:tc>
                  </w:tr>
                </w:tbl>
                <w:p w:rsidR="00BF6CF7" w:rsidRDefault="00BF6CF7" w:rsidP="00894BEF"/>
                <w:p w:rsidR="00BF6CF7" w:rsidRDefault="00BF6CF7" w:rsidP="00894BEF"/>
                <w:p w:rsidR="00BF6CF7" w:rsidRDefault="00BF6CF7" w:rsidP="00894BEF"/>
                <w:tbl>
                  <w:tblPr>
                    <w:tblW w:w="81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0"/>
                  </w:tblGrid>
                  <w:tr w:rsidR="00BF6CF7" w:rsidRPr="005C15B5">
                    <w:tc>
                      <w:tcPr>
                        <w:tcW w:w="8100" w:type="dxa"/>
                        <w:tcBorders>
                          <w:top w:val="nil"/>
                          <w:left w:val="nil"/>
                          <w:bottom w:val="thickThinSmallGap" w:sz="24" w:space="0" w:color="auto"/>
                          <w:right w:val="nil"/>
                        </w:tcBorders>
                      </w:tcPr>
                      <w:p w:rsidR="00BF6CF7" w:rsidRPr="00143B17" w:rsidRDefault="00BF6CF7" w:rsidP="000C0699">
                        <w:r>
                          <w:t>Bu tasarıya görüş verilirken, tasarı metni içerisinde kullanılan kelime ve/veya ifadelerle ilgili olarak bilinen patent hakları hususunda tarafımıza bilgi ve gerekli dökümanın sağlanması da göz önünde bulundurulmalıdır.</w:t>
                        </w:r>
                      </w:p>
                    </w:tc>
                  </w:tr>
                </w:tbl>
                <w:p w:rsidR="00BF6CF7" w:rsidRPr="00865608" w:rsidRDefault="00BF6CF7" w:rsidP="000C0699">
                  <w:pPr>
                    <w:ind w:left="1700"/>
                    <w:rPr>
                      <w:sz w:val="28"/>
                      <w:szCs w:val="28"/>
                    </w:rPr>
                  </w:pPr>
                </w:p>
                <w:p w:rsidR="00BF6CF7" w:rsidRPr="00960227" w:rsidRDefault="00BF6CF7" w:rsidP="000C0699">
                  <w:pPr>
                    <w:ind w:left="1680"/>
                    <w:rPr>
                      <w:b/>
                      <w:bCs/>
                      <w:sz w:val="28"/>
                      <w:szCs w:val="28"/>
                    </w:rPr>
                  </w:pPr>
                  <w:r w:rsidRPr="00960227">
                    <w:rPr>
                      <w:b/>
                      <w:bCs/>
                      <w:sz w:val="28"/>
                      <w:szCs w:val="28"/>
                    </w:rPr>
                    <w:t>TÜRK STANDARDLARI ENSTİTÜSÜ</w:t>
                  </w:r>
                </w:p>
                <w:p w:rsidR="00BF6CF7" w:rsidRPr="000C0699" w:rsidRDefault="00BF6CF7" w:rsidP="000C0699">
                  <w:pPr>
                    <w:ind w:left="1680"/>
                    <w:rPr>
                      <w:b/>
                      <w:bCs/>
                      <w:sz w:val="28"/>
                      <w:szCs w:val="28"/>
                    </w:rPr>
                  </w:pPr>
                  <w:r w:rsidRPr="00960227">
                    <w:rPr>
                      <w:b/>
                      <w:bCs/>
                      <w:sz w:val="28"/>
                      <w:szCs w:val="28"/>
                    </w:rPr>
                    <w:t>Necatibey Caddesi No.112 Bakanlıklar/ANKARA</w:t>
                  </w:r>
                </w:p>
              </w:txbxContent>
            </v:textbox>
          </v:shape>
        </w:pict>
      </w: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jc w:val="both"/>
        <w:rPr>
          <w:b/>
          <w:bCs/>
        </w:rPr>
        <w:sectPr w:rsidR="00BF6CF7" w:rsidRPr="006A6BBB" w:rsidSect="00615ABE">
          <w:headerReference w:type="even" r:id="rId10"/>
          <w:pgSz w:w="11906" w:h="16838" w:code="9"/>
          <w:pgMar w:top="1418" w:right="1134" w:bottom="1134" w:left="1134" w:header="851" w:footer="851" w:gutter="0"/>
          <w:cols w:space="708"/>
          <w:docGrid w:linePitch="360"/>
        </w:sectPr>
      </w:pPr>
    </w:p>
    <w:p w:rsidR="00BF6CF7" w:rsidRPr="006A6BBB" w:rsidRDefault="00BF6CF7" w:rsidP="00240838">
      <w:pPr>
        <w:pStyle w:val="Title"/>
        <w:rPr>
          <w:b/>
          <w:bCs/>
        </w:rPr>
      </w:pPr>
      <w:r w:rsidRPr="006A6BBB">
        <w:rPr>
          <w:b/>
          <w:bCs/>
        </w:rPr>
        <w:t>Ön söz</w:t>
      </w:r>
    </w:p>
    <w:p w:rsidR="00BF6CF7" w:rsidRPr="00C83CBE" w:rsidRDefault="00BF6CF7" w:rsidP="00C83CBE">
      <w:pPr>
        <w:jc w:val="both"/>
      </w:pPr>
    </w:p>
    <w:p w:rsidR="00BF6CF7" w:rsidRPr="00EC681E" w:rsidRDefault="00BF6CF7" w:rsidP="000C0699">
      <w:pPr>
        <w:numPr>
          <w:ilvl w:val="0"/>
          <w:numId w:val="42"/>
        </w:numPr>
        <w:ind w:left="284" w:hanging="284"/>
        <w:jc w:val="both"/>
        <w:rPr>
          <w:lang w:val="sv-SE"/>
        </w:rPr>
      </w:pPr>
      <w:r w:rsidRPr="00EC681E">
        <w:rPr>
          <w:lang w:val="sv-SE"/>
        </w:rPr>
        <w:t>Bu tasarı, Türk Standardları Enstitüsü’nün Gıda, Tarım ve Hayvancılık İhtisas Kurulu’na bağlı TK24 Mamul Gı</w:t>
      </w:r>
      <w:r>
        <w:rPr>
          <w:lang w:val="sv-SE"/>
        </w:rPr>
        <w:t>dalar Teknik Komitesi’nce TS 37</w:t>
      </w:r>
      <w:r w:rsidRPr="00EC681E">
        <w:rPr>
          <w:lang w:val="sv-SE"/>
        </w:rPr>
        <w:t>28’in revizyonu olarak hazırlanmıştır.</w:t>
      </w:r>
    </w:p>
    <w:p w:rsidR="00BF6CF7" w:rsidRPr="00515BE9" w:rsidRDefault="00BF6CF7" w:rsidP="00240838">
      <w:pPr>
        <w:rPr>
          <w:lang w:val="sv-SE"/>
        </w:rPr>
      </w:pPr>
    </w:p>
    <w:p w:rsidR="00BF6CF7" w:rsidRDefault="00BF6CF7" w:rsidP="0064212B">
      <w:pPr>
        <w:jc w:val="both"/>
        <w:rPr>
          <w:lang w:val="sv-SE"/>
        </w:rPr>
      </w:pPr>
    </w:p>
    <w:p w:rsidR="00BF6CF7" w:rsidRPr="009A58E0" w:rsidRDefault="00BF6CF7" w:rsidP="0064212B">
      <w:pPr>
        <w:jc w:val="both"/>
        <w:rPr>
          <w:lang w:val="sv-SE"/>
        </w:rPr>
      </w:pPr>
    </w:p>
    <w:p w:rsidR="00BF6CF7" w:rsidRPr="006A6BBB" w:rsidRDefault="00BF6CF7" w:rsidP="000C2F1B">
      <w:pPr>
        <w:pStyle w:val="Header"/>
        <w:tabs>
          <w:tab w:val="clear" w:pos="4536"/>
          <w:tab w:val="clear" w:pos="9072"/>
        </w:tabs>
        <w:jc w:val="center"/>
        <w:rPr>
          <w:b/>
          <w:bCs/>
          <w:sz w:val="28"/>
          <w:szCs w:val="28"/>
        </w:rPr>
      </w:pPr>
      <w:r w:rsidRPr="006A6BBB">
        <w:rPr>
          <w:b/>
          <w:bCs/>
        </w:rPr>
        <w:br w:type="page"/>
      </w:r>
      <w:r w:rsidRPr="006A6BBB">
        <w:rPr>
          <w:b/>
          <w:bCs/>
          <w:sz w:val="28"/>
          <w:szCs w:val="28"/>
        </w:rPr>
        <w:t>İçindekiler</w:t>
      </w:r>
    </w:p>
    <w:p w:rsidR="00BF6CF7" w:rsidRPr="006A6BBB" w:rsidRDefault="00BF6CF7" w:rsidP="00FE2B96">
      <w:pPr>
        <w:pStyle w:val="Header"/>
        <w:tabs>
          <w:tab w:val="clear" w:pos="4536"/>
          <w:tab w:val="clear" w:pos="9072"/>
        </w:tabs>
        <w:jc w:val="both"/>
        <w:rPr>
          <w:b/>
          <w:bCs/>
        </w:rPr>
      </w:pPr>
    </w:p>
    <w:p w:rsidR="00BF6CF7" w:rsidRPr="00F50607" w:rsidRDefault="00BF6CF7">
      <w:pPr>
        <w:pStyle w:val="TOC1"/>
        <w:tabs>
          <w:tab w:val="left" w:pos="403"/>
        </w:tabs>
        <w:rPr>
          <w:rFonts w:ascii="Calibri" w:hAnsi="Calibri" w:cs="Calibri"/>
          <w:b w:val="0"/>
          <w:bCs w:val="0"/>
          <w:sz w:val="22"/>
          <w:szCs w:val="22"/>
          <w:lang w:val="tr-TR"/>
        </w:rPr>
      </w:pPr>
      <w:r>
        <w:rPr>
          <w:b w:val="0"/>
          <w:bCs w:val="0"/>
        </w:rPr>
        <w:fldChar w:fldCharType="begin"/>
      </w:r>
      <w:r>
        <w:rPr>
          <w:b w:val="0"/>
          <w:bCs w:val="0"/>
        </w:rPr>
        <w:instrText xml:space="preserve"> TOC \o "1-2" \u </w:instrText>
      </w:r>
      <w:r>
        <w:rPr>
          <w:b w:val="0"/>
          <w:bCs w:val="0"/>
        </w:rPr>
        <w:fldChar w:fldCharType="separate"/>
      </w:r>
      <w:r>
        <w:t>1</w:t>
      </w:r>
      <w:r w:rsidRPr="00F50607">
        <w:rPr>
          <w:rFonts w:ascii="Calibri" w:hAnsi="Calibri" w:cs="Calibri"/>
          <w:b w:val="0"/>
          <w:bCs w:val="0"/>
          <w:sz w:val="22"/>
          <w:szCs w:val="22"/>
          <w:lang w:val="tr-TR"/>
        </w:rPr>
        <w:tab/>
      </w:r>
      <w:r>
        <w:t>Kapsam</w:t>
      </w:r>
      <w:r>
        <w:tab/>
      </w:r>
      <w:r>
        <w:fldChar w:fldCharType="begin"/>
      </w:r>
      <w:r>
        <w:instrText xml:space="preserve"> PAGEREF _Toc396153766 \h </w:instrText>
      </w:r>
      <w:ins w:id="3" w:author="fundaa" w:date="2014-10-30T15:55:00Z"/>
      <w:r>
        <w:fldChar w:fldCharType="separate"/>
      </w:r>
      <w:r>
        <w:t>1</w:t>
      </w:r>
      <w:r>
        <w:fldChar w:fldCharType="end"/>
      </w:r>
    </w:p>
    <w:p w:rsidR="00BF6CF7" w:rsidRPr="00F50607" w:rsidRDefault="00BF6CF7">
      <w:pPr>
        <w:pStyle w:val="TOC1"/>
        <w:tabs>
          <w:tab w:val="left" w:pos="403"/>
        </w:tabs>
        <w:rPr>
          <w:rFonts w:ascii="Calibri" w:hAnsi="Calibri" w:cs="Calibri"/>
          <w:b w:val="0"/>
          <w:bCs w:val="0"/>
          <w:sz w:val="22"/>
          <w:szCs w:val="22"/>
          <w:lang w:val="tr-TR"/>
        </w:rPr>
      </w:pPr>
      <w:r>
        <w:t>2</w:t>
      </w:r>
      <w:r w:rsidRPr="00F50607">
        <w:rPr>
          <w:rFonts w:ascii="Calibri" w:hAnsi="Calibri" w:cs="Calibri"/>
          <w:b w:val="0"/>
          <w:bCs w:val="0"/>
          <w:sz w:val="22"/>
          <w:szCs w:val="22"/>
          <w:lang w:val="tr-TR"/>
        </w:rPr>
        <w:tab/>
      </w:r>
      <w:r>
        <w:t>Atıf yapılan standard ve/veya dokümanlar</w:t>
      </w:r>
      <w:r>
        <w:tab/>
      </w:r>
      <w:r>
        <w:fldChar w:fldCharType="begin"/>
      </w:r>
      <w:r>
        <w:instrText xml:space="preserve"> PAGEREF _Toc396153767 \h </w:instrText>
      </w:r>
      <w:ins w:id="4" w:author="fundaa" w:date="2014-10-30T15:55:00Z"/>
      <w:r>
        <w:fldChar w:fldCharType="separate"/>
      </w:r>
      <w:r>
        <w:t>1</w:t>
      </w:r>
      <w:r>
        <w:fldChar w:fldCharType="end"/>
      </w:r>
    </w:p>
    <w:p w:rsidR="00BF6CF7" w:rsidRPr="00F50607" w:rsidRDefault="00BF6CF7">
      <w:pPr>
        <w:pStyle w:val="TOC1"/>
        <w:tabs>
          <w:tab w:val="left" w:pos="403"/>
        </w:tabs>
        <w:rPr>
          <w:rFonts w:ascii="Calibri" w:hAnsi="Calibri" w:cs="Calibri"/>
          <w:b w:val="0"/>
          <w:bCs w:val="0"/>
          <w:sz w:val="22"/>
          <w:szCs w:val="22"/>
          <w:lang w:val="tr-TR"/>
        </w:rPr>
      </w:pPr>
      <w:r>
        <w:t>3</w:t>
      </w:r>
      <w:r w:rsidRPr="00F50607">
        <w:rPr>
          <w:rFonts w:ascii="Calibri" w:hAnsi="Calibri" w:cs="Calibri"/>
          <w:b w:val="0"/>
          <w:bCs w:val="0"/>
          <w:sz w:val="22"/>
          <w:szCs w:val="22"/>
          <w:lang w:val="tr-TR"/>
        </w:rPr>
        <w:tab/>
      </w:r>
      <w:r>
        <w:t>Terimler ve tarifler</w:t>
      </w:r>
      <w:r>
        <w:tab/>
      </w:r>
      <w:r>
        <w:fldChar w:fldCharType="begin"/>
      </w:r>
      <w:r>
        <w:instrText xml:space="preserve"> PAGEREF _Toc396153768 \h </w:instrText>
      </w:r>
      <w:ins w:id="5" w:author="fundaa" w:date="2014-10-30T15:55:00Z"/>
      <w:r>
        <w:fldChar w:fldCharType="separate"/>
      </w:r>
      <w:r>
        <w:t>1</w:t>
      </w:r>
      <w:r>
        <w:fldChar w:fldCharType="end"/>
      </w:r>
    </w:p>
    <w:p w:rsidR="00BF6CF7" w:rsidRPr="00F50607" w:rsidRDefault="00BF6CF7">
      <w:pPr>
        <w:pStyle w:val="TOC2"/>
        <w:tabs>
          <w:tab w:val="left" w:pos="800"/>
        </w:tabs>
        <w:rPr>
          <w:rFonts w:ascii="Calibri" w:hAnsi="Calibri" w:cs="Calibri"/>
          <w:sz w:val="22"/>
          <w:szCs w:val="22"/>
          <w:lang w:val="tr-TR" w:eastAsia="tr-TR"/>
        </w:rPr>
      </w:pPr>
      <w:r>
        <w:t>3.1</w:t>
      </w:r>
      <w:r w:rsidRPr="00F50607">
        <w:rPr>
          <w:rFonts w:ascii="Calibri" w:hAnsi="Calibri" w:cs="Calibri"/>
          <w:sz w:val="22"/>
          <w:szCs w:val="22"/>
          <w:lang w:val="tr-TR" w:eastAsia="tr-TR"/>
        </w:rPr>
        <w:tab/>
      </w:r>
      <w:r>
        <w:t>Çilek Konservesi</w:t>
      </w:r>
      <w:r>
        <w:tab/>
      </w:r>
      <w:r>
        <w:fldChar w:fldCharType="begin"/>
      </w:r>
      <w:r>
        <w:instrText xml:space="preserve"> PAGEREF _Toc396153769 \h </w:instrText>
      </w:r>
      <w:ins w:id="6" w:author="fundaa" w:date="2014-10-30T15:55:00Z"/>
      <w:r>
        <w:fldChar w:fldCharType="separate"/>
      </w:r>
      <w:r>
        <w:t>1</w:t>
      </w:r>
      <w:r>
        <w:fldChar w:fldCharType="end"/>
      </w:r>
    </w:p>
    <w:p w:rsidR="00BF6CF7" w:rsidRPr="00F50607" w:rsidRDefault="00BF6CF7">
      <w:pPr>
        <w:pStyle w:val="TOC2"/>
        <w:tabs>
          <w:tab w:val="left" w:pos="800"/>
        </w:tabs>
        <w:rPr>
          <w:rFonts w:ascii="Calibri" w:hAnsi="Calibri" w:cs="Calibri"/>
          <w:sz w:val="22"/>
          <w:szCs w:val="22"/>
          <w:lang w:val="tr-TR" w:eastAsia="tr-TR"/>
        </w:rPr>
      </w:pPr>
      <w:r>
        <w:t>3.2</w:t>
      </w:r>
      <w:r w:rsidRPr="00F50607">
        <w:rPr>
          <w:rFonts w:ascii="Calibri" w:hAnsi="Calibri" w:cs="Calibri"/>
          <w:sz w:val="22"/>
          <w:szCs w:val="22"/>
          <w:lang w:val="tr-TR" w:eastAsia="tr-TR"/>
        </w:rPr>
        <w:tab/>
      </w:r>
      <w:r>
        <w:t>Dolgu Suyu</w:t>
      </w:r>
      <w:r>
        <w:tab/>
      </w:r>
      <w:r>
        <w:fldChar w:fldCharType="begin"/>
      </w:r>
      <w:r>
        <w:instrText xml:space="preserve"> PAGEREF _Toc396153770 \h </w:instrText>
      </w:r>
      <w:ins w:id="7" w:author="fundaa" w:date="2014-10-30T15:55:00Z"/>
      <w:r>
        <w:fldChar w:fldCharType="separate"/>
      </w:r>
      <w:r>
        <w:t>1</w:t>
      </w:r>
      <w:r>
        <w:fldChar w:fldCharType="end"/>
      </w:r>
    </w:p>
    <w:p w:rsidR="00BF6CF7" w:rsidRPr="00F50607" w:rsidRDefault="00BF6CF7">
      <w:pPr>
        <w:pStyle w:val="TOC2"/>
        <w:tabs>
          <w:tab w:val="left" w:pos="800"/>
        </w:tabs>
        <w:rPr>
          <w:rFonts w:ascii="Calibri" w:hAnsi="Calibri" w:cs="Calibri"/>
          <w:sz w:val="22"/>
          <w:szCs w:val="22"/>
          <w:lang w:val="tr-TR" w:eastAsia="tr-TR"/>
        </w:rPr>
      </w:pPr>
      <w:r>
        <w:t>3.3</w:t>
      </w:r>
      <w:r w:rsidRPr="00F50607">
        <w:rPr>
          <w:rFonts w:ascii="Calibri" w:hAnsi="Calibri" w:cs="Calibri"/>
          <w:sz w:val="22"/>
          <w:szCs w:val="22"/>
          <w:lang w:val="tr-TR" w:eastAsia="tr-TR"/>
        </w:rPr>
        <w:tab/>
      </w:r>
      <w:r>
        <w:t>Yabancı madde</w:t>
      </w:r>
      <w:r>
        <w:tab/>
      </w:r>
      <w:r>
        <w:fldChar w:fldCharType="begin"/>
      </w:r>
      <w:r>
        <w:instrText xml:space="preserve"> PAGEREF _Toc396153771 \h </w:instrText>
      </w:r>
      <w:ins w:id="8" w:author="fundaa" w:date="2014-10-30T15:55:00Z"/>
      <w:r>
        <w:fldChar w:fldCharType="separate"/>
      </w:r>
      <w:r>
        <w:t>1</w:t>
      </w:r>
      <w:r>
        <w:fldChar w:fldCharType="end"/>
      </w:r>
    </w:p>
    <w:p w:rsidR="00BF6CF7" w:rsidRPr="00F50607" w:rsidRDefault="00BF6CF7">
      <w:pPr>
        <w:pStyle w:val="TOC1"/>
        <w:tabs>
          <w:tab w:val="left" w:pos="403"/>
        </w:tabs>
        <w:rPr>
          <w:rFonts w:ascii="Calibri" w:hAnsi="Calibri" w:cs="Calibri"/>
          <w:b w:val="0"/>
          <w:bCs w:val="0"/>
          <w:sz w:val="22"/>
          <w:szCs w:val="22"/>
          <w:lang w:val="tr-TR"/>
        </w:rPr>
      </w:pPr>
      <w:r>
        <w:t>4</w:t>
      </w:r>
      <w:r w:rsidRPr="00F50607">
        <w:rPr>
          <w:rFonts w:ascii="Calibri" w:hAnsi="Calibri" w:cs="Calibri"/>
          <w:b w:val="0"/>
          <w:bCs w:val="0"/>
          <w:sz w:val="22"/>
          <w:szCs w:val="22"/>
          <w:lang w:val="tr-TR"/>
        </w:rPr>
        <w:tab/>
      </w:r>
      <w:r>
        <w:t>Özellikler</w:t>
      </w:r>
      <w:r>
        <w:tab/>
      </w:r>
      <w:r>
        <w:fldChar w:fldCharType="begin"/>
      </w:r>
      <w:r>
        <w:instrText xml:space="preserve"> PAGEREF _Toc396153772 \h </w:instrText>
      </w:r>
      <w:ins w:id="9" w:author="fundaa" w:date="2014-10-30T15:55:00Z"/>
      <w:r>
        <w:fldChar w:fldCharType="separate"/>
      </w:r>
      <w:r>
        <w:t>1</w:t>
      </w:r>
      <w:r>
        <w:fldChar w:fldCharType="end"/>
      </w:r>
    </w:p>
    <w:p w:rsidR="00BF6CF7" w:rsidRPr="00F50607" w:rsidRDefault="00BF6CF7">
      <w:pPr>
        <w:pStyle w:val="TOC2"/>
        <w:tabs>
          <w:tab w:val="left" w:pos="800"/>
        </w:tabs>
        <w:rPr>
          <w:rFonts w:ascii="Calibri" w:hAnsi="Calibri" w:cs="Calibri"/>
          <w:sz w:val="22"/>
          <w:szCs w:val="22"/>
          <w:lang w:val="tr-TR" w:eastAsia="tr-TR"/>
        </w:rPr>
      </w:pPr>
      <w:r>
        <w:t>4.1</w:t>
      </w:r>
      <w:r w:rsidRPr="00F50607">
        <w:rPr>
          <w:rFonts w:ascii="Calibri" w:hAnsi="Calibri" w:cs="Calibri"/>
          <w:sz w:val="22"/>
          <w:szCs w:val="22"/>
          <w:lang w:val="tr-TR" w:eastAsia="tr-TR"/>
        </w:rPr>
        <w:tab/>
      </w:r>
      <w:r>
        <w:t>Duyusal özellikler</w:t>
      </w:r>
      <w:r>
        <w:tab/>
      </w:r>
      <w:r>
        <w:fldChar w:fldCharType="begin"/>
      </w:r>
      <w:r>
        <w:instrText xml:space="preserve"> PAGEREF _Toc396153773 \h </w:instrText>
      </w:r>
      <w:ins w:id="10" w:author="fundaa" w:date="2014-10-30T15:55:00Z"/>
      <w:r>
        <w:fldChar w:fldCharType="separate"/>
      </w:r>
      <w:r>
        <w:t>1</w:t>
      </w:r>
      <w:r>
        <w:fldChar w:fldCharType="end"/>
      </w:r>
    </w:p>
    <w:p w:rsidR="00BF6CF7" w:rsidRPr="00F50607" w:rsidRDefault="00BF6CF7">
      <w:pPr>
        <w:pStyle w:val="TOC2"/>
        <w:tabs>
          <w:tab w:val="left" w:pos="800"/>
        </w:tabs>
        <w:rPr>
          <w:rFonts w:ascii="Calibri" w:hAnsi="Calibri" w:cs="Calibri"/>
          <w:sz w:val="22"/>
          <w:szCs w:val="22"/>
          <w:lang w:val="tr-TR" w:eastAsia="tr-TR"/>
        </w:rPr>
      </w:pPr>
      <w:r>
        <w:t>4.2</w:t>
      </w:r>
      <w:r w:rsidRPr="00F50607">
        <w:rPr>
          <w:rFonts w:ascii="Calibri" w:hAnsi="Calibri" w:cs="Calibri"/>
          <w:sz w:val="22"/>
          <w:szCs w:val="22"/>
          <w:lang w:val="tr-TR" w:eastAsia="tr-TR"/>
        </w:rPr>
        <w:tab/>
      </w:r>
      <w:r>
        <w:t>Fiziksel özellikler</w:t>
      </w:r>
      <w:r>
        <w:tab/>
      </w:r>
      <w:r>
        <w:fldChar w:fldCharType="begin"/>
      </w:r>
      <w:r>
        <w:instrText xml:space="preserve"> PAGEREF _Toc396153774 \h </w:instrText>
      </w:r>
      <w:ins w:id="11" w:author="fundaa" w:date="2014-10-30T15:55:00Z"/>
      <w:r>
        <w:fldChar w:fldCharType="separate"/>
      </w:r>
      <w:r>
        <w:t>2</w:t>
      </w:r>
      <w:r>
        <w:fldChar w:fldCharType="end"/>
      </w:r>
    </w:p>
    <w:p w:rsidR="00BF6CF7" w:rsidRPr="00F50607" w:rsidRDefault="00BF6CF7">
      <w:pPr>
        <w:pStyle w:val="TOC2"/>
        <w:tabs>
          <w:tab w:val="left" w:pos="800"/>
        </w:tabs>
        <w:rPr>
          <w:rFonts w:ascii="Calibri" w:hAnsi="Calibri" w:cs="Calibri"/>
          <w:sz w:val="22"/>
          <w:szCs w:val="22"/>
          <w:lang w:val="tr-TR" w:eastAsia="tr-TR"/>
        </w:rPr>
      </w:pPr>
      <w:r>
        <w:t>4.3</w:t>
      </w:r>
      <w:r w:rsidRPr="00F50607">
        <w:rPr>
          <w:rFonts w:ascii="Calibri" w:hAnsi="Calibri" w:cs="Calibri"/>
          <w:sz w:val="22"/>
          <w:szCs w:val="22"/>
          <w:lang w:val="tr-TR" w:eastAsia="tr-TR"/>
        </w:rPr>
        <w:tab/>
      </w:r>
      <w:r>
        <w:t>Kimyasal özellikler</w:t>
      </w:r>
      <w:r>
        <w:tab/>
      </w:r>
      <w:r>
        <w:fldChar w:fldCharType="begin"/>
      </w:r>
      <w:r>
        <w:instrText xml:space="preserve"> PAGEREF _Toc396153775 \h </w:instrText>
      </w:r>
      <w:ins w:id="12" w:author="fundaa" w:date="2014-10-30T15:55:00Z"/>
      <w:r>
        <w:fldChar w:fldCharType="separate"/>
      </w:r>
      <w:r>
        <w:t>2</w:t>
      </w:r>
      <w:r>
        <w:fldChar w:fldCharType="end"/>
      </w:r>
    </w:p>
    <w:p w:rsidR="00BF6CF7" w:rsidRPr="00F50607" w:rsidRDefault="00BF6CF7">
      <w:pPr>
        <w:pStyle w:val="TOC2"/>
        <w:tabs>
          <w:tab w:val="left" w:pos="800"/>
        </w:tabs>
        <w:rPr>
          <w:rFonts w:ascii="Calibri" w:hAnsi="Calibri" w:cs="Calibri"/>
          <w:sz w:val="22"/>
          <w:szCs w:val="22"/>
          <w:lang w:val="tr-TR" w:eastAsia="tr-TR"/>
        </w:rPr>
      </w:pPr>
      <w:r>
        <w:t>4.4</w:t>
      </w:r>
      <w:r w:rsidRPr="00F50607">
        <w:rPr>
          <w:rFonts w:ascii="Calibri" w:hAnsi="Calibri" w:cs="Calibri"/>
          <w:sz w:val="22"/>
          <w:szCs w:val="22"/>
          <w:lang w:val="tr-TR" w:eastAsia="tr-TR"/>
        </w:rPr>
        <w:tab/>
      </w:r>
      <w:r>
        <w:t>Mikrobiyolojik özellikler</w:t>
      </w:r>
      <w:r>
        <w:tab/>
      </w:r>
      <w:r>
        <w:fldChar w:fldCharType="begin"/>
      </w:r>
      <w:r>
        <w:instrText xml:space="preserve"> PAGEREF _Toc396153776 \h </w:instrText>
      </w:r>
      <w:ins w:id="13" w:author="fundaa" w:date="2014-10-30T15:55:00Z"/>
      <w:r>
        <w:fldChar w:fldCharType="separate"/>
      </w:r>
      <w:r>
        <w:t>2</w:t>
      </w:r>
      <w:r>
        <w:fldChar w:fldCharType="end"/>
      </w:r>
    </w:p>
    <w:p w:rsidR="00BF6CF7" w:rsidRPr="00F50607" w:rsidRDefault="00BF6CF7">
      <w:pPr>
        <w:pStyle w:val="TOC2"/>
        <w:tabs>
          <w:tab w:val="left" w:pos="800"/>
        </w:tabs>
        <w:rPr>
          <w:rFonts w:ascii="Calibri" w:hAnsi="Calibri" w:cs="Calibri"/>
          <w:sz w:val="22"/>
          <w:szCs w:val="22"/>
          <w:lang w:val="tr-TR" w:eastAsia="tr-TR"/>
        </w:rPr>
      </w:pPr>
      <w:r>
        <w:t>4.6</w:t>
      </w:r>
      <w:r w:rsidRPr="00F50607">
        <w:rPr>
          <w:rFonts w:ascii="Calibri" w:hAnsi="Calibri" w:cs="Calibri"/>
          <w:sz w:val="22"/>
          <w:szCs w:val="22"/>
          <w:lang w:val="tr-TR" w:eastAsia="tr-TR"/>
        </w:rPr>
        <w:tab/>
      </w:r>
      <w:r>
        <w:t>Özellik, muayene ve deney madde numaraları</w:t>
      </w:r>
      <w:r>
        <w:tab/>
      </w:r>
      <w:r>
        <w:fldChar w:fldCharType="begin"/>
      </w:r>
      <w:r>
        <w:instrText xml:space="preserve"> PAGEREF _Toc396153777 \h </w:instrText>
      </w:r>
      <w:ins w:id="14" w:author="fundaa" w:date="2014-10-30T15:55:00Z"/>
      <w:r>
        <w:fldChar w:fldCharType="separate"/>
      </w:r>
      <w:r>
        <w:t>2</w:t>
      </w:r>
      <w:r>
        <w:fldChar w:fldCharType="end"/>
      </w:r>
    </w:p>
    <w:p w:rsidR="00BF6CF7" w:rsidRPr="00F50607" w:rsidRDefault="00BF6CF7">
      <w:pPr>
        <w:pStyle w:val="TOC1"/>
        <w:tabs>
          <w:tab w:val="left" w:pos="403"/>
        </w:tabs>
        <w:rPr>
          <w:rFonts w:ascii="Calibri" w:hAnsi="Calibri" w:cs="Calibri"/>
          <w:b w:val="0"/>
          <w:bCs w:val="0"/>
          <w:sz w:val="22"/>
          <w:szCs w:val="22"/>
          <w:lang w:val="tr-TR"/>
        </w:rPr>
      </w:pPr>
      <w:r>
        <w:t>5</w:t>
      </w:r>
      <w:r w:rsidRPr="00F50607">
        <w:rPr>
          <w:rFonts w:ascii="Calibri" w:hAnsi="Calibri" w:cs="Calibri"/>
          <w:b w:val="0"/>
          <w:bCs w:val="0"/>
          <w:sz w:val="22"/>
          <w:szCs w:val="22"/>
          <w:lang w:val="tr-TR"/>
        </w:rPr>
        <w:tab/>
      </w:r>
      <w:r>
        <w:t>Numune alma, muayene ve deneyler</w:t>
      </w:r>
      <w:r>
        <w:tab/>
      </w:r>
      <w:r>
        <w:fldChar w:fldCharType="begin"/>
      </w:r>
      <w:r>
        <w:instrText xml:space="preserve"> PAGEREF _Toc396153778 \h </w:instrText>
      </w:r>
      <w:ins w:id="15" w:author="fundaa" w:date="2014-10-30T15:55:00Z"/>
      <w:r>
        <w:fldChar w:fldCharType="separate"/>
      </w:r>
      <w:r>
        <w:t>3</w:t>
      </w:r>
      <w:r>
        <w:fldChar w:fldCharType="end"/>
      </w:r>
    </w:p>
    <w:p w:rsidR="00BF6CF7" w:rsidRPr="00F50607" w:rsidRDefault="00BF6CF7">
      <w:pPr>
        <w:pStyle w:val="TOC2"/>
        <w:tabs>
          <w:tab w:val="left" w:pos="800"/>
        </w:tabs>
        <w:rPr>
          <w:rFonts w:ascii="Calibri" w:hAnsi="Calibri" w:cs="Calibri"/>
          <w:sz w:val="22"/>
          <w:szCs w:val="22"/>
          <w:lang w:val="tr-TR" w:eastAsia="tr-TR"/>
        </w:rPr>
      </w:pPr>
      <w:r>
        <w:t>5.1</w:t>
      </w:r>
      <w:r w:rsidRPr="00F50607">
        <w:rPr>
          <w:rFonts w:ascii="Calibri" w:hAnsi="Calibri" w:cs="Calibri"/>
          <w:sz w:val="22"/>
          <w:szCs w:val="22"/>
          <w:lang w:val="tr-TR" w:eastAsia="tr-TR"/>
        </w:rPr>
        <w:tab/>
      </w:r>
      <w:r>
        <w:t>Numune alma</w:t>
      </w:r>
      <w:r>
        <w:tab/>
      </w:r>
      <w:r>
        <w:fldChar w:fldCharType="begin"/>
      </w:r>
      <w:r>
        <w:instrText xml:space="preserve"> PAGEREF _Toc396153779 \h </w:instrText>
      </w:r>
      <w:ins w:id="16" w:author="fundaa" w:date="2014-10-30T15:55:00Z"/>
      <w:r>
        <w:fldChar w:fldCharType="separate"/>
      </w:r>
      <w:r>
        <w:t>3</w:t>
      </w:r>
      <w:r>
        <w:fldChar w:fldCharType="end"/>
      </w:r>
    </w:p>
    <w:p w:rsidR="00BF6CF7" w:rsidRPr="00F50607" w:rsidRDefault="00BF6CF7">
      <w:pPr>
        <w:pStyle w:val="TOC2"/>
        <w:tabs>
          <w:tab w:val="left" w:pos="800"/>
        </w:tabs>
        <w:rPr>
          <w:rFonts w:ascii="Calibri" w:hAnsi="Calibri" w:cs="Calibri"/>
          <w:sz w:val="22"/>
          <w:szCs w:val="22"/>
          <w:lang w:val="tr-TR" w:eastAsia="tr-TR"/>
        </w:rPr>
      </w:pPr>
      <w:r>
        <w:t>5.2</w:t>
      </w:r>
      <w:r w:rsidRPr="00F50607">
        <w:rPr>
          <w:rFonts w:ascii="Calibri" w:hAnsi="Calibri" w:cs="Calibri"/>
          <w:sz w:val="22"/>
          <w:szCs w:val="22"/>
          <w:lang w:val="tr-TR" w:eastAsia="tr-TR"/>
        </w:rPr>
        <w:tab/>
      </w:r>
      <w:r>
        <w:t>Muayeneler</w:t>
      </w:r>
      <w:r>
        <w:tab/>
      </w:r>
      <w:r>
        <w:fldChar w:fldCharType="begin"/>
      </w:r>
      <w:r>
        <w:instrText xml:space="preserve"> PAGEREF _Toc396153780 \h </w:instrText>
      </w:r>
      <w:ins w:id="17" w:author="fundaa" w:date="2014-10-30T15:55:00Z"/>
      <w:r>
        <w:fldChar w:fldCharType="separate"/>
      </w:r>
      <w:r>
        <w:t>3</w:t>
      </w:r>
      <w:r>
        <w:fldChar w:fldCharType="end"/>
      </w:r>
    </w:p>
    <w:p w:rsidR="00BF6CF7" w:rsidRPr="00F50607" w:rsidRDefault="00BF6CF7">
      <w:pPr>
        <w:pStyle w:val="TOC2"/>
        <w:tabs>
          <w:tab w:val="left" w:pos="800"/>
        </w:tabs>
        <w:rPr>
          <w:rFonts w:ascii="Calibri" w:hAnsi="Calibri" w:cs="Calibri"/>
          <w:sz w:val="22"/>
          <w:szCs w:val="22"/>
          <w:lang w:val="tr-TR" w:eastAsia="tr-TR"/>
        </w:rPr>
      </w:pPr>
      <w:r>
        <w:t>5.3</w:t>
      </w:r>
      <w:r w:rsidRPr="00F50607">
        <w:rPr>
          <w:rFonts w:ascii="Calibri" w:hAnsi="Calibri" w:cs="Calibri"/>
          <w:sz w:val="22"/>
          <w:szCs w:val="22"/>
          <w:lang w:val="tr-TR" w:eastAsia="tr-TR"/>
        </w:rPr>
        <w:tab/>
      </w:r>
      <w:r>
        <w:t>Deneyler</w:t>
      </w:r>
      <w:r>
        <w:tab/>
      </w:r>
      <w:r>
        <w:fldChar w:fldCharType="begin"/>
      </w:r>
      <w:r>
        <w:instrText xml:space="preserve"> PAGEREF _Toc396153781 \h </w:instrText>
      </w:r>
      <w:ins w:id="18" w:author="fundaa" w:date="2014-10-30T15:55:00Z"/>
      <w:r>
        <w:fldChar w:fldCharType="separate"/>
      </w:r>
      <w:r>
        <w:t>4</w:t>
      </w:r>
      <w:r>
        <w:fldChar w:fldCharType="end"/>
      </w:r>
    </w:p>
    <w:p w:rsidR="00BF6CF7" w:rsidRPr="00F50607" w:rsidRDefault="00BF6CF7">
      <w:pPr>
        <w:pStyle w:val="TOC2"/>
        <w:tabs>
          <w:tab w:val="left" w:pos="800"/>
        </w:tabs>
        <w:rPr>
          <w:rFonts w:ascii="Calibri" w:hAnsi="Calibri" w:cs="Calibri"/>
          <w:sz w:val="22"/>
          <w:szCs w:val="22"/>
          <w:lang w:val="tr-TR" w:eastAsia="tr-TR"/>
        </w:rPr>
      </w:pPr>
      <w:r>
        <w:t>5.4</w:t>
      </w:r>
      <w:r w:rsidRPr="00F50607">
        <w:rPr>
          <w:rFonts w:ascii="Calibri" w:hAnsi="Calibri" w:cs="Calibri"/>
          <w:sz w:val="22"/>
          <w:szCs w:val="22"/>
          <w:lang w:val="tr-TR" w:eastAsia="tr-TR"/>
        </w:rPr>
        <w:tab/>
      </w:r>
      <w:r>
        <w:t>Değerlendirme</w:t>
      </w:r>
      <w:r>
        <w:tab/>
      </w:r>
      <w:r>
        <w:fldChar w:fldCharType="begin"/>
      </w:r>
      <w:r>
        <w:instrText xml:space="preserve"> PAGEREF _Toc396153782 \h </w:instrText>
      </w:r>
      <w:ins w:id="19" w:author="fundaa" w:date="2014-10-30T15:55:00Z"/>
      <w:r>
        <w:fldChar w:fldCharType="separate"/>
      </w:r>
      <w:r>
        <w:t>4</w:t>
      </w:r>
      <w:r>
        <w:fldChar w:fldCharType="end"/>
      </w:r>
    </w:p>
    <w:p w:rsidR="00BF6CF7" w:rsidRPr="00F50607" w:rsidRDefault="00BF6CF7">
      <w:pPr>
        <w:pStyle w:val="TOC2"/>
        <w:tabs>
          <w:tab w:val="left" w:pos="800"/>
        </w:tabs>
        <w:rPr>
          <w:rFonts w:ascii="Calibri" w:hAnsi="Calibri" w:cs="Calibri"/>
          <w:sz w:val="22"/>
          <w:szCs w:val="22"/>
          <w:lang w:val="tr-TR" w:eastAsia="tr-TR"/>
        </w:rPr>
      </w:pPr>
      <w:r>
        <w:t>5.5</w:t>
      </w:r>
      <w:r w:rsidRPr="00F50607">
        <w:rPr>
          <w:rFonts w:ascii="Calibri" w:hAnsi="Calibri" w:cs="Calibri"/>
          <w:sz w:val="22"/>
          <w:szCs w:val="22"/>
          <w:lang w:val="tr-TR" w:eastAsia="tr-TR"/>
        </w:rPr>
        <w:tab/>
      </w:r>
      <w:r>
        <w:t>Muayene ve deney raporu</w:t>
      </w:r>
      <w:r>
        <w:tab/>
      </w:r>
      <w:r>
        <w:fldChar w:fldCharType="begin"/>
      </w:r>
      <w:r>
        <w:instrText xml:space="preserve"> PAGEREF _Toc396153783 \h </w:instrText>
      </w:r>
      <w:ins w:id="20" w:author="fundaa" w:date="2014-10-30T15:55:00Z"/>
      <w:r>
        <w:fldChar w:fldCharType="separate"/>
      </w:r>
      <w:r>
        <w:t>4</w:t>
      </w:r>
      <w:r>
        <w:fldChar w:fldCharType="end"/>
      </w:r>
    </w:p>
    <w:p w:rsidR="00BF6CF7" w:rsidRPr="00F50607" w:rsidRDefault="00BF6CF7">
      <w:pPr>
        <w:pStyle w:val="TOC1"/>
        <w:tabs>
          <w:tab w:val="left" w:pos="403"/>
        </w:tabs>
        <w:rPr>
          <w:rFonts w:ascii="Calibri" w:hAnsi="Calibri" w:cs="Calibri"/>
          <w:b w:val="0"/>
          <w:bCs w:val="0"/>
          <w:sz w:val="22"/>
          <w:szCs w:val="22"/>
          <w:lang w:val="tr-TR"/>
        </w:rPr>
      </w:pPr>
      <w:r>
        <w:t>6</w:t>
      </w:r>
      <w:r w:rsidRPr="00F50607">
        <w:rPr>
          <w:rFonts w:ascii="Calibri" w:hAnsi="Calibri" w:cs="Calibri"/>
          <w:b w:val="0"/>
          <w:bCs w:val="0"/>
          <w:sz w:val="22"/>
          <w:szCs w:val="22"/>
          <w:lang w:val="tr-TR"/>
        </w:rPr>
        <w:tab/>
      </w:r>
      <w:r>
        <w:t>Piyasaya arz</w:t>
      </w:r>
      <w:r>
        <w:tab/>
      </w:r>
      <w:r>
        <w:fldChar w:fldCharType="begin"/>
      </w:r>
      <w:r>
        <w:instrText xml:space="preserve"> PAGEREF _Toc396153784 \h </w:instrText>
      </w:r>
      <w:ins w:id="21" w:author="fundaa" w:date="2014-10-30T15:55:00Z"/>
      <w:r>
        <w:fldChar w:fldCharType="separate"/>
      </w:r>
      <w:r>
        <w:t>5</w:t>
      </w:r>
      <w:r>
        <w:fldChar w:fldCharType="end"/>
      </w:r>
    </w:p>
    <w:p w:rsidR="00BF6CF7" w:rsidRPr="00F50607" w:rsidRDefault="00BF6CF7">
      <w:pPr>
        <w:pStyle w:val="TOC2"/>
        <w:tabs>
          <w:tab w:val="left" w:pos="800"/>
        </w:tabs>
        <w:rPr>
          <w:rFonts w:ascii="Calibri" w:hAnsi="Calibri" w:cs="Calibri"/>
          <w:sz w:val="22"/>
          <w:szCs w:val="22"/>
          <w:lang w:val="tr-TR" w:eastAsia="tr-TR"/>
        </w:rPr>
      </w:pPr>
      <w:r>
        <w:t>6.1</w:t>
      </w:r>
      <w:r w:rsidRPr="00F50607">
        <w:rPr>
          <w:rFonts w:ascii="Calibri" w:hAnsi="Calibri" w:cs="Calibri"/>
          <w:sz w:val="22"/>
          <w:szCs w:val="22"/>
          <w:lang w:val="tr-TR" w:eastAsia="tr-TR"/>
        </w:rPr>
        <w:tab/>
      </w:r>
      <w:r>
        <w:t>Ambalajlama</w:t>
      </w:r>
      <w:r>
        <w:tab/>
      </w:r>
      <w:r>
        <w:fldChar w:fldCharType="begin"/>
      </w:r>
      <w:r>
        <w:instrText xml:space="preserve"> PAGEREF _Toc396153785 \h </w:instrText>
      </w:r>
      <w:ins w:id="22" w:author="fundaa" w:date="2014-10-30T15:55:00Z"/>
      <w:r>
        <w:fldChar w:fldCharType="separate"/>
      </w:r>
      <w:r>
        <w:t>5</w:t>
      </w:r>
      <w:r>
        <w:fldChar w:fldCharType="end"/>
      </w:r>
    </w:p>
    <w:p w:rsidR="00BF6CF7" w:rsidRPr="00F50607" w:rsidRDefault="00BF6CF7">
      <w:pPr>
        <w:pStyle w:val="TOC2"/>
        <w:tabs>
          <w:tab w:val="left" w:pos="800"/>
        </w:tabs>
        <w:rPr>
          <w:rFonts w:ascii="Calibri" w:hAnsi="Calibri" w:cs="Calibri"/>
          <w:sz w:val="22"/>
          <w:szCs w:val="22"/>
          <w:lang w:val="tr-TR" w:eastAsia="tr-TR"/>
        </w:rPr>
      </w:pPr>
      <w:r>
        <w:t>6.2</w:t>
      </w:r>
      <w:r w:rsidRPr="00F50607">
        <w:rPr>
          <w:rFonts w:ascii="Calibri" w:hAnsi="Calibri" w:cs="Calibri"/>
          <w:sz w:val="22"/>
          <w:szCs w:val="22"/>
          <w:lang w:val="tr-TR" w:eastAsia="tr-TR"/>
        </w:rPr>
        <w:tab/>
      </w:r>
      <w:r>
        <w:t>İşaretleme</w:t>
      </w:r>
      <w:r>
        <w:tab/>
      </w:r>
      <w:r>
        <w:fldChar w:fldCharType="begin"/>
      </w:r>
      <w:r>
        <w:instrText xml:space="preserve"> PAGEREF _Toc396153786 \h </w:instrText>
      </w:r>
      <w:ins w:id="23" w:author="fundaa" w:date="2014-10-30T15:55:00Z"/>
      <w:r>
        <w:fldChar w:fldCharType="separate"/>
      </w:r>
      <w:r>
        <w:t>5</w:t>
      </w:r>
      <w:r>
        <w:fldChar w:fldCharType="end"/>
      </w:r>
    </w:p>
    <w:p w:rsidR="00BF6CF7" w:rsidRPr="00F50607" w:rsidRDefault="00BF6CF7">
      <w:pPr>
        <w:pStyle w:val="TOC2"/>
        <w:tabs>
          <w:tab w:val="left" w:pos="800"/>
        </w:tabs>
        <w:rPr>
          <w:rFonts w:ascii="Calibri" w:hAnsi="Calibri" w:cs="Calibri"/>
          <w:sz w:val="22"/>
          <w:szCs w:val="22"/>
          <w:lang w:val="tr-TR" w:eastAsia="tr-TR"/>
        </w:rPr>
      </w:pPr>
      <w:r>
        <w:t>6.3</w:t>
      </w:r>
      <w:r w:rsidRPr="00F50607">
        <w:rPr>
          <w:rFonts w:ascii="Calibri" w:hAnsi="Calibri" w:cs="Calibri"/>
          <w:sz w:val="22"/>
          <w:szCs w:val="22"/>
          <w:lang w:val="tr-TR" w:eastAsia="tr-TR"/>
        </w:rPr>
        <w:tab/>
      </w:r>
      <w:r>
        <w:t>Muhafaza ve taşıma</w:t>
      </w:r>
      <w:r>
        <w:tab/>
      </w:r>
      <w:r>
        <w:fldChar w:fldCharType="begin"/>
      </w:r>
      <w:r>
        <w:instrText xml:space="preserve"> PAGEREF _Toc396153787 \h </w:instrText>
      </w:r>
      <w:ins w:id="24" w:author="fundaa" w:date="2014-10-30T15:55:00Z"/>
      <w:r>
        <w:fldChar w:fldCharType="separate"/>
      </w:r>
      <w:r>
        <w:t>5</w:t>
      </w:r>
      <w:r>
        <w:fldChar w:fldCharType="end"/>
      </w:r>
    </w:p>
    <w:p w:rsidR="00BF6CF7" w:rsidRPr="00F50607" w:rsidRDefault="00BF6CF7">
      <w:pPr>
        <w:pStyle w:val="TOC1"/>
        <w:tabs>
          <w:tab w:val="left" w:pos="403"/>
        </w:tabs>
        <w:rPr>
          <w:rFonts w:ascii="Calibri" w:hAnsi="Calibri" w:cs="Calibri"/>
          <w:b w:val="0"/>
          <w:bCs w:val="0"/>
          <w:sz w:val="22"/>
          <w:szCs w:val="22"/>
          <w:lang w:val="tr-TR"/>
        </w:rPr>
      </w:pPr>
      <w:r>
        <w:t>7</w:t>
      </w:r>
      <w:r w:rsidRPr="00F50607">
        <w:rPr>
          <w:rFonts w:ascii="Calibri" w:hAnsi="Calibri" w:cs="Calibri"/>
          <w:b w:val="0"/>
          <w:bCs w:val="0"/>
          <w:sz w:val="22"/>
          <w:szCs w:val="22"/>
          <w:lang w:val="tr-TR"/>
        </w:rPr>
        <w:tab/>
      </w:r>
      <w:r>
        <w:t>Çeşitli hükümler</w:t>
      </w:r>
      <w:r>
        <w:tab/>
      </w:r>
      <w:r>
        <w:fldChar w:fldCharType="begin"/>
      </w:r>
      <w:r>
        <w:instrText xml:space="preserve"> PAGEREF _Toc396153788 \h </w:instrText>
      </w:r>
      <w:ins w:id="25" w:author="fundaa" w:date="2014-10-30T15:55:00Z"/>
      <w:r>
        <w:fldChar w:fldCharType="separate"/>
      </w:r>
      <w:r>
        <w:t>5</w:t>
      </w:r>
      <w:r>
        <w:fldChar w:fldCharType="end"/>
      </w:r>
    </w:p>
    <w:p w:rsidR="00BF6CF7" w:rsidRPr="00F50607" w:rsidRDefault="00BF6CF7">
      <w:pPr>
        <w:pStyle w:val="TOC1"/>
        <w:rPr>
          <w:rFonts w:ascii="Calibri" w:hAnsi="Calibri" w:cs="Calibri"/>
          <w:b w:val="0"/>
          <w:bCs w:val="0"/>
          <w:sz w:val="22"/>
          <w:szCs w:val="22"/>
          <w:lang w:val="tr-TR"/>
        </w:rPr>
      </w:pPr>
      <w:r>
        <w:t>Yararlanılan kaynaklar</w:t>
      </w:r>
      <w:r>
        <w:tab/>
      </w:r>
      <w:r>
        <w:fldChar w:fldCharType="begin"/>
      </w:r>
      <w:r>
        <w:instrText xml:space="preserve"> PAGEREF _Toc396153789 \h </w:instrText>
      </w:r>
      <w:ins w:id="26" w:author="fundaa" w:date="2014-10-30T15:55:00Z"/>
      <w:r>
        <w:fldChar w:fldCharType="separate"/>
      </w:r>
      <w:r>
        <w:t>6</w:t>
      </w:r>
      <w:r>
        <w:fldChar w:fldCharType="end"/>
      </w:r>
    </w:p>
    <w:p w:rsidR="00BF6CF7" w:rsidRPr="006A6BBB" w:rsidRDefault="00BF6CF7" w:rsidP="00FE2B96">
      <w:pPr>
        <w:pStyle w:val="Header"/>
        <w:tabs>
          <w:tab w:val="clear" w:pos="4536"/>
          <w:tab w:val="clear" w:pos="9072"/>
        </w:tabs>
        <w:spacing w:before="60"/>
        <w:jc w:val="both"/>
        <w:rPr>
          <w:b/>
          <w:bCs/>
        </w:rPr>
      </w:pPr>
      <w:r>
        <w:rPr>
          <w:b/>
          <w:bCs/>
        </w:rPr>
        <w:fldChar w:fldCharType="end"/>
      </w:r>
    </w:p>
    <w:p w:rsidR="00BF6CF7" w:rsidRPr="006A6BBB" w:rsidRDefault="00BF6CF7" w:rsidP="00FE2B96">
      <w:pPr>
        <w:pStyle w:val="Header"/>
        <w:tabs>
          <w:tab w:val="clear" w:pos="4536"/>
          <w:tab w:val="clear" w:pos="9072"/>
        </w:tabs>
        <w:jc w:val="both"/>
        <w:rPr>
          <w:b/>
          <w:bCs/>
        </w:rPr>
      </w:pPr>
    </w:p>
    <w:p w:rsidR="00BF6CF7" w:rsidRPr="006A6BBB" w:rsidRDefault="00BF6CF7" w:rsidP="00FE2B96">
      <w:pPr>
        <w:pStyle w:val="Header"/>
        <w:tabs>
          <w:tab w:val="clear" w:pos="4536"/>
          <w:tab w:val="clear" w:pos="9072"/>
        </w:tabs>
        <w:ind w:left="3540"/>
        <w:jc w:val="both"/>
        <w:rPr>
          <w:b/>
          <w:bCs/>
          <w:sz w:val="28"/>
          <w:szCs w:val="28"/>
        </w:rPr>
      </w:pPr>
    </w:p>
    <w:p w:rsidR="00BF6CF7" w:rsidRPr="006A6BBB" w:rsidRDefault="00BF6CF7" w:rsidP="00FE2B96">
      <w:pPr>
        <w:jc w:val="both"/>
        <w:rPr>
          <w:sz w:val="22"/>
          <w:szCs w:val="22"/>
        </w:rPr>
      </w:pPr>
    </w:p>
    <w:p w:rsidR="00BF6CF7" w:rsidRPr="006A6BBB" w:rsidRDefault="00BF6CF7" w:rsidP="00FE2B96">
      <w:pPr>
        <w:pStyle w:val="Title"/>
        <w:jc w:val="both"/>
        <w:rPr>
          <w:b/>
          <w:bCs/>
        </w:rPr>
        <w:sectPr w:rsidR="00BF6CF7" w:rsidRPr="006A6BBB" w:rsidSect="00615ABE">
          <w:headerReference w:type="even" r:id="rId11"/>
          <w:headerReference w:type="default" r:id="rId12"/>
          <w:pgSz w:w="11906" w:h="16838" w:code="9"/>
          <w:pgMar w:top="1418" w:right="1134" w:bottom="1134" w:left="1134" w:header="851" w:footer="851" w:gutter="0"/>
          <w:pgNumType w:start="0"/>
          <w:cols w:space="708"/>
          <w:docGrid w:linePitch="360"/>
        </w:sectPr>
      </w:pPr>
      <w:bookmarkStart w:id="27" w:name="_Toc62548095"/>
      <w:bookmarkStart w:id="28" w:name="_Toc85272267"/>
    </w:p>
    <w:p w:rsidR="00BF6CF7" w:rsidRPr="00CA4BF3" w:rsidRDefault="00BF6CF7" w:rsidP="00315EF3">
      <w:pPr>
        <w:tabs>
          <w:tab w:val="left" w:pos="6615"/>
        </w:tabs>
        <w:jc w:val="center"/>
        <w:rPr>
          <w:b/>
          <w:bCs/>
          <w:sz w:val="28"/>
          <w:szCs w:val="28"/>
        </w:rPr>
      </w:pPr>
      <w:r>
        <w:rPr>
          <w:b/>
          <w:bCs/>
          <w:sz w:val="28"/>
          <w:szCs w:val="28"/>
        </w:rPr>
        <w:t>Çilek konservesi</w:t>
      </w:r>
    </w:p>
    <w:p w:rsidR="00BF6CF7" w:rsidRPr="006A6BBB" w:rsidRDefault="00BF6CF7" w:rsidP="00FE2B96">
      <w:pPr>
        <w:pStyle w:val="Title"/>
        <w:pBdr>
          <w:bottom w:val="single" w:sz="4" w:space="1" w:color="auto"/>
        </w:pBdr>
        <w:jc w:val="both"/>
        <w:rPr>
          <w:sz w:val="20"/>
          <w:szCs w:val="20"/>
        </w:rPr>
      </w:pPr>
    </w:p>
    <w:p w:rsidR="00BF6CF7" w:rsidRPr="006A6BBB" w:rsidRDefault="00BF6CF7" w:rsidP="00FE2B96">
      <w:pPr>
        <w:pStyle w:val="Title"/>
        <w:jc w:val="both"/>
        <w:rPr>
          <w:sz w:val="20"/>
          <w:szCs w:val="20"/>
        </w:rPr>
      </w:pPr>
    </w:p>
    <w:p w:rsidR="00BF6CF7" w:rsidRPr="006A6BBB" w:rsidRDefault="00BF6CF7" w:rsidP="00FE2B96">
      <w:pPr>
        <w:pStyle w:val="Heading1"/>
        <w:jc w:val="both"/>
      </w:pPr>
      <w:bookmarkStart w:id="29" w:name="_Toc102560865"/>
      <w:bookmarkStart w:id="30" w:name="_Toc131180173"/>
      <w:bookmarkStart w:id="31" w:name="_Toc336540959"/>
      <w:bookmarkStart w:id="32" w:name="_Toc396153766"/>
      <w:r w:rsidRPr="006A6BBB">
        <w:t>1</w:t>
      </w:r>
      <w:r w:rsidRPr="006A6BBB">
        <w:tab/>
      </w:r>
      <w:bookmarkEnd w:id="27"/>
      <w:r w:rsidRPr="006A6BBB">
        <w:t>Kapsam</w:t>
      </w:r>
      <w:bookmarkEnd w:id="28"/>
      <w:bookmarkEnd w:id="29"/>
      <w:bookmarkEnd w:id="30"/>
      <w:bookmarkEnd w:id="31"/>
      <w:bookmarkEnd w:id="32"/>
    </w:p>
    <w:p w:rsidR="00BF6CF7" w:rsidRPr="006A6BBB" w:rsidRDefault="00BF6CF7" w:rsidP="00FE2B96">
      <w:pPr>
        <w:jc w:val="both"/>
      </w:pPr>
      <w:r w:rsidRPr="006A6BBB">
        <w:t xml:space="preserve">Bu standard, </w:t>
      </w:r>
      <w:r w:rsidRPr="00EC681E">
        <w:t xml:space="preserve">çilek konservesini </w:t>
      </w:r>
      <w:r w:rsidRPr="006A6BBB">
        <w:t xml:space="preserve">kapsar. </w:t>
      </w:r>
    </w:p>
    <w:p w:rsidR="00BF6CF7" w:rsidRPr="006A6BBB" w:rsidRDefault="00BF6CF7" w:rsidP="00FE2B96">
      <w:pPr>
        <w:jc w:val="both"/>
      </w:pPr>
    </w:p>
    <w:p w:rsidR="00BF6CF7" w:rsidRPr="006A6BBB" w:rsidRDefault="00BF6CF7" w:rsidP="00FE2B96">
      <w:pPr>
        <w:pStyle w:val="Heading1"/>
        <w:jc w:val="both"/>
      </w:pPr>
      <w:bookmarkStart w:id="33" w:name="_Toc129147929"/>
      <w:bookmarkStart w:id="34" w:name="_Toc131180174"/>
      <w:bookmarkStart w:id="35" w:name="_Toc336540960"/>
      <w:bookmarkStart w:id="36" w:name="_Toc396153767"/>
      <w:r w:rsidRPr="006A6BBB">
        <w:t>2</w:t>
      </w:r>
      <w:r w:rsidRPr="006A6BBB">
        <w:tab/>
        <w:t>Atıf yapılan standard</w:t>
      </w:r>
      <w:bookmarkEnd w:id="33"/>
      <w:bookmarkEnd w:id="34"/>
      <w:r w:rsidRPr="006A6BBB">
        <w:t xml:space="preserve"> ve/veya dokümanlar</w:t>
      </w:r>
      <w:bookmarkEnd w:id="35"/>
      <w:bookmarkEnd w:id="36"/>
    </w:p>
    <w:p w:rsidR="00BF6CF7" w:rsidRPr="006A6BBB" w:rsidRDefault="00BF6CF7" w:rsidP="00FE2B96">
      <w:pPr>
        <w:jc w:val="both"/>
      </w:pPr>
      <w:r w:rsidRPr="006A6BBB">
        <w:t>Bu standardda diğer standard ve/veya dökümanlara atıf yapılmaktadır. Bu atıflar metin içerisinde uygun yerlerde belirtilmiş ve aşağıda liste halinde verilmiştir. * işaretli olanlar bu standardın basıldığı tarihte ingilizce metin olarak yayımlanmış olan Türk Standardlarıdır.</w:t>
      </w:r>
    </w:p>
    <w:p w:rsidR="00BF6CF7" w:rsidRPr="006A6BBB" w:rsidRDefault="00BF6CF7" w:rsidP="00FE2B96">
      <w:pPr>
        <w:jc w:val="both"/>
      </w:pPr>
    </w:p>
    <w:tbl>
      <w:tblPr>
        <w:tblW w:w="99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4044"/>
        <w:gridCol w:w="4500"/>
      </w:tblGrid>
      <w:tr w:rsidR="00BF6CF7" w:rsidRPr="00615ABE">
        <w:tc>
          <w:tcPr>
            <w:tcW w:w="1364" w:type="dxa"/>
          </w:tcPr>
          <w:p w:rsidR="00BF6CF7" w:rsidRPr="00622528" w:rsidRDefault="00BF6CF7" w:rsidP="00736D92">
            <w:pPr>
              <w:jc w:val="center"/>
              <w:rPr>
                <w:b/>
                <w:bCs/>
              </w:rPr>
            </w:pPr>
            <w:r w:rsidRPr="00622528">
              <w:rPr>
                <w:b/>
                <w:bCs/>
              </w:rPr>
              <w:t>TS No</w:t>
            </w:r>
          </w:p>
        </w:tc>
        <w:tc>
          <w:tcPr>
            <w:tcW w:w="4044" w:type="dxa"/>
          </w:tcPr>
          <w:p w:rsidR="00BF6CF7" w:rsidRPr="00622528" w:rsidRDefault="00BF6CF7" w:rsidP="00736D92">
            <w:pPr>
              <w:jc w:val="center"/>
              <w:rPr>
                <w:b/>
                <w:bCs/>
              </w:rPr>
            </w:pPr>
            <w:r w:rsidRPr="00622528">
              <w:rPr>
                <w:b/>
                <w:bCs/>
              </w:rPr>
              <w:t>Türkçe Adı</w:t>
            </w:r>
          </w:p>
        </w:tc>
        <w:tc>
          <w:tcPr>
            <w:tcW w:w="4500" w:type="dxa"/>
          </w:tcPr>
          <w:p w:rsidR="00BF6CF7" w:rsidRPr="0069438D" w:rsidRDefault="00BF6CF7" w:rsidP="00736D92">
            <w:pPr>
              <w:jc w:val="center"/>
              <w:rPr>
                <w:b/>
                <w:bCs/>
              </w:rPr>
            </w:pPr>
            <w:r w:rsidRPr="0069438D">
              <w:rPr>
                <w:b/>
                <w:bCs/>
              </w:rPr>
              <w:t>İngilizce Adı</w:t>
            </w:r>
          </w:p>
        </w:tc>
      </w:tr>
      <w:tr w:rsidR="00BF6CF7" w:rsidRPr="00615ABE">
        <w:tc>
          <w:tcPr>
            <w:tcW w:w="1364" w:type="dxa"/>
          </w:tcPr>
          <w:p w:rsidR="00BF6CF7" w:rsidRPr="000D00AB" w:rsidRDefault="00BF6CF7" w:rsidP="00736D92">
            <w:pPr>
              <w:jc w:val="both"/>
            </w:pPr>
            <w:r w:rsidRPr="000D00AB">
              <w:t>TS 545</w:t>
            </w:r>
          </w:p>
        </w:tc>
        <w:tc>
          <w:tcPr>
            <w:tcW w:w="4044" w:type="dxa"/>
          </w:tcPr>
          <w:p w:rsidR="00BF6CF7" w:rsidRPr="00615ABE" w:rsidRDefault="00BF6CF7" w:rsidP="00F63BE2">
            <w:r w:rsidRPr="00615ABE">
              <w:t>Ayarlı çözeltilerin hazırlanması</w:t>
            </w:r>
          </w:p>
        </w:tc>
        <w:tc>
          <w:tcPr>
            <w:tcW w:w="4500" w:type="dxa"/>
          </w:tcPr>
          <w:p w:rsidR="00BF6CF7" w:rsidRPr="00615ABE" w:rsidRDefault="00BF6CF7" w:rsidP="00F63BE2">
            <w:r w:rsidRPr="00615ABE">
              <w:t>Preparation of standard solutions for volumetric analysis</w:t>
            </w:r>
          </w:p>
        </w:tc>
      </w:tr>
      <w:tr w:rsidR="00BF6CF7" w:rsidRPr="00615ABE">
        <w:tc>
          <w:tcPr>
            <w:tcW w:w="1364" w:type="dxa"/>
          </w:tcPr>
          <w:p w:rsidR="00BF6CF7" w:rsidRPr="000D00AB" w:rsidRDefault="00BF6CF7" w:rsidP="00F63BE2">
            <w:r w:rsidRPr="000D00AB">
              <w:t xml:space="preserve">TS 1118-2 </w:t>
            </w:r>
          </w:p>
          <w:p w:rsidR="00BF6CF7" w:rsidRPr="000D00AB" w:rsidRDefault="00BF6CF7" w:rsidP="00736D92">
            <w:pPr>
              <w:jc w:val="both"/>
            </w:pPr>
            <w:r w:rsidRPr="000D00AB">
              <w:t>EN ISO 90-2</w:t>
            </w:r>
          </w:p>
        </w:tc>
        <w:tc>
          <w:tcPr>
            <w:tcW w:w="4044" w:type="dxa"/>
          </w:tcPr>
          <w:p w:rsidR="00BF6CF7" w:rsidRPr="00615ABE" w:rsidRDefault="00BF6CF7" w:rsidP="00F63BE2">
            <w:r w:rsidRPr="00615ABE">
              <w:t>İnce metal kaplar - Tarifler ve boyut ve kapasitelerinin tayini - Bölüm 2: Genel kullanım için kaplar</w:t>
            </w:r>
          </w:p>
        </w:tc>
        <w:tc>
          <w:tcPr>
            <w:tcW w:w="4500" w:type="dxa"/>
          </w:tcPr>
          <w:p w:rsidR="00BF6CF7" w:rsidRPr="00615ABE" w:rsidRDefault="00BF6CF7" w:rsidP="00F63BE2">
            <w:r w:rsidRPr="00615ABE">
              <w:t>Light guage containers - Definitions and determination of dimensions and capacities -Part 2: General use containers</w:t>
            </w:r>
          </w:p>
        </w:tc>
      </w:tr>
      <w:tr w:rsidR="00BF6CF7" w:rsidRPr="00615ABE">
        <w:tc>
          <w:tcPr>
            <w:tcW w:w="1364" w:type="dxa"/>
          </w:tcPr>
          <w:p w:rsidR="00BF6CF7" w:rsidRPr="000D00AB" w:rsidRDefault="00BF6CF7" w:rsidP="00736D92">
            <w:pPr>
              <w:jc w:val="both"/>
            </w:pPr>
            <w:r w:rsidRPr="000D00AB">
              <w:t>TS 1466</w:t>
            </w:r>
          </w:p>
        </w:tc>
        <w:tc>
          <w:tcPr>
            <w:tcW w:w="4044" w:type="dxa"/>
          </w:tcPr>
          <w:p w:rsidR="00BF6CF7" w:rsidRPr="00615ABE" w:rsidRDefault="00BF6CF7" w:rsidP="00F63BE2">
            <w:r w:rsidRPr="00630411">
              <w:t>Domates salçası ve püresi</w:t>
            </w:r>
          </w:p>
        </w:tc>
        <w:tc>
          <w:tcPr>
            <w:tcW w:w="4500" w:type="dxa"/>
          </w:tcPr>
          <w:p w:rsidR="00BF6CF7" w:rsidRPr="00615ABE" w:rsidRDefault="00BF6CF7" w:rsidP="00F63BE2">
            <w:r w:rsidRPr="00630411">
              <w:t>Tomato Paste and puree</w:t>
            </w:r>
          </w:p>
        </w:tc>
      </w:tr>
      <w:tr w:rsidR="00BF6CF7" w:rsidRPr="00615ABE">
        <w:tc>
          <w:tcPr>
            <w:tcW w:w="1364" w:type="dxa"/>
          </w:tcPr>
          <w:p w:rsidR="00BF6CF7" w:rsidRPr="000D00AB" w:rsidRDefault="00BF6CF7" w:rsidP="00736D92">
            <w:pPr>
              <w:jc w:val="both"/>
            </w:pPr>
            <w:r w:rsidRPr="000D00AB">
              <w:t>TS 2104</w:t>
            </w:r>
          </w:p>
        </w:tc>
        <w:tc>
          <w:tcPr>
            <w:tcW w:w="4044" w:type="dxa"/>
          </w:tcPr>
          <w:p w:rsidR="00BF6CF7" w:rsidRPr="00615ABE" w:rsidRDefault="00BF6CF7" w:rsidP="00F63BE2">
            <w:r w:rsidRPr="00615ABE">
              <w:t>Belirteçler - Belirteç çözeltileri hazırlama yöntemleri</w:t>
            </w:r>
          </w:p>
        </w:tc>
        <w:tc>
          <w:tcPr>
            <w:tcW w:w="4500" w:type="dxa"/>
          </w:tcPr>
          <w:p w:rsidR="00BF6CF7" w:rsidRPr="00615ABE" w:rsidRDefault="00BF6CF7" w:rsidP="00F63BE2">
            <w:r w:rsidRPr="00615ABE">
              <w:t>Indicators - methods of preparation of indicator solutions</w:t>
            </w:r>
          </w:p>
        </w:tc>
      </w:tr>
      <w:tr w:rsidR="00BF6CF7" w:rsidRPr="00615ABE">
        <w:tc>
          <w:tcPr>
            <w:tcW w:w="1364" w:type="dxa"/>
          </w:tcPr>
          <w:p w:rsidR="00BF6CF7" w:rsidRPr="000D00AB" w:rsidRDefault="00BF6CF7" w:rsidP="00F63BE2">
            <w:pPr>
              <w:rPr>
                <w:highlight w:val="yellow"/>
              </w:rPr>
            </w:pPr>
            <w:r w:rsidRPr="000D00AB">
              <w:t>TS EN ISO 3696</w:t>
            </w:r>
          </w:p>
        </w:tc>
        <w:tc>
          <w:tcPr>
            <w:tcW w:w="4044" w:type="dxa"/>
          </w:tcPr>
          <w:p w:rsidR="00BF6CF7" w:rsidRPr="00615ABE" w:rsidRDefault="00BF6CF7" w:rsidP="00F63BE2">
            <w:r w:rsidRPr="00615ABE">
              <w:t>Su - Analitik laboratuvarında kullanılan-özellikler ve deney metotları</w:t>
            </w:r>
          </w:p>
        </w:tc>
        <w:tc>
          <w:tcPr>
            <w:tcW w:w="4500" w:type="dxa"/>
          </w:tcPr>
          <w:p w:rsidR="00BF6CF7" w:rsidRPr="00615ABE" w:rsidRDefault="00BF6CF7" w:rsidP="00F63BE2">
            <w:r w:rsidRPr="00615ABE">
              <w:t>Water for analytical laboratory use</w:t>
            </w:r>
            <w:r>
              <w:t xml:space="preserve"> </w:t>
            </w:r>
            <w:r w:rsidRPr="00615ABE">
              <w:t>- Specification and test methods</w:t>
            </w:r>
          </w:p>
        </w:tc>
      </w:tr>
      <w:tr w:rsidR="00BF6CF7" w:rsidRPr="00615ABE">
        <w:tc>
          <w:tcPr>
            <w:tcW w:w="1364" w:type="dxa"/>
          </w:tcPr>
          <w:p w:rsidR="00BF6CF7" w:rsidRPr="000D00AB" w:rsidRDefault="00BF6CF7" w:rsidP="00736D92">
            <w:pPr>
              <w:jc w:val="both"/>
            </w:pPr>
            <w:r w:rsidRPr="000D00AB">
              <w:t>TS 3727</w:t>
            </w:r>
          </w:p>
        </w:tc>
        <w:tc>
          <w:tcPr>
            <w:tcW w:w="4044" w:type="dxa"/>
          </w:tcPr>
          <w:p w:rsidR="00BF6CF7" w:rsidRPr="00615ABE" w:rsidRDefault="00BF6CF7" w:rsidP="00F63BE2">
            <w:r w:rsidRPr="00630411">
              <w:rPr>
                <w:bdr w:val="none" w:sz="0" w:space="0" w:color="auto" w:frame="1"/>
              </w:rPr>
              <w:t>Kayısı konservesi</w:t>
            </w:r>
          </w:p>
        </w:tc>
        <w:tc>
          <w:tcPr>
            <w:tcW w:w="4500" w:type="dxa"/>
          </w:tcPr>
          <w:p w:rsidR="00BF6CF7" w:rsidRPr="00615ABE" w:rsidRDefault="00BF6CF7" w:rsidP="00F63BE2">
            <w:r>
              <w:rPr>
                <w:bdr w:val="none" w:sz="0" w:space="0" w:color="auto" w:frame="1"/>
              </w:rPr>
              <w:t>Canned a</w:t>
            </w:r>
            <w:r w:rsidRPr="00630411">
              <w:rPr>
                <w:bdr w:val="none" w:sz="0" w:space="0" w:color="auto" w:frame="1"/>
              </w:rPr>
              <w:t>pricots</w:t>
            </w:r>
          </w:p>
        </w:tc>
      </w:tr>
      <w:tr w:rsidR="00BF6CF7" w:rsidRPr="00615ABE">
        <w:tc>
          <w:tcPr>
            <w:tcW w:w="1364" w:type="dxa"/>
          </w:tcPr>
          <w:p w:rsidR="00BF6CF7" w:rsidRPr="000D00AB" w:rsidRDefault="00BF6CF7" w:rsidP="00736D92">
            <w:pPr>
              <w:jc w:val="both"/>
            </w:pPr>
            <w:r w:rsidRPr="000D00AB">
              <w:t>TS 11359</w:t>
            </w:r>
          </w:p>
        </w:tc>
        <w:tc>
          <w:tcPr>
            <w:tcW w:w="4044" w:type="dxa"/>
          </w:tcPr>
          <w:p w:rsidR="00BF6CF7" w:rsidRPr="00615ABE" w:rsidRDefault="00BF6CF7" w:rsidP="00F63BE2">
            <w:r w:rsidRPr="00615ABE">
              <w:t>Ambalajlanmış madde ve mamuller - Kütle ve hacimlerinin kontrol esasları</w:t>
            </w:r>
          </w:p>
        </w:tc>
        <w:tc>
          <w:tcPr>
            <w:tcW w:w="4500" w:type="dxa"/>
          </w:tcPr>
          <w:p w:rsidR="00BF6CF7" w:rsidRPr="00615ABE" w:rsidRDefault="00BF6CF7" w:rsidP="00F63BE2">
            <w:r w:rsidRPr="00615ABE">
              <w:t>Determination of mass and volume of the pre-packed goods</w:t>
            </w:r>
          </w:p>
        </w:tc>
      </w:tr>
      <w:tr w:rsidR="00BF6CF7" w:rsidRPr="00615ABE">
        <w:tc>
          <w:tcPr>
            <w:tcW w:w="1364" w:type="dxa"/>
          </w:tcPr>
          <w:p w:rsidR="00BF6CF7" w:rsidRPr="000D00AB" w:rsidRDefault="00BF6CF7" w:rsidP="00736D92">
            <w:pPr>
              <w:jc w:val="both"/>
            </w:pPr>
            <w:bookmarkStart w:id="37" w:name="_Toc130916111"/>
            <w:r w:rsidRPr="000D00AB">
              <w:t>TS 1125</w:t>
            </w:r>
            <w:bookmarkEnd w:id="37"/>
          </w:p>
        </w:tc>
        <w:tc>
          <w:tcPr>
            <w:tcW w:w="4044" w:type="dxa"/>
          </w:tcPr>
          <w:p w:rsidR="00BF6CF7" w:rsidRPr="00615ABE" w:rsidRDefault="00BF6CF7" w:rsidP="00F63BE2">
            <w:r w:rsidRPr="00630411">
              <w:t>Meyve ve sebze ürünleri- Titrasyon asitliği tayini</w:t>
            </w:r>
          </w:p>
        </w:tc>
        <w:tc>
          <w:tcPr>
            <w:tcW w:w="4500" w:type="dxa"/>
          </w:tcPr>
          <w:p w:rsidR="00BF6CF7" w:rsidRPr="00615ABE" w:rsidRDefault="00BF6CF7" w:rsidP="00F63BE2">
            <w:r w:rsidRPr="00630411">
              <w:t>Fruit and vegetable products</w:t>
            </w:r>
            <w:r>
              <w:t xml:space="preserve"> </w:t>
            </w:r>
            <w:r w:rsidRPr="00630411">
              <w:t>- Determination of titratable acidity</w:t>
            </w:r>
          </w:p>
        </w:tc>
      </w:tr>
      <w:tr w:rsidR="00BF6CF7" w:rsidRPr="00615ABE">
        <w:tc>
          <w:tcPr>
            <w:tcW w:w="1364" w:type="dxa"/>
          </w:tcPr>
          <w:p w:rsidR="00BF6CF7" w:rsidRPr="000D00AB" w:rsidRDefault="00BF6CF7" w:rsidP="00736D92">
            <w:pPr>
              <w:jc w:val="both"/>
              <w:rPr>
                <w:highlight w:val="yellow"/>
              </w:rPr>
            </w:pPr>
            <w:r w:rsidRPr="000D00AB">
              <w:t>TS 2664</w:t>
            </w:r>
          </w:p>
        </w:tc>
        <w:tc>
          <w:tcPr>
            <w:tcW w:w="4044" w:type="dxa"/>
          </w:tcPr>
          <w:p w:rsidR="00BF6CF7" w:rsidRPr="00615ABE" w:rsidRDefault="00BF6CF7" w:rsidP="00305B91">
            <w:r w:rsidRPr="00615ABE">
              <w:t>Konserve - Bitkisel sıvı yağlı barbunya pilaki - Hazır yemek</w:t>
            </w:r>
          </w:p>
        </w:tc>
        <w:tc>
          <w:tcPr>
            <w:tcW w:w="4500" w:type="dxa"/>
          </w:tcPr>
          <w:p w:rsidR="00BF6CF7" w:rsidRPr="00615ABE" w:rsidRDefault="00BF6CF7" w:rsidP="00F63BE2">
            <w:r w:rsidRPr="00615ABE">
              <w:t>Canned red beans with vegetable oil - ready to serve</w:t>
            </w:r>
          </w:p>
        </w:tc>
      </w:tr>
      <w:tr w:rsidR="00BF6CF7" w:rsidRPr="007269AC">
        <w:tc>
          <w:tcPr>
            <w:tcW w:w="1364" w:type="dxa"/>
          </w:tcPr>
          <w:p w:rsidR="00BF6CF7" w:rsidRPr="000D00AB" w:rsidRDefault="00BF6CF7" w:rsidP="009757B9">
            <w:pPr>
              <w:jc w:val="both"/>
            </w:pPr>
            <w:r w:rsidRPr="000D00AB">
              <w:t>TS ISO 22855</w:t>
            </w:r>
          </w:p>
        </w:tc>
        <w:tc>
          <w:tcPr>
            <w:tcW w:w="4044" w:type="dxa"/>
          </w:tcPr>
          <w:p w:rsidR="00BF6CF7" w:rsidRPr="009757B9" w:rsidRDefault="00BF6CF7" w:rsidP="00FA70FF">
            <w:r w:rsidRPr="009757B9">
              <w:t>Meyve ve sebze ürünleri - Benzoik asit ve sorbik asit derişimlerinin tayini -Yüksek performanslı sıvı kromatografi yöntemi</w:t>
            </w:r>
          </w:p>
        </w:tc>
        <w:tc>
          <w:tcPr>
            <w:tcW w:w="4500" w:type="dxa"/>
          </w:tcPr>
          <w:p w:rsidR="00BF6CF7" w:rsidRPr="009757B9" w:rsidRDefault="00BF6CF7" w:rsidP="00FA70FF">
            <w:r w:rsidRPr="009757B9">
              <w:t>Fruit and vegetable products - Determination of benzoic acid and sorbic acid concentrations - High performance liquid chromatography method</w:t>
            </w:r>
          </w:p>
        </w:tc>
      </w:tr>
    </w:tbl>
    <w:p w:rsidR="00BF6CF7" w:rsidRPr="006A6BBB" w:rsidRDefault="00BF6CF7" w:rsidP="00FE2B96">
      <w:pPr>
        <w:jc w:val="both"/>
      </w:pPr>
    </w:p>
    <w:p w:rsidR="00BF6CF7" w:rsidRPr="006A6BBB" w:rsidRDefault="00BF6CF7" w:rsidP="00FE2B96">
      <w:pPr>
        <w:pStyle w:val="Heading1"/>
        <w:jc w:val="both"/>
      </w:pPr>
      <w:bookmarkStart w:id="38" w:name="_Toc62548097"/>
      <w:bookmarkStart w:id="39" w:name="_Toc85272269"/>
      <w:bookmarkStart w:id="40" w:name="_Toc131180175"/>
      <w:bookmarkStart w:id="41" w:name="_Toc336540961"/>
      <w:bookmarkStart w:id="42" w:name="_Toc396153768"/>
      <w:r w:rsidRPr="006A6BBB">
        <w:t>3</w:t>
      </w:r>
      <w:r w:rsidRPr="006A6BBB">
        <w:tab/>
        <w:t>Terimler ve tarif</w:t>
      </w:r>
      <w:bookmarkEnd w:id="38"/>
      <w:bookmarkEnd w:id="39"/>
      <w:bookmarkEnd w:id="40"/>
      <w:r w:rsidRPr="006A6BBB">
        <w:t>ler</w:t>
      </w:r>
      <w:bookmarkEnd w:id="41"/>
      <w:bookmarkEnd w:id="42"/>
    </w:p>
    <w:p w:rsidR="00BF6CF7" w:rsidRPr="006A6BBB" w:rsidRDefault="00BF6CF7" w:rsidP="00FE2B96">
      <w:pPr>
        <w:pStyle w:val="Header"/>
        <w:jc w:val="both"/>
      </w:pPr>
    </w:p>
    <w:p w:rsidR="00BF6CF7" w:rsidRPr="006A6BBB" w:rsidRDefault="00BF6CF7" w:rsidP="00FE2B96">
      <w:pPr>
        <w:pStyle w:val="Heading2"/>
      </w:pPr>
      <w:bookmarkStart w:id="43" w:name="_Toc336540962"/>
      <w:bookmarkStart w:id="44" w:name="_Toc396153769"/>
      <w:r w:rsidRPr="006A6BBB">
        <w:t>3.1</w:t>
      </w:r>
      <w:r w:rsidRPr="006A6BBB">
        <w:tab/>
      </w:r>
      <w:bookmarkEnd w:id="43"/>
      <w:r>
        <w:t>Çilek k</w:t>
      </w:r>
      <w:r w:rsidRPr="00300EF4">
        <w:t>onservesi</w:t>
      </w:r>
      <w:bookmarkEnd w:id="44"/>
    </w:p>
    <w:p w:rsidR="00BF6CF7" w:rsidRDefault="00BF6CF7" w:rsidP="00E32BBE">
      <w:pPr>
        <w:jc w:val="both"/>
      </w:pPr>
      <w:r w:rsidRPr="00EC681E">
        <w:t>Çilek konservesi, kültüre alınmış Fragaria cinsine giren kons</w:t>
      </w:r>
      <w:r>
        <w:t>erveye uygun olgunluktaki çilekler</w:t>
      </w:r>
      <w:r w:rsidRPr="00EC681E">
        <w:t>in, sap ve yaprakları temizlendikten sonra tekniğine uygun biçimde işlenerek üzerin</w:t>
      </w:r>
      <w:r>
        <w:t>e dolgu suyu katılıp, hermetik özellikli</w:t>
      </w:r>
      <w:r w:rsidRPr="00EC681E">
        <w:t xml:space="preserve"> kaplarda</w:t>
      </w:r>
      <w:r>
        <w:t xml:space="preserve"> ısı uygulanarak pastörize edil</w:t>
      </w:r>
      <w:r w:rsidRPr="00EC681E">
        <w:t>mek suretiyle hazı</w:t>
      </w:r>
      <w:r>
        <w:t>rlanan mamul</w:t>
      </w:r>
      <w:r w:rsidRPr="00EC681E">
        <w:t>.</w:t>
      </w:r>
    </w:p>
    <w:p w:rsidR="00BF6CF7" w:rsidRDefault="00BF6CF7" w:rsidP="00E32BBE">
      <w:pPr>
        <w:tabs>
          <w:tab w:val="left" w:pos="6615"/>
        </w:tabs>
        <w:jc w:val="both"/>
      </w:pPr>
    </w:p>
    <w:p w:rsidR="00BF6CF7" w:rsidRPr="006D219E" w:rsidRDefault="00BF6CF7" w:rsidP="00224378">
      <w:pPr>
        <w:pStyle w:val="Heading2"/>
      </w:pPr>
      <w:bookmarkStart w:id="45" w:name="_Toc396153770"/>
      <w:r w:rsidRPr="006D219E">
        <w:t>3.</w:t>
      </w:r>
      <w:r>
        <w:t>2</w:t>
      </w:r>
      <w:r w:rsidRPr="006D219E">
        <w:tab/>
      </w:r>
      <w:r>
        <w:t>Dolgu s</w:t>
      </w:r>
      <w:r w:rsidRPr="00EC681E">
        <w:t>uyu</w:t>
      </w:r>
      <w:bookmarkEnd w:id="45"/>
    </w:p>
    <w:p w:rsidR="00BF6CF7" w:rsidRPr="000D00AB" w:rsidRDefault="00BF6CF7" w:rsidP="000D00AB">
      <w:r w:rsidRPr="000D00AB">
        <w:t>Dolgu suyu, beyaz şeker, içilebilir nitelikte su ve konservesi yapılan meyvenin suyu ile hazırlanmış olan şurup.</w:t>
      </w:r>
    </w:p>
    <w:p w:rsidR="00BF6CF7" w:rsidRPr="000D00AB" w:rsidRDefault="00BF6CF7" w:rsidP="000D00AB"/>
    <w:p w:rsidR="00BF6CF7" w:rsidRPr="006A6BBB" w:rsidRDefault="00BF6CF7" w:rsidP="00FE2B96">
      <w:pPr>
        <w:pStyle w:val="Heading2"/>
      </w:pPr>
      <w:bookmarkStart w:id="46" w:name="_Toc62548099"/>
      <w:bookmarkStart w:id="47" w:name="_Toc336540963"/>
      <w:bookmarkStart w:id="48" w:name="_Toc396153771"/>
      <w:r w:rsidRPr="006A6BBB">
        <w:t>3.</w:t>
      </w:r>
      <w:r>
        <w:t>3</w:t>
      </w:r>
      <w:r w:rsidRPr="006A6BBB">
        <w:tab/>
        <w:t>Yabancı madde</w:t>
      </w:r>
      <w:bookmarkEnd w:id="46"/>
      <w:bookmarkEnd w:id="47"/>
      <w:bookmarkEnd w:id="48"/>
      <w:r w:rsidRPr="006A6BBB">
        <w:t xml:space="preserve"> </w:t>
      </w:r>
    </w:p>
    <w:p w:rsidR="00BF6CF7" w:rsidRDefault="00BF6CF7" w:rsidP="00FE2B96">
      <w:pPr>
        <w:jc w:val="both"/>
      </w:pPr>
      <w:r>
        <w:t>Çilek</w:t>
      </w:r>
      <w:r w:rsidRPr="001C7242">
        <w:t xml:space="preserve"> </w:t>
      </w:r>
      <w:r>
        <w:t>k</w:t>
      </w:r>
      <w:r w:rsidRPr="001C7242">
        <w:t>onservesi</w:t>
      </w:r>
      <w:r w:rsidDel="00A43ECD">
        <w:t xml:space="preserve"> </w:t>
      </w:r>
      <w:r w:rsidRPr="006A6BBB">
        <w:t>imalinde kullanılmasına müsaade edilenlerin dışındaki gözle görülebilir her türlü madde</w:t>
      </w:r>
      <w:r>
        <w:t>.</w:t>
      </w:r>
    </w:p>
    <w:p w:rsidR="00BF6CF7" w:rsidRPr="006A6BBB" w:rsidRDefault="00BF6CF7" w:rsidP="00FE2B96">
      <w:pPr>
        <w:jc w:val="both"/>
      </w:pPr>
    </w:p>
    <w:p w:rsidR="00BF6CF7" w:rsidRPr="006A6BBB" w:rsidRDefault="00BF6CF7" w:rsidP="00F63BE2">
      <w:pPr>
        <w:pStyle w:val="Heading1"/>
        <w:jc w:val="both"/>
        <w:rPr>
          <w:b w:val="0"/>
          <w:bCs w:val="0"/>
          <w:sz w:val="20"/>
          <w:szCs w:val="20"/>
        </w:rPr>
      </w:pPr>
      <w:bookmarkStart w:id="49" w:name="_Toc62548101"/>
      <w:bookmarkStart w:id="50" w:name="_Toc85272271"/>
      <w:bookmarkStart w:id="51" w:name="_Toc102560866"/>
      <w:bookmarkStart w:id="52" w:name="_Toc131180176"/>
      <w:bookmarkStart w:id="53" w:name="_Toc336540964"/>
      <w:bookmarkStart w:id="54" w:name="_Toc396153772"/>
      <w:r w:rsidRPr="006A6BBB">
        <w:t>4</w:t>
      </w:r>
      <w:r w:rsidRPr="006A6BBB">
        <w:tab/>
      </w:r>
      <w:r>
        <w:t>Ö</w:t>
      </w:r>
      <w:r w:rsidRPr="006A6BBB">
        <w:t>zellikler</w:t>
      </w:r>
      <w:bookmarkEnd w:id="49"/>
      <w:bookmarkEnd w:id="50"/>
      <w:bookmarkEnd w:id="51"/>
      <w:bookmarkEnd w:id="52"/>
      <w:bookmarkEnd w:id="53"/>
      <w:bookmarkEnd w:id="54"/>
    </w:p>
    <w:p w:rsidR="00BF6CF7" w:rsidRPr="000C0699" w:rsidRDefault="00BF6CF7" w:rsidP="000C0699"/>
    <w:p w:rsidR="00BF6CF7" w:rsidRDefault="00BF6CF7" w:rsidP="00F63BE2">
      <w:pPr>
        <w:pStyle w:val="Heading2"/>
      </w:pPr>
      <w:bookmarkStart w:id="55" w:name="_Toc336540965"/>
      <w:bookmarkStart w:id="56" w:name="_Toc396153773"/>
      <w:bookmarkStart w:id="57" w:name="_Toc62548105"/>
      <w:bookmarkStart w:id="58" w:name="_Toc85272273"/>
      <w:r w:rsidRPr="006A6BBB">
        <w:t>4.</w:t>
      </w:r>
      <w:r>
        <w:t>1</w:t>
      </w:r>
      <w:r w:rsidRPr="006A6BBB">
        <w:tab/>
        <w:t>Duyusal özellikler</w:t>
      </w:r>
      <w:bookmarkEnd w:id="55"/>
      <w:bookmarkEnd w:id="56"/>
    </w:p>
    <w:p w:rsidR="00BF6CF7" w:rsidRDefault="00BF6CF7" w:rsidP="00997D83">
      <w:r>
        <w:t>Çilek</w:t>
      </w:r>
      <w:r w:rsidRPr="001C7242">
        <w:t xml:space="preserve"> </w:t>
      </w:r>
      <w:r>
        <w:t>k</w:t>
      </w:r>
      <w:r w:rsidRPr="001C7242">
        <w:t>onservesi</w:t>
      </w:r>
      <w:r>
        <w:t>nin duyusal özellikleri Çizelge 1’de verilen değerlere uygun olmalıdır.</w:t>
      </w:r>
    </w:p>
    <w:p w:rsidR="00BF6CF7" w:rsidRDefault="00BF6CF7" w:rsidP="00997D83"/>
    <w:p w:rsidR="00BF6CF7" w:rsidRDefault="00BF6CF7" w:rsidP="00F63BE2">
      <w:r>
        <w:rPr>
          <w:b/>
          <w:bCs/>
        </w:rPr>
        <w:br w:type="page"/>
      </w:r>
      <w:r w:rsidRPr="00F63BE2">
        <w:rPr>
          <w:b/>
          <w:bCs/>
        </w:rPr>
        <w:t>Çizelge 1</w:t>
      </w:r>
      <w:r>
        <w:t xml:space="preserve"> - Çilek</w:t>
      </w:r>
      <w:r w:rsidRPr="001C7242">
        <w:t xml:space="preserve"> </w:t>
      </w:r>
      <w:r>
        <w:t>k</w:t>
      </w:r>
      <w:r w:rsidRPr="001C7242">
        <w:t>onservesi</w:t>
      </w:r>
      <w:r>
        <w:t>nin duyusal özellikleri</w:t>
      </w:r>
    </w:p>
    <w:p w:rsidR="00BF6CF7" w:rsidRDefault="00BF6CF7" w:rsidP="00F63BE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7478"/>
      </w:tblGrid>
      <w:tr w:rsidR="00BF6CF7" w:rsidRPr="002D360A">
        <w:tc>
          <w:tcPr>
            <w:tcW w:w="2376" w:type="dxa"/>
          </w:tcPr>
          <w:p w:rsidR="00BF6CF7" w:rsidRPr="002D360A" w:rsidRDefault="00BF6CF7" w:rsidP="00D54301">
            <w:pPr>
              <w:jc w:val="center"/>
              <w:rPr>
                <w:noProof w:val="0"/>
              </w:rPr>
            </w:pPr>
            <w:r w:rsidRPr="002D360A">
              <w:rPr>
                <w:noProof w:val="0"/>
              </w:rPr>
              <w:t>Özellik</w:t>
            </w:r>
          </w:p>
        </w:tc>
        <w:tc>
          <w:tcPr>
            <w:tcW w:w="7478" w:type="dxa"/>
          </w:tcPr>
          <w:p w:rsidR="00BF6CF7" w:rsidRPr="002D360A" w:rsidRDefault="00BF6CF7" w:rsidP="002D360A">
            <w:pPr>
              <w:jc w:val="center"/>
              <w:rPr>
                <w:noProof w:val="0"/>
              </w:rPr>
            </w:pPr>
            <w:r>
              <w:rPr>
                <w:noProof w:val="0"/>
              </w:rPr>
              <w:t>Değer</w:t>
            </w:r>
          </w:p>
        </w:tc>
      </w:tr>
      <w:tr w:rsidR="00BF6CF7" w:rsidRPr="002D360A">
        <w:tc>
          <w:tcPr>
            <w:tcW w:w="2376" w:type="dxa"/>
          </w:tcPr>
          <w:p w:rsidR="00BF6CF7" w:rsidRPr="002D360A" w:rsidRDefault="00BF6CF7" w:rsidP="002D360A">
            <w:pPr>
              <w:jc w:val="both"/>
              <w:rPr>
                <w:noProof w:val="0"/>
              </w:rPr>
            </w:pPr>
            <w:r w:rsidRPr="002D360A">
              <w:rPr>
                <w:noProof w:val="0"/>
              </w:rPr>
              <w:t>Görünüş</w:t>
            </w:r>
          </w:p>
        </w:tc>
        <w:tc>
          <w:tcPr>
            <w:tcW w:w="7478" w:type="dxa"/>
          </w:tcPr>
          <w:p w:rsidR="00BF6CF7" w:rsidRPr="002D360A" w:rsidRDefault="00BF6CF7" w:rsidP="00BE5357">
            <w:pPr>
              <w:jc w:val="both"/>
              <w:rPr>
                <w:noProof w:val="0"/>
              </w:rPr>
            </w:pPr>
            <w:r>
              <w:t>Çilekler görünüş, irilik ve yapı bakımından bir örnek olmalıdır.</w:t>
            </w:r>
            <w:r>
              <w:rPr>
                <w:noProof w:val="0"/>
              </w:rPr>
              <w:t xml:space="preserve"> </w:t>
            </w:r>
          </w:p>
        </w:tc>
      </w:tr>
      <w:tr w:rsidR="00BF6CF7" w:rsidRPr="002D360A">
        <w:tc>
          <w:tcPr>
            <w:tcW w:w="2376" w:type="dxa"/>
          </w:tcPr>
          <w:p w:rsidR="00BF6CF7" w:rsidRPr="002D360A" w:rsidRDefault="00BF6CF7" w:rsidP="002D360A">
            <w:pPr>
              <w:jc w:val="both"/>
              <w:rPr>
                <w:noProof w:val="0"/>
              </w:rPr>
            </w:pPr>
            <w:r w:rsidRPr="002D360A">
              <w:rPr>
                <w:noProof w:val="0"/>
              </w:rPr>
              <w:t>Tat, koku ve renk</w:t>
            </w:r>
          </w:p>
        </w:tc>
        <w:tc>
          <w:tcPr>
            <w:tcW w:w="7478" w:type="dxa"/>
          </w:tcPr>
          <w:p w:rsidR="00BF6CF7" w:rsidRPr="002D360A" w:rsidRDefault="00BF6CF7" w:rsidP="003B3A53">
            <w:pPr>
              <w:jc w:val="both"/>
              <w:rPr>
                <w:noProof w:val="0"/>
              </w:rPr>
            </w:pPr>
            <w:r>
              <w:rPr>
                <w:noProof w:val="0"/>
              </w:rPr>
              <w:t>K</w:t>
            </w:r>
            <w:r w:rsidRPr="00E5099F">
              <w:rPr>
                <w:noProof w:val="0"/>
              </w:rPr>
              <w:t xml:space="preserve">endine </w:t>
            </w:r>
            <w:r>
              <w:rPr>
                <w:noProof w:val="0"/>
              </w:rPr>
              <w:t>has</w:t>
            </w:r>
            <w:r w:rsidRPr="00E5099F">
              <w:rPr>
                <w:noProof w:val="0"/>
              </w:rPr>
              <w:t xml:space="preserve"> tat, </w:t>
            </w:r>
            <w:r>
              <w:rPr>
                <w:noProof w:val="0"/>
              </w:rPr>
              <w:t xml:space="preserve">koku ve </w:t>
            </w:r>
            <w:r w:rsidRPr="00E5099F">
              <w:rPr>
                <w:noProof w:val="0"/>
              </w:rPr>
              <w:t>renk</w:t>
            </w:r>
            <w:r>
              <w:rPr>
                <w:noProof w:val="0"/>
              </w:rPr>
              <w:t>te olmalı</w:t>
            </w:r>
            <w:r w:rsidRPr="00E5099F">
              <w:rPr>
                <w:noProof w:val="0"/>
              </w:rPr>
              <w:t>, yabancı tat ve koku bulunmamalı</w:t>
            </w:r>
            <w:r>
              <w:rPr>
                <w:noProof w:val="0"/>
              </w:rPr>
              <w:t>dır</w:t>
            </w:r>
            <w:r w:rsidRPr="00E5099F">
              <w:rPr>
                <w:noProof w:val="0"/>
              </w:rPr>
              <w:t>.</w:t>
            </w:r>
            <w:r>
              <w:rPr>
                <w:noProof w:val="0"/>
              </w:rPr>
              <w:t xml:space="preserve"> </w:t>
            </w:r>
          </w:p>
        </w:tc>
      </w:tr>
      <w:tr w:rsidR="00BF6CF7" w:rsidRPr="002D360A">
        <w:tc>
          <w:tcPr>
            <w:tcW w:w="2376" w:type="dxa"/>
          </w:tcPr>
          <w:p w:rsidR="00BF6CF7" w:rsidRPr="002D360A" w:rsidRDefault="00BF6CF7" w:rsidP="002D360A">
            <w:pPr>
              <w:jc w:val="both"/>
              <w:rPr>
                <w:noProof w:val="0"/>
              </w:rPr>
            </w:pPr>
            <w:r w:rsidRPr="002D360A">
              <w:rPr>
                <w:noProof w:val="0"/>
              </w:rPr>
              <w:t>Yabancı madde</w:t>
            </w:r>
          </w:p>
        </w:tc>
        <w:tc>
          <w:tcPr>
            <w:tcW w:w="7478" w:type="dxa"/>
          </w:tcPr>
          <w:p w:rsidR="00BF6CF7" w:rsidRPr="002D360A" w:rsidRDefault="00BF6CF7" w:rsidP="002D360A">
            <w:pPr>
              <w:jc w:val="both"/>
              <w:rPr>
                <w:noProof w:val="0"/>
              </w:rPr>
            </w:pPr>
            <w:r w:rsidRPr="002D360A">
              <w:rPr>
                <w:noProof w:val="0"/>
              </w:rPr>
              <w:t>Bulunmamalı</w:t>
            </w:r>
            <w:r>
              <w:rPr>
                <w:noProof w:val="0"/>
              </w:rPr>
              <w:t>dır.</w:t>
            </w:r>
          </w:p>
        </w:tc>
      </w:tr>
    </w:tbl>
    <w:p w:rsidR="00BF6CF7" w:rsidRDefault="00BF6CF7" w:rsidP="00F63BE2"/>
    <w:p w:rsidR="00BF6CF7" w:rsidRPr="00F63BE2" w:rsidRDefault="00BF6CF7" w:rsidP="00F63BE2">
      <w:pPr>
        <w:pStyle w:val="Heading2"/>
      </w:pPr>
      <w:bookmarkStart w:id="59" w:name="_Toc336540966"/>
      <w:bookmarkStart w:id="60" w:name="_Toc396153774"/>
      <w:r w:rsidRPr="00305B91">
        <w:t>4.2</w:t>
      </w:r>
      <w:r>
        <w:tab/>
      </w:r>
      <w:r w:rsidRPr="00F63BE2">
        <w:t>Fiziksel özellikler</w:t>
      </w:r>
      <w:bookmarkEnd w:id="59"/>
      <w:bookmarkEnd w:id="60"/>
    </w:p>
    <w:p w:rsidR="00BF6CF7" w:rsidRDefault="00BF6CF7" w:rsidP="003036EC">
      <w:r>
        <w:t>Çilek konservesinin fiziksel özellikleri</w:t>
      </w:r>
      <w:r w:rsidDel="00E01D0F">
        <w:t xml:space="preserve"> </w:t>
      </w:r>
      <w:r>
        <w:t>Çizelge 2’ de verilen değerlere uygun olmalıdır.</w:t>
      </w:r>
    </w:p>
    <w:p w:rsidR="00BF6CF7" w:rsidRDefault="00BF6CF7" w:rsidP="003036EC"/>
    <w:p w:rsidR="00BF6CF7" w:rsidRPr="00E61F90" w:rsidRDefault="00BF6CF7" w:rsidP="00F63BE2">
      <w:r w:rsidRPr="00F63BE2">
        <w:rPr>
          <w:b/>
          <w:bCs/>
        </w:rPr>
        <w:t>Çizelge 2</w:t>
      </w:r>
      <w:r>
        <w:t xml:space="preserve"> - Çilek konservesinin</w:t>
      </w:r>
      <w:r w:rsidDel="004D0BF0">
        <w:t xml:space="preserve"> </w:t>
      </w:r>
      <w:r>
        <w:t>fiziksel özellikleri</w:t>
      </w:r>
    </w:p>
    <w:p w:rsidR="00BF6CF7" w:rsidRPr="00E31215" w:rsidRDefault="00BF6CF7" w:rsidP="00F63BE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5"/>
        <w:gridCol w:w="4471"/>
      </w:tblGrid>
      <w:tr w:rsidR="00BF6CF7" w:rsidRPr="003036EC">
        <w:trPr>
          <w:trHeight w:val="347"/>
        </w:trPr>
        <w:tc>
          <w:tcPr>
            <w:tcW w:w="5245" w:type="dxa"/>
          </w:tcPr>
          <w:p w:rsidR="00BF6CF7" w:rsidRPr="003036EC" w:rsidRDefault="00BF6CF7" w:rsidP="00F63BE2">
            <w:pPr>
              <w:jc w:val="center"/>
            </w:pPr>
            <w:r w:rsidRPr="003036EC">
              <w:t>Özellik</w:t>
            </w:r>
          </w:p>
        </w:tc>
        <w:tc>
          <w:tcPr>
            <w:tcW w:w="4471" w:type="dxa"/>
          </w:tcPr>
          <w:p w:rsidR="00BF6CF7" w:rsidRPr="003036EC" w:rsidRDefault="00BF6CF7" w:rsidP="00F63BE2">
            <w:pPr>
              <w:jc w:val="center"/>
            </w:pPr>
            <w:r w:rsidRPr="003036EC">
              <w:t>Değer</w:t>
            </w:r>
          </w:p>
        </w:tc>
      </w:tr>
      <w:tr w:rsidR="00BF6CF7" w:rsidRPr="003036EC">
        <w:tc>
          <w:tcPr>
            <w:tcW w:w="5245" w:type="dxa"/>
            <w:vAlign w:val="center"/>
          </w:tcPr>
          <w:p w:rsidR="00BF6CF7" w:rsidRPr="003036EC" w:rsidRDefault="00BF6CF7" w:rsidP="00E61F90">
            <w:r>
              <w:t>K</w:t>
            </w:r>
            <w:r w:rsidRPr="003036EC">
              <w:t>utu dolum oranı</w:t>
            </w:r>
            <w:r>
              <w:t xml:space="preserve"> %</w:t>
            </w:r>
            <w:r w:rsidRPr="003036EC">
              <w:t xml:space="preserve"> (v/v), en az</w:t>
            </w:r>
          </w:p>
        </w:tc>
        <w:tc>
          <w:tcPr>
            <w:tcW w:w="4471" w:type="dxa"/>
            <w:vAlign w:val="center"/>
          </w:tcPr>
          <w:p w:rsidR="00BF6CF7" w:rsidRPr="003036EC" w:rsidRDefault="00BF6CF7" w:rsidP="00F63BE2">
            <w:pPr>
              <w:jc w:val="center"/>
            </w:pPr>
            <w:r>
              <w:t>90</w:t>
            </w:r>
          </w:p>
        </w:tc>
      </w:tr>
      <w:tr w:rsidR="00BF6CF7" w:rsidRPr="003036EC">
        <w:tc>
          <w:tcPr>
            <w:tcW w:w="5245" w:type="dxa"/>
            <w:vAlign w:val="center"/>
          </w:tcPr>
          <w:p w:rsidR="00BF6CF7" w:rsidRDefault="00BF6CF7" w:rsidP="009757B9">
            <w:r>
              <w:t>Yapraklı,</w:t>
            </w:r>
            <w:r w:rsidRPr="00BB066D">
              <w:t>çilek sap</w:t>
            </w:r>
            <w:r>
              <w:t>l</w:t>
            </w:r>
            <w:r w:rsidRPr="00BB066D">
              <w:t xml:space="preserve">ı </w:t>
            </w:r>
            <w:r>
              <w:t>ve parçalanmış mey</w:t>
            </w:r>
            <w:r w:rsidRPr="00BB066D">
              <w:t>ve</w:t>
            </w:r>
            <w:r>
              <w:t xml:space="preserve"> oranı % (m/m</w:t>
            </w:r>
            <w:r w:rsidRPr="00BB066D">
              <w:t>), en çok</w:t>
            </w:r>
            <w:r>
              <w:t xml:space="preserve"> (süzme kütlesinde)</w:t>
            </w:r>
          </w:p>
        </w:tc>
        <w:tc>
          <w:tcPr>
            <w:tcW w:w="4471" w:type="dxa"/>
            <w:vAlign w:val="center"/>
          </w:tcPr>
          <w:p w:rsidR="00BF6CF7" w:rsidRDefault="00BF6CF7" w:rsidP="00F63BE2">
            <w:pPr>
              <w:jc w:val="center"/>
            </w:pPr>
            <w:r>
              <w:t>15</w:t>
            </w:r>
          </w:p>
        </w:tc>
      </w:tr>
      <w:tr w:rsidR="00BF6CF7" w:rsidRPr="003036EC">
        <w:tc>
          <w:tcPr>
            <w:tcW w:w="5245" w:type="dxa"/>
            <w:vAlign w:val="center"/>
          </w:tcPr>
          <w:p w:rsidR="00BF6CF7" w:rsidRDefault="00BF6CF7" w:rsidP="00BB066D">
            <w:r>
              <w:t xml:space="preserve">Süzme kütlesinin net kütleye oranı </w:t>
            </w:r>
            <w:r w:rsidRPr="00D3765F">
              <w:t xml:space="preserve">% (m/m), </w:t>
            </w:r>
            <w:r>
              <w:t>en az</w:t>
            </w:r>
          </w:p>
        </w:tc>
        <w:tc>
          <w:tcPr>
            <w:tcW w:w="4471" w:type="dxa"/>
            <w:vAlign w:val="center"/>
          </w:tcPr>
          <w:p w:rsidR="00BF6CF7" w:rsidRDefault="00BF6CF7" w:rsidP="00F63BE2">
            <w:pPr>
              <w:jc w:val="center"/>
            </w:pPr>
            <w:r>
              <w:t>50</w:t>
            </w:r>
          </w:p>
        </w:tc>
      </w:tr>
      <w:tr w:rsidR="00BF6CF7" w:rsidRPr="003036EC">
        <w:tc>
          <w:tcPr>
            <w:tcW w:w="9716" w:type="dxa"/>
            <w:gridSpan w:val="2"/>
            <w:vAlign w:val="center"/>
          </w:tcPr>
          <w:p w:rsidR="00BF6CF7" w:rsidRPr="003036EC" w:rsidRDefault="00BF6CF7" w:rsidP="000D00AB">
            <w:r w:rsidRPr="000D00AB">
              <w:rPr>
                <w:b/>
                <w:bCs/>
              </w:rPr>
              <w:t>Katı madde oranı (Briks)</w:t>
            </w:r>
          </w:p>
        </w:tc>
      </w:tr>
      <w:tr w:rsidR="00BF6CF7" w:rsidRPr="00736D92">
        <w:tc>
          <w:tcPr>
            <w:tcW w:w="5245" w:type="dxa"/>
            <w:vAlign w:val="center"/>
          </w:tcPr>
          <w:p w:rsidR="00BF6CF7" w:rsidRPr="00DF7DBD" w:rsidRDefault="00BF6CF7" w:rsidP="00DF7DBD">
            <w:r w:rsidRPr="00DF7DBD">
              <w:t>Koyu şurup,</w:t>
            </w:r>
            <w:r>
              <w:t xml:space="preserve"> e</w:t>
            </w:r>
            <w:r w:rsidRPr="00DF7DBD">
              <w:t>n az</w:t>
            </w:r>
          </w:p>
        </w:tc>
        <w:tc>
          <w:tcPr>
            <w:tcW w:w="4471" w:type="dxa"/>
            <w:vAlign w:val="center"/>
          </w:tcPr>
          <w:p w:rsidR="00BF6CF7" w:rsidRPr="00DF7DBD" w:rsidRDefault="00BF6CF7" w:rsidP="00FA67D3">
            <w:pPr>
              <w:jc w:val="center"/>
            </w:pPr>
            <w:r>
              <w:t>1</w:t>
            </w:r>
            <w:r w:rsidRPr="00DF7DBD">
              <w:t>8</w:t>
            </w:r>
          </w:p>
        </w:tc>
      </w:tr>
      <w:tr w:rsidR="00BF6CF7" w:rsidRPr="00736D92">
        <w:tc>
          <w:tcPr>
            <w:tcW w:w="5245" w:type="dxa"/>
            <w:vAlign w:val="center"/>
          </w:tcPr>
          <w:p w:rsidR="00BF6CF7" w:rsidRPr="00DF7DBD" w:rsidRDefault="00BF6CF7" w:rsidP="00DF7DBD">
            <w:r w:rsidRPr="00DF7DBD">
              <w:t xml:space="preserve">Hafif şurup, </w:t>
            </w:r>
            <w:r>
              <w:t>e</w:t>
            </w:r>
            <w:r w:rsidRPr="00DF7DBD">
              <w:t>n az</w:t>
            </w:r>
          </w:p>
        </w:tc>
        <w:tc>
          <w:tcPr>
            <w:tcW w:w="4471" w:type="dxa"/>
            <w:vAlign w:val="center"/>
          </w:tcPr>
          <w:p w:rsidR="00BF6CF7" w:rsidRPr="00DF7DBD" w:rsidRDefault="00BF6CF7" w:rsidP="00FA67D3">
            <w:pPr>
              <w:jc w:val="center"/>
            </w:pPr>
            <w:r>
              <w:t>14</w:t>
            </w:r>
          </w:p>
        </w:tc>
      </w:tr>
      <w:tr w:rsidR="00BF6CF7" w:rsidRPr="00736D92">
        <w:tc>
          <w:tcPr>
            <w:tcW w:w="5245" w:type="dxa"/>
            <w:vAlign w:val="center"/>
          </w:tcPr>
          <w:p w:rsidR="00BF6CF7" w:rsidRPr="00DF7DBD" w:rsidRDefault="00BF6CF7" w:rsidP="00DF7DBD">
            <w:r w:rsidRPr="00DF7DBD">
              <w:t xml:space="preserve">Çok şekerli meyve suyu, </w:t>
            </w:r>
            <w:r>
              <w:t>e</w:t>
            </w:r>
            <w:r w:rsidRPr="00DF7DBD">
              <w:t>n az</w:t>
            </w:r>
            <w:r w:rsidRPr="00DF7DBD" w:rsidDel="0080796B">
              <w:t xml:space="preserve"> </w:t>
            </w:r>
          </w:p>
        </w:tc>
        <w:tc>
          <w:tcPr>
            <w:tcW w:w="4471" w:type="dxa"/>
            <w:vAlign w:val="center"/>
          </w:tcPr>
          <w:p w:rsidR="00BF6CF7" w:rsidRPr="00DF7DBD" w:rsidRDefault="00BF6CF7" w:rsidP="00FA67D3">
            <w:pPr>
              <w:jc w:val="center"/>
            </w:pPr>
            <w:r>
              <w:t>18</w:t>
            </w:r>
          </w:p>
        </w:tc>
      </w:tr>
      <w:tr w:rsidR="00BF6CF7" w:rsidRPr="00736D92">
        <w:tc>
          <w:tcPr>
            <w:tcW w:w="5245" w:type="dxa"/>
            <w:vAlign w:val="center"/>
          </w:tcPr>
          <w:p w:rsidR="00BF6CF7" w:rsidRPr="00DF7DBD" w:rsidRDefault="00BF6CF7" w:rsidP="00DF7DBD">
            <w:r w:rsidRPr="00DF7DBD">
              <w:t xml:space="preserve">Az şekerli meyve suyu, </w:t>
            </w:r>
            <w:r>
              <w:t>e</w:t>
            </w:r>
            <w:r w:rsidRPr="00DF7DBD">
              <w:t>n az</w:t>
            </w:r>
          </w:p>
        </w:tc>
        <w:tc>
          <w:tcPr>
            <w:tcW w:w="4471" w:type="dxa"/>
            <w:vAlign w:val="center"/>
          </w:tcPr>
          <w:p w:rsidR="00BF6CF7" w:rsidRPr="00DF7DBD" w:rsidRDefault="00BF6CF7" w:rsidP="00FA67D3">
            <w:pPr>
              <w:jc w:val="center"/>
            </w:pPr>
            <w:r>
              <w:t>14</w:t>
            </w:r>
          </w:p>
        </w:tc>
      </w:tr>
      <w:tr w:rsidR="00BF6CF7" w:rsidRPr="00736D92">
        <w:tc>
          <w:tcPr>
            <w:tcW w:w="5245" w:type="dxa"/>
            <w:vAlign w:val="center"/>
          </w:tcPr>
          <w:p w:rsidR="00BF6CF7" w:rsidRPr="00D3765F" w:rsidRDefault="00BF6CF7" w:rsidP="00D3765F">
            <w:r>
              <w:t>Kum o</w:t>
            </w:r>
            <w:r w:rsidRPr="00D3765F">
              <w:t>ranı (mg/kg), en çok</w:t>
            </w:r>
          </w:p>
        </w:tc>
        <w:tc>
          <w:tcPr>
            <w:tcW w:w="4471" w:type="dxa"/>
            <w:vAlign w:val="center"/>
          </w:tcPr>
          <w:p w:rsidR="00BF6CF7" w:rsidRPr="00D3765F" w:rsidRDefault="00BF6CF7" w:rsidP="00D3765F">
            <w:pPr>
              <w:jc w:val="center"/>
            </w:pPr>
            <w:r w:rsidRPr="00D3765F">
              <w:t>350</w:t>
            </w:r>
          </w:p>
        </w:tc>
      </w:tr>
    </w:tbl>
    <w:p w:rsidR="00BF6CF7" w:rsidRPr="00E61F90" w:rsidRDefault="00BF6CF7" w:rsidP="00F63BE2"/>
    <w:p w:rsidR="00BF6CF7" w:rsidRPr="00F63BE2" w:rsidRDefault="00BF6CF7" w:rsidP="00F63BE2">
      <w:pPr>
        <w:pStyle w:val="Heading2"/>
      </w:pPr>
      <w:bookmarkStart w:id="61" w:name="_Toc336540967"/>
      <w:bookmarkStart w:id="62" w:name="_Toc396153775"/>
      <w:bookmarkEnd w:id="57"/>
      <w:bookmarkEnd w:id="58"/>
      <w:r w:rsidRPr="00305B91">
        <w:t>4.</w:t>
      </w:r>
      <w:r w:rsidRPr="00F63BE2">
        <w:t>3</w:t>
      </w:r>
      <w:r w:rsidRPr="00F63BE2">
        <w:tab/>
        <w:t>Kimyasal özellikler</w:t>
      </w:r>
      <w:bookmarkEnd w:id="61"/>
      <w:bookmarkEnd w:id="62"/>
    </w:p>
    <w:p w:rsidR="00BF6CF7" w:rsidRDefault="00BF6CF7" w:rsidP="00FE2B96">
      <w:pPr>
        <w:jc w:val="both"/>
        <w:rPr>
          <w:b/>
          <w:bCs/>
        </w:rPr>
      </w:pPr>
      <w:r>
        <w:t xml:space="preserve">Çilek konservesinin </w:t>
      </w:r>
      <w:r w:rsidRPr="006A6BBB">
        <w:t xml:space="preserve">kimyasal özellikleri, Çizelge </w:t>
      </w:r>
      <w:r>
        <w:t>3</w:t>
      </w:r>
      <w:r w:rsidRPr="006A6BBB">
        <w:t>’ de verilen değerlere uygun olmalıdır.</w:t>
      </w:r>
    </w:p>
    <w:p w:rsidR="00BF6CF7" w:rsidRDefault="00BF6CF7" w:rsidP="00FE2B96">
      <w:pPr>
        <w:jc w:val="both"/>
        <w:rPr>
          <w:b/>
          <w:bCs/>
        </w:rPr>
      </w:pPr>
    </w:p>
    <w:p w:rsidR="00BF6CF7" w:rsidRPr="006A6BBB" w:rsidRDefault="00BF6CF7" w:rsidP="00FE2B96">
      <w:pPr>
        <w:jc w:val="both"/>
      </w:pPr>
      <w:r w:rsidRPr="006A6BBB">
        <w:rPr>
          <w:b/>
          <w:bCs/>
        </w:rPr>
        <w:t xml:space="preserve">Çizelge </w:t>
      </w:r>
      <w:r>
        <w:rPr>
          <w:b/>
          <w:bCs/>
        </w:rPr>
        <w:t>3</w:t>
      </w:r>
      <w:r w:rsidRPr="006A6BBB">
        <w:rPr>
          <w:b/>
          <w:bCs/>
        </w:rPr>
        <w:t xml:space="preserve"> -</w:t>
      </w:r>
      <w:r w:rsidRPr="006A6BBB">
        <w:t xml:space="preserve"> </w:t>
      </w:r>
      <w:r>
        <w:t>Çilek konservesinin kimyasal özellikleri</w:t>
      </w:r>
    </w:p>
    <w:p w:rsidR="00BF6CF7" w:rsidRPr="006A6BBB" w:rsidRDefault="00BF6CF7" w:rsidP="00FE2B96">
      <w:pPr>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4329"/>
      </w:tblGrid>
      <w:tr w:rsidR="00BF6CF7" w:rsidRPr="00736D92">
        <w:trPr>
          <w:trHeight w:val="347"/>
        </w:trPr>
        <w:tc>
          <w:tcPr>
            <w:tcW w:w="5387" w:type="dxa"/>
          </w:tcPr>
          <w:p w:rsidR="00BF6CF7" w:rsidRPr="00736D92" w:rsidRDefault="00BF6CF7" w:rsidP="00736D92">
            <w:pPr>
              <w:jc w:val="center"/>
            </w:pPr>
            <w:r w:rsidRPr="00736D92">
              <w:t>Özellik</w:t>
            </w:r>
          </w:p>
        </w:tc>
        <w:tc>
          <w:tcPr>
            <w:tcW w:w="4329" w:type="dxa"/>
          </w:tcPr>
          <w:p w:rsidR="00BF6CF7" w:rsidRPr="00736D92" w:rsidRDefault="00BF6CF7" w:rsidP="00736D92">
            <w:pPr>
              <w:jc w:val="center"/>
            </w:pPr>
            <w:r w:rsidRPr="00736D92">
              <w:t>Değer</w:t>
            </w:r>
          </w:p>
        </w:tc>
      </w:tr>
      <w:tr w:rsidR="00BF6CF7" w:rsidRPr="00736D92">
        <w:tc>
          <w:tcPr>
            <w:tcW w:w="5387" w:type="dxa"/>
          </w:tcPr>
          <w:p w:rsidR="00BF6CF7" w:rsidRPr="00736D92" w:rsidRDefault="00BF6CF7" w:rsidP="00736D92">
            <w:pPr>
              <w:jc w:val="both"/>
            </w:pPr>
            <w:r>
              <w:t>Kalsiyum (mg/kg), en çok</w:t>
            </w:r>
            <w:r w:rsidRPr="00FA67D3" w:rsidDel="0080796B">
              <w:t xml:space="preserve"> </w:t>
            </w:r>
          </w:p>
        </w:tc>
        <w:tc>
          <w:tcPr>
            <w:tcW w:w="4329" w:type="dxa"/>
          </w:tcPr>
          <w:p w:rsidR="00BF6CF7" w:rsidRPr="00736D92" w:rsidRDefault="00BF6CF7" w:rsidP="00736D92">
            <w:pPr>
              <w:jc w:val="center"/>
            </w:pPr>
            <w:r>
              <w:t>350</w:t>
            </w:r>
          </w:p>
        </w:tc>
      </w:tr>
      <w:tr w:rsidR="00BF6CF7" w:rsidRPr="00736D92">
        <w:tc>
          <w:tcPr>
            <w:tcW w:w="5387" w:type="dxa"/>
          </w:tcPr>
          <w:p w:rsidR="00BF6CF7" w:rsidRPr="00736D92" w:rsidRDefault="00BF6CF7" w:rsidP="00D54301">
            <w:pPr>
              <w:jc w:val="both"/>
            </w:pPr>
            <w:r w:rsidRPr="00FA67D3">
              <w:t>Dolgu suyunda asitlik susuz sitrik asit olarak</w:t>
            </w:r>
            <w:r w:rsidRPr="00FA67D3" w:rsidDel="0080796B">
              <w:t xml:space="preserve"> </w:t>
            </w:r>
            <w:r>
              <w:t>(g/L</w:t>
            </w:r>
            <w:r w:rsidRPr="00FA67D3">
              <w:t xml:space="preserve">), en çok </w:t>
            </w:r>
          </w:p>
        </w:tc>
        <w:tc>
          <w:tcPr>
            <w:tcW w:w="4329" w:type="dxa"/>
          </w:tcPr>
          <w:p w:rsidR="00BF6CF7" w:rsidRPr="00736D92" w:rsidRDefault="00BF6CF7" w:rsidP="00736D92">
            <w:pPr>
              <w:jc w:val="center"/>
            </w:pPr>
            <w:r>
              <w:t>5</w:t>
            </w:r>
          </w:p>
        </w:tc>
      </w:tr>
      <w:tr w:rsidR="00BF6CF7" w:rsidRPr="00736D92">
        <w:tc>
          <w:tcPr>
            <w:tcW w:w="5387" w:type="dxa"/>
          </w:tcPr>
          <w:p w:rsidR="00BF6CF7" w:rsidRPr="00736D92" w:rsidRDefault="00BF6CF7" w:rsidP="00736D92">
            <w:pPr>
              <w:jc w:val="both"/>
            </w:pPr>
            <w:r>
              <w:t>Sorbik ve benzoik asit</w:t>
            </w:r>
          </w:p>
        </w:tc>
        <w:tc>
          <w:tcPr>
            <w:tcW w:w="4329" w:type="dxa"/>
          </w:tcPr>
          <w:p w:rsidR="00BF6CF7" w:rsidRPr="00736D92" w:rsidRDefault="00BF6CF7" w:rsidP="00736D92">
            <w:pPr>
              <w:jc w:val="center"/>
            </w:pPr>
            <w:r>
              <w:t>bulunmamalı</w:t>
            </w:r>
          </w:p>
        </w:tc>
      </w:tr>
    </w:tbl>
    <w:p w:rsidR="00BF6CF7" w:rsidRPr="006A6BBB" w:rsidRDefault="00BF6CF7" w:rsidP="00FE2B96">
      <w:pPr>
        <w:jc w:val="both"/>
      </w:pPr>
    </w:p>
    <w:p w:rsidR="00BF6CF7" w:rsidRDefault="00BF6CF7" w:rsidP="00F63BE2">
      <w:pPr>
        <w:pStyle w:val="Heading2"/>
      </w:pPr>
      <w:bookmarkStart w:id="63" w:name="_Toc336540968"/>
      <w:bookmarkStart w:id="64" w:name="_Toc396153776"/>
      <w:r w:rsidRPr="00305B91">
        <w:t>4.</w:t>
      </w:r>
      <w:r w:rsidRPr="00F63BE2">
        <w:t>4</w:t>
      </w:r>
      <w:r w:rsidRPr="00F63BE2">
        <w:tab/>
        <w:t>Mikrobiyolojik özellikler</w:t>
      </w:r>
      <w:bookmarkEnd w:id="63"/>
      <w:bookmarkEnd w:id="64"/>
    </w:p>
    <w:p w:rsidR="00BF6CF7" w:rsidRDefault="00BF6CF7" w:rsidP="001441BA">
      <w:r>
        <w:t>Çilek konservesinin mikrobiyolojik kontrolünde:</w:t>
      </w:r>
    </w:p>
    <w:p w:rsidR="00BF6CF7" w:rsidRDefault="00BF6CF7" w:rsidP="001441BA"/>
    <w:p w:rsidR="00BF6CF7" w:rsidRDefault="00BF6CF7" w:rsidP="0043640A">
      <w:pPr>
        <w:numPr>
          <w:ilvl w:val="0"/>
          <w:numId w:val="41"/>
        </w:numPr>
        <w:ind w:left="284" w:hanging="284"/>
      </w:pPr>
      <w:r>
        <w:t>Konserveler 37 °C’ta 7 gün, 55 °C’ta 7-10 gün inkübasyona tabi tutulduktan ve oda sıcaklığında bir gün bekletildikten sonra yapılan muayenelerinde sızıntı ve bombaj görülmemelidir,</w:t>
      </w:r>
    </w:p>
    <w:p w:rsidR="00BF6CF7" w:rsidRDefault="00BF6CF7" w:rsidP="0043640A">
      <w:pPr>
        <w:numPr>
          <w:ilvl w:val="0"/>
          <w:numId w:val="41"/>
        </w:numPr>
        <w:ind w:left="284" w:hanging="284"/>
      </w:pPr>
      <w:r>
        <w:t>Konservelerin inkübasyon öncesi ve sonrası ölçülen pH değerleri arasındaki fark 0,5’den fazla olmamalıdır,</w:t>
      </w:r>
    </w:p>
    <w:p w:rsidR="00BF6CF7" w:rsidRDefault="00BF6CF7" w:rsidP="0043640A">
      <w:pPr>
        <w:numPr>
          <w:ilvl w:val="0"/>
          <w:numId w:val="41"/>
        </w:numPr>
        <w:ind w:left="284" w:hanging="284"/>
      </w:pPr>
      <w:r>
        <w:t>Kültürel muayene; sızıntı ve bombaj görülmeyen numunelerden tekniğine uygun şekilde sıvı ve katı besi yerlerine yapılan ekimlerde aerobik ve anaerobik koşullarda, 37 °C’ta ve 55 °C’ta gerçekleştirilen 48 saat inkübasyon sonunda üreme olmamalıdır.</w:t>
      </w:r>
    </w:p>
    <w:p w:rsidR="00BF6CF7" w:rsidRPr="000C0699" w:rsidRDefault="00BF6CF7" w:rsidP="000C0699"/>
    <w:p w:rsidR="00BF6CF7" w:rsidRPr="006A6BBB" w:rsidRDefault="00BF6CF7" w:rsidP="00FE2B96">
      <w:pPr>
        <w:pStyle w:val="Heading2"/>
      </w:pPr>
      <w:bookmarkStart w:id="65" w:name="_Toc102560869"/>
      <w:bookmarkStart w:id="66" w:name="_Toc131180180"/>
      <w:bookmarkStart w:id="67" w:name="_Toc336540970"/>
      <w:bookmarkStart w:id="68" w:name="_Toc396153777"/>
      <w:r w:rsidRPr="006A6BBB">
        <w:t>4.</w:t>
      </w:r>
      <w:r>
        <w:t>5</w:t>
      </w:r>
      <w:r w:rsidRPr="006A6BBB">
        <w:tab/>
        <w:t>Özellik, muayene ve deney madde numaraları</w:t>
      </w:r>
      <w:bookmarkEnd w:id="65"/>
      <w:bookmarkEnd w:id="66"/>
      <w:bookmarkEnd w:id="67"/>
      <w:bookmarkEnd w:id="68"/>
    </w:p>
    <w:p w:rsidR="00BF6CF7" w:rsidRPr="006A6BBB" w:rsidRDefault="00BF6CF7" w:rsidP="00FE2B96">
      <w:pPr>
        <w:jc w:val="both"/>
      </w:pPr>
      <w:r>
        <w:t xml:space="preserve">Çilek konservesinin </w:t>
      </w:r>
      <w:r w:rsidRPr="006A6BBB">
        <w:t xml:space="preserve">özellikleri ile bunların muayene ve deneylerine ait madde numaraları Çizelge </w:t>
      </w:r>
      <w:r>
        <w:t>4’d</w:t>
      </w:r>
      <w:r w:rsidRPr="006A6BBB">
        <w:t>e verilmiştir.</w:t>
      </w:r>
    </w:p>
    <w:p w:rsidR="00BF6CF7" w:rsidRDefault="00BF6CF7" w:rsidP="00FE2B96">
      <w:pPr>
        <w:jc w:val="both"/>
        <w:rPr>
          <w:b/>
          <w:bCs/>
        </w:rPr>
      </w:pPr>
    </w:p>
    <w:p w:rsidR="00BF6CF7" w:rsidRDefault="00BF6CF7" w:rsidP="00FE2B96">
      <w:pPr>
        <w:jc w:val="both"/>
      </w:pPr>
      <w:r>
        <w:rPr>
          <w:b/>
          <w:bCs/>
        </w:rPr>
        <w:br w:type="page"/>
      </w:r>
      <w:r w:rsidRPr="006A6BBB">
        <w:rPr>
          <w:b/>
          <w:bCs/>
        </w:rPr>
        <w:t xml:space="preserve">Çizelge </w:t>
      </w:r>
      <w:r>
        <w:rPr>
          <w:b/>
          <w:bCs/>
        </w:rPr>
        <w:t xml:space="preserve">4 </w:t>
      </w:r>
      <w:r w:rsidRPr="006A6BBB">
        <w:rPr>
          <w:b/>
          <w:bCs/>
        </w:rPr>
        <w:t>-</w:t>
      </w:r>
      <w:r w:rsidRPr="006A6BBB">
        <w:t xml:space="preserve"> Özellik, muayene ve deney madde numaraları</w:t>
      </w:r>
    </w:p>
    <w:p w:rsidR="00BF6CF7" w:rsidRPr="006A6BBB" w:rsidRDefault="00BF6CF7" w:rsidP="00FE2B96">
      <w:pPr>
        <w:jc w:val="both"/>
      </w:pPr>
    </w:p>
    <w:tbl>
      <w:tblPr>
        <w:tblW w:w="98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00"/>
        <w:gridCol w:w="2160"/>
        <w:gridCol w:w="4040"/>
      </w:tblGrid>
      <w:tr w:rsidR="00BF6CF7" w:rsidRPr="0064212B">
        <w:trPr>
          <w:trHeight w:val="85"/>
        </w:trPr>
        <w:tc>
          <w:tcPr>
            <w:tcW w:w="3600" w:type="dxa"/>
          </w:tcPr>
          <w:p w:rsidR="00BF6CF7" w:rsidRPr="0064212B" w:rsidRDefault="00BF6CF7" w:rsidP="00FE2B96">
            <w:pPr>
              <w:spacing w:line="360" w:lineRule="auto"/>
              <w:jc w:val="center"/>
            </w:pPr>
            <w:r w:rsidRPr="0064212B">
              <w:t>Özellik</w:t>
            </w:r>
          </w:p>
        </w:tc>
        <w:tc>
          <w:tcPr>
            <w:tcW w:w="2160" w:type="dxa"/>
          </w:tcPr>
          <w:p w:rsidR="00BF6CF7" w:rsidRPr="0064212B" w:rsidRDefault="00BF6CF7" w:rsidP="00FE2B96">
            <w:pPr>
              <w:spacing w:line="360" w:lineRule="auto"/>
              <w:jc w:val="center"/>
            </w:pPr>
            <w:r w:rsidRPr="0064212B">
              <w:t>Özellik madde no.</w:t>
            </w:r>
          </w:p>
        </w:tc>
        <w:tc>
          <w:tcPr>
            <w:tcW w:w="4040" w:type="dxa"/>
          </w:tcPr>
          <w:p w:rsidR="00BF6CF7" w:rsidRPr="0064212B" w:rsidRDefault="00BF6CF7" w:rsidP="00FE2B96">
            <w:pPr>
              <w:spacing w:line="360" w:lineRule="auto"/>
              <w:jc w:val="center"/>
            </w:pPr>
            <w:r w:rsidRPr="0064212B">
              <w:t>Muayene ve deney madde no.</w:t>
            </w:r>
          </w:p>
        </w:tc>
      </w:tr>
      <w:tr w:rsidR="00BF6CF7" w:rsidRPr="006A6BBB">
        <w:tc>
          <w:tcPr>
            <w:tcW w:w="3600" w:type="dxa"/>
          </w:tcPr>
          <w:p w:rsidR="00BF6CF7" w:rsidRPr="006A6BBB" w:rsidRDefault="00BF6CF7" w:rsidP="00FE2B96">
            <w:pPr>
              <w:jc w:val="both"/>
            </w:pPr>
            <w:r w:rsidRPr="006A6BBB">
              <w:t>Ambalajlama</w:t>
            </w:r>
          </w:p>
          <w:p w:rsidR="00BF6CF7" w:rsidRDefault="00BF6CF7" w:rsidP="00FE2B96">
            <w:pPr>
              <w:jc w:val="both"/>
            </w:pPr>
            <w:r w:rsidRPr="006A6BBB">
              <w:t xml:space="preserve">Duyusal </w:t>
            </w:r>
          </w:p>
          <w:p w:rsidR="00BF6CF7" w:rsidRDefault="00BF6CF7" w:rsidP="00FE2B96">
            <w:pPr>
              <w:jc w:val="both"/>
            </w:pPr>
            <w:r>
              <w:t xml:space="preserve">Kutu dolum </w:t>
            </w:r>
          </w:p>
          <w:p w:rsidR="00BF6CF7" w:rsidRDefault="00BF6CF7" w:rsidP="00FE2B96">
            <w:pPr>
              <w:jc w:val="both"/>
            </w:pPr>
            <w:r w:rsidRPr="009F6235">
              <w:t>Yapraklı,çilek saplı ve parçalanmış meyve</w:t>
            </w:r>
          </w:p>
          <w:p w:rsidR="00BF6CF7" w:rsidRPr="006A6BBB" w:rsidRDefault="00BF6CF7" w:rsidP="00FE2B96">
            <w:pPr>
              <w:jc w:val="both"/>
            </w:pPr>
            <w:r w:rsidRPr="009F6235">
              <w:t>Süzme kütlesinin net kütleye</w:t>
            </w:r>
          </w:p>
          <w:p w:rsidR="00BF6CF7" w:rsidRPr="006A6BBB" w:rsidRDefault="00BF6CF7" w:rsidP="00FE2B96">
            <w:pPr>
              <w:jc w:val="both"/>
            </w:pPr>
            <w:r>
              <w:t>Katı madde</w:t>
            </w:r>
          </w:p>
          <w:p w:rsidR="00BF6CF7" w:rsidRPr="006A6BBB" w:rsidRDefault="00BF6CF7" w:rsidP="00FE2B96">
            <w:pPr>
              <w:jc w:val="both"/>
            </w:pPr>
            <w:r>
              <w:t>kum muhtevası</w:t>
            </w:r>
          </w:p>
          <w:p w:rsidR="00BF6CF7" w:rsidRDefault="00BF6CF7" w:rsidP="00FE2B96">
            <w:pPr>
              <w:jc w:val="both"/>
            </w:pPr>
            <w:r w:rsidRPr="006A6BBB">
              <w:t>Ka</w:t>
            </w:r>
            <w:r>
              <w:t>lsiyum</w:t>
            </w:r>
          </w:p>
          <w:p w:rsidR="00BF6CF7" w:rsidRDefault="00BF6CF7" w:rsidP="00FE2B96">
            <w:pPr>
              <w:jc w:val="both"/>
            </w:pPr>
            <w:r>
              <w:t>Asitlik</w:t>
            </w:r>
            <w:r w:rsidRPr="006A6BBB">
              <w:t xml:space="preserve"> </w:t>
            </w:r>
          </w:p>
          <w:p w:rsidR="00BF6CF7" w:rsidRDefault="00BF6CF7" w:rsidP="00FE2B96">
            <w:pPr>
              <w:jc w:val="both"/>
            </w:pPr>
            <w:r>
              <w:t>Sorbik ve benzoik asit</w:t>
            </w:r>
          </w:p>
          <w:p w:rsidR="00BF6CF7" w:rsidRPr="006A6BBB" w:rsidRDefault="00BF6CF7" w:rsidP="000D00AB">
            <w:pPr>
              <w:jc w:val="both"/>
            </w:pPr>
            <w:r w:rsidRPr="006A6BBB">
              <w:t xml:space="preserve">Mikrobiyolojik </w:t>
            </w:r>
          </w:p>
        </w:tc>
        <w:tc>
          <w:tcPr>
            <w:tcW w:w="2160" w:type="dxa"/>
          </w:tcPr>
          <w:p w:rsidR="00BF6CF7" w:rsidRPr="006A6BBB" w:rsidRDefault="00BF6CF7" w:rsidP="00FE2B96">
            <w:pPr>
              <w:jc w:val="center"/>
            </w:pPr>
            <w:r w:rsidRPr="006A6BBB">
              <w:t xml:space="preserve"> 6.1, 6.2</w:t>
            </w:r>
          </w:p>
          <w:p w:rsidR="00BF6CF7" w:rsidRPr="006A6BBB" w:rsidRDefault="00BF6CF7" w:rsidP="00FE2B96">
            <w:pPr>
              <w:jc w:val="center"/>
            </w:pPr>
            <w:r w:rsidRPr="006A6BBB">
              <w:t>4.1</w:t>
            </w:r>
          </w:p>
          <w:p w:rsidR="00BF6CF7" w:rsidRDefault="00BF6CF7" w:rsidP="00FE2B96">
            <w:pPr>
              <w:jc w:val="center"/>
            </w:pPr>
            <w:r w:rsidRPr="006A6BBB">
              <w:t>4.2</w:t>
            </w:r>
          </w:p>
          <w:p w:rsidR="00BF6CF7" w:rsidRDefault="00BF6CF7" w:rsidP="00FE2B96">
            <w:pPr>
              <w:jc w:val="center"/>
            </w:pPr>
          </w:p>
          <w:p w:rsidR="00BF6CF7" w:rsidRPr="006A6BBB" w:rsidRDefault="00BF6CF7" w:rsidP="00FE2B96">
            <w:pPr>
              <w:jc w:val="center"/>
            </w:pPr>
            <w:r>
              <w:t>4.2</w:t>
            </w:r>
          </w:p>
          <w:p w:rsidR="00BF6CF7" w:rsidRPr="006A6BBB" w:rsidRDefault="00BF6CF7" w:rsidP="00FE2B96">
            <w:pPr>
              <w:jc w:val="center"/>
            </w:pPr>
            <w:r w:rsidRPr="006A6BBB">
              <w:t>4.</w:t>
            </w:r>
            <w:r>
              <w:t>2</w:t>
            </w:r>
          </w:p>
          <w:p w:rsidR="00BF6CF7" w:rsidRPr="006A6BBB" w:rsidRDefault="00BF6CF7" w:rsidP="00FE2B96">
            <w:pPr>
              <w:jc w:val="center"/>
            </w:pPr>
            <w:r w:rsidRPr="006A6BBB">
              <w:t>4.</w:t>
            </w:r>
            <w:r>
              <w:t>2</w:t>
            </w:r>
          </w:p>
          <w:p w:rsidR="00BF6CF7" w:rsidRPr="006A6BBB" w:rsidRDefault="00BF6CF7" w:rsidP="00FE2B96">
            <w:pPr>
              <w:jc w:val="center"/>
            </w:pPr>
            <w:r w:rsidRPr="006A6BBB">
              <w:t>4.</w:t>
            </w:r>
            <w:r>
              <w:t>2</w:t>
            </w:r>
          </w:p>
          <w:p w:rsidR="00BF6CF7" w:rsidRPr="006A6BBB" w:rsidRDefault="00BF6CF7" w:rsidP="00FE2B96">
            <w:pPr>
              <w:jc w:val="center"/>
            </w:pPr>
            <w:r w:rsidRPr="006A6BBB">
              <w:t>4.</w:t>
            </w:r>
            <w:r>
              <w:t>3</w:t>
            </w:r>
          </w:p>
          <w:p w:rsidR="00BF6CF7" w:rsidRDefault="00BF6CF7" w:rsidP="00E61F90">
            <w:pPr>
              <w:jc w:val="center"/>
            </w:pPr>
            <w:r>
              <w:t>4.3</w:t>
            </w:r>
          </w:p>
          <w:p w:rsidR="00BF6CF7" w:rsidRDefault="00BF6CF7" w:rsidP="00E61F90">
            <w:pPr>
              <w:jc w:val="center"/>
            </w:pPr>
            <w:r>
              <w:t>4.3</w:t>
            </w:r>
          </w:p>
          <w:p w:rsidR="00BF6CF7" w:rsidRPr="006A6BBB" w:rsidRDefault="00BF6CF7" w:rsidP="00E61F90">
            <w:pPr>
              <w:jc w:val="center"/>
            </w:pPr>
            <w:r>
              <w:t>4.4</w:t>
            </w:r>
          </w:p>
        </w:tc>
        <w:tc>
          <w:tcPr>
            <w:tcW w:w="4040" w:type="dxa"/>
          </w:tcPr>
          <w:p w:rsidR="00BF6CF7" w:rsidRPr="006A6BBB" w:rsidRDefault="00BF6CF7" w:rsidP="00FE2B96">
            <w:pPr>
              <w:jc w:val="center"/>
            </w:pPr>
            <w:r w:rsidRPr="006A6BBB">
              <w:t>5.2.1</w:t>
            </w:r>
          </w:p>
          <w:p w:rsidR="00BF6CF7" w:rsidRPr="006A6BBB" w:rsidRDefault="00BF6CF7" w:rsidP="00FE2B96">
            <w:pPr>
              <w:jc w:val="center"/>
            </w:pPr>
            <w:r w:rsidRPr="006A6BBB">
              <w:t>5.2.2</w:t>
            </w:r>
          </w:p>
          <w:p w:rsidR="00BF6CF7" w:rsidRDefault="00BF6CF7" w:rsidP="00FE2B96">
            <w:pPr>
              <w:jc w:val="center"/>
            </w:pPr>
            <w:r w:rsidRPr="006A6BBB">
              <w:t>5.2.3</w:t>
            </w:r>
            <w:r>
              <w:t>.1</w:t>
            </w:r>
          </w:p>
          <w:p w:rsidR="00BF6CF7" w:rsidRPr="006A6BBB" w:rsidRDefault="00BF6CF7" w:rsidP="00FE2B96">
            <w:pPr>
              <w:jc w:val="center"/>
            </w:pPr>
          </w:p>
          <w:p w:rsidR="00BF6CF7" w:rsidRPr="006A6BBB" w:rsidRDefault="00BF6CF7" w:rsidP="00FE2B96">
            <w:pPr>
              <w:jc w:val="center"/>
            </w:pPr>
            <w:r w:rsidRPr="006A6BBB">
              <w:t>5.</w:t>
            </w:r>
            <w:r>
              <w:t>2.</w:t>
            </w:r>
            <w:r w:rsidRPr="006A6BBB">
              <w:t>3.</w:t>
            </w:r>
            <w:r>
              <w:t>3</w:t>
            </w:r>
          </w:p>
          <w:p w:rsidR="00BF6CF7" w:rsidRPr="006A6BBB" w:rsidRDefault="00BF6CF7" w:rsidP="00FE2B96">
            <w:pPr>
              <w:jc w:val="center"/>
            </w:pPr>
            <w:r w:rsidRPr="006A6BBB">
              <w:t>5.</w:t>
            </w:r>
            <w:r>
              <w:t>2.</w:t>
            </w:r>
            <w:r w:rsidRPr="006A6BBB">
              <w:t>3.2</w:t>
            </w:r>
          </w:p>
          <w:p w:rsidR="00BF6CF7" w:rsidRPr="006A6BBB" w:rsidRDefault="00BF6CF7" w:rsidP="00FE2B96">
            <w:pPr>
              <w:jc w:val="center"/>
            </w:pPr>
            <w:r w:rsidRPr="006A6BBB">
              <w:t>5.</w:t>
            </w:r>
            <w:r>
              <w:t>2.3.5</w:t>
            </w:r>
          </w:p>
          <w:p w:rsidR="00BF6CF7" w:rsidRDefault="00BF6CF7" w:rsidP="00FE2B96">
            <w:pPr>
              <w:jc w:val="center"/>
            </w:pPr>
            <w:r w:rsidRPr="006A6BBB">
              <w:t>5.</w:t>
            </w:r>
            <w:r>
              <w:t>2.</w:t>
            </w:r>
            <w:r w:rsidRPr="006A6BBB">
              <w:t>3.</w:t>
            </w:r>
            <w:r>
              <w:t>4</w:t>
            </w:r>
          </w:p>
          <w:p w:rsidR="00BF6CF7" w:rsidRDefault="00BF6CF7" w:rsidP="00E61F90">
            <w:pPr>
              <w:jc w:val="center"/>
            </w:pPr>
            <w:r>
              <w:t>5.3.2</w:t>
            </w:r>
          </w:p>
          <w:p w:rsidR="00BF6CF7" w:rsidRDefault="00BF6CF7" w:rsidP="00E61F90">
            <w:pPr>
              <w:jc w:val="center"/>
            </w:pPr>
            <w:r>
              <w:t>5.3.3</w:t>
            </w:r>
          </w:p>
          <w:p w:rsidR="00BF6CF7" w:rsidRDefault="00BF6CF7" w:rsidP="00E61F90">
            <w:pPr>
              <w:jc w:val="center"/>
            </w:pPr>
            <w:r>
              <w:t>5.3.5</w:t>
            </w:r>
          </w:p>
          <w:p w:rsidR="00BF6CF7" w:rsidRPr="006A6BBB" w:rsidRDefault="00BF6CF7" w:rsidP="00E61F90">
            <w:pPr>
              <w:jc w:val="center"/>
            </w:pPr>
            <w:r>
              <w:t>5.3.6</w:t>
            </w:r>
          </w:p>
        </w:tc>
      </w:tr>
    </w:tbl>
    <w:p w:rsidR="00BF6CF7" w:rsidRPr="006A6BBB" w:rsidRDefault="00BF6CF7" w:rsidP="00FE2B96">
      <w:pPr>
        <w:jc w:val="both"/>
      </w:pPr>
    </w:p>
    <w:p w:rsidR="00BF6CF7" w:rsidRPr="006A6BBB" w:rsidRDefault="00BF6CF7" w:rsidP="00F63BE2">
      <w:pPr>
        <w:pStyle w:val="Heading1"/>
      </w:pPr>
      <w:bookmarkStart w:id="69" w:name="_Toc62548110"/>
      <w:bookmarkStart w:id="70" w:name="_Toc85272275"/>
      <w:bookmarkStart w:id="71" w:name="_Toc102560870"/>
      <w:bookmarkStart w:id="72" w:name="_Toc131180181"/>
      <w:bookmarkStart w:id="73" w:name="_Toc336540971"/>
      <w:bookmarkStart w:id="74" w:name="_Toc396153778"/>
      <w:r w:rsidRPr="006A6BBB">
        <w:t>5</w:t>
      </w:r>
      <w:r w:rsidRPr="006A6BBB">
        <w:tab/>
        <w:t>Numune alma, muayene ve deneyler</w:t>
      </w:r>
      <w:bookmarkEnd w:id="69"/>
      <w:bookmarkEnd w:id="70"/>
      <w:bookmarkEnd w:id="71"/>
      <w:bookmarkEnd w:id="72"/>
      <w:bookmarkEnd w:id="73"/>
      <w:bookmarkEnd w:id="74"/>
    </w:p>
    <w:p w:rsidR="00BF6CF7" w:rsidRPr="0043640A" w:rsidRDefault="00BF6CF7" w:rsidP="0043640A"/>
    <w:p w:rsidR="00BF6CF7" w:rsidRPr="006A6BBB" w:rsidRDefault="00BF6CF7" w:rsidP="00FE2B96">
      <w:pPr>
        <w:pStyle w:val="Heading2"/>
      </w:pPr>
      <w:bookmarkStart w:id="75" w:name="_Toc62548111"/>
      <w:bookmarkStart w:id="76" w:name="_Toc85272276"/>
      <w:bookmarkStart w:id="77" w:name="_Toc102560871"/>
      <w:bookmarkStart w:id="78" w:name="_Toc131180182"/>
      <w:bookmarkStart w:id="79" w:name="_Toc336540972"/>
      <w:bookmarkStart w:id="80" w:name="_Toc396153779"/>
      <w:r w:rsidRPr="006A6BBB">
        <w:t>5.1</w:t>
      </w:r>
      <w:r w:rsidRPr="006A6BBB">
        <w:tab/>
        <w:t>Numune alma</w:t>
      </w:r>
      <w:bookmarkEnd w:id="75"/>
      <w:bookmarkEnd w:id="76"/>
      <w:bookmarkEnd w:id="77"/>
      <w:bookmarkEnd w:id="78"/>
      <w:bookmarkEnd w:id="79"/>
      <w:bookmarkEnd w:id="80"/>
    </w:p>
    <w:p w:rsidR="00BF6CF7" w:rsidRPr="006A6BBB" w:rsidRDefault="00BF6CF7" w:rsidP="00FE2B96">
      <w:pPr>
        <w:jc w:val="both"/>
      </w:pPr>
      <w:bookmarkStart w:id="81" w:name="_Toc62548112"/>
      <w:bookmarkStart w:id="82" w:name="_Toc85272277"/>
      <w:r>
        <w:t>Ambalaj, a</w:t>
      </w:r>
      <w:r w:rsidRPr="006A6BBB">
        <w:t>mbalâj büyüklüğü</w:t>
      </w:r>
      <w:r>
        <w:t xml:space="preserve">, </w:t>
      </w:r>
      <w:r w:rsidRPr="006A6BBB">
        <w:t xml:space="preserve">son tüketim tarihi, parti/seri/kod numarası aynı olan ve bir seferde muayeneye sunulan </w:t>
      </w:r>
      <w:r>
        <w:t xml:space="preserve">çilek konservesi </w:t>
      </w:r>
      <w:r w:rsidRPr="006A6BBB">
        <w:t>bir parti sayılır. Numune alınacak ambalajların ayrılması ve ayrılan ambalajlardan numune alınması TS 2664’e göre yapılır.</w:t>
      </w:r>
    </w:p>
    <w:p w:rsidR="00BF6CF7" w:rsidRDefault="00BF6CF7" w:rsidP="00FE2B96">
      <w:pPr>
        <w:pStyle w:val="Heading2"/>
      </w:pPr>
      <w:bookmarkStart w:id="83" w:name="_Toc102560872"/>
      <w:bookmarkStart w:id="84" w:name="_Toc131180183"/>
    </w:p>
    <w:p w:rsidR="00BF6CF7" w:rsidRPr="006A6BBB" w:rsidRDefault="00BF6CF7" w:rsidP="00FE2B96">
      <w:pPr>
        <w:pStyle w:val="Heading2"/>
      </w:pPr>
      <w:bookmarkStart w:id="85" w:name="_Toc336540973"/>
      <w:bookmarkStart w:id="86" w:name="_Toc396153780"/>
      <w:r w:rsidRPr="006A6BBB">
        <w:t>5.2</w:t>
      </w:r>
      <w:r w:rsidRPr="006A6BBB">
        <w:tab/>
        <w:t>Muayeneler</w:t>
      </w:r>
      <w:bookmarkEnd w:id="81"/>
      <w:bookmarkEnd w:id="82"/>
      <w:bookmarkEnd w:id="83"/>
      <w:bookmarkEnd w:id="84"/>
      <w:bookmarkEnd w:id="85"/>
      <w:bookmarkEnd w:id="86"/>
    </w:p>
    <w:p w:rsidR="00BF6CF7" w:rsidRPr="006A6BBB" w:rsidRDefault="00BF6CF7" w:rsidP="00FE2B96">
      <w:pPr>
        <w:jc w:val="both"/>
      </w:pPr>
    </w:p>
    <w:p w:rsidR="00BF6CF7" w:rsidRPr="006A6BBB" w:rsidRDefault="00BF6CF7" w:rsidP="00FE2B96">
      <w:pPr>
        <w:pStyle w:val="Heading3"/>
      </w:pPr>
      <w:bookmarkStart w:id="87" w:name="_Toc62548113"/>
      <w:r w:rsidRPr="006A6BBB">
        <w:t>5.2.1</w:t>
      </w:r>
      <w:r w:rsidRPr="006A6BBB">
        <w:tab/>
        <w:t>Ambalaj muayenesi</w:t>
      </w:r>
      <w:bookmarkEnd w:id="87"/>
    </w:p>
    <w:p w:rsidR="00BF6CF7" w:rsidRPr="006A6BBB" w:rsidRDefault="00BF6CF7" w:rsidP="00FE2B96">
      <w:pPr>
        <w:jc w:val="both"/>
      </w:pPr>
      <w:r w:rsidRPr="006A6BBB">
        <w:t>Numunenin ambalajı bakılarak, tartılarak</w:t>
      </w:r>
      <w:r>
        <w:t>,</w:t>
      </w:r>
      <w:r w:rsidRPr="006A6BBB">
        <w:t xml:space="preserve"> TS 11359’a göre </w:t>
      </w:r>
      <w:r>
        <w:t xml:space="preserve">yapılır.Konserve </w:t>
      </w:r>
      <w:r w:rsidRPr="006A6BBB">
        <w:t xml:space="preserve">delik, çatlak, bombaj veya diğer </w:t>
      </w:r>
      <w:r>
        <w:t xml:space="preserve">benzeri </w:t>
      </w:r>
      <w:r w:rsidRPr="006A6BBB">
        <w:t>bozukluklar bakımından kontrol edilir.  Sonucun, Madde 6.1 ve Madde 6.2’ ye uygun olup olmadığına bakılır.</w:t>
      </w:r>
    </w:p>
    <w:p w:rsidR="00BF6CF7" w:rsidRPr="006A6BBB" w:rsidRDefault="00BF6CF7" w:rsidP="00FE2B96">
      <w:pPr>
        <w:jc w:val="both"/>
      </w:pPr>
    </w:p>
    <w:p w:rsidR="00BF6CF7" w:rsidRPr="006A6BBB" w:rsidRDefault="00BF6CF7" w:rsidP="00FE2B96">
      <w:pPr>
        <w:pStyle w:val="Heading3"/>
      </w:pPr>
      <w:bookmarkStart w:id="88" w:name="_Toc62548114"/>
      <w:r w:rsidRPr="006A6BBB">
        <w:t>5.2.2</w:t>
      </w:r>
      <w:r w:rsidRPr="006A6BBB">
        <w:tab/>
        <w:t>Duyusal muayene</w:t>
      </w:r>
      <w:bookmarkEnd w:id="88"/>
    </w:p>
    <w:p w:rsidR="00BF6CF7" w:rsidRPr="006A6BBB" w:rsidRDefault="00BF6CF7" w:rsidP="00FE2B96">
      <w:pPr>
        <w:jc w:val="both"/>
      </w:pPr>
      <w:r w:rsidRPr="006A6BBB">
        <w:t>Duyusal muayene</w:t>
      </w:r>
      <w:r>
        <w:t xml:space="preserve"> bakılarak, tadılarak, koklanarak</w:t>
      </w:r>
      <w:r w:rsidRPr="006A6BBB">
        <w:t xml:space="preserve"> </w:t>
      </w:r>
      <w:r>
        <w:t>yapılır ve s</w:t>
      </w:r>
      <w:r w:rsidRPr="006A6BBB">
        <w:t>onucun, Madde 4.</w:t>
      </w:r>
      <w:r>
        <w:t>1</w:t>
      </w:r>
      <w:r w:rsidRPr="006A6BBB">
        <w:t>.’e uygun olup olmadığına bakılır.</w:t>
      </w:r>
    </w:p>
    <w:p w:rsidR="00BF6CF7" w:rsidRPr="006A6BBB" w:rsidRDefault="00BF6CF7" w:rsidP="00FE2B96">
      <w:pPr>
        <w:jc w:val="both"/>
      </w:pPr>
    </w:p>
    <w:p w:rsidR="00BF6CF7" w:rsidRPr="006A6BBB" w:rsidRDefault="00BF6CF7" w:rsidP="00F63BE2">
      <w:pPr>
        <w:pStyle w:val="Heading3"/>
        <w:jc w:val="left"/>
      </w:pPr>
      <w:r w:rsidRPr="006A6BBB">
        <w:t>5.2.3</w:t>
      </w:r>
      <w:r w:rsidRPr="006A6BBB">
        <w:tab/>
        <w:t>Fiziksel muayene</w:t>
      </w:r>
    </w:p>
    <w:p w:rsidR="00BF6CF7" w:rsidRPr="006A6BBB" w:rsidRDefault="00BF6CF7" w:rsidP="00FE2B96">
      <w:pPr>
        <w:jc w:val="both"/>
      </w:pPr>
    </w:p>
    <w:p w:rsidR="00BF6CF7" w:rsidRPr="006A6BBB" w:rsidRDefault="00BF6CF7" w:rsidP="00FE2B96">
      <w:pPr>
        <w:pStyle w:val="Heading3"/>
      </w:pPr>
      <w:r w:rsidRPr="006A6BBB">
        <w:t>5.2.3.1 Kutu dolum oranının tayini</w:t>
      </w:r>
    </w:p>
    <w:p w:rsidR="00BF6CF7" w:rsidRPr="006A6BBB" w:rsidRDefault="00BF6CF7" w:rsidP="00FE2B96">
      <w:pPr>
        <w:jc w:val="both"/>
      </w:pPr>
      <w:r w:rsidRPr="006A6BBB">
        <w:t>Kutu dolum oranı, TS 2664’e göre tayin edilir</w:t>
      </w:r>
      <w:r>
        <w:t xml:space="preserve"> ve</w:t>
      </w:r>
      <w:r w:rsidRPr="006A6BBB">
        <w:t xml:space="preserve"> </w:t>
      </w:r>
      <w:r>
        <w:t>s</w:t>
      </w:r>
      <w:r w:rsidRPr="006A6BBB">
        <w:t xml:space="preserve">onucun, Madde 4.2’ </w:t>
      </w:r>
      <w:r>
        <w:t>y</w:t>
      </w:r>
      <w:r w:rsidRPr="006A6BBB">
        <w:t>e uygun olup olmadığına bakılır.</w:t>
      </w:r>
    </w:p>
    <w:p w:rsidR="00BF6CF7" w:rsidRPr="006A6BBB" w:rsidRDefault="00BF6CF7" w:rsidP="00FE2B96">
      <w:pPr>
        <w:jc w:val="both"/>
      </w:pPr>
    </w:p>
    <w:p w:rsidR="00BF6CF7" w:rsidRPr="006A6BBB" w:rsidRDefault="00BF6CF7" w:rsidP="00FE2B96">
      <w:pPr>
        <w:pStyle w:val="Heading3"/>
      </w:pPr>
      <w:r w:rsidRPr="006A6BBB">
        <w:t>5.2.3.2 Süzme kütlesinin net kütleye oranı</w:t>
      </w:r>
    </w:p>
    <w:p w:rsidR="00BF6CF7" w:rsidRDefault="00BF6CF7" w:rsidP="00FE2B96">
      <w:pPr>
        <w:jc w:val="both"/>
      </w:pPr>
      <w:r w:rsidRPr="006A6BBB">
        <w:t xml:space="preserve">Süzme kütlesinin net kütleye oranı, TS 2664’ e göre </w:t>
      </w:r>
      <w:r>
        <w:t>tayin edlir ve</w:t>
      </w:r>
      <w:r w:rsidRPr="006A6BBB">
        <w:t xml:space="preserve"> </w:t>
      </w:r>
      <w:r>
        <w:t>s</w:t>
      </w:r>
      <w:r w:rsidRPr="006A6BBB">
        <w:t xml:space="preserve">onucun Madde 4.2’ </w:t>
      </w:r>
      <w:r>
        <w:t>y</w:t>
      </w:r>
      <w:r w:rsidRPr="006A6BBB">
        <w:t>e uygun olup olmadığına bakılır.</w:t>
      </w:r>
    </w:p>
    <w:p w:rsidR="00BF6CF7" w:rsidRDefault="00BF6CF7" w:rsidP="00FA621B"/>
    <w:p w:rsidR="00BF6CF7" w:rsidRPr="00F63BE2" w:rsidRDefault="00BF6CF7" w:rsidP="00C755D6">
      <w:pPr>
        <w:rPr>
          <w:b/>
          <w:bCs/>
          <w:sz w:val="22"/>
          <w:szCs w:val="22"/>
        </w:rPr>
      </w:pPr>
      <w:r w:rsidRPr="00F63BE2">
        <w:rPr>
          <w:b/>
          <w:bCs/>
          <w:sz w:val="22"/>
          <w:szCs w:val="22"/>
        </w:rPr>
        <w:t>5.2.3.</w:t>
      </w:r>
      <w:r>
        <w:rPr>
          <w:b/>
          <w:bCs/>
          <w:sz w:val="22"/>
          <w:szCs w:val="22"/>
        </w:rPr>
        <w:t>3</w:t>
      </w:r>
      <w:r w:rsidRPr="00F63BE2">
        <w:rPr>
          <w:b/>
          <w:bCs/>
          <w:sz w:val="22"/>
          <w:szCs w:val="22"/>
        </w:rPr>
        <w:t xml:space="preserve"> </w:t>
      </w:r>
      <w:r w:rsidRPr="00D3765F">
        <w:rPr>
          <w:b/>
          <w:bCs/>
          <w:sz w:val="22"/>
          <w:szCs w:val="22"/>
        </w:rPr>
        <w:t>Yapraklı,</w:t>
      </w:r>
      <w:r>
        <w:rPr>
          <w:b/>
          <w:bCs/>
          <w:sz w:val="22"/>
          <w:szCs w:val="22"/>
        </w:rPr>
        <w:t xml:space="preserve"> </w:t>
      </w:r>
      <w:r w:rsidRPr="00D3765F">
        <w:rPr>
          <w:b/>
          <w:bCs/>
          <w:sz w:val="22"/>
          <w:szCs w:val="22"/>
        </w:rPr>
        <w:t>çilek saplı ve parçalanmış meyve</w:t>
      </w:r>
      <w:r>
        <w:rPr>
          <w:b/>
          <w:bCs/>
          <w:sz w:val="22"/>
          <w:szCs w:val="22"/>
        </w:rPr>
        <w:t>nin süzme kütlesine</w:t>
      </w:r>
      <w:r w:rsidRPr="00C755D6">
        <w:rPr>
          <w:b/>
          <w:bCs/>
          <w:sz w:val="22"/>
          <w:szCs w:val="22"/>
        </w:rPr>
        <w:t xml:space="preserve"> oranı</w:t>
      </w:r>
    </w:p>
    <w:p w:rsidR="00BF6CF7" w:rsidRDefault="00BF6CF7" w:rsidP="00C755D6">
      <w:r>
        <w:t xml:space="preserve">Süzme kütlesinde bulunan </w:t>
      </w:r>
      <w:r w:rsidRPr="00D3765F">
        <w:t>Yapraklı,</w:t>
      </w:r>
      <w:r>
        <w:t xml:space="preserve"> </w:t>
      </w:r>
      <w:r w:rsidRPr="00D3765F">
        <w:t>çil</w:t>
      </w:r>
      <w:r>
        <w:t>ek saplı ve parçalanmış meyveler</w:t>
      </w:r>
      <w:r w:rsidRPr="00D3765F">
        <w:t xml:space="preserve"> </w:t>
      </w:r>
      <w:r>
        <w:t>ayrılarak tartılır ve toplam süzme kütlesine oranlanır. Sonucun Madde 4.2'ye uygun olup olmadığına bakılır.</w:t>
      </w:r>
    </w:p>
    <w:p w:rsidR="00BF6CF7" w:rsidRDefault="00BF6CF7" w:rsidP="00C755D6"/>
    <w:p w:rsidR="00BF6CF7" w:rsidRPr="000D00AB" w:rsidRDefault="00BF6CF7" w:rsidP="00AD0BD3">
      <w:pPr>
        <w:rPr>
          <w:b/>
          <w:bCs/>
          <w:sz w:val="22"/>
          <w:szCs w:val="22"/>
        </w:rPr>
      </w:pPr>
      <w:r w:rsidRPr="000D00AB">
        <w:rPr>
          <w:b/>
          <w:bCs/>
          <w:sz w:val="22"/>
          <w:szCs w:val="22"/>
        </w:rPr>
        <w:t>5.</w:t>
      </w:r>
      <w:r>
        <w:rPr>
          <w:b/>
          <w:bCs/>
          <w:sz w:val="22"/>
          <w:szCs w:val="22"/>
        </w:rPr>
        <w:t>2.3.4</w:t>
      </w:r>
      <w:r w:rsidRPr="000D00AB">
        <w:rPr>
          <w:b/>
          <w:bCs/>
          <w:sz w:val="22"/>
          <w:szCs w:val="22"/>
        </w:rPr>
        <w:tab/>
        <w:t>Kum Tayini</w:t>
      </w:r>
    </w:p>
    <w:p w:rsidR="00BF6CF7" w:rsidRPr="00AD0BD3" w:rsidRDefault="00BF6CF7" w:rsidP="00AD0BD3">
      <w:r w:rsidRPr="00AD0BD3">
        <w:t>Araç ve Gereçler</w:t>
      </w:r>
    </w:p>
    <w:p w:rsidR="00BF6CF7" w:rsidRPr="00AD0BD3" w:rsidRDefault="00BF6CF7" w:rsidP="00AD0BD3"/>
    <w:p w:rsidR="00BF6CF7" w:rsidRPr="00AD0BD3" w:rsidRDefault="00BF6CF7" w:rsidP="00AD0BD3">
      <w:r w:rsidRPr="00AD0BD3">
        <w:t>— Parçalayıcı mikser</w:t>
      </w:r>
    </w:p>
    <w:p w:rsidR="00BF6CF7" w:rsidRPr="00AD0BD3" w:rsidRDefault="00BF6CF7" w:rsidP="00AD0BD3">
      <w:r w:rsidRPr="00AD0BD3">
        <w:t>— Filtre kâğıdı, külsüz veya kül oranı belli olan</w:t>
      </w:r>
    </w:p>
    <w:p w:rsidR="00BF6CF7" w:rsidRPr="00AD0BD3" w:rsidRDefault="00BF6CF7" w:rsidP="00AD0BD3">
      <w:r w:rsidRPr="00AD0BD3">
        <w:t>— Genel Lab. Araç ve gereçleri</w:t>
      </w:r>
    </w:p>
    <w:p w:rsidR="00BF6CF7" w:rsidRPr="00AD0BD3" w:rsidRDefault="00BF6CF7" w:rsidP="00AD0BD3"/>
    <w:p w:rsidR="00BF6CF7" w:rsidRPr="00AD0BD3" w:rsidRDefault="00BF6CF7" w:rsidP="00AD0BD3">
      <w:r w:rsidRPr="00AD0BD3">
        <w:t>Çözeltiler</w:t>
      </w:r>
    </w:p>
    <w:p w:rsidR="00BF6CF7" w:rsidRPr="00AD0BD3" w:rsidRDefault="00BF6CF7" w:rsidP="00AD0BD3"/>
    <w:p w:rsidR="00BF6CF7" w:rsidRPr="00AD0BD3" w:rsidRDefault="00BF6CF7" w:rsidP="00AD0BD3">
      <w:r w:rsidRPr="00AD0BD3">
        <w:t>— NaCl çözeltisi, % 15 lik,</w:t>
      </w:r>
    </w:p>
    <w:p w:rsidR="00BF6CF7" w:rsidRPr="00AD0BD3" w:rsidRDefault="00BF6CF7" w:rsidP="00AD0BD3">
      <w:r w:rsidRPr="00AD0BD3">
        <w:t>— HC1 çözeltisi, yoğun (D=1,19)</w:t>
      </w:r>
    </w:p>
    <w:p w:rsidR="00BF6CF7" w:rsidRPr="00AD0BD3" w:rsidRDefault="00BF6CF7" w:rsidP="00AD0BD3">
      <w:r w:rsidRPr="00AD0BD3">
        <w:t>— AgNO3 çözeltisi, 0,1 N</w:t>
      </w:r>
    </w:p>
    <w:p w:rsidR="00BF6CF7" w:rsidRPr="00AD0BD3" w:rsidRDefault="00BF6CF7" w:rsidP="00AD0BD3">
      <w:r w:rsidRPr="00AD0BD3">
        <w:t>İşlem</w:t>
      </w:r>
    </w:p>
    <w:p w:rsidR="00BF6CF7" w:rsidRPr="00AD0BD3" w:rsidRDefault="00BF6CF7" w:rsidP="000D00AB">
      <w:pPr>
        <w:jc w:val="both"/>
      </w:pPr>
      <w:r w:rsidRPr="00AD0BD3">
        <w:t xml:space="preserve">Kutu içeriğinin tümü miksere aktarılıp iyice karış¬tırıldıktan sonra karışımdan süratle 500 g alınır ve İki litrelik behere boşaltılır. Erlen ağızına kadar da¬mıtık su ile doldurulur ve cam çubukla iyice karış¬tırılır. 10 dakika beklendikten sonra üstteki kısım ikinci bir behere alınır. Birinci beher tekrar suyla doldurulup .karıştırılır, 10 dakika beklendikten son¬ra üstteki kısım ikinci behere alınır, iki nolu beher su ile doldurulur, karıştırılır ve 10 dakika bekletil¬dikten sonra üst kısmı üçüncü behere alınır. Dipte kalan kısım İse birinci behere alınır. Üçüncü beher meyve dokuları tümüyle uzaklaşıncaya kadar yıkanır ve atılır. Kalıntı birinci beherde toplanır. Meyve çe¬kirdek ve doku kalıntılarının uzaklaştırılması için üzerine sıcak NaCl çözeltisi eklenir. NaCl sıcak su ile yıkanır (NaCl ün kalıp kalmadığı AgNO3 çözeltisi ile kontrol edilir). Daha sonra örnek filtre kağıdın¬dan süzülür, beher az. miktar su ile yıkanır. Filtre kağıdı darası alınmış bir potaya alınarak etüvde ve¬ya bünzen bekinde kurutulur ve l saat süreyle kül fırınında (600 °C) yakılır. Pota içine soğutulduktan sonra 5ml HCl çözeltisi konur ve kaynayıncaya kadar ısıtılır, soğutulduktan sonra içine 10 ml damıtık su ilave edilir ve tekrar kaynayıncaya kadar ısıtılır. Tüm çözelti filtre edilerek asit gidinceye kadar da¬mıtık su ile yıkanır. Kalıntı kurutulduktan sonra etüvde 600 °C da yakılıp daha sonra desikatörde so¬ğutulup tartılır. </w:t>
      </w:r>
    </w:p>
    <w:p w:rsidR="00BF6CF7" w:rsidRPr="00AD0BD3" w:rsidRDefault="00BF6CF7" w:rsidP="000D00AB">
      <w:pPr>
        <w:jc w:val="both"/>
      </w:pPr>
      <w:r w:rsidRPr="00AD0BD3">
        <w:t>Sonucun Hesaplanması</w:t>
      </w:r>
    </w:p>
    <w:p w:rsidR="00BF6CF7" w:rsidRPr="00AD0BD3" w:rsidRDefault="00BF6CF7" w:rsidP="00AD0BD3"/>
    <w:p w:rsidR="00BF6CF7" w:rsidRPr="00AD0BD3" w:rsidRDefault="00BF6CF7" w:rsidP="00AD0BD3">
      <w:r w:rsidRPr="00AD0BD3">
        <w:t xml:space="preserve">Kum miktarı aşağıdaki eşitlikten bulunur : </w:t>
      </w:r>
    </w:p>
    <w:p w:rsidR="00BF6CF7" w:rsidRPr="00AD0BD3" w:rsidRDefault="00BF6CF7" w:rsidP="00AD0BD3">
      <w:r w:rsidRPr="00AD0BD3">
        <w:t xml:space="preserve">               Kum (mg/kg) = 2000 (t2 — t1)</w:t>
      </w:r>
    </w:p>
    <w:p w:rsidR="00BF6CF7" w:rsidRPr="00AD0BD3" w:rsidRDefault="00BF6CF7" w:rsidP="00AD0BD3">
      <w:r w:rsidRPr="00AD0BD3">
        <w:t>Burada;</w:t>
      </w:r>
    </w:p>
    <w:p w:rsidR="00BF6CF7" w:rsidRPr="00AD0BD3" w:rsidRDefault="00BF6CF7" w:rsidP="00AD0BD3">
      <w:r w:rsidRPr="00AD0BD3">
        <w:t xml:space="preserve">t1 - potanın darası (g) </w:t>
      </w:r>
    </w:p>
    <w:p w:rsidR="00BF6CF7" w:rsidRPr="00AD0BD3" w:rsidRDefault="00BF6CF7" w:rsidP="00AD0BD3">
      <w:r w:rsidRPr="00AD0BD3">
        <w:t xml:space="preserve">t2 - pota + kalıntı (g) </w:t>
      </w:r>
    </w:p>
    <w:p w:rsidR="00BF6CF7" w:rsidRPr="00AD0BD3" w:rsidRDefault="00BF6CF7" w:rsidP="00AD0BD3">
      <w:r w:rsidRPr="00AD0BD3">
        <w:t>dır.</w:t>
      </w:r>
    </w:p>
    <w:p w:rsidR="00BF6CF7" w:rsidRPr="00AD0BD3" w:rsidRDefault="00BF6CF7" w:rsidP="00AD0BD3"/>
    <w:p w:rsidR="00BF6CF7" w:rsidRDefault="00BF6CF7" w:rsidP="00AD0BD3">
      <w:r>
        <w:t>Sonucun Madde 4.2</w:t>
      </w:r>
      <w:r w:rsidRPr="00AD0BD3">
        <w:t>’</w:t>
      </w:r>
      <w:r>
        <w:t>ye uygun olup olmadığına</w:t>
      </w:r>
      <w:r w:rsidRPr="00AD0BD3">
        <w:t xml:space="preserve"> bakılır.</w:t>
      </w:r>
    </w:p>
    <w:p w:rsidR="00BF6CF7" w:rsidRDefault="00BF6CF7" w:rsidP="00AD0BD3"/>
    <w:p w:rsidR="00BF6CF7" w:rsidRPr="000D00AB" w:rsidRDefault="00BF6CF7" w:rsidP="00AD0BD3">
      <w:pPr>
        <w:rPr>
          <w:b/>
          <w:bCs/>
          <w:sz w:val="22"/>
          <w:szCs w:val="22"/>
          <w:lang/>
        </w:rPr>
      </w:pPr>
      <w:r w:rsidRPr="000D00AB">
        <w:rPr>
          <w:b/>
          <w:bCs/>
          <w:sz w:val="22"/>
          <w:szCs w:val="22"/>
          <w:lang/>
        </w:rPr>
        <w:t>5.</w:t>
      </w:r>
      <w:r>
        <w:rPr>
          <w:b/>
          <w:bCs/>
          <w:sz w:val="22"/>
          <w:szCs w:val="22"/>
          <w:lang/>
        </w:rPr>
        <w:t>2.3.5</w:t>
      </w:r>
      <w:r w:rsidRPr="000D00AB">
        <w:rPr>
          <w:b/>
          <w:bCs/>
          <w:sz w:val="22"/>
          <w:szCs w:val="22"/>
          <w:lang/>
        </w:rPr>
        <w:tab/>
        <w:t>Refraktometrik katı madde tayini</w:t>
      </w:r>
    </w:p>
    <w:p w:rsidR="00BF6CF7" w:rsidRPr="00AD0BD3" w:rsidRDefault="00BF6CF7" w:rsidP="00AD0BD3">
      <w:r w:rsidRPr="00AD0BD3">
        <w:t xml:space="preserve">Rerraktometrik katı madde tayini konservesinin iş¬lenmesinden en az 20 gün sonra olmak üzere </w:t>
      </w:r>
    </w:p>
    <w:p w:rsidR="00BF6CF7" w:rsidRDefault="00BF6CF7" w:rsidP="00AD0BD3">
      <w:r w:rsidRPr="00AD0BD3">
        <w:t>TS 1466’ya gör</w:t>
      </w:r>
      <w:r>
        <w:t>e yapılır ve sonucun Madde 4.2</w:t>
      </w:r>
      <w:r w:rsidRPr="00AD0BD3">
        <w:t>’</w:t>
      </w:r>
      <w:r>
        <w:t xml:space="preserve"> y</w:t>
      </w:r>
      <w:r w:rsidRPr="00AD0BD3">
        <w:t>e uygun olup olmadığına bakılır.</w:t>
      </w:r>
    </w:p>
    <w:p w:rsidR="00BF6CF7" w:rsidRPr="00DA691D" w:rsidRDefault="00BF6CF7" w:rsidP="00FA621B"/>
    <w:p w:rsidR="00BF6CF7" w:rsidRPr="006A6BBB" w:rsidRDefault="00BF6CF7" w:rsidP="00FE2B96">
      <w:pPr>
        <w:pStyle w:val="Heading2"/>
      </w:pPr>
      <w:bookmarkStart w:id="89" w:name="_Toc118382061"/>
      <w:bookmarkStart w:id="90" w:name="_Toc128939012"/>
      <w:bookmarkStart w:id="91" w:name="_Toc129085614"/>
      <w:bookmarkStart w:id="92" w:name="_Toc129147938"/>
      <w:bookmarkStart w:id="93" w:name="_Toc336540974"/>
      <w:bookmarkStart w:id="94" w:name="_Toc396153781"/>
      <w:bookmarkStart w:id="95" w:name="_Toc62548115"/>
      <w:bookmarkStart w:id="96" w:name="_Toc85272278"/>
      <w:bookmarkStart w:id="97" w:name="_Toc102560873"/>
      <w:r w:rsidRPr="006A6BBB">
        <w:t>5.3</w:t>
      </w:r>
      <w:r w:rsidRPr="006A6BBB">
        <w:tab/>
        <w:t>Deneyler</w:t>
      </w:r>
      <w:bookmarkEnd w:id="89"/>
      <w:bookmarkEnd w:id="90"/>
      <w:bookmarkEnd w:id="91"/>
      <w:bookmarkEnd w:id="92"/>
      <w:bookmarkEnd w:id="93"/>
      <w:bookmarkEnd w:id="94"/>
    </w:p>
    <w:bookmarkEnd w:id="95"/>
    <w:bookmarkEnd w:id="96"/>
    <w:bookmarkEnd w:id="97"/>
    <w:p w:rsidR="00BF6CF7" w:rsidRPr="006A6BBB" w:rsidRDefault="00BF6CF7" w:rsidP="00FE2B96">
      <w:pPr>
        <w:jc w:val="both"/>
      </w:pPr>
      <w:r w:rsidRPr="006A6BBB">
        <w:t>Deneylerde TS EN ISO 3696 Sınıf 3’ e uygun damıtık su veya buna eş değer saflıktaki su kullanılmalıdır. Kullanılan tüm reaktifler analitik saflıkta olmalı, ayarlı çözeltiler TS 545’ e, belirteç çözeltiler TS 2104’ e göre hazırlanmalıdır.</w:t>
      </w:r>
    </w:p>
    <w:p w:rsidR="00BF6CF7" w:rsidRPr="006A6BBB" w:rsidRDefault="00BF6CF7" w:rsidP="00502AB9">
      <w:pPr>
        <w:jc w:val="both"/>
      </w:pPr>
      <w:bookmarkStart w:id="98" w:name="_Toc62548120"/>
    </w:p>
    <w:p w:rsidR="00BF6CF7" w:rsidRPr="006A6BBB" w:rsidRDefault="00BF6CF7" w:rsidP="00D338F8">
      <w:pPr>
        <w:pStyle w:val="StilBalk311nk"/>
      </w:pPr>
      <w:r w:rsidRPr="00D338F8">
        <w:t>5.3.</w:t>
      </w:r>
      <w:r>
        <w:t>2</w:t>
      </w:r>
      <w:r>
        <w:tab/>
      </w:r>
      <w:r w:rsidRPr="00D3765F">
        <w:t>Kalsiyum Tayini</w:t>
      </w:r>
    </w:p>
    <w:p w:rsidR="00BF6CF7" w:rsidRPr="006A6BBB" w:rsidRDefault="00BF6CF7" w:rsidP="00FE2B96">
      <w:pPr>
        <w:jc w:val="both"/>
      </w:pPr>
      <w:r w:rsidRPr="00D3765F">
        <w:t xml:space="preserve">Kalsiyum tayini, </w:t>
      </w:r>
      <w:r>
        <w:t>TS 3727'ye göre yapılır ve</w:t>
      </w:r>
      <w:r w:rsidRPr="006A6BBB">
        <w:t xml:space="preserve"> </w:t>
      </w:r>
      <w:r>
        <w:t>s</w:t>
      </w:r>
      <w:r w:rsidRPr="006A6BBB">
        <w:t>onucun Madde 4</w:t>
      </w:r>
      <w:r>
        <w:t>.</w:t>
      </w:r>
      <w:r w:rsidRPr="006A6BBB">
        <w:t>3’ e uygun olup olmadığına bakılır.</w:t>
      </w:r>
      <w:bookmarkEnd w:id="98"/>
    </w:p>
    <w:p w:rsidR="00BF6CF7" w:rsidRPr="006A6BBB" w:rsidRDefault="00BF6CF7" w:rsidP="00FE2B96">
      <w:pPr>
        <w:jc w:val="both"/>
      </w:pPr>
    </w:p>
    <w:p w:rsidR="00BF6CF7" w:rsidRPr="006A6BBB" w:rsidRDefault="00BF6CF7" w:rsidP="00AC5020">
      <w:pPr>
        <w:pStyle w:val="StilBalk311nk"/>
      </w:pPr>
      <w:r w:rsidRPr="00AC5020">
        <w:t>5.3.</w:t>
      </w:r>
      <w:r>
        <w:t>3</w:t>
      </w:r>
      <w:r>
        <w:tab/>
        <w:t>Toplam asitlik t</w:t>
      </w:r>
      <w:r w:rsidRPr="00841ABB">
        <w:t>ayini</w:t>
      </w:r>
    </w:p>
    <w:p w:rsidR="00BF6CF7" w:rsidRPr="006A6BBB" w:rsidRDefault="00BF6CF7" w:rsidP="00310897">
      <w:r w:rsidRPr="00841ABB">
        <w:rPr>
          <w:spacing w:val="-4"/>
        </w:rPr>
        <w:t>Toplam asittik tayini, TS 1125'e göre yapılır</w:t>
      </w:r>
      <w:r w:rsidRPr="00841ABB" w:rsidDel="00841ABB">
        <w:rPr>
          <w:spacing w:val="-4"/>
        </w:rPr>
        <w:t xml:space="preserve"> </w:t>
      </w:r>
      <w:r>
        <w:rPr>
          <w:spacing w:val="-4"/>
        </w:rPr>
        <w:t>ve</w:t>
      </w:r>
      <w:r w:rsidRPr="006A6BBB">
        <w:rPr>
          <w:spacing w:val="-4"/>
        </w:rPr>
        <w:t xml:space="preserve"> </w:t>
      </w:r>
      <w:r>
        <w:rPr>
          <w:spacing w:val="-4"/>
        </w:rPr>
        <w:t>s</w:t>
      </w:r>
      <w:r w:rsidRPr="006A6BBB">
        <w:rPr>
          <w:spacing w:val="-4"/>
        </w:rPr>
        <w:t>onucun Madde 4.3’</w:t>
      </w:r>
      <w:r>
        <w:rPr>
          <w:spacing w:val="-4"/>
        </w:rPr>
        <w:t xml:space="preserve"> </w:t>
      </w:r>
      <w:r w:rsidRPr="006A6BBB">
        <w:rPr>
          <w:spacing w:val="-4"/>
        </w:rPr>
        <w:t>e uygun olup olmadığına bakılır</w:t>
      </w:r>
      <w:r w:rsidRPr="006A6BBB">
        <w:t xml:space="preserve">. </w:t>
      </w:r>
    </w:p>
    <w:p w:rsidR="00BF6CF7" w:rsidRDefault="00BF6CF7" w:rsidP="00841ABB">
      <w:pPr>
        <w:pStyle w:val="StilBalk311nk"/>
        <w:rPr>
          <w:b w:val="0"/>
          <w:bCs w:val="0"/>
          <w:sz w:val="20"/>
          <w:szCs w:val="20"/>
        </w:rPr>
      </w:pPr>
    </w:p>
    <w:p w:rsidR="00BF6CF7" w:rsidRDefault="00BF6CF7" w:rsidP="00841ABB">
      <w:pPr>
        <w:pStyle w:val="StilBalk311nk"/>
      </w:pPr>
      <w:r w:rsidRPr="00D54301">
        <w:t>5.3.</w:t>
      </w:r>
      <w:r>
        <w:t>5</w:t>
      </w:r>
      <w:r>
        <w:tab/>
        <w:t>Sorbik ve benzoik asit muayenesi</w:t>
      </w:r>
    </w:p>
    <w:p w:rsidR="00BF6CF7" w:rsidRPr="000D00AB" w:rsidRDefault="00BF6CF7" w:rsidP="00841ABB">
      <w:pPr>
        <w:pStyle w:val="StilBalk311nk"/>
        <w:rPr>
          <w:b w:val="0"/>
          <w:bCs w:val="0"/>
          <w:sz w:val="20"/>
          <w:szCs w:val="20"/>
        </w:rPr>
      </w:pPr>
      <w:r w:rsidRPr="009757B9">
        <w:rPr>
          <w:b w:val="0"/>
          <w:bCs w:val="0"/>
          <w:sz w:val="20"/>
          <w:szCs w:val="20"/>
        </w:rPr>
        <w:t>Sorbik ve benzoik asit tayini, TS ISO 22855’e göre yapılır ve so</w:t>
      </w:r>
      <w:r>
        <w:rPr>
          <w:b w:val="0"/>
          <w:bCs w:val="0"/>
          <w:sz w:val="20"/>
          <w:szCs w:val="20"/>
        </w:rPr>
        <w:t xml:space="preserve">nucun Madde 4.3’ </w:t>
      </w:r>
      <w:r w:rsidRPr="009757B9">
        <w:rPr>
          <w:b w:val="0"/>
          <w:bCs w:val="0"/>
          <w:sz w:val="20"/>
          <w:szCs w:val="20"/>
        </w:rPr>
        <w:t>e uygun olup olmadığına bakılır.</w:t>
      </w:r>
    </w:p>
    <w:p w:rsidR="00BF6CF7" w:rsidRPr="006A6BBB" w:rsidRDefault="00BF6CF7" w:rsidP="00D54301">
      <w:pPr>
        <w:pStyle w:val="StilBalk311nk"/>
      </w:pPr>
    </w:p>
    <w:p w:rsidR="00BF6CF7" w:rsidRPr="00F63BE2" w:rsidRDefault="00BF6CF7" w:rsidP="0043640A">
      <w:pPr>
        <w:pStyle w:val="Heading3"/>
      </w:pPr>
      <w:r w:rsidRPr="00D54301">
        <w:t>5.3.</w:t>
      </w:r>
      <w:r>
        <w:t>6</w:t>
      </w:r>
      <w:r>
        <w:tab/>
      </w:r>
      <w:r w:rsidRPr="001C42EA">
        <w:t>Mikrobiyolojik muayene</w:t>
      </w:r>
    </w:p>
    <w:p w:rsidR="00BF6CF7" w:rsidRPr="001C42EA" w:rsidRDefault="00BF6CF7" w:rsidP="001C42EA">
      <w:pPr>
        <w:rPr>
          <w:noProof w:val="0"/>
        </w:rPr>
      </w:pPr>
      <w:r w:rsidRPr="001C42EA">
        <w:rPr>
          <w:noProof w:val="0"/>
        </w:rPr>
        <w:t>Mikrobiyolojik muayene TS 2664’e gö</w:t>
      </w:r>
      <w:r>
        <w:rPr>
          <w:noProof w:val="0"/>
        </w:rPr>
        <w:t>re yapılır ve sonucun Madde 4.</w:t>
      </w:r>
      <w:r w:rsidRPr="001C42EA">
        <w:rPr>
          <w:noProof w:val="0"/>
        </w:rPr>
        <w:t>4’</w:t>
      </w:r>
      <w:r>
        <w:rPr>
          <w:noProof w:val="0"/>
        </w:rPr>
        <w:t xml:space="preserve"> </w:t>
      </w:r>
      <w:r w:rsidRPr="001C42EA">
        <w:rPr>
          <w:noProof w:val="0"/>
        </w:rPr>
        <w:t xml:space="preserve">e uygun olup olmadığına bakılır. </w:t>
      </w:r>
    </w:p>
    <w:p w:rsidR="00BF6CF7" w:rsidRPr="006A6BBB" w:rsidRDefault="00BF6CF7" w:rsidP="00FE2B96">
      <w:pPr>
        <w:pStyle w:val="Title"/>
        <w:jc w:val="both"/>
        <w:rPr>
          <w:b/>
          <w:bCs/>
          <w:sz w:val="16"/>
          <w:szCs w:val="16"/>
        </w:rPr>
      </w:pPr>
    </w:p>
    <w:p w:rsidR="00BF6CF7" w:rsidRPr="006A6BBB" w:rsidRDefault="00BF6CF7" w:rsidP="00FE2B96">
      <w:pPr>
        <w:pStyle w:val="Heading2"/>
      </w:pPr>
      <w:bookmarkStart w:id="99" w:name="_Toc131180184"/>
      <w:bookmarkStart w:id="100" w:name="_Toc336540975"/>
      <w:bookmarkStart w:id="101" w:name="_Toc396153782"/>
      <w:r w:rsidRPr="006A6BBB">
        <w:t>5.4</w:t>
      </w:r>
      <w:r w:rsidRPr="006A6BBB">
        <w:tab/>
        <w:t>Değerlendirme</w:t>
      </w:r>
      <w:bookmarkEnd w:id="99"/>
      <w:bookmarkEnd w:id="100"/>
      <w:bookmarkEnd w:id="101"/>
    </w:p>
    <w:p w:rsidR="00BF6CF7" w:rsidRPr="006A6BBB" w:rsidRDefault="00BF6CF7" w:rsidP="00FE2B96">
      <w:pPr>
        <w:jc w:val="both"/>
      </w:pPr>
      <w:r w:rsidRPr="006A6BBB">
        <w:t>Muayene ve deney sonuçlarının her biri standarda uygunsa, parti standarda uygun sayılır.</w:t>
      </w:r>
    </w:p>
    <w:p w:rsidR="00BF6CF7" w:rsidRPr="006A6BBB" w:rsidRDefault="00BF6CF7" w:rsidP="00FE2B96">
      <w:pPr>
        <w:pStyle w:val="Title"/>
        <w:jc w:val="both"/>
        <w:rPr>
          <w:b/>
          <w:bCs/>
          <w:sz w:val="20"/>
          <w:szCs w:val="20"/>
        </w:rPr>
      </w:pPr>
    </w:p>
    <w:p w:rsidR="00BF6CF7" w:rsidRPr="006A6BBB" w:rsidRDefault="00BF6CF7" w:rsidP="00FE2B96">
      <w:pPr>
        <w:pStyle w:val="Heading2"/>
      </w:pPr>
      <w:bookmarkStart w:id="102" w:name="_Toc131180185"/>
      <w:bookmarkStart w:id="103" w:name="_Toc336540976"/>
      <w:bookmarkStart w:id="104" w:name="_Toc396153783"/>
      <w:r w:rsidRPr="006A6BBB">
        <w:t>5.5</w:t>
      </w:r>
      <w:r w:rsidRPr="006A6BBB">
        <w:tab/>
        <w:t>Muayene ve deney raporu</w:t>
      </w:r>
      <w:bookmarkEnd w:id="102"/>
      <w:bookmarkEnd w:id="103"/>
      <w:bookmarkEnd w:id="104"/>
    </w:p>
    <w:p w:rsidR="00BF6CF7" w:rsidRPr="006A6BBB" w:rsidRDefault="00BF6CF7" w:rsidP="00FE2B96">
      <w:pPr>
        <w:jc w:val="both"/>
      </w:pPr>
      <w:r w:rsidRPr="006A6BBB">
        <w:t>Muayene ve deney raporunda en az aşağıdaki bilgiler bulunmalıdır:</w:t>
      </w:r>
    </w:p>
    <w:p w:rsidR="00BF6CF7" w:rsidRPr="006A6BBB" w:rsidRDefault="00BF6CF7" w:rsidP="00FE2B96">
      <w:pPr>
        <w:numPr>
          <w:ilvl w:val="0"/>
          <w:numId w:val="10"/>
        </w:numPr>
        <w:jc w:val="both"/>
      </w:pPr>
      <w:r w:rsidRPr="006A6BBB">
        <w:t>Firmanın adı ve adresi,</w:t>
      </w:r>
    </w:p>
    <w:p w:rsidR="00BF6CF7" w:rsidRPr="006A6BBB" w:rsidRDefault="00BF6CF7" w:rsidP="00FE2B96">
      <w:pPr>
        <w:numPr>
          <w:ilvl w:val="0"/>
          <w:numId w:val="10"/>
        </w:numPr>
        <w:jc w:val="both"/>
      </w:pPr>
      <w:r w:rsidRPr="006A6BBB">
        <w:t>Muayene ve deneyin yapıldığı yerin ve laboratuvarın adı,</w:t>
      </w:r>
    </w:p>
    <w:p w:rsidR="00BF6CF7" w:rsidRPr="006A6BBB" w:rsidRDefault="00BF6CF7" w:rsidP="00FE2B96">
      <w:pPr>
        <w:numPr>
          <w:ilvl w:val="0"/>
          <w:numId w:val="10"/>
        </w:numPr>
        <w:jc w:val="both"/>
      </w:pPr>
      <w:r w:rsidRPr="006A6BBB">
        <w:t>Muayene ve deneyi yapanın ve/veya raporu imzalayan yetkililerin adları, görev ve meslekleri,</w:t>
      </w:r>
    </w:p>
    <w:p w:rsidR="00BF6CF7" w:rsidRPr="006A6BBB" w:rsidRDefault="00BF6CF7" w:rsidP="00FE2B96">
      <w:pPr>
        <w:numPr>
          <w:ilvl w:val="0"/>
          <w:numId w:val="10"/>
        </w:numPr>
        <w:jc w:val="both"/>
      </w:pPr>
      <w:r w:rsidRPr="006A6BBB">
        <w:t>Numunenin alındığı tarih ile muayene ve deney tarihi,</w:t>
      </w:r>
    </w:p>
    <w:p w:rsidR="00BF6CF7" w:rsidRPr="006A6BBB" w:rsidRDefault="00BF6CF7" w:rsidP="00FE2B96">
      <w:pPr>
        <w:numPr>
          <w:ilvl w:val="0"/>
          <w:numId w:val="10"/>
        </w:numPr>
        <w:jc w:val="both"/>
      </w:pPr>
      <w:r w:rsidRPr="006A6BBB">
        <w:t>Numunenin tanıtılması,</w:t>
      </w:r>
    </w:p>
    <w:p w:rsidR="00BF6CF7" w:rsidRPr="006A6BBB" w:rsidRDefault="00BF6CF7" w:rsidP="00FE2B96">
      <w:pPr>
        <w:numPr>
          <w:ilvl w:val="0"/>
          <w:numId w:val="10"/>
        </w:numPr>
        <w:jc w:val="both"/>
      </w:pPr>
      <w:r w:rsidRPr="006A6BBB">
        <w:t>Muayene ve deneylerde uygulanan standardların numaraları,</w:t>
      </w:r>
    </w:p>
    <w:p w:rsidR="00BF6CF7" w:rsidRPr="006A6BBB" w:rsidRDefault="00BF6CF7" w:rsidP="00FE2B96">
      <w:pPr>
        <w:numPr>
          <w:ilvl w:val="0"/>
          <w:numId w:val="10"/>
        </w:numPr>
        <w:jc w:val="both"/>
      </w:pPr>
      <w:r w:rsidRPr="006A6BBB">
        <w:t>Sonuçların gösterilmesi,</w:t>
      </w:r>
    </w:p>
    <w:p w:rsidR="00BF6CF7" w:rsidRPr="006A6BBB" w:rsidRDefault="00BF6CF7" w:rsidP="00FE2B96">
      <w:pPr>
        <w:numPr>
          <w:ilvl w:val="0"/>
          <w:numId w:val="10"/>
        </w:numPr>
        <w:jc w:val="both"/>
      </w:pPr>
      <w:r w:rsidRPr="006A6BBB">
        <w:t>Muayene ve deney sonuçlarını değiştirebilecek faktörlerin mahzurlarını gidermek üzere alınan tedbirler,</w:t>
      </w:r>
    </w:p>
    <w:p w:rsidR="00BF6CF7" w:rsidRPr="006A6BBB" w:rsidRDefault="00BF6CF7" w:rsidP="00FE2B96">
      <w:pPr>
        <w:numPr>
          <w:ilvl w:val="0"/>
          <w:numId w:val="10"/>
        </w:numPr>
        <w:jc w:val="both"/>
      </w:pPr>
      <w:r w:rsidRPr="006A6BBB">
        <w:t>Uygulanan muayene ve deney yöntemlerinde belirtilmeyen veya mecburi olmayan, ancak muayene ve deneyde yer almış olan işlemler,</w:t>
      </w:r>
    </w:p>
    <w:p w:rsidR="00BF6CF7" w:rsidRPr="006A6BBB" w:rsidRDefault="00BF6CF7" w:rsidP="00FE2B96">
      <w:pPr>
        <w:numPr>
          <w:ilvl w:val="0"/>
          <w:numId w:val="10"/>
        </w:numPr>
        <w:jc w:val="both"/>
      </w:pPr>
      <w:r w:rsidRPr="006A6BBB">
        <w:t>Standarda uygun olup olmadığı,</w:t>
      </w:r>
    </w:p>
    <w:p w:rsidR="00BF6CF7" w:rsidRPr="006A6BBB" w:rsidRDefault="00BF6CF7" w:rsidP="00FE2B96">
      <w:pPr>
        <w:numPr>
          <w:ilvl w:val="0"/>
          <w:numId w:val="10"/>
        </w:numPr>
        <w:jc w:val="both"/>
      </w:pPr>
      <w:r w:rsidRPr="006A6BBB">
        <w:t>Rapora ait seri numarası ve tarih, her sayfanın numarası ve toplam sayfa sayısı.</w:t>
      </w:r>
    </w:p>
    <w:p w:rsidR="00BF6CF7" w:rsidRPr="006A6BBB" w:rsidRDefault="00BF6CF7" w:rsidP="00FE2B96">
      <w:pPr>
        <w:jc w:val="both"/>
      </w:pPr>
    </w:p>
    <w:p w:rsidR="00BF6CF7" w:rsidRPr="006A6BBB" w:rsidRDefault="00BF6CF7" w:rsidP="00FE2B96">
      <w:pPr>
        <w:pStyle w:val="Heading1"/>
        <w:jc w:val="both"/>
      </w:pPr>
      <w:bookmarkStart w:id="105" w:name="_Toc102560874"/>
      <w:bookmarkStart w:id="106" w:name="_Toc131180186"/>
      <w:bookmarkStart w:id="107" w:name="_Toc336540977"/>
      <w:bookmarkStart w:id="108" w:name="_Toc396153784"/>
      <w:r w:rsidRPr="006A6BBB">
        <w:t>6</w:t>
      </w:r>
      <w:r w:rsidRPr="006A6BBB">
        <w:tab/>
        <w:t>Piyasaya arz</w:t>
      </w:r>
      <w:bookmarkEnd w:id="105"/>
      <w:bookmarkEnd w:id="106"/>
      <w:bookmarkEnd w:id="107"/>
      <w:bookmarkEnd w:id="108"/>
    </w:p>
    <w:p w:rsidR="00BF6CF7" w:rsidRPr="000C0699" w:rsidRDefault="00BF6CF7" w:rsidP="000C0699"/>
    <w:p w:rsidR="00BF6CF7" w:rsidRPr="006A6BBB" w:rsidRDefault="00BF6CF7" w:rsidP="00FE2B96">
      <w:pPr>
        <w:pStyle w:val="Heading2"/>
      </w:pPr>
      <w:bookmarkStart w:id="109" w:name="_Toc102560875"/>
      <w:bookmarkStart w:id="110" w:name="_Toc131180187"/>
      <w:bookmarkStart w:id="111" w:name="_Toc336540978"/>
      <w:bookmarkStart w:id="112" w:name="_Toc396153785"/>
      <w:r w:rsidRPr="006A6BBB">
        <w:t>6.1</w:t>
      </w:r>
      <w:r w:rsidRPr="006A6BBB">
        <w:tab/>
        <w:t>Ambalajlama</w:t>
      </w:r>
      <w:bookmarkEnd w:id="109"/>
      <w:bookmarkEnd w:id="110"/>
      <w:bookmarkEnd w:id="111"/>
      <w:bookmarkEnd w:id="112"/>
    </w:p>
    <w:p w:rsidR="00BF6CF7" w:rsidRPr="006A6BBB" w:rsidRDefault="00BF6CF7" w:rsidP="00FE2B96">
      <w:pPr>
        <w:jc w:val="both"/>
      </w:pPr>
      <w:r>
        <w:t>Çilek konservesi</w:t>
      </w:r>
      <w:r w:rsidRPr="006A6BBB">
        <w:t>, TS 1118-2 EN ISO 90-2’ye uygun olmalı ve iç kısmı gıdaya uygun lakla kaplanmış çeşitli büyüklükteki teneke, alüminyum ve diğer gıda ambalajlamasında kullanılan kutularda sterilize edildikten sonra piyasaya arz edilir.</w:t>
      </w:r>
    </w:p>
    <w:p w:rsidR="00BF6CF7" w:rsidRPr="006A6BBB" w:rsidRDefault="00BF6CF7" w:rsidP="00FE2B96">
      <w:pPr>
        <w:jc w:val="both"/>
      </w:pPr>
    </w:p>
    <w:p w:rsidR="00BF6CF7" w:rsidRPr="006A6BBB" w:rsidRDefault="00BF6CF7" w:rsidP="00FE2B96">
      <w:pPr>
        <w:jc w:val="both"/>
      </w:pPr>
      <w:r w:rsidRPr="006A6BBB">
        <w:t>Piyasaya arz, teneke, alüminyum ve diğer gıda ambalajlamasında kullanılan kutuların polietilen torbalarda veya karton kutularda koli şeklinde hazırlanmasıyla yapılabilir.</w:t>
      </w:r>
    </w:p>
    <w:p w:rsidR="00BF6CF7" w:rsidRPr="006A6BBB" w:rsidRDefault="00BF6CF7" w:rsidP="00FE2B96">
      <w:pPr>
        <w:jc w:val="both"/>
      </w:pPr>
    </w:p>
    <w:p w:rsidR="00BF6CF7" w:rsidRPr="006A6BBB" w:rsidRDefault="00BF6CF7" w:rsidP="00FE2B96">
      <w:pPr>
        <w:pStyle w:val="Heading2"/>
      </w:pPr>
      <w:bookmarkStart w:id="113" w:name="_Toc102560876"/>
      <w:bookmarkStart w:id="114" w:name="_Toc131180188"/>
      <w:bookmarkStart w:id="115" w:name="_Toc336540979"/>
      <w:bookmarkStart w:id="116" w:name="_Toc396153786"/>
      <w:r w:rsidRPr="006A6BBB">
        <w:t>6.2</w:t>
      </w:r>
      <w:r w:rsidRPr="006A6BBB">
        <w:tab/>
        <w:t>İşaretleme</w:t>
      </w:r>
      <w:bookmarkEnd w:id="113"/>
      <w:bookmarkEnd w:id="114"/>
      <w:bookmarkEnd w:id="115"/>
      <w:bookmarkEnd w:id="116"/>
    </w:p>
    <w:p w:rsidR="00BF6CF7" w:rsidRPr="006A6BBB" w:rsidRDefault="00BF6CF7" w:rsidP="00FE2B96">
      <w:pPr>
        <w:jc w:val="both"/>
      </w:pPr>
      <w:r>
        <w:t xml:space="preserve">Çilek konservesi </w:t>
      </w:r>
      <w:r w:rsidRPr="006A6BBB">
        <w:t>kutularının üzerine en az aşağıdaki bilgiler bozulmayacak ve silinmeyecek şekilde yazılır veya basılır.</w:t>
      </w:r>
    </w:p>
    <w:p w:rsidR="00BF6CF7" w:rsidRPr="006A6BBB" w:rsidRDefault="00BF6CF7" w:rsidP="00FE2B96">
      <w:pPr>
        <w:numPr>
          <w:ilvl w:val="0"/>
          <w:numId w:val="13"/>
        </w:numPr>
        <w:jc w:val="both"/>
      </w:pPr>
      <w:r w:rsidRPr="006A6BBB">
        <w:t>Firmanın ticarî ünvanı ve adresi veya kısa adı ve adresi varsa tescilli markası,</w:t>
      </w:r>
    </w:p>
    <w:p w:rsidR="00BF6CF7" w:rsidRPr="006A6BBB" w:rsidRDefault="00BF6CF7" w:rsidP="00FE2B96">
      <w:pPr>
        <w:numPr>
          <w:ilvl w:val="0"/>
          <w:numId w:val="13"/>
        </w:numPr>
        <w:jc w:val="both"/>
      </w:pPr>
      <w:r>
        <w:t xml:space="preserve">Mamulun </w:t>
      </w:r>
      <w:r w:rsidRPr="006A6BBB">
        <w:t xml:space="preserve">adı, </w:t>
      </w:r>
    </w:p>
    <w:p w:rsidR="00BF6CF7" w:rsidRPr="006A6BBB" w:rsidRDefault="00BF6CF7" w:rsidP="00FE2B96">
      <w:pPr>
        <w:numPr>
          <w:ilvl w:val="0"/>
          <w:numId w:val="13"/>
        </w:numPr>
        <w:jc w:val="both"/>
      </w:pPr>
      <w:r w:rsidRPr="006A6BBB">
        <w:t>Parti, seri veya kod numaralarından en az biri,</w:t>
      </w:r>
    </w:p>
    <w:p w:rsidR="00BF6CF7" w:rsidRPr="006A6BBB" w:rsidRDefault="00BF6CF7" w:rsidP="00FE2B96">
      <w:pPr>
        <w:numPr>
          <w:ilvl w:val="0"/>
          <w:numId w:val="13"/>
        </w:numPr>
        <w:jc w:val="both"/>
      </w:pPr>
      <w:r>
        <w:t>Şurup tipi (Koyu şuruplu, hafif şuruplu vb.),</w:t>
      </w:r>
    </w:p>
    <w:p w:rsidR="00BF6CF7" w:rsidRPr="006A6BBB" w:rsidRDefault="00BF6CF7" w:rsidP="00FE2B96">
      <w:pPr>
        <w:numPr>
          <w:ilvl w:val="0"/>
          <w:numId w:val="13"/>
        </w:numPr>
        <w:jc w:val="both"/>
      </w:pPr>
      <w:r w:rsidRPr="006A6BBB">
        <w:t>Bu standardın işaret ve numarası</w:t>
      </w:r>
      <w:r>
        <w:t xml:space="preserve"> (TS 3728 şeklinde),</w:t>
      </w:r>
    </w:p>
    <w:p w:rsidR="00BF6CF7" w:rsidRDefault="00BF6CF7" w:rsidP="00615ABE">
      <w:pPr>
        <w:numPr>
          <w:ilvl w:val="0"/>
          <w:numId w:val="13"/>
        </w:numPr>
        <w:jc w:val="both"/>
      </w:pPr>
      <w:r w:rsidRPr="00615ABE">
        <w:t>Net kütlesi (en az g veya kg olarak),</w:t>
      </w:r>
    </w:p>
    <w:p w:rsidR="00BF6CF7" w:rsidRPr="00615ABE" w:rsidRDefault="00BF6CF7" w:rsidP="00615ABE">
      <w:pPr>
        <w:numPr>
          <w:ilvl w:val="0"/>
          <w:numId w:val="13"/>
        </w:numPr>
        <w:jc w:val="both"/>
      </w:pPr>
      <w:r w:rsidRPr="00615ABE">
        <w:t>Firmaca tavsiye edilen son kullanma tarihi (Ay ve yıl olarak).</w:t>
      </w:r>
    </w:p>
    <w:p w:rsidR="00BF6CF7" w:rsidRDefault="00BF6CF7" w:rsidP="00FE2B96">
      <w:pPr>
        <w:jc w:val="both"/>
      </w:pPr>
    </w:p>
    <w:p w:rsidR="00BF6CF7" w:rsidRPr="006A6BBB" w:rsidRDefault="00BF6CF7" w:rsidP="00FE2B96">
      <w:pPr>
        <w:jc w:val="both"/>
      </w:pPr>
      <w:r w:rsidRPr="006A6BBB">
        <w:t>Dış ambalâj kullanıldığında, yukarıdaki bilgilerle birlikte, içindeki ambalâj sayısı da yazılmalıdır.</w:t>
      </w:r>
    </w:p>
    <w:p w:rsidR="00BF6CF7" w:rsidRPr="006A6BBB" w:rsidRDefault="00BF6CF7" w:rsidP="00FE2B96">
      <w:pPr>
        <w:jc w:val="both"/>
      </w:pPr>
    </w:p>
    <w:p w:rsidR="00BF6CF7" w:rsidRPr="006A6BBB" w:rsidRDefault="00BF6CF7" w:rsidP="00FE2B96">
      <w:pPr>
        <w:jc w:val="both"/>
      </w:pPr>
      <w:r w:rsidRPr="006A6BBB">
        <w:t>Gerektiğinde bu bilgiler Türkçe’nin yanı sıra yabancı dillerde de yazılabilir.</w:t>
      </w:r>
    </w:p>
    <w:p w:rsidR="00BF6CF7" w:rsidRPr="006A6BBB" w:rsidRDefault="00BF6CF7" w:rsidP="00FE2B96">
      <w:pPr>
        <w:jc w:val="both"/>
      </w:pPr>
    </w:p>
    <w:p w:rsidR="00BF6CF7" w:rsidRPr="006A6BBB" w:rsidRDefault="00BF6CF7" w:rsidP="00FE2B96">
      <w:pPr>
        <w:pStyle w:val="Heading2"/>
      </w:pPr>
      <w:bookmarkStart w:id="117" w:name="_Toc102560877"/>
      <w:bookmarkStart w:id="118" w:name="_Toc131180189"/>
      <w:bookmarkStart w:id="119" w:name="_Toc336540980"/>
      <w:bookmarkStart w:id="120" w:name="_Toc396153787"/>
      <w:r w:rsidRPr="006A6BBB">
        <w:t>6.3</w:t>
      </w:r>
      <w:r w:rsidRPr="006A6BBB">
        <w:tab/>
        <w:t>Muhafaza ve taşıma</w:t>
      </w:r>
      <w:bookmarkEnd w:id="117"/>
      <w:bookmarkEnd w:id="118"/>
      <w:bookmarkEnd w:id="119"/>
      <w:bookmarkEnd w:id="120"/>
    </w:p>
    <w:p w:rsidR="00BF6CF7" w:rsidRPr="006A6BBB" w:rsidRDefault="00BF6CF7" w:rsidP="00FE2B96">
      <w:pPr>
        <w:pStyle w:val="BodyText2"/>
        <w:jc w:val="both"/>
        <w:rPr>
          <w:lang w:val="tr-TR"/>
        </w:rPr>
      </w:pPr>
      <w:r>
        <w:t xml:space="preserve">Çilek </w:t>
      </w:r>
      <w:r w:rsidRPr="006A6BBB">
        <w:rPr>
          <w:lang w:val="tr-TR"/>
        </w:rPr>
        <w:t xml:space="preserve">konserveleri, hermetik olarak kapatılıp steril edildikten sonra 20 °C’ un altında muhafaza edilmelidir. </w:t>
      </w:r>
      <w:r>
        <w:t xml:space="preserve">Çilek konservesi </w:t>
      </w:r>
      <w:r w:rsidRPr="006A6BBB">
        <w:rPr>
          <w:lang w:val="tr-TR"/>
        </w:rPr>
        <w:t>doğrudan güneş ışığına mâruz bırakılmamalıdır.</w:t>
      </w:r>
    </w:p>
    <w:p w:rsidR="00BF6CF7" w:rsidRPr="006A6BBB" w:rsidRDefault="00BF6CF7" w:rsidP="00FE2B96">
      <w:pPr>
        <w:pStyle w:val="BodyText2"/>
        <w:jc w:val="both"/>
        <w:rPr>
          <w:lang w:val="tr-TR"/>
        </w:rPr>
      </w:pPr>
    </w:p>
    <w:p w:rsidR="00BF6CF7" w:rsidRPr="006A6BBB" w:rsidRDefault="00BF6CF7" w:rsidP="00FE2B96">
      <w:pPr>
        <w:pStyle w:val="Heading1"/>
        <w:jc w:val="both"/>
      </w:pPr>
      <w:bookmarkStart w:id="121" w:name="_Toc131180190"/>
      <w:bookmarkStart w:id="122" w:name="_Toc336540981"/>
      <w:bookmarkStart w:id="123" w:name="_Toc396153788"/>
      <w:r w:rsidRPr="006A6BBB">
        <w:t>7</w:t>
      </w:r>
      <w:r w:rsidRPr="006A6BBB">
        <w:tab/>
      </w:r>
      <w:bookmarkStart w:id="124" w:name="_Toc102560878"/>
      <w:r w:rsidRPr="006A6BBB">
        <w:t>Çeşitli hükümler</w:t>
      </w:r>
      <w:bookmarkEnd w:id="121"/>
      <w:bookmarkEnd w:id="122"/>
      <w:bookmarkEnd w:id="123"/>
      <w:bookmarkEnd w:id="124"/>
    </w:p>
    <w:p w:rsidR="00BF6CF7" w:rsidRPr="006A6BBB" w:rsidRDefault="00BF6CF7" w:rsidP="00FE2B96">
      <w:pPr>
        <w:pStyle w:val="BodyText2"/>
        <w:jc w:val="both"/>
        <w:rPr>
          <w:lang w:val="tr-TR"/>
        </w:rPr>
      </w:pPr>
      <w:r w:rsidRPr="006A6BBB">
        <w:rPr>
          <w:lang w:val="tr-TR"/>
        </w:rPr>
        <w:t xml:space="preserve">İmalatçı veya satıcı bu standarda uygun olarak imal edildiğini beyan ettiği kutulanmış </w:t>
      </w:r>
      <w:r>
        <w:t>çilek konservesi</w:t>
      </w:r>
      <w:r w:rsidRPr="006A6BBB">
        <w:rPr>
          <w:lang w:val="tr-TR"/>
        </w:rPr>
        <w:t xml:space="preserve"> için istendiğinde standarda uygunluk belgesi vermeye veya göstermeye mecburdur. Bu beyannamede satış konusu kutulanmış </w:t>
      </w:r>
      <w:r>
        <w:t>çilek konservesinin</w:t>
      </w:r>
      <w:r w:rsidRPr="006A6BBB">
        <w:rPr>
          <w:lang w:val="tr-TR"/>
        </w:rPr>
        <w:t>;</w:t>
      </w:r>
    </w:p>
    <w:p w:rsidR="00BF6CF7" w:rsidRPr="006A6BBB" w:rsidRDefault="00BF6CF7" w:rsidP="00FE2B96">
      <w:pPr>
        <w:pStyle w:val="BodyText2"/>
        <w:numPr>
          <w:ilvl w:val="0"/>
          <w:numId w:val="7"/>
        </w:numPr>
        <w:tabs>
          <w:tab w:val="clear" w:pos="720"/>
        </w:tabs>
        <w:ind w:left="300"/>
        <w:jc w:val="both"/>
        <w:rPr>
          <w:lang w:val="tr-TR"/>
        </w:rPr>
      </w:pPr>
      <w:r w:rsidRPr="006A6BBB">
        <w:rPr>
          <w:lang w:val="tr-TR"/>
        </w:rPr>
        <w:t>Madde 4’ teki özelliklerde ,</w:t>
      </w:r>
    </w:p>
    <w:p w:rsidR="00BF6CF7" w:rsidRPr="006A6BBB" w:rsidRDefault="00BF6CF7" w:rsidP="00FE2B96">
      <w:pPr>
        <w:pStyle w:val="BodyText2"/>
        <w:numPr>
          <w:ilvl w:val="0"/>
          <w:numId w:val="7"/>
        </w:numPr>
        <w:tabs>
          <w:tab w:val="clear" w:pos="720"/>
        </w:tabs>
        <w:ind w:left="300"/>
        <w:jc w:val="both"/>
        <w:rPr>
          <w:lang w:val="tr-TR"/>
        </w:rPr>
      </w:pPr>
      <w:r w:rsidRPr="006A6BBB">
        <w:rPr>
          <w:lang w:val="tr-TR"/>
        </w:rPr>
        <w:t>Madde 5’ teki muayene ve deneylerin yapılmış ve uygun sonuç alınmış olduğunun belirtilmesi gerekir.</w:t>
      </w:r>
    </w:p>
    <w:p w:rsidR="00BF6CF7" w:rsidRPr="006A6BBB" w:rsidRDefault="00BF6CF7" w:rsidP="000C0699">
      <w:pPr>
        <w:pStyle w:val="BodyText2"/>
        <w:jc w:val="both"/>
        <w:rPr>
          <w:lang w:val="tr-TR"/>
        </w:rPr>
      </w:pPr>
    </w:p>
    <w:p w:rsidR="00BF6CF7" w:rsidRPr="006A6BBB" w:rsidRDefault="00BF6CF7" w:rsidP="00FE2B96">
      <w:pPr>
        <w:pStyle w:val="BodyText2"/>
        <w:ind w:left="705" w:hanging="705"/>
        <w:jc w:val="both"/>
        <w:rPr>
          <w:lang w:val="tr-TR"/>
        </w:rPr>
      </w:pPr>
      <w:r w:rsidRPr="006A6BBB">
        <w:rPr>
          <w:b/>
          <w:bCs/>
          <w:lang w:val="tr-TR"/>
        </w:rPr>
        <w:t>Not –</w:t>
      </w:r>
      <w:r w:rsidRPr="006A6BBB">
        <w:rPr>
          <w:lang w:val="tr-TR"/>
        </w:rPr>
        <w:t xml:space="preserve"> </w:t>
      </w:r>
      <w:r w:rsidRPr="006A6BBB">
        <w:rPr>
          <w:lang w:val="tr-TR"/>
        </w:rPr>
        <w:tab/>
        <w:t>Bu standardda belirtilmeyen hususlarda, Türk Gıda Kodeksi Yönetmeliği’nin hükümlerine göre işlem yapılır.</w:t>
      </w: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Default="00BF6CF7" w:rsidP="00FE2B96">
      <w:pPr>
        <w:pStyle w:val="BodyText2"/>
        <w:jc w:val="both"/>
        <w:rPr>
          <w:b/>
          <w:bCs/>
          <w:lang w:val="tr-TR"/>
        </w:rPr>
      </w:pPr>
    </w:p>
    <w:p w:rsidR="00BF6CF7" w:rsidRPr="006A6BBB" w:rsidRDefault="00BF6CF7" w:rsidP="003E638A">
      <w:pPr>
        <w:pStyle w:val="Heading1"/>
        <w:jc w:val="center"/>
      </w:pPr>
      <w:bookmarkStart w:id="125" w:name="_Toc102560879"/>
      <w:bookmarkStart w:id="126" w:name="_Toc131180191"/>
      <w:bookmarkStart w:id="127" w:name="_Toc336540982"/>
      <w:bookmarkStart w:id="128" w:name="_Toc396153789"/>
      <w:r w:rsidRPr="006A6BBB">
        <w:t>Yararlanılan kaynaklar</w:t>
      </w:r>
      <w:bookmarkEnd w:id="125"/>
      <w:bookmarkEnd w:id="126"/>
      <w:bookmarkEnd w:id="127"/>
      <w:bookmarkEnd w:id="128"/>
    </w:p>
    <w:p w:rsidR="00BF6CF7" w:rsidRPr="006A6BBB" w:rsidRDefault="00BF6CF7" w:rsidP="00FE2B96">
      <w:pPr>
        <w:jc w:val="both"/>
      </w:pPr>
    </w:p>
    <w:p w:rsidR="00BF6CF7" w:rsidRPr="006A6BBB" w:rsidRDefault="00BF6CF7" w:rsidP="00FE2B96">
      <w:pPr>
        <w:pStyle w:val="BodyText2"/>
        <w:tabs>
          <w:tab w:val="left" w:pos="400"/>
        </w:tabs>
        <w:ind w:left="400" w:hanging="400"/>
        <w:jc w:val="both"/>
        <w:rPr>
          <w:lang w:val="tr-TR"/>
        </w:rPr>
      </w:pPr>
      <w:r w:rsidRPr="006A6BBB">
        <w:rPr>
          <w:lang w:val="tr-TR"/>
        </w:rPr>
        <w:t xml:space="preserve">1 - </w:t>
      </w:r>
      <w:r w:rsidRPr="006A6BBB">
        <w:rPr>
          <w:lang w:val="tr-TR"/>
        </w:rPr>
        <w:tab/>
        <w:t xml:space="preserve">Türk Gıda Kodeksi Resmi Mikrobiyolojik Kriterler </w:t>
      </w:r>
      <w:r>
        <w:rPr>
          <w:lang w:val="tr-TR"/>
        </w:rPr>
        <w:t>Yönetmeliği</w:t>
      </w:r>
      <w:r w:rsidRPr="006A6BBB">
        <w:rPr>
          <w:lang w:val="tr-TR"/>
        </w:rPr>
        <w:t>.</w:t>
      </w:r>
    </w:p>
    <w:p w:rsidR="00BF6CF7" w:rsidRPr="006A6BBB" w:rsidRDefault="00BF6CF7" w:rsidP="00FE2B96">
      <w:pPr>
        <w:pStyle w:val="BodyText2"/>
        <w:tabs>
          <w:tab w:val="left" w:pos="400"/>
        </w:tabs>
        <w:ind w:left="400" w:hanging="400"/>
        <w:jc w:val="both"/>
        <w:rPr>
          <w:lang w:val="tr-TR"/>
        </w:rPr>
      </w:pPr>
    </w:p>
    <w:p w:rsidR="00BF6CF7" w:rsidRPr="006A6BBB" w:rsidRDefault="00BF6CF7" w:rsidP="00FE2B96">
      <w:pPr>
        <w:pStyle w:val="BodyText2"/>
        <w:tabs>
          <w:tab w:val="left" w:pos="400"/>
        </w:tabs>
        <w:ind w:left="400" w:hanging="400"/>
        <w:jc w:val="both"/>
        <w:rPr>
          <w:lang w:val="tr-TR"/>
        </w:rPr>
      </w:pPr>
      <w:r w:rsidRPr="006A6BBB">
        <w:rPr>
          <w:lang w:val="tr-TR"/>
        </w:rPr>
        <w:t xml:space="preserve">2 - </w:t>
      </w:r>
      <w:r w:rsidRPr="006A6BBB">
        <w:rPr>
          <w:lang w:val="tr-TR"/>
        </w:rPr>
        <w:tab/>
        <w:t>Anonim, 2002, Türk Gıda Kodeksi. 16 Ekim 2002 gün, 24908 nolu Resmi Gazete ve 2002 / 63 tebliğ nolu Gıda Maddelerinde Belirli Bulaşanların Maksimum Seviyelerinin Belirlenmesi Hakkında Tebliğ.</w:t>
      </w:r>
    </w:p>
    <w:p w:rsidR="00BF6CF7" w:rsidRPr="006A6BBB" w:rsidRDefault="00BF6CF7" w:rsidP="00FE2B96">
      <w:pPr>
        <w:pStyle w:val="BodyText2"/>
        <w:jc w:val="both"/>
        <w:rPr>
          <w:lang w:val="tr-TR"/>
        </w:rPr>
      </w:pPr>
    </w:p>
    <w:p w:rsidR="00BF6CF7" w:rsidRPr="006A6BBB" w:rsidRDefault="00BF6CF7" w:rsidP="00FE2B96">
      <w:pPr>
        <w:jc w:val="both"/>
      </w:pPr>
    </w:p>
    <w:sectPr w:rsidR="00BF6CF7" w:rsidRPr="006A6BBB" w:rsidSect="00BF6CF7">
      <w:headerReference w:type="even" r:id="rId13"/>
      <w:headerReference w:type="default" r:id="rId14"/>
      <w:footerReference w:type="even" r:id="rId15"/>
      <w:footerReference w:type="default" r:id="rId16"/>
      <w:pgSz w:w="11906" w:h="16838" w:code="9"/>
      <w:pgMar w:top="1418" w:right="1134" w:bottom="1134" w:left="1134" w:header="851" w:footer="851" w:gutter="0"/>
      <w:pgNumType w:start="1"/>
      <w:cols w:space="708"/>
      <w:docGrid w:linePitch="360"/>
      <w:sectPrChange w:id="129" w:author="fundaa" w:date="2014-10-30T15:55:00Z">
        <w:sectPr w:rsidR="00BF6CF7" w:rsidRPr="006A6BBB" w:rsidSect="00BF6CF7">
          <w:pgSz w:w="12240" w:h="15840" w:code="0"/>
          <w:pgMar w:top="1417" w:right="1417" w:bottom="1417" w:left="1417" w:header="708" w:footer="708"/>
          <w:pgNumType w:start="1"/>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CF7" w:rsidRDefault="00BF6CF7">
      <w:r>
        <w:separator/>
      </w:r>
    </w:p>
  </w:endnote>
  <w:endnote w:type="continuationSeparator" w:id="0">
    <w:p w:rsidR="00BF6CF7" w:rsidRDefault="00BF6C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A67ABC">
    <w:pPr>
      <w:pStyle w:val="Footer"/>
      <w:ind w:right="360"/>
    </w:pP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A67ABC">
    <w:pPr>
      <w:pStyle w:val="Footer"/>
      <w:ind w:right="38" w:firstLine="360"/>
      <w:jc w:val="right"/>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CF7" w:rsidRDefault="00BF6CF7">
      <w:r>
        <w:separator/>
      </w:r>
    </w:p>
  </w:footnote>
  <w:footnote w:type="continuationSeparator" w:id="0">
    <w:p w:rsidR="00BF6CF7" w:rsidRDefault="00BF6C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pPr>
      <w:pStyle w:val="Header"/>
      <w:pBdr>
        <w:bottom w:val="single" w:sz="4" w:space="1" w:color="auto"/>
      </w:pBdr>
    </w:pPr>
    <w:r>
      <w:t xml:space="preserve">ICS </w:t>
    </w:r>
    <w:r>
      <w:tab/>
      <w:t>TÜRK STANDARDI TASARISI</w:t>
    </w:r>
    <w:r>
      <w:tab/>
      <w:t xml:space="preserve">tst </w:t>
    </w:r>
  </w:p>
  <w:p w:rsidR="00BF6CF7" w:rsidRDefault="00BF6C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541886">
    <w:pPr>
      <w:pStyle w:val="Header"/>
      <w:pBdr>
        <w:bottom w:val="single" w:sz="4" w:space="1" w:color="auto"/>
      </w:pBdr>
      <w:tabs>
        <w:tab w:val="clear" w:pos="4536"/>
        <w:tab w:val="clear" w:pos="9072"/>
        <w:tab w:val="center" w:pos="4820"/>
        <w:tab w:val="right" w:pos="9600"/>
      </w:tabs>
    </w:pPr>
    <w:r>
      <w:t>ICS 67.080.10</w:t>
    </w:r>
    <w:r>
      <w:tab/>
      <w:t>TÜRK STANDARDI TASARISI</w:t>
    </w:r>
    <w:r>
      <w:tab/>
      <w:t>tst 3728/Revizyon</w:t>
    </w:r>
  </w:p>
  <w:p w:rsidR="00BF6CF7" w:rsidRPr="004919DC" w:rsidRDefault="00BF6CF7" w:rsidP="004919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43640A">
    <w:pPr>
      <w:pStyle w:val="Header"/>
      <w:pBdr>
        <w:bottom w:val="single" w:sz="4" w:space="1" w:color="auto"/>
      </w:pBdr>
      <w:tabs>
        <w:tab w:val="clear" w:pos="4536"/>
        <w:tab w:val="clear" w:pos="9072"/>
        <w:tab w:val="center" w:pos="4820"/>
        <w:tab w:val="right" w:pos="9600"/>
      </w:tabs>
    </w:pPr>
    <w:r>
      <w:t>ICS 67.080.10</w:t>
    </w:r>
    <w:r>
      <w:tab/>
      <w:t>TÜRK STANDARDI TASARISI</w:t>
    </w:r>
    <w:r>
      <w:tab/>
      <w:t>tst 3728</w:t>
    </w:r>
    <w:r w:rsidRPr="009D1E8D">
      <w:t>/Revizyon</w:t>
    </w:r>
  </w:p>
  <w:p w:rsidR="00BF6CF7" w:rsidRDefault="00BF6CF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43640A">
    <w:pPr>
      <w:pStyle w:val="Header"/>
      <w:pBdr>
        <w:bottom w:val="single" w:sz="4" w:space="1" w:color="auto"/>
      </w:pBdr>
      <w:tabs>
        <w:tab w:val="clear" w:pos="4536"/>
        <w:tab w:val="clear" w:pos="9072"/>
        <w:tab w:val="center" w:pos="4820"/>
        <w:tab w:val="right" w:pos="9600"/>
      </w:tabs>
    </w:pPr>
    <w:r>
      <w:t>ICS 67.080.10</w:t>
    </w:r>
    <w:r>
      <w:tab/>
      <w:t>TÜRK STANDARDI TASARISI</w:t>
    </w:r>
    <w:r>
      <w:tab/>
      <w:t>tst 3728</w:t>
    </w:r>
    <w:r w:rsidRPr="009D1E8D">
      <w:t>/Revizyon</w:t>
    </w:r>
  </w:p>
  <w:p w:rsidR="00BF6CF7" w:rsidRPr="004919DC" w:rsidRDefault="00BF6CF7" w:rsidP="004919D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CF7" w:rsidRDefault="00BF6CF7" w:rsidP="0043640A">
    <w:pPr>
      <w:pStyle w:val="Header"/>
      <w:pBdr>
        <w:bottom w:val="single" w:sz="4" w:space="1" w:color="auto"/>
      </w:pBdr>
      <w:tabs>
        <w:tab w:val="clear" w:pos="4536"/>
        <w:tab w:val="clear" w:pos="9072"/>
        <w:tab w:val="center" w:pos="4820"/>
        <w:tab w:val="right" w:pos="9600"/>
      </w:tabs>
    </w:pPr>
    <w:r>
      <w:t>ICS 67.080.10</w:t>
    </w:r>
    <w:r>
      <w:tab/>
      <w:t>TÜRK STANDARDI TASARISI</w:t>
    </w:r>
    <w:r>
      <w:tab/>
      <w:t>tst 3728</w:t>
    </w:r>
    <w:r w:rsidRPr="009D1E8D">
      <w:t>/Revizyon</w:t>
    </w:r>
  </w:p>
  <w:p w:rsidR="00BF6CF7" w:rsidRDefault="00BF6C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BE32444"/>
    <w:multiLevelType w:val="hybridMultilevel"/>
    <w:tmpl w:val="16BA496C"/>
    <w:lvl w:ilvl="0" w:tplc="162AAC24">
      <w:start w:val="1"/>
      <w:numFmt w:val="bullet"/>
      <w:lvlText w:val=""/>
      <w:lvlJc w:val="left"/>
      <w:pPr>
        <w:tabs>
          <w:tab w:val="num" w:pos="284"/>
        </w:tabs>
        <w:ind w:left="284" w:hanging="284"/>
      </w:pPr>
      <w:rPr>
        <w:rFonts w:ascii="Symbol" w:hAnsi="Symbol" w:cs="Symbol" w:hint="default"/>
      </w:rPr>
    </w:lvl>
    <w:lvl w:ilvl="1" w:tplc="3D960148">
      <w:numFmt w:val="bullet"/>
      <w:lvlText w:val="-"/>
      <w:lvlJc w:val="left"/>
      <w:pPr>
        <w:tabs>
          <w:tab w:val="num" w:pos="1440"/>
        </w:tabs>
        <w:ind w:left="1440" w:hanging="360"/>
      </w:pPr>
      <w:rPr>
        <w:rFonts w:ascii="Arial" w:eastAsia="Times New Roman" w:hAnsi="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31C3E09"/>
    <w:multiLevelType w:val="multilevel"/>
    <w:tmpl w:val="EF1CB2CA"/>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694781"/>
    <w:multiLevelType w:val="hybridMultilevel"/>
    <w:tmpl w:val="DD70935E"/>
    <w:lvl w:ilvl="0" w:tplc="162AAC24">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6C66353"/>
    <w:multiLevelType w:val="hybridMultilevel"/>
    <w:tmpl w:val="CDA0EC9C"/>
    <w:lvl w:ilvl="0" w:tplc="9F32D0F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5">
    <w:nsid w:val="1C256DD1"/>
    <w:multiLevelType w:val="multilevel"/>
    <w:tmpl w:val="51245288"/>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6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D1B526B"/>
    <w:multiLevelType w:val="hybridMultilevel"/>
    <w:tmpl w:val="2F02B18E"/>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7">
    <w:nsid w:val="1E666B17"/>
    <w:multiLevelType w:val="multilevel"/>
    <w:tmpl w:val="B05AE92A"/>
    <w:lvl w:ilvl="0">
      <w:start w:val="1"/>
      <w:numFmt w:val="decimal"/>
      <w:suff w:val="space"/>
      <w:lvlText w:val="%1"/>
      <w:lvlJc w:val="left"/>
      <w:rPr>
        <w:rFonts w:hint="default"/>
      </w:rPr>
    </w:lvl>
    <w:lvl w:ilvl="1">
      <w:start w:val="1"/>
      <w:numFmt w:val="decimal"/>
      <w:suff w:val="space"/>
      <w:lvlText w:val="%1.%2"/>
      <w:lvlJc w:val="left"/>
      <w:pPr>
        <w:ind w:hanging="1"/>
      </w:pPr>
      <w:rPr>
        <w:rFonts w:ascii="Arial" w:hAnsi="Arial" w:cs="Arial" w:hint="default"/>
        <w:b/>
        <w:bCs/>
        <w:i w:val="0"/>
        <w:iCs w:val="0"/>
        <w:sz w:val="24"/>
        <w:szCs w:val="24"/>
      </w:rPr>
    </w:lvl>
    <w:lvl w:ilvl="2">
      <w:start w:val="1"/>
      <w:numFmt w:val="decimal"/>
      <w:suff w:val="space"/>
      <w:lvlText w:val="%1.%2.%3"/>
      <w:lvlJc w:val="left"/>
      <w:pPr>
        <w:ind w:hanging="1"/>
      </w:pPr>
      <w:rPr>
        <w:rFonts w:ascii="Arial" w:hAnsi="Arial" w:cs="Arial" w:hint="default"/>
        <w:b/>
        <w:bCs/>
        <w:i w:val="0"/>
        <w:iCs w:val="0"/>
        <w:sz w:val="22"/>
        <w:szCs w:val="22"/>
      </w:rPr>
    </w:lvl>
    <w:lvl w:ilvl="3">
      <w:start w:val="1"/>
      <w:numFmt w:val="decimal"/>
      <w:suff w:val="space"/>
      <w:lvlText w:val="%1.%2.%3.%4"/>
      <w:lvlJc w:val="left"/>
      <w:rPr>
        <w:rFonts w:ascii="Arial" w:hAnsi="Arial" w:cs="Arial" w:hint="default"/>
        <w:b/>
        <w:bCs/>
        <w:i w:val="0"/>
        <w:iCs w:val="0"/>
        <w:sz w:val="22"/>
        <w:szCs w:val="22"/>
      </w:rPr>
    </w:lvl>
    <w:lvl w:ilvl="4">
      <w:start w:val="1"/>
      <w:numFmt w:val="decimal"/>
      <w:suff w:val="space"/>
      <w:lvlText w:val="%1.%2.%3.%4.%5"/>
      <w:lvlJc w:val="left"/>
      <w:rPr>
        <w:rFonts w:ascii="Arial" w:hAnsi="Arial" w:cs="Arial" w:hint="default"/>
        <w:b/>
        <w:bCs/>
        <w:i w:val="0"/>
        <w:iCs w:val="0"/>
        <w:sz w:val="22"/>
        <w:szCs w:val="22"/>
      </w:rPr>
    </w:lvl>
    <w:lvl w:ilvl="5">
      <w:start w:val="1"/>
      <w:numFmt w:val="decimal"/>
      <w:suff w:val="space"/>
      <w:lvlText w:val="%1.%2.%3.%4.%5.%6"/>
      <w:lvlJc w:val="left"/>
      <w:pPr>
        <w:ind w:left="1328" w:hanging="1509"/>
      </w:pPr>
      <w:rPr>
        <w:rFonts w:ascii="Arial" w:hAnsi="Arial" w:cs="Arial" w:hint="default"/>
        <w:b/>
        <w:bCs/>
        <w:i w:val="0"/>
        <w:iCs w:val="0"/>
        <w:sz w:val="22"/>
        <w:szCs w:val="22"/>
      </w:rPr>
    </w:lvl>
    <w:lvl w:ilvl="6">
      <w:start w:val="1"/>
      <w:numFmt w:val="decimal"/>
      <w:suff w:val="space"/>
      <w:lvlText w:val="%1.%2.%3.%4.%5.%6.%7"/>
      <w:lvlJc w:val="left"/>
      <w:pPr>
        <w:ind w:left="1472" w:hanging="1653"/>
      </w:pPr>
      <w:rPr>
        <w:rFonts w:ascii="Arial" w:hAnsi="Arial" w:cs="Arial" w:hint="default"/>
        <w:b/>
        <w:bCs/>
        <w:i w:val="0"/>
        <w:iCs w:val="0"/>
        <w:sz w:val="22"/>
        <w:szCs w:val="22"/>
      </w:rPr>
    </w:lvl>
    <w:lvl w:ilvl="7">
      <w:start w:val="1"/>
      <w:numFmt w:val="decimal"/>
      <w:suff w:val="space"/>
      <w:lvlText w:val="%1.%2.%3.%4.%5.%6.%7.%8"/>
      <w:lvlJc w:val="left"/>
      <w:pPr>
        <w:ind w:left="1616" w:hanging="1797"/>
      </w:pPr>
      <w:rPr>
        <w:rFonts w:ascii="Arial" w:hAnsi="Arial" w:cs="Arial" w:hint="default"/>
        <w:b/>
        <w:bCs/>
        <w:i w:val="0"/>
        <w:iCs w:val="0"/>
        <w:sz w:val="22"/>
        <w:szCs w:val="22"/>
      </w:rPr>
    </w:lvl>
    <w:lvl w:ilvl="8">
      <w:start w:val="1"/>
      <w:numFmt w:val="decimal"/>
      <w:suff w:val="space"/>
      <w:lvlText w:val="%1.%2.%3.%4.%5.%6.%7.%8.%9"/>
      <w:lvlJc w:val="left"/>
      <w:pPr>
        <w:ind w:left="1760" w:hanging="1941"/>
      </w:pPr>
      <w:rPr>
        <w:rFonts w:ascii="Arial" w:hAnsi="Arial" w:cs="Arial" w:hint="default"/>
        <w:b/>
        <w:bCs/>
        <w:i w:val="0"/>
        <w:iCs w:val="0"/>
        <w:sz w:val="22"/>
        <w:szCs w:val="22"/>
      </w:rPr>
    </w:lvl>
  </w:abstractNum>
  <w:abstractNum w:abstractNumId="8">
    <w:nsid w:val="24D94BB3"/>
    <w:multiLevelType w:val="multilevel"/>
    <w:tmpl w:val="2D9E5AD8"/>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A73831"/>
    <w:multiLevelType w:val="hybridMultilevel"/>
    <w:tmpl w:val="B9F8E6FE"/>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383E5CF5"/>
    <w:multiLevelType w:val="multilevel"/>
    <w:tmpl w:val="9A2648C0"/>
    <w:lvl w:ilvl="0">
      <w:start w:val="1"/>
      <w:numFmt w:val="bullet"/>
      <w:lvlText w:val=""/>
      <w:lvlJc w:val="left"/>
      <w:pPr>
        <w:tabs>
          <w:tab w:val="num" w:pos="644"/>
        </w:tabs>
        <w:ind w:left="644" w:hanging="284"/>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nsid w:val="38C1716C"/>
    <w:multiLevelType w:val="hybridMultilevel"/>
    <w:tmpl w:val="2286E7AE"/>
    <w:lvl w:ilvl="0" w:tplc="162AAC24">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3A6B656A"/>
    <w:multiLevelType w:val="hybridMultilevel"/>
    <w:tmpl w:val="BBD216B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3AEA67C3"/>
    <w:multiLevelType w:val="multilevel"/>
    <w:tmpl w:val="EF1CB2CA"/>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3F18F1"/>
    <w:multiLevelType w:val="hybridMultilevel"/>
    <w:tmpl w:val="170449CC"/>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3D9D72F3"/>
    <w:multiLevelType w:val="hybridMultilevel"/>
    <w:tmpl w:val="3836E450"/>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7">
    <w:nsid w:val="3E784346"/>
    <w:multiLevelType w:val="hybridMultilevel"/>
    <w:tmpl w:val="710AE4E6"/>
    <w:lvl w:ilvl="0" w:tplc="5B90272E">
      <w:numFmt w:val="bullet"/>
      <w:lvlText w:val="-"/>
      <w:lvlJc w:val="left"/>
      <w:pPr>
        <w:tabs>
          <w:tab w:val="num" w:pos="454"/>
        </w:tabs>
        <w:ind w:left="454" w:hanging="454"/>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0EF58C3"/>
    <w:multiLevelType w:val="hybridMultilevel"/>
    <w:tmpl w:val="F8B26F68"/>
    <w:lvl w:ilvl="0" w:tplc="162AAC24">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4389271E"/>
    <w:multiLevelType w:val="hybridMultilevel"/>
    <w:tmpl w:val="DE8E6BEE"/>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68D60F2"/>
    <w:multiLevelType w:val="hybridMultilevel"/>
    <w:tmpl w:val="BC72F1BA"/>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1">
    <w:nsid w:val="47641753"/>
    <w:multiLevelType w:val="multilevel"/>
    <w:tmpl w:val="2D9E5AD8"/>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E43B1A"/>
    <w:multiLevelType w:val="hybridMultilevel"/>
    <w:tmpl w:val="08EC9D30"/>
    <w:lvl w:ilvl="0" w:tplc="86C836BC">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52053EA5"/>
    <w:multiLevelType w:val="hybridMultilevel"/>
    <w:tmpl w:val="1716ED3A"/>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6">
    <w:nsid w:val="5732532A"/>
    <w:multiLevelType w:val="multilevel"/>
    <w:tmpl w:val="68AC14D6"/>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79E191D"/>
    <w:multiLevelType w:val="hybridMultilevel"/>
    <w:tmpl w:val="293436A0"/>
    <w:lvl w:ilvl="0" w:tplc="26C83E36">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8">
    <w:nsid w:val="5C004528"/>
    <w:multiLevelType w:val="hybridMultilevel"/>
    <w:tmpl w:val="9F144CCC"/>
    <w:lvl w:ilvl="0" w:tplc="64C2D9DC">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29">
    <w:nsid w:val="62B5162F"/>
    <w:multiLevelType w:val="hybridMultilevel"/>
    <w:tmpl w:val="92FEAC44"/>
    <w:lvl w:ilvl="0" w:tplc="86C836BC">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65A360F1"/>
    <w:multiLevelType w:val="multilevel"/>
    <w:tmpl w:val="7A4424F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A166BF"/>
    <w:multiLevelType w:val="multilevel"/>
    <w:tmpl w:val="EF1CB2CA"/>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9D43474"/>
    <w:multiLevelType w:val="hybridMultilevel"/>
    <w:tmpl w:val="086C5602"/>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6AED49CC"/>
    <w:multiLevelType w:val="hybridMultilevel"/>
    <w:tmpl w:val="9A2648C0"/>
    <w:lvl w:ilvl="0" w:tplc="86C836BC">
      <w:start w:val="1"/>
      <w:numFmt w:val="bullet"/>
      <w:lvlText w:val=""/>
      <w:lvlJc w:val="left"/>
      <w:pPr>
        <w:tabs>
          <w:tab w:val="num" w:pos="644"/>
        </w:tabs>
        <w:ind w:left="644" w:hanging="284"/>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34">
    <w:nsid w:val="6BDE6A0F"/>
    <w:multiLevelType w:val="hybridMultilevel"/>
    <w:tmpl w:val="32C64B60"/>
    <w:lvl w:ilvl="0" w:tplc="10D86BE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6C7E7BD4"/>
    <w:multiLevelType w:val="hybridMultilevel"/>
    <w:tmpl w:val="320A006C"/>
    <w:lvl w:ilvl="0" w:tplc="86C836BC">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7">
    <w:nsid w:val="740C48A6"/>
    <w:multiLevelType w:val="hybridMultilevel"/>
    <w:tmpl w:val="559A66BC"/>
    <w:lvl w:ilvl="0" w:tplc="C668107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7C650476"/>
    <w:multiLevelType w:val="hybridMultilevel"/>
    <w:tmpl w:val="78781D9E"/>
    <w:lvl w:ilvl="0" w:tplc="B8A41316">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7"/>
  </w:num>
  <w:num w:numId="2">
    <w:abstractNumId w:val="10"/>
  </w:num>
  <w:num w:numId="3">
    <w:abstractNumId w:val="36"/>
  </w:num>
  <w:num w:numId="4">
    <w:abstractNumId w:val="37"/>
  </w:num>
  <w:num w:numId="5">
    <w:abstractNumId w:val="34"/>
  </w:num>
  <w:num w:numId="6">
    <w:abstractNumId w:val="34"/>
  </w:num>
  <w:num w:numId="7">
    <w:abstractNumId w:val="23"/>
  </w:num>
  <w:num w:numId="8">
    <w:abstractNumId w:val="21"/>
  </w:num>
  <w:num w:numId="9">
    <w:abstractNumId w:val="35"/>
  </w:num>
  <w:num w:numId="10">
    <w:abstractNumId w:val="22"/>
  </w:num>
  <w:num w:numId="11">
    <w:abstractNumId w:val="33"/>
  </w:num>
  <w:num w:numId="12">
    <w:abstractNumId w:val="11"/>
  </w:num>
  <w:num w:numId="13">
    <w:abstractNumId w:val="28"/>
  </w:num>
  <w:num w:numId="14">
    <w:abstractNumId w:val="8"/>
  </w:num>
  <w:num w:numId="15">
    <w:abstractNumId w:val="1"/>
  </w:num>
  <w:num w:numId="16">
    <w:abstractNumId w:val="3"/>
  </w:num>
  <w:num w:numId="17">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18">
    <w:abstractNumId w:val="29"/>
  </w:num>
  <w:num w:numId="19">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0">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1">
    <w:abstractNumId w:val="5"/>
  </w:num>
  <w:num w:numId="22">
    <w:abstractNumId w:val="32"/>
  </w:num>
  <w:num w:numId="23">
    <w:abstractNumId w:val="12"/>
  </w:num>
  <w:num w:numId="24">
    <w:abstractNumId w:val="18"/>
  </w:num>
  <w:num w:numId="25">
    <w:abstractNumId w:val="15"/>
  </w:num>
  <w:num w:numId="26">
    <w:abstractNumId w:val="19"/>
  </w:num>
  <w:num w:numId="27">
    <w:abstractNumId w:val="24"/>
  </w:num>
  <w:num w:numId="28">
    <w:abstractNumId w:val="13"/>
  </w:num>
  <w:num w:numId="29">
    <w:abstractNumId w:val="31"/>
  </w:num>
  <w:num w:numId="30">
    <w:abstractNumId w:val="26"/>
  </w:num>
  <w:num w:numId="31">
    <w:abstractNumId w:val="2"/>
  </w:num>
  <w:num w:numId="32">
    <w:abstractNumId w:val="14"/>
  </w:num>
  <w:num w:numId="33">
    <w:abstractNumId w:val="25"/>
  </w:num>
  <w:num w:numId="34">
    <w:abstractNumId w:val="16"/>
  </w:num>
  <w:num w:numId="35">
    <w:abstractNumId w:val="20"/>
  </w:num>
  <w:num w:numId="36">
    <w:abstractNumId w:val="9"/>
  </w:num>
  <w:num w:numId="37">
    <w:abstractNumId w:val="6"/>
  </w:num>
  <w:num w:numId="38">
    <w:abstractNumId w:val="17"/>
  </w:num>
  <w:num w:numId="39">
    <w:abstractNumId w:val="30"/>
  </w:num>
  <w:num w:numId="40">
    <w:abstractNumId w:val="38"/>
  </w:num>
  <w:num w:numId="41">
    <w:abstractNumId w:val="4"/>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577"/>
    <w:rsid w:val="00001714"/>
    <w:rsid w:val="000050EC"/>
    <w:rsid w:val="0001046D"/>
    <w:rsid w:val="00015FA5"/>
    <w:rsid w:val="00022D8C"/>
    <w:rsid w:val="00037EAA"/>
    <w:rsid w:val="0004008D"/>
    <w:rsid w:val="00043E0D"/>
    <w:rsid w:val="00045403"/>
    <w:rsid w:val="00054003"/>
    <w:rsid w:val="000857F1"/>
    <w:rsid w:val="000859F9"/>
    <w:rsid w:val="00085B0F"/>
    <w:rsid w:val="0009787A"/>
    <w:rsid w:val="000A236C"/>
    <w:rsid w:val="000A390B"/>
    <w:rsid w:val="000A3F37"/>
    <w:rsid w:val="000B7FF1"/>
    <w:rsid w:val="000C0699"/>
    <w:rsid w:val="000C260F"/>
    <w:rsid w:val="000C2F1B"/>
    <w:rsid w:val="000C3DB6"/>
    <w:rsid w:val="000C58AF"/>
    <w:rsid w:val="000C693D"/>
    <w:rsid w:val="000C7F42"/>
    <w:rsid w:val="000D00AB"/>
    <w:rsid w:val="000D0511"/>
    <w:rsid w:val="000D6C66"/>
    <w:rsid w:val="000E1988"/>
    <w:rsid w:val="000E49B4"/>
    <w:rsid w:val="000E77D9"/>
    <w:rsid w:val="000F71D4"/>
    <w:rsid w:val="0011018D"/>
    <w:rsid w:val="00117124"/>
    <w:rsid w:val="001172F1"/>
    <w:rsid w:val="001202EF"/>
    <w:rsid w:val="001307B8"/>
    <w:rsid w:val="00140CEC"/>
    <w:rsid w:val="00143B17"/>
    <w:rsid w:val="001441BA"/>
    <w:rsid w:val="00144BF3"/>
    <w:rsid w:val="001468A6"/>
    <w:rsid w:val="0015407B"/>
    <w:rsid w:val="0016277E"/>
    <w:rsid w:val="00174E41"/>
    <w:rsid w:val="00175F9B"/>
    <w:rsid w:val="00186A86"/>
    <w:rsid w:val="00190B04"/>
    <w:rsid w:val="00191B9F"/>
    <w:rsid w:val="001942EF"/>
    <w:rsid w:val="00197A87"/>
    <w:rsid w:val="001A0C3E"/>
    <w:rsid w:val="001A2100"/>
    <w:rsid w:val="001B5269"/>
    <w:rsid w:val="001B6676"/>
    <w:rsid w:val="001C2C2E"/>
    <w:rsid w:val="001C42EA"/>
    <w:rsid w:val="001C51DC"/>
    <w:rsid w:val="001C5DF0"/>
    <w:rsid w:val="001C7242"/>
    <w:rsid w:val="001D7C82"/>
    <w:rsid w:val="001E6925"/>
    <w:rsid w:val="00203E9A"/>
    <w:rsid w:val="002113A3"/>
    <w:rsid w:val="00211A91"/>
    <w:rsid w:val="002177D3"/>
    <w:rsid w:val="00224378"/>
    <w:rsid w:val="00233B0A"/>
    <w:rsid w:val="00236F7C"/>
    <w:rsid w:val="00240838"/>
    <w:rsid w:val="002456EE"/>
    <w:rsid w:val="00255A40"/>
    <w:rsid w:val="00264180"/>
    <w:rsid w:val="00274455"/>
    <w:rsid w:val="00275C9D"/>
    <w:rsid w:val="0028404D"/>
    <w:rsid w:val="00284712"/>
    <w:rsid w:val="002944FC"/>
    <w:rsid w:val="00296FBB"/>
    <w:rsid w:val="002A1479"/>
    <w:rsid w:val="002A22B7"/>
    <w:rsid w:val="002B3F0A"/>
    <w:rsid w:val="002B6136"/>
    <w:rsid w:val="002B6866"/>
    <w:rsid w:val="002C0227"/>
    <w:rsid w:val="002C4B5C"/>
    <w:rsid w:val="002C59F9"/>
    <w:rsid w:val="002C709C"/>
    <w:rsid w:val="002D360A"/>
    <w:rsid w:val="002E03F1"/>
    <w:rsid w:val="002E12C1"/>
    <w:rsid w:val="002E1CC2"/>
    <w:rsid w:val="002E4A68"/>
    <w:rsid w:val="002F6300"/>
    <w:rsid w:val="002F707C"/>
    <w:rsid w:val="00300082"/>
    <w:rsid w:val="00300EF4"/>
    <w:rsid w:val="00301FCC"/>
    <w:rsid w:val="003036EC"/>
    <w:rsid w:val="00305B91"/>
    <w:rsid w:val="00305F36"/>
    <w:rsid w:val="00310897"/>
    <w:rsid w:val="00315EF3"/>
    <w:rsid w:val="003165E9"/>
    <w:rsid w:val="00322157"/>
    <w:rsid w:val="00326276"/>
    <w:rsid w:val="0032638E"/>
    <w:rsid w:val="00330386"/>
    <w:rsid w:val="00332F0A"/>
    <w:rsid w:val="003370ED"/>
    <w:rsid w:val="00337E48"/>
    <w:rsid w:val="00344F8D"/>
    <w:rsid w:val="0034660E"/>
    <w:rsid w:val="0035534E"/>
    <w:rsid w:val="003560BA"/>
    <w:rsid w:val="003601F8"/>
    <w:rsid w:val="003624DE"/>
    <w:rsid w:val="0036394B"/>
    <w:rsid w:val="00364168"/>
    <w:rsid w:val="00375DC8"/>
    <w:rsid w:val="00384577"/>
    <w:rsid w:val="00386BC3"/>
    <w:rsid w:val="003917DD"/>
    <w:rsid w:val="00394C8E"/>
    <w:rsid w:val="003965FC"/>
    <w:rsid w:val="003A2BE7"/>
    <w:rsid w:val="003A3DCC"/>
    <w:rsid w:val="003A4D8B"/>
    <w:rsid w:val="003A6CB2"/>
    <w:rsid w:val="003B2282"/>
    <w:rsid w:val="003B3A53"/>
    <w:rsid w:val="003B5861"/>
    <w:rsid w:val="003B6A83"/>
    <w:rsid w:val="003C08BD"/>
    <w:rsid w:val="003C560F"/>
    <w:rsid w:val="003D17DC"/>
    <w:rsid w:val="003D2A37"/>
    <w:rsid w:val="003D5644"/>
    <w:rsid w:val="003E32D2"/>
    <w:rsid w:val="003E45CD"/>
    <w:rsid w:val="003E4F7B"/>
    <w:rsid w:val="003E638A"/>
    <w:rsid w:val="003F1C9B"/>
    <w:rsid w:val="003F295D"/>
    <w:rsid w:val="003F35EC"/>
    <w:rsid w:val="003F6F6D"/>
    <w:rsid w:val="0040290A"/>
    <w:rsid w:val="00403087"/>
    <w:rsid w:val="00403D4A"/>
    <w:rsid w:val="00404E72"/>
    <w:rsid w:val="004052F1"/>
    <w:rsid w:val="00411CE2"/>
    <w:rsid w:val="00415E98"/>
    <w:rsid w:val="00427232"/>
    <w:rsid w:val="00430604"/>
    <w:rsid w:val="0043640A"/>
    <w:rsid w:val="00443E29"/>
    <w:rsid w:val="004454BB"/>
    <w:rsid w:val="0045064C"/>
    <w:rsid w:val="004516B1"/>
    <w:rsid w:val="00454A07"/>
    <w:rsid w:val="0045510F"/>
    <w:rsid w:val="00455245"/>
    <w:rsid w:val="00456AA2"/>
    <w:rsid w:val="004670AE"/>
    <w:rsid w:val="00467D9B"/>
    <w:rsid w:val="004701B9"/>
    <w:rsid w:val="00470FF2"/>
    <w:rsid w:val="00472366"/>
    <w:rsid w:val="004919DC"/>
    <w:rsid w:val="00494934"/>
    <w:rsid w:val="004A235A"/>
    <w:rsid w:val="004A7448"/>
    <w:rsid w:val="004B27BD"/>
    <w:rsid w:val="004B32C3"/>
    <w:rsid w:val="004B3A6B"/>
    <w:rsid w:val="004D0A73"/>
    <w:rsid w:val="004D0BF0"/>
    <w:rsid w:val="004E3ACD"/>
    <w:rsid w:val="004F3B8A"/>
    <w:rsid w:val="004F7919"/>
    <w:rsid w:val="005008BD"/>
    <w:rsid w:val="005026F3"/>
    <w:rsid w:val="00502AB9"/>
    <w:rsid w:val="005104F0"/>
    <w:rsid w:val="00510869"/>
    <w:rsid w:val="00514B3A"/>
    <w:rsid w:val="00515BE9"/>
    <w:rsid w:val="00517262"/>
    <w:rsid w:val="00520131"/>
    <w:rsid w:val="00525691"/>
    <w:rsid w:val="00527CAC"/>
    <w:rsid w:val="00530ADB"/>
    <w:rsid w:val="00534A10"/>
    <w:rsid w:val="0053602A"/>
    <w:rsid w:val="005400EF"/>
    <w:rsid w:val="00541886"/>
    <w:rsid w:val="005421D6"/>
    <w:rsid w:val="005503B3"/>
    <w:rsid w:val="00551564"/>
    <w:rsid w:val="005516A4"/>
    <w:rsid w:val="005534AE"/>
    <w:rsid w:val="00555F7C"/>
    <w:rsid w:val="005569A9"/>
    <w:rsid w:val="005571CF"/>
    <w:rsid w:val="00560055"/>
    <w:rsid w:val="00564C09"/>
    <w:rsid w:val="00565F59"/>
    <w:rsid w:val="00566BFC"/>
    <w:rsid w:val="00570D7A"/>
    <w:rsid w:val="00573B08"/>
    <w:rsid w:val="005824E7"/>
    <w:rsid w:val="00592853"/>
    <w:rsid w:val="005928F3"/>
    <w:rsid w:val="00593233"/>
    <w:rsid w:val="005A0226"/>
    <w:rsid w:val="005A2637"/>
    <w:rsid w:val="005A6A0E"/>
    <w:rsid w:val="005B2703"/>
    <w:rsid w:val="005C1121"/>
    <w:rsid w:val="005C15B5"/>
    <w:rsid w:val="005D710B"/>
    <w:rsid w:val="005E2167"/>
    <w:rsid w:val="005E60B8"/>
    <w:rsid w:val="005E71C0"/>
    <w:rsid w:val="005E7B48"/>
    <w:rsid w:val="005E7C97"/>
    <w:rsid w:val="005F34FF"/>
    <w:rsid w:val="005F59EB"/>
    <w:rsid w:val="005F6EBC"/>
    <w:rsid w:val="006002B1"/>
    <w:rsid w:val="00610EE3"/>
    <w:rsid w:val="00614FDC"/>
    <w:rsid w:val="00615ABE"/>
    <w:rsid w:val="00622528"/>
    <w:rsid w:val="006236CB"/>
    <w:rsid w:val="00623B6A"/>
    <w:rsid w:val="00630411"/>
    <w:rsid w:val="006338D7"/>
    <w:rsid w:val="006353F7"/>
    <w:rsid w:val="0064212B"/>
    <w:rsid w:val="00642DCA"/>
    <w:rsid w:val="00644846"/>
    <w:rsid w:val="0065562D"/>
    <w:rsid w:val="00660478"/>
    <w:rsid w:val="00660AEA"/>
    <w:rsid w:val="0066757B"/>
    <w:rsid w:val="0067575D"/>
    <w:rsid w:val="006765F9"/>
    <w:rsid w:val="00682A5D"/>
    <w:rsid w:val="006856E1"/>
    <w:rsid w:val="00685982"/>
    <w:rsid w:val="0069438D"/>
    <w:rsid w:val="006A216A"/>
    <w:rsid w:val="006A6BBB"/>
    <w:rsid w:val="006B055E"/>
    <w:rsid w:val="006B221B"/>
    <w:rsid w:val="006B314F"/>
    <w:rsid w:val="006C0CC8"/>
    <w:rsid w:val="006C2063"/>
    <w:rsid w:val="006C39D3"/>
    <w:rsid w:val="006C5669"/>
    <w:rsid w:val="006C570A"/>
    <w:rsid w:val="006D219E"/>
    <w:rsid w:val="006D2422"/>
    <w:rsid w:val="006D254D"/>
    <w:rsid w:val="006D567A"/>
    <w:rsid w:val="006D7FD3"/>
    <w:rsid w:val="006E2BE1"/>
    <w:rsid w:val="006F57D8"/>
    <w:rsid w:val="007036B9"/>
    <w:rsid w:val="00705319"/>
    <w:rsid w:val="00720236"/>
    <w:rsid w:val="007234D1"/>
    <w:rsid w:val="007269AC"/>
    <w:rsid w:val="00727268"/>
    <w:rsid w:val="00736D92"/>
    <w:rsid w:val="00737992"/>
    <w:rsid w:val="00744C21"/>
    <w:rsid w:val="00763812"/>
    <w:rsid w:val="00764EED"/>
    <w:rsid w:val="00765D14"/>
    <w:rsid w:val="007700FC"/>
    <w:rsid w:val="00774EB4"/>
    <w:rsid w:val="007808F3"/>
    <w:rsid w:val="00781AA8"/>
    <w:rsid w:val="0079286F"/>
    <w:rsid w:val="007A0163"/>
    <w:rsid w:val="007A1C85"/>
    <w:rsid w:val="007B2D1F"/>
    <w:rsid w:val="007B77B1"/>
    <w:rsid w:val="007D0FE5"/>
    <w:rsid w:val="007E2515"/>
    <w:rsid w:val="007F2826"/>
    <w:rsid w:val="007F3B23"/>
    <w:rsid w:val="007F4FC5"/>
    <w:rsid w:val="008051B3"/>
    <w:rsid w:val="00806D14"/>
    <w:rsid w:val="008073F6"/>
    <w:rsid w:val="0080796B"/>
    <w:rsid w:val="00811358"/>
    <w:rsid w:val="00816103"/>
    <w:rsid w:val="008178C3"/>
    <w:rsid w:val="00820793"/>
    <w:rsid w:val="0083244F"/>
    <w:rsid w:val="0084118B"/>
    <w:rsid w:val="008412B0"/>
    <w:rsid w:val="00841ABB"/>
    <w:rsid w:val="0084269C"/>
    <w:rsid w:val="00842BFB"/>
    <w:rsid w:val="00844307"/>
    <w:rsid w:val="00845B6D"/>
    <w:rsid w:val="00850DA2"/>
    <w:rsid w:val="0085106D"/>
    <w:rsid w:val="00851A96"/>
    <w:rsid w:val="00854922"/>
    <w:rsid w:val="00863E3B"/>
    <w:rsid w:val="00864B8D"/>
    <w:rsid w:val="00865608"/>
    <w:rsid w:val="00865F95"/>
    <w:rsid w:val="00872367"/>
    <w:rsid w:val="00872646"/>
    <w:rsid w:val="008736AD"/>
    <w:rsid w:val="00881AD8"/>
    <w:rsid w:val="00890F67"/>
    <w:rsid w:val="00891B10"/>
    <w:rsid w:val="008932FF"/>
    <w:rsid w:val="00894BEF"/>
    <w:rsid w:val="00896346"/>
    <w:rsid w:val="00897082"/>
    <w:rsid w:val="008A3C59"/>
    <w:rsid w:val="008B7A97"/>
    <w:rsid w:val="008C05C9"/>
    <w:rsid w:val="008C6E64"/>
    <w:rsid w:val="008D00A4"/>
    <w:rsid w:val="008D554F"/>
    <w:rsid w:val="008D75E0"/>
    <w:rsid w:val="008E092E"/>
    <w:rsid w:val="008E09C1"/>
    <w:rsid w:val="008E0A01"/>
    <w:rsid w:val="008E33CA"/>
    <w:rsid w:val="008E4A63"/>
    <w:rsid w:val="008F0FE4"/>
    <w:rsid w:val="008F14C5"/>
    <w:rsid w:val="008F1F46"/>
    <w:rsid w:val="008F46E6"/>
    <w:rsid w:val="00910810"/>
    <w:rsid w:val="00910AE1"/>
    <w:rsid w:val="00912F32"/>
    <w:rsid w:val="0091349A"/>
    <w:rsid w:val="009165AA"/>
    <w:rsid w:val="00917AC8"/>
    <w:rsid w:val="0092154E"/>
    <w:rsid w:val="0092287E"/>
    <w:rsid w:val="00926377"/>
    <w:rsid w:val="009326EC"/>
    <w:rsid w:val="009350D1"/>
    <w:rsid w:val="0095284A"/>
    <w:rsid w:val="00955B3F"/>
    <w:rsid w:val="0095772E"/>
    <w:rsid w:val="00960227"/>
    <w:rsid w:val="00961798"/>
    <w:rsid w:val="009757B9"/>
    <w:rsid w:val="00984DE7"/>
    <w:rsid w:val="00987592"/>
    <w:rsid w:val="009936D8"/>
    <w:rsid w:val="0099492E"/>
    <w:rsid w:val="00997D83"/>
    <w:rsid w:val="009A11CB"/>
    <w:rsid w:val="009A58E0"/>
    <w:rsid w:val="009A6D88"/>
    <w:rsid w:val="009A70F1"/>
    <w:rsid w:val="009B68A2"/>
    <w:rsid w:val="009B6E70"/>
    <w:rsid w:val="009C4D5C"/>
    <w:rsid w:val="009C7504"/>
    <w:rsid w:val="009C78C6"/>
    <w:rsid w:val="009D1E8D"/>
    <w:rsid w:val="009E3DF6"/>
    <w:rsid w:val="009E6346"/>
    <w:rsid w:val="009F0555"/>
    <w:rsid w:val="009F0DDE"/>
    <w:rsid w:val="009F5CC1"/>
    <w:rsid w:val="009F6235"/>
    <w:rsid w:val="00A02706"/>
    <w:rsid w:val="00A03F92"/>
    <w:rsid w:val="00A15F0B"/>
    <w:rsid w:val="00A17E6D"/>
    <w:rsid w:val="00A20A29"/>
    <w:rsid w:val="00A27045"/>
    <w:rsid w:val="00A31250"/>
    <w:rsid w:val="00A334B5"/>
    <w:rsid w:val="00A356EF"/>
    <w:rsid w:val="00A357CD"/>
    <w:rsid w:val="00A361CF"/>
    <w:rsid w:val="00A4064C"/>
    <w:rsid w:val="00A434F4"/>
    <w:rsid w:val="00A43ECD"/>
    <w:rsid w:val="00A479A1"/>
    <w:rsid w:val="00A5590E"/>
    <w:rsid w:val="00A571B6"/>
    <w:rsid w:val="00A62E40"/>
    <w:rsid w:val="00A67ABC"/>
    <w:rsid w:val="00A7036D"/>
    <w:rsid w:val="00A76D12"/>
    <w:rsid w:val="00A77F04"/>
    <w:rsid w:val="00A812EE"/>
    <w:rsid w:val="00A836F8"/>
    <w:rsid w:val="00A83B8C"/>
    <w:rsid w:val="00A973A1"/>
    <w:rsid w:val="00AA0BB6"/>
    <w:rsid w:val="00AA1B5D"/>
    <w:rsid w:val="00AA5D10"/>
    <w:rsid w:val="00AB2665"/>
    <w:rsid w:val="00AB5B87"/>
    <w:rsid w:val="00AC3728"/>
    <w:rsid w:val="00AC5020"/>
    <w:rsid w:val="00AD0BD3"/>
    <w:rsid w:val="00AD2AAE"/>
    <w:rsid w:val="00AD7DD9"/>
    <w:rsid w:val="00AE2748"/>
    <w:rsid w:val="00AF73FE"/>
    <w:rsid w:val="00B04838"/>
    <w:rsid w:val="00B05A7B"/>
    <w:rsid w:val="00B12966"/>
    <w:rsid w:val="00B146FC"/>
    <w:rsid w:val="00B15113"/>
    <w:rsid w:val="00B173ED"/>
    <w:rsid w:val="00B311E0"/>
    <w:rsid w:val="00B32329"/>
    <w:rsid w:val="00B371D0"/>
    <w:rsid w:val="00B415FF"/>
    <w:rsid w:val="00B41741"/>
    <w:rsid w:val="00B41FFA"/>
    <w:rsid w:val="00B4492C"/>
    <w:rsid w:val="00B4508C"/>
    <w:rsid w:val="00B45619"/>
    <w:rsid w:val="00B47CD2"/>
    <w:rsid w:val="00B5076B"/>
    <w:rsid w:val="00B50F4B"/>
    <w:rsid w:val="00B51BE8"/>
    <w:rsid w:val="00B63C58"/>
    <w:rsid w:val="00B65EF1"/>
    <w:rsid w:val="00B67B0B"/>
    <w:rsid w:val="00B71346"/>
    <w:rsid w:val="00B73DEE"/>
    <w:rsid w:val="00B74279"/>
    <w:rsid w:val="00B778B5"/>
    <w:rsid w:val="00B80267"/>
    <w:rsid w:val="00B82436"/>
    <w:rsid w:val="00B84CCE"/>
    <w:rsid w:val="00B8561D"/>
    <w:rsid w:val="00B86ABA"/>
    <w:rsid w:val="00B90EE2"/>
    <w:rsid w:val="00B93E5D"/>
    <w:rsid w:val="00B967A4"/>
    <w:rsid w:val="00BA1DF5"/>
    <w:rsid w:val="00BA647E"/>
    <w:rsid w:val="00BA6680"/>
    <w:rsid w:val="00BB066D"/>
    <w:rsid w:val="00BB5879"/>
    <w:rsid w:val="00BC08FA"/>
    <w:rsid w:val="00BC150C"/>
    <w:rsid w:val="00BC5D86"/>
    <w:rsid w:val="00BE2573"/>
    <w:rsid w:val="00BE5357"/>
    <w:rsid w:val="00BF3547"/>
    <w:rsid w:val="00BF66CC"/>
    <w:rsid w:val="00BF6CF7"/>
    <w:rsid w:val="00BF7BC7"/>
    <w:rsid w:val="00C055DA"/>
    <w:rsid w:val="00C06283"/>
    <w:rsid w:val="00C078F3"/>
    <w:rsid w:val="00C07980"/>
    <w:rsid w:val="00C1333A"/>
    <w:rsid w:val="00C16815"/>
    <w:rsid w:val="00C20E22"/>
    <w:rsid w:val="00C235BA"/>
    <w:rsid w:val="00C2431E"/>
    <w:rsid w:val="00C24FC0"/>
    <w:rsid w:val="00C43D29"/>
    <w:rsid w:val="00C70674"/>
    <w:rsid w:val="00C71669"/>
    <w:rsid w:val="00C755D6"/>
    <w:rsid w:val="00C83CBE"/>
    <w:rsid w:val="00C86AA2"/>
    <w:rsid w:val="00C9351A"/>
    <w:rsid w:val="00C93881"/>
    <w:rsid w:val="00C940CA"/>
    <w:rsid w:val="00C945C4"/>
    <w:rsid w:val="00C95B88"/>
    <w:rsid w:val="00C97384"/>
    <w:rsid w:val="00CA121F"/>
    <w:rsid w:val="00CA25B1"/>
    <w:rsid w:val="00CA2B09"/>
    <w:rsid w:val="00CA4BF3"/>
    <w:rsid w:val="00CB0B65"/>
    <w:rsid w:val="00CB1AE8"/>
    <w:rsid w:val="00CB23BF"/>
    <w:rsid w:val="00CB39C9"/>
    <w:rsid w:val="00CB6059"/>
    <w:rsid w:val="00CC669C"/>
    <w:rsid w:val="00CE0630"/>
    <w:rsid w:val="00CE2F4F"/>
    <w:rsid w:val="00CE4862"/>
    <w:rsid w:val="00CE65E1"/>
    <w:rsid w:val="00CF140D"/>
    <w:rsid w:val="00CF7787"/>
    <w:rsid w:val="00D04557"/>
    <w:rsid w:val="00D11FF7"/>
    <w:rsid w:val="00D22B9C"/>
    <w:rsid w:val="00D23785"/>
    <w:rsid w:val="00D245D5"/>
    <w:rsid w:val="00D250DA"/>
    <w:rsid w:val="00D338F8"/>
    <w:rsid w:val="00D34F51"/>
    <w:rsid w:val="00D3708A"/>
    <w:rsid w:val="00D3765F"/>
    <w:rsid w:val="00D37934"/>
    <w:rsid w:val="00D44C0B"/>
    <w:rsid w:val="00D54301"/>
    <w:rsid w:val="00D660D3"/>
    <w:rsid w:val="00D67DBA"/>
    <w:rsid w:val="00D71F65"/>
    <w:rsid w:val="00D72BB4"/>
    <w:rsid w:val="00D7660A"/>
    <w:rsid w:val="00D85FED"/>
    <w:rsid w:val="00DA00E5"/>
    <w:rsid w:val="00DA4B14"/>
    <w:rsid w:val="00DA691D"/>
    <w:rsid w:val="00DC1F9F"/>
    <w:rsid w:val="00DC39F4"/>
    <w:rsid w:val="00DC4BD7"/>
    <w:rsid w:val="00DC67BD"/>
    <w:rsid w:val="00DD1455"/>
    <w:rsid w:val="00DD627F"/>
    <w:rsid w:val="00DD748C"/>
    <w:rsid w:val="00DE3F64"/>
    <w:rsid w:val="00DF46ED"/>
    <w:rsid w:val="00DF69C3"/>
    <w:rsid w:val="00DF7DBD"/>
    <w:rsid w:val="00E0028D"/>
    <w:rsid w:val="00E01D0F"/>
    <w:rsid w:val="00E0243A"/>
    <w:rsid w:val="00E031DD"/>
    <w:rsid w:val="00E063C3"/>
    <w:rsid w:val="00E06D2A"/>
    <w:rsid w:val="00E07A29"/>
    <w:rsid w:val="00E110EC"/>
    <w:rsid w:val="00E11837"/>
    <w:rsid w:val="00E12FF4"/>
    <w:rsid w:val="00E216B3"/>
    <w:rsid w:val="00E31215"/>
    <w:rsid w:val="00E32BBE"/>
    <w:rsid w:val="00E36531"/>
    <w:rsid w:val="00E40608"/>
    <w:rsid w:val="00E460CD"/>
    <w:rsid w:val="00E46980"/>
    <w:rsid w:val="00E47E39"/>
    <w:rsid w:val="00E5099F"/>
    <w:rsid w:val="00E5644B"/>
    <w:rsid w:val="00E60FFC"/>
    <w:rsid w:val="00E61F90"/>
    <w:rsid w:val="00E6246F"/>
    <w:rsid w:val="00E6769F"/>
    <w:rsid w:val="00E67960"/>
    <w:rsid w:val="00E748B1"/>
    <w:rsid w:val="00E778D4"/>
    <w:rsid w:val="00E83710"/>
    <w:rsid w:val="00E913CB"/>
    <w:rsid w:val="00E91ACB"/>
    <w:rsid w:val="00EA6A6D"/>
    <w:rsid w:val="00EB0602"/>
    <w:rsid w:val="00EC35F7"/>
    <w:rsid w:val="00EC681E"/>
    <w:rsid w:val="00EC7764"/>
    <w:rsid w:val="00ED4791"/>
    <w:rsid w:val="00ED61DA"/>
    <w:rsid w:val="00EE0523"/>
    <w:rsid w:val="00EE2006"/>
    <w:rsid w:val="00EE7BC8"/>
    <w:rsid w:val="00EE7E67"/>
    <w:rsid w:val="00EF180A"/>
    <w:rsid w:val="00EF3262"/>
    <w:rsid w:val="00EF3CDA"/>
    <w:rsid w:val="00EF51C7"/>
    <w:rsid w:val="00F03FA9"/>
    <w:rsid w:val="00F04400"/>
    <w:rsid w:val="00F152F9"/>
    <w:rsid w:val="00F21303"/>
    <w:rsid w:val="00F254D0"/>
    <w:rsid w:val="00F26139"/>
    <w:rsid w:val="00F3280D"/>
    <w:rsid w:val="00F33C59"/>
    <w:rsid w:val="00F422F0"/>
    <w:rsid w:val="00F47ADD"/>
    <w:rsid w:val="00F50607"/>
    <w:rsid w:val="00F55C1B"/>
    <w:rsid w:val="00F57269"/>
    <w:rsid w:val="00F63BE2"/>
    <w:rsid w:val="00F75051"/>
    <w:rsid w:val="00F8216F"/>
    <w:rsid w:val="00F8395C"/>
    <w:rsid w:val="00F87C1B"/>
    <w:rsid w:val="00F92946"/>
    <w:rsid w:val="00FA621B"/>
    <w:rsid w:val="00FA67D3"/>
    <w:rsid w:val="00FA70FF"/>
    <w:rsid w:val="00FB0B43"/>
    <w:rsid w:val="00FB6287"/>
    <w:rsid w:val="00FB70F8"/>
    <w:rsid w:val="00FB7ADE"/>
    <w:rsid w:val="00FD07F8"/>
    <w:rsid w:val="00FD684D"/>
    <w:rsid w:val="00FE2B96"/>
    <w:rsid w:val="00FF109E"/>
    <w:rsid w:val="00FF2B7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DBD"/>
    <w:rPr>
      <w:rFonts w:ascii="Arial" w:hAnsi="Arial" w:cs="Arial"/>
      <w:noProof/>
      <w:sz w:val="20"/>
      <w:szCs w:val="20"/>
    </w:rPr>
  </w:style>
  <w:style w:type="paragraph" w:styleId="Heading1">
    <w:name w:val="heading 1"/>
    <w:aliases w:val="1 Heading"/>
    <w:basedOn w:val="Normal"/>
    <w:next w:val="Normal"/>
    <w:link w:val="Heading1Char"/>
    <w:uiPriority w:val="99"/>
    <w:qFormat/>
    <w:rsid w:val="00F55C1B"/>
    <w:pPr>
      <w:keepNext/>
      <w:tabs>
        <w:tab w:val="left" w:pos="567"/>
      </w:tabs>
      <w:outlineLvl w:val="0"/>
    </w:pPr>
    <w:rPr>
      <w:b/>
      <w:bCs/>
      <w:kern w:val="28"/>
      <w:sz w:val="28"/>
      <w:szCs w:val="28"/>
    </w:rPr>
  </w:style>
  <w:style w:type="paragraph" w:styleId="Heading2">
    <w:name w:val="heading 2"/>
    <w:aliases w:val="Başlık 2 Char"/>
    <w:basedOn w:val="Normal"/>
    <w:next w:val="Normal"/>
    <w:link w:val="Heading2Char"/>
    <w:uiPriority w:val="99"/>
    <w:qFormat/>
    <w:rsid w:val="0043640A"/>
    <w:pPr>
      <w:keepNext/>
      <w:tabs>
        <w:tab w:val="left" w:pos="567"/>
      </w:tabs>
      <w:jc w:val="both"/>
      <w:outlineLvl w:val="1"/>
    </w:pPr>
    <w:rPr>
      <w:b/>
      <w:bCs/>
      <w:sz w:val="24"/>
      <w:szCs w:val="24"/>
      <w:lang w:eastAsia="en-US"/>
    </w:rPr>
  </w:style>
  <w:style w:type="paragraph" w:styleId="Heading3">
    <w:name w:val="heading 3"/>
    <w:basedOn w:val="Normal"/>
    <w:next w:val="Normal"/>
    <w:link w:val="Heading3Char"/>
    <w:uiPriority w:val="99"/>
    <w:qFormat/>
    <w:rsid w:val="0043640A"/>
    <w:pPr>
      <w:keepNext/>
      <w:tabs>
        <w:tab w:val="left" w:pos="567"/>
      </w:tabs>
      <w:jc w:val="both"/>
      <w:outlineLvl w:val="2"/>
    </w:pPr>
    <w:rPr>
      <w:b/>
      <w:bCs/>
      <w:sz w:val="22"/>
      <w:szCs w:val="22"/>
    </w:rPr>
  </w:style>
  <w:style w:type="paragraph" w:styleId="Heading4">
    <w:name w:val="heading 4"/>
    <w:basedOn w:val="Normal"/>
    <w:next w:val="Normal"/>
    <w:link w:val="Heading4Char"/>
    <w:uiPriority w:val="99"/>
    <w:qFormat/>
    <w:rsid w:val="00551564"/>
    <w:pPr>
      <w:keepNext/>
      <w:overflowPunct w:val="0"/>
      <w:autoSpaceDE w:val="0"/>
      <w:autoSpaceDN w:val="0"/>
      <w:adjustRightInd w:val="0"/>
      <w:textAlignment w:val="baseline"/>
      <w:outlineLvl w:val="3"/>
    </w:pPr>
    <w:rPr>
      <w:rFonts w:eastAsia="SimSun"/>
      <w:b/>
      <w:bCs/>
      <w:sz w:val="22"/>
      <w:szCs w:val="22"/>
      <w:lang w:val="en-US" w:eastAsia="zh-CN"/>
    </w:rPr>
  </w:style>
  <w:style w:type="paragraph" w:styleId="Heading5">
    <w:name w:val="heading 5"/>
    <w:basedOn w:val="Normal"/>
    <w:next w:val="Normal"/>
    <w:link w:val="Heading5Char"/>
    <w:uiPriority w:val="99"/>
    <w:qFormat/>
    <w:rsid w:val="00E913CB"/>
    <w:pPr>
      <w:spacing w:before="240" w:after="60"/>
      <w:outlineLvl w:val="4"/>
    </w:pPr>
    <w:rPr>
      <w:b/>
      <w:bCs/>
      <w:i/>
      <w:iCs/>
      <w:sz w:val="26"/>
      <w:szCs w:val="26"/>
    </w:rPr>
  </w:style>
  <w:style w:type="paragraph" w:styleId="Heading6">
    <w:name w:val="heading 6"/>
    <w:basedOn w:val="Normal"/>
    <w:next w:val="Normal"/>
    <w:link w:val="Heading6Char"/>
    <w:uiPriority w:val="99"/>
    <w:qFormat/>
    <w:rsid w:val="00894BEF"/>
    <w:pPr>
      <w:keepNext/>
      <w:jc w:val="right"/>
      <w:outlineLvl w:val="5"/>
    </w:pPr>
    <w:rPr>
      <w:b/>
      <w:bCs/>
      <w:noProof w:val="0"/>
      <w:u w:val="single"/>
      <w:lang w:val="fr-FR"/>
    </w:rPr>
  </w:style>
  <w:style w:type="paragraph" w:styleId="Heading7">
    <w:name w:val="heading 7"/>
    <w:basedOn w:val="Normal"/>
    <w:next w:val="Normal"/>
    <w:link w:val="Heading7Char"/>
    <w:uiPriority w:val="99"/>
    <w:qFormat/>
    <w:rsid w:val="003B2282"/>
    <w:pPr>
      <w:keepNext/>
      <w:outlineLvl w:val="6"/>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
    <w:basedOn w:val="DefaultParagraphFont"/>
    <w:link w:val="Heading1"/>
    <w:uiPriority w:val="9"/>
    <w:rsid w:val="001A291E"/>
    <w:rPr>
      <w:rFonts w:asciiTheme="majorHAnsi" w:eastAsiaTheme="majorEastAsia" w:hAnsiTheme="majorHAnsi" w:cstheme="majorBidi"/>
      <w:b/>
      <w:bCs/>
      <w:noProof/>
      <w:kern w:val="32"/>
      <w:sz w:val="32"/>
      <w:szCs w:val="32"/>
    </w:rPr>
  </w:style>
  <w:style w:type="character" w:customStyle="1" w:styleId="Heading2Char">
    <w:name w:val="Heading 2 Char"/>
    <w:aliases w:val="Başlık 2 Char Char"/>
    <w:basedOn w:val="DefaultParagraphFont"/>
    <w:link w:val="Heading2"/>
    <w:uiPriority w:val="9"/>
    <w:semiHidden/>
    <w:rsid w:val="001A291E"/>
    <w:rPr>
      <w:rFonts w:asciiTheme="majorHAnsi" w:eastAsiaTheme="majorEastAsia" w:hAnsiTheme="majorHAnsi" w:cstheme="majorBidi"/>
      <w:b/>
      <w:bCs/>
      <w:i/>
      <w:iCs/>
      <w:noProof/>
      <w:sz w:val="28"/>
      <w:szCs w:val="28"/>
    </w:rPr>
  </w:style>
  <w:style w:type="character" w:customStyle="1" w:styleId="Heading3Char">
    <w:name w:val="Heading 3 Char"/>
    <w:basedOn w:val="DefaultParagraphFont"/>
    <w:link w:val="Heading3"/>
    <w:uiPriority w:val="99"/>
    <w:locked/>
    <w:rsid w:val="0043640A"/>
    <w:rPr>
      <w:rFonts w:ascii="Arial" w:hAnsi="Arial" w:cs="Arial"/>
      <w:b/>
      <w:bCs/>
      <w:noProof/>
      <w:sz w:val="22"/>
      <w:szCs w:val="22"/>
    </w:rPr>
  </w:style>
  <w:style w:type="character" w:customStyle="1" w:styleId="Heading4Char">
    <w:name w:val="Heading 4 Char"/>
    <w:basedOn w:val="DefaultParagraphFont"/>
    <w:link w:val="Heading4"/>
    <w:uiPriority w:val="9"/>
    <w:semiHidden/>
    <w:rsid w:val="001A291E"/>
    <w:rPr>
      <w:rFonts w:asciiTheme="minorHAnsi" w:eastAsiaTheme="minorEastAsia" w:hAnsiTheme="minorHAnsi" w:cstheme="minorBidi"/>
      <w:b/>
      <w:bCs/>
      <w:noProof/>
      <w:sz w:val="28"/>
      <w:szCs w:val="28"/>
    </w:rPr>
  </w:style>
  <w:style w:type="character" w:customStyle="1" w:styleId="Heading5Char">
    <w:name w:val="Heading 5 Char"/>
    <w:basedOn w:val="DefaultParagraphFont"/>
    <w:link w:val="Heading5"/>
    <w:uiPriority w:val="9"/>
    <w:semiHidden/>
    <w:rsid w:val="001A291E"/>
    <w:rPr>
      <w:rFonts w:asciiTheme="minorHAnsi" w:eastAsiaTheme="minorEastAsia" w:hAnsiTheme="minorHAnsi" w:cstheme="minorBidi"/>
      <w:b/>
      <w:bCs/>
      <w:i/>
      <w:iCs/>
      <w:noProof/>
      <w:sz w:val="26"/>
      <w:szCs w:val="26"/>
    </w:rPr>
  </w:style>
  <w:style w:type="character" w:customStyle="1" w:styleId="Heading6Char">
    <w:name w:val="Heading 6 Char"/>
    <w:basedOn w:val="DefaultParagraphFont"/>
    <w:link w:val="Heading6"/>
    <w:uiPriority w:val="9"/>
    <w:semiHidden/>
    <w:rsid w:val="001A291E"/>
    <w:rPr>
      <w:rFonts w:asciiTheme="minorHAnsi" w:eastAsiaTheme="minorEastAsia" w:hAnsiTheme="minorHAnsi" w:cstheme="minorBidi"/>
      <w:b/>
      <w:bCs/>
      <w:noProof/>
    </w:rPr>
  </w:style>
  <w:style w:type="character" w:customStyle="1" w:styleId="Heading7Char">
    <w:name w:val="Heading 7 Char"/>
    <w:basedOn w:val="DefaultParagraphFont"/>
    <w:link w:val="Heading7"/>
    <w:uiPriority w:val="9"/>
    <w:semiHidden/>
    <w:rsid w:val="001A291E"/>
    <w:rPr>
      <w:rFonts w:asciiTheme="minorHAnsi" w:eastAsiaTheme="minorEastAsia" w:hAnsiTheme="minorHAnsi" w:cstheme="minorBidi"/>
      <w:noProof/>
      <w:sz w:val="24"/>
      <w:szCs w:val="24"/>
    </w:rPr>
  </w:style>
  <w:style w:type="paragraph" w:styleId="TOC1">
    <w:name w:val="toc 1"/>
    <w:basedOn w:val="Normal"/>
    <w:next w:val="Normal"/>
    <w:autoRedefine/>
    <w:uiPriority w:val="99"/>
    <w:semiHidden/>
    <w:rsid w:val="0043640A"/>
    <w:pPr>
      <w:tabs>
        <w:tab w:val="right" w:leader="dot" w:pos="9628"/>
      </w:tabs>
      <w:jc w:val="both"/>
    </w:pPr>
    <w:rPr>
      <w:b/>
      <w:bCs/>
      <w:lang w:val="en-AU"/>
    </w:rPr>
  </w:style>
  <w:style w:type="paragraph" w:styleId="TOC2">
    <w:name w:val="toc 2"/>
    <w:basedOn w:val="Normal"/>
    <w:next w:val="Normal"/>
    <w:autoRedefine/>
    <w:uiPriority w:val="99"/>
    <w:semiHidden/>
    <w:rsid w:val="0043640A"/>
    <w:pPr>
      <w:tabs>
        <w:tab w:val="right" w:leader="dot" w:pos="9628"/>
      </w:tabs>
      <w:ind w:left="198"/>
      <w:jc w:val="both"/>
    </w:pPr>
    <w:rPr>
      <w:rFonts w:eastAsia="SimSun"/>
      <w:lang w:val="en-AU" w:eastAsia="zh-CN"/>
    </w:rPr>
  </w:style>
  <w:style w:type="paragraph" w:styleId="TOC3">
    <w:name w:val="toc 3"/>
    <w:basedOn w:val="Normal"/>
    <w:next w:val="Normal"/>
    <w:autoRedefine/>
    <w:uiPriority w:val="99"/>
    <w:semiHidden/>
    <w:rsid w:val="002B3F0A"/>
    <w:pPr>
      <w:tabs>
        <w:tab w:val="right" w:leader="dot" w:pos="567"/>
        <w:tab w:val="right" w:leader="dot" w:pos="9628"/>
      </w:tabs>
      <w:ind w:left="403"/>
      <w:jc w:val="both"/>
    </w:pPr>
    <w:rPr>
      <w:rFonts w:eastAsia="SimSun"/>
      <w:lang w:val="en-AU"/>
    </w:rPr>
  </w:style>
  <w:style w:type="paragraph" w:styleId="TOC4">
    <w:name w:val="toc 4"/>
    <w:basedOn w:val="Normal"/>
    <w:next w:val="Normal"/>
    <w:autoRedefine/>
    <w:uiPriority w:val="99"/>
    <w:semiHidden/>
    <w:rsid w:val="00C70674"/>
    <w:pPr>
      <w:ind w:left="600"/>
    </w:pPr>
  </w:style>
  <w:style w:type="paragraph" w:styleId="TOC5">
    <w:name w:val="toc 5"/>
    <w:basedOn w:val="Normal"/>
    <w:next w:val="Normal"/>
    <w:autoRedefine/>
    <w:uiPriority w:val="99"/>
    <w:semiHidden/>
    <w:rsid w:val="00C70674"/>
    <w:pPr>
      <w:ind w:left="800"/>
    </w:pPr>
  </w:style>
  <w:style w:type="paragraph" w:styleId="TOC9">
    <w:name w:val="toc 9"/>
    <w:basedOn w:val="Normal"/>
    <w:next w:val="Normal"/>
    <w:autoRedefine/>
    <w:uiPriority w:val="99"/>
    <w:semiHidden/>
    <w:rsid w:val="00C70674"/>
    <w:pPr>
      <w:ind w:left="1600"/>
    </w:pPr>
  </w:style>
  <w:style w:type="paragraph" w:styleId="TOC8">
    <w:name w:val="toc 8"/>
    <w:basedOn w:val="Normal"/>
    <w:next w:val="Normal"/>
    <w:autoRedefine/>
    <w:uiPriority w:val="99"/>
    <w:semiHidden/>
    <w:rsid w:val="00C70674"/>
    <w:pPr>
      <w:ind w:left="1400"/>
    </w:pPr>
  </w:style>
  <w:style w:type="paragraph" w:styleId="TOC7">
    <w:name w:val="toc 7"/>
    <w:basedOn w:val="Normal"/>
    <w:next w:val="Normal"/>
    <w:autoRedefine/>
    <w:uiPriority w:val="99"/>
    <w:semiHidden/>
    <w:rsid w:val="00C70674"/>
    <w:pPr>
      <w:ind w:left="1200"/>
    </w:pPr>
  </w:style>
  <w:style w:type="paragraph" w:styleId="TOC6">
    <w:name w:val="toc 6"/>
    <w:basedOn w:val="Normal"/>
    <w:next w:val="Normal"/>
    <w:autoRedefine/>
    <w:uiPriority w:val="99"/>
    <w:semiHidden/>
    <w:rsid w:val="00C70674"/>
    <w:pPr>
      <w:ind w:left="1000"/>
    </w:pPr>
  </w:style>
  <w:style w:type="paragraph" w:customStyle="1" w:styleId="StyleHeading1Characterscale84">
    <w:name w:val="Style Heading 1 + Character scale: 84%"/>
    <w:basedOn w:val="Heading1"/>
    <w:next w:val="Heading1"/>
    <w:uiPriority w:val="99"/>
    <w:rsid w:val="007F4FC5"/>
    <w:rPr>
      <w:w w:val="84"/>
    </w:rPr>
  </w:style>
  <w:style w:type="paragraph" w:customStyle="1" w:styleId="Style1">
    <w:name w:val="Style1"/>
    <w:basedOn w:val="Heading2"/>
    <w:next w:val="TOC2"/>
    <w:uiPriority w:val="99"/>
    <w:rsid w:val="00D22B9C"/>
    <w:rPr>
      <w:b w:val="0"/>
      <w:bCs w:val="0"/>
      <w:sz w:val="20"/>
      <w:szCs w:val="20"/>
    </w:rPr>
  </w:style>
  <w:style w:type="paragraph" w:customStyle="1" w:styleId="StyleHeading3">
    <w:name w:val="Style Heading 3"/>
    <w:aliases w:val="Başlık 3 Char1 + (Latin) 10 pt"/>
    <w:basedOn w:val="Heading3"/>
    <w:uiPriority w:val="99"/>
    <w:rsid w:val="00555F7C"/>
  </w:style>
  <w:style w:type="paragraph" w:styleId="Footer">
    <w:name w:val="footer"/>
    <w:basedOn w:val="Normal"/>
    <w:link w:val="FooterChar"/>
    <w:uiPriority w:val="99"/>
    <w:rsid w:val="006D567A"/>
    <w:pPr>
      <w:tabs>
        <w:tab w:val="center" w:pos="4536"/>
        <w:tab w:val="right" w:pos="9072"/>
      </w:tabs>
    </w:pPr>
  </w:style>
  <w:style w:type="character" w:customStyle="1" w:styleId="FooterChar">
    <w:name w:val="Footer Char"/>
    <w:basedOn w:val="DefaultParagraphFont"/>
    <w:link w:val="Footer"/>
    <w:uiPriority w:val="99"/>
    <w:semiHidden/>
    <w:rsid w:val="001A291E"/>
    <w:rPr>
      <w:rFonts w:ascii="Arial" w:hAnsi="Arial" w:cs="Arial"/>
      <w:noProof/>
      <w:sz w:val="20"/>
      <w:szCs w:val="20"/>
    </w:rPr>
  </w:style>
  <w:style w:type="paragraph" w:styleId="Header">
    <w:name w:val="header"/>
    <w:basedOn w:val="Normal"/>
    <w:link w:val="HeaderChar"/>
    <w:uiPriority w:val="99"/>
    <w:rsid w:val="00881AD8"/>
    <w:pPr>
      <w:tabs>
        <w:tab w:val="center" w:pos="4536"/>
        <w:tab w:val="right" w:pos="9072"/>
      </w:tabs>
    </w:pPr>
  </w:style>
  <w:style w:type="character" w:customStyle="1" w:styleId="HeaderChar">
    <w:name w:val="Header Char"/>
    <w:basedOn w:val="DefaultParagraphFont"/>
    <w:link w:val="Header"/>
    <w:uiPriority w:val="99"/>
    <w:semiHidden/>
    <w:rsid w:val="001A291E"/>
    <w:rPr>
      <w:rFonts w:ascii="Arial" w:hAnsi="Arial" w:cs="Arial"/>
      <w:noProof/>
      <w:sz w:val="20"/>
      <w:szCs w:val="20"/>
    </w:rPr>
  </w:style>
  <w:style w:type="paragraph" w:styleId="NormalWeb">
    <w:name w:val="Normal (Web)"/>
    <w:basedOn w:val="Normal"/>
    <w:uiPriority w:val="99"/>
    <w:rsid w:val="00720236"/>
    <w:rPr>
      <w:rFonts w:cs="Times New Roman"/>
      <w:sz w:val="24"/>
      <w:szCs w:val="24"/>
    </w:rPr>
  </w:style>
  <w:style w:type="paragraph" w:customStyle="1" w:styleId="StyleHeading2Left">
    <w:name w:val="Style Heading 2 + Left"/>
    <w:basedOn w:val="Heading2"/>
    <w:uiPriority w:val="99"/>
    <w:rsid w:val="00F04400"/>
    <w:pPr>
      <w:widowControl w:val="0"/>
      <w:autoSpaceDE w:val="0"/>
      <w:autoSpaceDN w:val="0"/>
      <w:adjustRightInd w:val="0"/>
      <w:jc w:val="left"/>
    </w:pPr>
    <w:rPr>
      <w:rFonts w:eastAsia="SimSun"/>
    </w:rPr>
  </w:style>
  <w:style w:type="paragraph" w:customStyle="1" w:styleId="StyleComplex10ptLatinBoldCentered">
    <w:name w:val="Style (Complex) 10 pt (Latin) Bold Centered"/>
    <w:basedOn w:val="Normal"/>
    <w:next w:val="Normal"/>
    <w:uiPriority w:val="99"/>
    <w:rsid w:val="0015407B"/>
    <w:pPr>
      <w:jc w:val="center"/>
    </w:pPr>
    <w:rPr>
      <w:b/>
      <w:bCs/>
    </w:rPr>
  </w:style>
  <w:style w:type="paragraph" w:customStyle="1" w:styleId="Style2">
    <w:name w:val="Style2"/>
    <w:basedOn w:val="Normal"/>
    <w:uiPriority w:val="99"/>
    <w:rsid w:val="005E7B48"/>
  </w:style>
  <w:style w:type="paragraph" w:customStyle="1" w:styleId="StyleJustified">
    <w:name w:val="Style Justified"/>
    <w:basedOn w:val="Normal"/>
    <w:uiPriority w:val="99"/>
    <w:rsid w:val="000E1988"/>
    <w:pPr>
      <w:jc w:val="both"/>
    </w:pPr>
  </w:style>
  <w:style w:type="paragraph" w:customStyle="1" w:styleId="StyleHeading1">
    <w:name w:val="Style Heading 1 +"/>
    <w:basedOn w:val="Heading1"/>
    <w:uiPriority w:val="99"/>
    <w:rsid w:val="00D660D3"/>
    <w:rPr>
      <w:kern w:val="0"/>
    </w:rPr>
  </w:style>
  <w:style w:type="paragraph" w:customStyle="1" w:styleId="StyleHeading1Centered">
    <w:name w:val="Style Heading 1 + Centered"/>
    <w:basedOn w:val="Heading1"/>
    <w:uiPriority w:val="99"/>
    <w:rsid w:val="00E11837"/>
    <w:pPr>
      <w:jc w:val="center"/>
    </w:pPr>
  </w:style>
  <w:style w:type="paragraph" w:customStyle="1" w:styleId="StyleHeading1Centered1">
    <w:name w:val="Style Heading 1 + Centered1"/>
    <w:basedOn w:val="Heading1"/>
    <w:uiPriority w:val="99"/>
    <w:rsid w:val="00B778B5"/>
    <w:pPr>
      <w:jc w:val="center"/>
    </w:pPr>
  </w:style>
  <w:style w:type="paragraph" w:customStyle="1" w:styleId="StyleHeading1Centered2">
    <w:name w:val="Style Heading 1 + Centered2"/>
    <w:basedOn w:val="Heading1"/>
    <w:uiPriority w:val="99"/>
    <w:rsid w:val="00B778B5"/>
    <w:pPr>
      <w:jc w:val="center"/>
    </w:pPr>
  </w:style>
  <w:style w:type="paragraph" w:customStyle="1" w:styleId="StyleHeading1Centered3">
    <w:name w:val="Style Heading 1 + Centered3"/>
    <w:basedOn w:val="Heading1"/>
    <w:uiPriority w:val="99"/>
    <w:rsid w:val="00881AD8"/>
    <w:pPr>
      <w:jc w:val="center"/>
    </w:pPr>
  </w:style>
  <w:style w:type="paragraph" w:customStyle="1" w:styleId="StyleHeading2Italic">
    <w:name w:val="Style Heading 2 + Italic"/>
    <w:basedOn w:val="Heading2"/>
    <w:uiPriority w:val="99"/>
    <w:rsid w:val="00B415FF"/>
    <w:rPr>
      <w:lang w:val="en-AU"/>
    </w:rPr>
  </w:style>
  <w:style w:type="paragraph" w:customStyle="1" w:styleId="StyleJustified1">
    <w:name w:val="Style Justified1"/>
    <w:basedOn w:val="Normal"/>
    <w:uiPriority w:val="99"/>
    <w:rsid w:val="000E49B4"/>
    <w:pPr>
      <w:jc w:val="both"/>
    </w:pPr>
  </w:style>
  <w:style w:type="paragraph" w:customStyle="1" w:styleId="StyleBodyTextBefore6pt">
    <w:name w:val="Style Body Text + Before:  6 pt"/>
    <w:basedOn w:val="BodyText"/>
    <w:uiPriority w:val="99"/>
    <w:rsid w:val="00610EE3"/>
    <w:pPr>
      <w:spacing w:after="0"/>
    </w:pPr>
  </w:style>
  <w:style w:type="paragraph" w:styleId="BodyText">
    <w:name w:val="Body Text"/>
    <w:basedOn w:val="Normal"/>
    <w:link w:val="BodyTextChar"/>
    <w:uiPriority w:val="99"/>
    <w:rsid w:val="0099492E"/>
    <w:pPr>
      <w:spacing w:after="120"/>
    </w:pPr>
  </w:style>
  <w:style w:type="character" w:customStyle="1" w:styleId="BodyTextChar">
    <w:name w:val="Body Text Char"/>
    <w:basedOn w:val="DefaultParagraphFont"/>
    <w:link w:val="BodyText"/>
    <w:uiPriority w:val="99"/>
    <w:semiHidden/>
    <w:rsid w:val="001A291E"/>
    <w:rPr>
      <w:rFonts w:ascii="Arial" w:hAnsi="Arial" w:cs="Arial"/>
      <w:noProof/>
      <w:sz w:val="20"/>
      <w:szCs w:val="20"/>
    </w:rPr>
  </w:style>
  <w:style w:type="paragraph" w:customStyle="1" w:styleId="StyleHeading2TimesNewRomanItalic">
    <w:name w:val="Style Heading 2 + Times New Roman Italic"/>
    <w:basedOn w:val="Heading2"/>
    <w:uiPriority w:val="99"/>
    <w:rsid w:val="00610EE3"/>
  </w:style>
  <w:style w:type="paragraph" w:customStyle="1" w:styleId="StyleBodyTextBoldBlack">
    <w:name w:val="Style Body Text + Bold Black"/>
    <w:basedOn w:val="BodyText"/>
    <w:uiPriority w:val="99"/>
    <w:rsid w:val="003370ED"/>
    <w:rPr>
      <w:color w:val="000000"/>
    </w:rPr>
  </w:style>
  <w:style w:type="paragraph" w:customStyle="1" w:styleId="StyleBodyTextBoldLinespacing15lines">
    <w:name w:val="Style Body Text + Bold Line spacing:  1.5 lines"/>
    <w:basedOn w:val="BodyText"/>
    <w:uiPriority w:val="99"/>
    <w:rsid w:val="003370ED"/>
    <w:pPr>
      <w:spacing w:line="360" w:lineRule="auto"/>
    </w:pPr>
  </w:style>
  <w:style w:type="paragraph" w:customStyle="1" w:styleId="StyleBodyTextBoldLeft0cmHanging15cmLinespacing">
    <w:name w:val="Style Body Text + Bold Left:  0 cm Hanging:  15 cm Line spacing..."/>
    <w:basedOn w:val="BodyText"/>
    <w:uiPriority w:val="99"/>
    <w:rsid w:val="003370ED"/>
    <w:pPr>
      <w:spacing w:line="360" w:lineRule="auto"/>
      <w:ind w:left="851" w:hanging="851"/>
    </w:pPr>
  </w:style>
  <w:style w:type="paragraph" w:customStyle="1" w:styleId="StyleBodyTextBoldAfter0pt">
    <w:name w:val="Style Body Text + Bold After:  0 pt"/>
    <w:basedOn w:val="BodyText"/>
    <w:uiPriority w:val="99"/>
    <w:rsid w:val="004701B9"/>
    <w:pPr>
      <w:spacing w:after="0"/>
    </w:pPr>
  </w:style>
  <w:style w:type="paragraph" w:customStyle="1" w:styleId="StyleBodyTextBoldBlackAfter0pt">
    <w:name w:val="Style Body Text + Bold Black After:  0 pt"/>
    <w:basedOn w:val="BodyText"/>
    <w:uiPriority w:val="99"/>
    <w:rsid w:val="004701B9"/>
    <w:pPr>
      <w:spacing w:after="0"/>
    </w:pPr>
    <w:rPr>
      <w:color w:val="000000"/>
    </w:rPr>
  </w:style>
  <w:style w:type="paragraph" w:customStyle="1" w:styleId="StyleBodyTextBoldBlackLeft0cmHanging05cmAfter">
    <w:name w:val="Style Body Text + Bold Black Left:  0 cm Hanging:  05 cm After..."/>
    <w:basedOn w:val="BodyText"/>
    <w:uiPriority w:val="99"/>
    <w:rsid w:val="004701B9"/>
    <w:pPr>
      <w:spacing w:after="0"/>
      <w:ind w:left="284" w:hanging="284"/>
    </w:pPr>
    <w:rPr>
      <w:color w:val="000000"/>
    </w:rPr>
  </w:style>
  <w:style w:type="paragraph" w:customStyle="1" w:styleId="StyleHeading312pt">
    <w:name w:val="Style Heading 3 + 12 pt"/>
    <w:basedOn w:val="Heading3"/>
    <w:uiPriority w:val="99"/>
    <w:rsid w:val="00593233"/>
    <w:rPr>
      <w:lang w:eastAsia="en-US"/>
    </w:rPr>
  </w:style>
  <w:style w:type="paragraph" w:customStyle="1" w:styleId="StyleHeading116pt">
    <w:name w:val="Style Heading 1 + 16 pt"/>
    <w:basedOn w:val="Heading1"/>
    <w:uiPriority w:val="99"/>
    <w:rsid w:val="00A571B6"/>
  </w:style>
  <w:style w:type="paragraph" w:customStyle="1" w:styleId="StyleBodyTextIndent3Firstline0cm">
    <w:name w:val="Style Body Text Indent 3 + First line:  0 cm"/>
    <w:basedOn w:val="BodyTextIndent3"/>
    <w:uiPriority w:val="99"/>
    <w:rsid w:val="003F6F6D"/>
    <w:pPr>
      <w:spacing w:after="0"/>
      <w:ind w:left="0"/>
    </w:pPr>
    <w:rPr>
      <w:sz w:val="20"/>
      <w:szCs w:val="20"/>
      <w:lang w:eastAsia="en-US"/>
    </w:rPr>
  </w:style>
  <w:style w:type="paragraph" w:styleId="BodyTextIndent3">
    <w:name w:val="Body Text Indent 3"/>
    <w:basedOn w:val="Normal"/>
    <w:link w:val="BodyTextIndent3Char"/>
    <w:uiPriority w:val="99"/>
    <w:rsid w:val="003F6F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A291E"/>
    <w:rPr>
      <w:rFonts w:ascii="Arial" w:hAnsi="Arial" w:cs="Arial"/>
      <w:noProof/>
      <w:sz w:val="16"/>
      <w:szCs w:val="16"/>
    </w:rPr>
  </w:style>
  <w:style w:type="paragraph" w:customStyle="1" w:styleId="StyleBodyText212ptFirstline125cm">
    <w:name w:val="Style Body Text 2 + 12 pt First line:  125 cm"/>
    <w:basedOn w:val="BodyText2"/>
    <w:uiPriority w:val="99"/>
    <w:rsid w:val="00C93881"/>
    <w:pPr>
      <w:ind w:firstLine="708"/>
    </w:pPr>
  </w:style>
  <w:style w:type="paragraph" w:styleId="BodyText2">
    <w:name w:val="Body Text 2"/>
    <w:basedOn w:val="Normal"/>
    <w:link w:val="BodyText2Char"/>
    <w:uiPriority w:val="99"/>
    <w:rsid w:val="006338D7"/>
    <w:rPr>
      <w:lang w:val="en-US" w:eastAsia="en-US"/>
    </w:rPr>
  </w:style>
  <w:style w:type="character" w:customStyle="1" w:styleId="BodyText2Char">
    <w:name w:val="Body Text 2 Char"/>
    <w:basedOn w:val="DefaultParagraphFont"/>
    <w:link w:val="BodyText2"/>
    <w:uiPriority w:val="99"/>
    <w:semiHidden/>
    <w:rsid w:val="001A291E"/>
    <w:rPr>
      <w:rFonts w:ascii="Arial" w:hAnsi="Arial" w:cs="Arial"/>
      <w:noProof/>
      <w:sz w:val="20"/>
      <w:szCs w:val="20"/>
    </w:rPr>
  </w:style>
  <w:style w:type="paragraph" w:customStyle="1" w:styleId="StyleBodyText212pt">
    <w:name w:val="Style Body Text 2 + 12 pt"/>
    <w:basedOn w:val="BodyText2"/>
    <w:uiPriority w:val="99"/>
    <w:rsid w:val="00C93881"/>
  </w:style>
  <w:style w:type="paragraph" w:customStyle="1" w:styleId="StyleBodyText212ptLeft125cm">
    <w:name w:val="Style Body Text 2 + 12 pt Left:  125 cm"/>
    <w:basedOn w:val="BodyText2"/>
    <w:uiPriority w:val="99"/>
    <w:rsid w:val="00C93881"/>
    <w:pPr>
      <w:ind w:left="708"/>
    </w:pPr>
  </w:style>
  <w:style w:type="paragraph" w:customStyle="1" w:styleId="StyleBodyText212ptCentered">
    <w:name w:val="Style Body Text 2 + 12 pt Centered"/>
    <w:basedOn w:val="BodyText2"/>
    <w:next w:val="Normal"/>
    <w:uiPriority w:val="99"/>
    <w:rsid w:val="00C93881"/>
  </w:style>
  <w:style w:type="paragraph" w:customStyle="1" w:styleId="StyleStyle28JustifiedFirstline0cm">
    <w:name w:val="Style Style28 + Justified First line:  0 cm"/>
    <w:basedOn w:val="Heading2"/>
    <w:next w:val="Heading2"/>
    <w:uiPriority w:val="99"/>
    <w:rsid w:val="00573B08"/>
    <w:pPr>
      <w:overflowPunct w:val="0"/>
      <w:autoSpaceDE w:val="0"/>
      <w:autoSpaceDN w:val="0"/>
      <w:adjustRightInd w:val="0"/>
      <w:textAlignment w:val="baseline"/>
    </w:pPr>
  </w:style>
  <w:style w:type="paragraph" w:customStyle="1" w:styleId="TSEAnaBaslk">
    <w:name w:val="TSE Ana Baslık"/>
    <w:basedOn w:val="Normal"/>
    <w:next w:val="Normal"/>
    <w:uiPriority w:val="99"/>
    <w:rsid w:val="006D7FD3"/>
    <w:rPr>
      <w:b/>
      <w:bCs/>
    </w:rPr>
  </w:style>
  <w:style w:type="paragraph" w:customStyle="1" w:styleId="StyleHeading312pt1">
    <w:name w:val="Style Heading 3 + 12 pt1"/>
    <w:basedOn w:val="Heading3"/>
    <w:uiPriority w:val="99"/>
    <w:rsid w:val="00043E0D"/>
    <w:rPr>
      <w:lang w:val="en-AU"/>
    </w:rPr>
  </w:style>
  <w:style w:type="paragraph" w:customStyle="1" w:styleId="StyleBodyTextCentered">
    <w:name w:val="Style Body Text + Centered"/>
    <w:basedOn w:val="BodyText"/>
    <w:uiPriority w:val="99"/>
    <w:rsid w:val="008E33CA"/>
    <w:pPr>
      <w:spacing w:after="0"/>
      <w:jc w:val="center"/>
    </w:pPr>
  </w:style>
  <w:style w:type="character" w:customStyle="1" w:styleId="StyleTimesNewRoman">
    <w:name w:val="Style Times New Roman"/>
    <w:uiPriority w:val="99"/>
    <w:rsid w:val="00E460CD"/>
    <w:rPr>
      <w:rFonts w:ascii="Arial" w:hAnsi="Arial" w:cs="Arial"/>
      <w:sz w:val="20"/>
      <w:szCs w:val="20"/>
    </w:rPr>
  </w:style>
  <w:style w:type="paragraph" w:customStyle="1" w:styleId="StyleBodyTextJustified">
    <w:name w:val="Style Body Text + Justified"/>
    <w:basedOn w:val="BodyText"/>
    <w:uiPriority w:val="99"/>
    <w:rsid w:val="00140CEC"/>
    <w:pPr>
      <w:spacing w:after="0"/>
      <w:jc w:val="both"/>
    </w:pPr>
  </w:style>
  <w:style w:type="paragraph" w:customStyle="1" w:styleId="StyleHeading3NotBold">
    <w:name w:val="Style Heading 3 + Not Bold"/>
    <w:basedOn w:val="Heading3"/>
    <w:uiPriority w:val="99"/>
    <w:rsid w:val="00C940CA"/>
  </w:style>
  <w:style w:type="paragraph" w:customStyle="1" w:styleId="StyleLeft063cmFirstline0cm">
    <w:name w:val="Style Left:  063 cm First line:  0 cm"/>
    <w:basedOn w:val="Normal"/>
    <w:next w:val="Normal"/>
    <w:uiPriority w:val="99"/>
    <w:rsid w:val="00C940CA"/>
    <w:pPr>
      <w:autoSpaceDE w:val="0"/>
      <w:autoSpaceDN w:val="0"/>
      <w:spacing w:line="360" w:lineRule="auto"/>
      <w:jc w:val="both"/>
    </w:pPr>
  </w:style>
  <w:style w:type="paragraph" w:customStyle="1" w:styleId="StyleLeft">
    <w:name w:val="Style Left"/>
    <w:basedOn w:val="Normal"/>
    <w:next w:val="Normal"/>
    <w:uiPriority w:val="99"/>
    <w:rsid w:val="00C940CA"/>
    <w:pPr>
      <w:autoSpaceDE w:val="0"/>
      <w:autoSpaceDN w:val="0"/>
      <w:spacing w:line="360" w:lineRule="auto"/>
      <w:jc w:val="both"/>
    </w:pPr>
  </w:style>
  <w:style w:type="paragraph" w:customStyle="1" w:styleId="StyleCentered">
    <w:name w:val="Style Centered"/>
    <w:basedOn w:val="Normal"/>
    <w:uiPriority w:val="99"/>
    <w:rsid w:val="00144BF3"/>
    <w:pPr>
      <w:jc w:val="both"/>
    </w:pPr>
    <w:rPr>
      <w:color w:val="000000"/>
      <w:lang w:eastAsia="zh-CN"/>
    </w:rPr>
  </w:style>
  <w:style w:type="paragraph" w:customStyle="1" w:styleId="StyleBoldJustifiedFirstline125cmAfter6pt">
    <w:name w:val="Style Bold Justified First line:  125 cm After:  6 pt"/>
    <w:basedOn w:val="Heading4"/>
    <w:next w:val="Heading4"/>
    <w:uiPriority w:val="99"/>
    <w:rsid w:val="0032638E"/>
    <w:pPr>
      <w:spacing w:after="120"/>
      <w:ind w:firstLine="708"/>
      <w:jc w:val="both"/>
    </w:pPr>
    <w:rPr>
      <w:sz w:val="24"/>
      <w:szCs w:val="24"/>
    </w:rPr>
  </w:style>
  <w:style w:type="paragraph" w:customStyle="1" w:styleId="StyleHeading2Italic1">
    <w:name w:val="Style Heading 2 + Italic1"/>
    <w:basedOn w:val="Heading2"/>
    <w:uiPriority w:val="99"/>
    <w:rsid w:val="00255A40"/>
    <w:rPr>
      <w:lang w:val="en-US"/>
    </w:rPr>
  </w:style>
  <w:style w:type="paragraph" w:customStyle="1" w:styleId="StyleHeading210ptNotBoldItalic">
    <w:name w:val="Style Heading 2 + 10 pt Not Bold Italic"/>
    <w:basedOn w:val="Normal"/>
    <w:next w:val="Normal"/>
    <w:uiPriority w:val="99"/>
    <w:rsid w:val="00255A40"/>
    <w:rPr>
      <w:kern w:val="18"/>
      <w:lang w:val="en-US" w:eastAsia="en-US"/>
    </w:rPr>
  </w:style>
  <w:style w:type="paragraph" w:customStyle="1" w:styleId="StyleHeading10">
    <w:name w:val="Style Heading 1"/>
    <w:aliases w:val="1 Heading + 12 pt Centered"/>
    <w:basedOn w:val="Heading1"/>
    <w:uiPriority w:val="99"/>
    <w:rsid w:val="001202EF"/>
    <w:pPr>
      <w:jc w:val="center"/>
    </w:pPr>
    <w:rPr>
      <w:lang w:eastAsia="zh-CN"/>
    </w:rPr>
  </w:style>
  <w:style w:type="paragraph" w:customStyle="1" w:styleId="Style8ptAfter6pt">
    <w:name w:val="Style 8 pt After:  6 pt"/>
    <w:basedOn w:val="Normal"/>
    <w:uiPriority w:val="99"/>
    <w:rsid w:val="00816103"/>
    <w:pPr>
      <w:spacing w:after="120"/>
    </w:pPr>
  </w:style>
  <w:style w:type="paragraph" w:customStyle="1" w:styleId="StyleHeading411ptLeft-063cmFirstline063cm">
    <w:name w:val="Style Heading 4 + 11 pt Left:  -063 cm First line:  063 cm"/>
    <w:basedOn w:val="Heading4"/>
    <w:uiPriority w:val="99"/>
    <w:rsid w:val="00BC5D86"/>
    <w:pPr>
      <w:ind w:left="-357" w:firstLine="357"/>
      <w:jc w:val="both"/>
    </w:pPr>
    <w:rPr>
      <w:noProof w:val="0"/>
    </w:rPr>
  </w:style>
  <w:style w:type="paragraph" w:customStyle="1" w:styleId="StyleHeading411ptBefore0ptAfter0pt">
    <w:name w:val="Style Heading 4 + 11 pt Before:  0 pt After:  0 pt"/>
    <w:basedOn w:val="Heading4"/>
    <w:uiPriority w:val="99"/>
    <w:rsid w:val="00BC5D86"/>
    <w:pPr>
      <w:jc w:val="both"/>
    </w:pPr>
    <w:rPr>
      <w:noProof w:val="0"/>
    </w:rPr>
  </w:style>
  <w:style w:type="paragraph" w:customStyle="1" w:styleId="Baslk4tse">
    <w:name w:val="Baslık 4 tse"/>
    <w:next w:val="Heading3"/>
    <w:uiPriority w:val="99"/>
    <w:rsid w:val="00B4492C"/>
    <w:pPr>
      <w:jc w:val="both"/>
    </w:pPr>
    <w:rPr>
      <w:rFonts w:ascii="Arial" w:hAnsi="Arial" w:cs="Arial"/>
      <w:b/>
      <w:bCs/>
      <w:lang w:val="en-AU"/>
    </w:rPr>
  </w:style>
  <w:style w:type="paragraph" w:customStyle="1" w:styleId="StyleHeading4Before0pt">
    <w:name w:val="Style Heading 4 + Before:  0 pt"/>
    <w:basedOn w:val="Heading4"/>
    <w:uiPriority w:val="99"/>
    <w:rsid w:val="00551564"/>
  </w:style>
  <w:style w:type="paragraph" w:styleId="FootnoteText">
    <w:name w:val="footnote text"/>
    <w:basedOn w:val="Normal"/>
    <w:link w:val="FootnoteTextChar"/>
    <w:uiPriority w:val="99"/>
    <w:semiHidden/>
    <w:rsid w:val="00894BEF"/>
    <w:rPr>
      <w:noProof w:val="0"/>
      <w:lang w:val="en-US"/>
    </w:rPr>
  </w:style>
  <w:style w:type="character" w:customStyle="1" w:styleId="FootnoteTextChar">
    <w:name w:val="Footnote Text Char"/>
    <w:basedOn w:val="DefaultParagraphFont"/>
    <w:link w:val="FootnoteText"/>
    <w:uiPriority w:val="99"/>
    <w:semiHidden/>
    <w:rsid w:val="001A291E"/>
    <w:rPr>
      <w:rFonts w:ascii="Arial" w:hAnsi="Arial" w:cs="Arial"/>
      <w:noProof/>
      <w:sz w:val="20"/>
      <w:szCs w:val="20"/>
    </w:rPr>
  </w:style>
  <w:style w:type="character" w:styleId="Hyperlink">
    <w:name w:val="Hyperlink"/>
    <w:basedOn w:val="DefaultParagraphFont"/>
    <w:uiPriority w:val="99"/>
    <w:rsid w:val="00894BEF"/>
    <w:rPr>
      <w:color w:val="0000FF"/>
      <w:u w:val="single"/>
    </w:rPr>
  </w:style>
  <w:style w:type="paragraph" w:styleId="Title">
    <w:name w:val="Title"/>
    <w:basedOn w:val="Normal"/>
    <w:link w:val="TitleChar"/>
    <w:uiPriority w:val="99"/>
    <w:qFormat/>
    <w:rsid w:val="00894BEF"/>
    <w:pPr>
      <w:jc w:val="center"/>
    </w:pPr>
    <w:rPr>
      <w:noProof w:val="0"/>
      <w:sz w:val="28"/>
      <w:szCs w:val="28"/>
    </w:rPr>
  </w:style>
  <w:style w:type="character" w:customStyle="1" w:styleId="TitleChar">
    <w:name w:val="Title Char"/>
    <w:basedOn w:val="DefaultParagraphFont"/>
    <w:link w:val="Title"/>
    <w:uiPriority w:val="10"/>
    <w:rsid w:val="001A291E"/>
    <w:rPr>
      <w:rFonts w:asciiTheme="majorHAnsi" w:eastAsiaTheme="majorEastAsia" w:hAnsiTheme="majorHAnsi" w:cstheme="majorBidi"/>
      <w:b/>
      <w:bCs/>
      <w:noProof/>
      <w:kern w:val="28"/>
      <w:sz w:val="32"/>
      <w:szCs w:val="32"/>
    </w:rPr>
  </w:style>
  <w:style w:type="paragraph" w:styleId="BodyText3">
    <w:name w:val="Body Text 3"/>
    <w:basedOn w:val="Normal"/>
    <w:link w:val="BodyText3Char"/>
    <w:uiPriority w:val="99"/>
    <w:rsid w:val="00894BEF"/>
    <w:rPr>
      <w:b/>
      <w:bCs/>
      <w:noProof w:val="0"/>
      <w:kern w:val="28"/>
      <w:sz w:val="28"/>
      <w:szCs w:val="28"/>
      <w:lang w:val="fr-FR" w:eastAsia="en-US"/>
    </w:rPr>
  </w:style>
  <w:style w:type="character" w:customStyle="1" w:styleId="BodyText3Char">
    <w:name w:val="Body Text 3 Char"/>
    <w:basedOn w:val="DefaultParagraphFont"/>
    <w:link w:val="BodyText3"/>
    <w:uiPriority w:val="99"/>
    <w:semiHidden/>
    <w:rsid w:val="001A291E"/>
    <w:rPr>
      <w:rFonts w:ascii="Arial" w:hAnsi="Arial" w:cs="Arial"/>
      <w:noProof/>
      <w:sz w:val="16"/>
      <w:szCs w:val="16"/>
    </w:rPr>
  </w:style>
  <w:style w:type="table" w:styleId="TableGrid">
    <w:name w:val="Table Grid"/>
    <w:basedOn w:val="TableNormal"/>
    <w:uiPriority w:val="99"/>
    <w:rsid w:val="00894BEF"/>
    <w:pPr>
      <w:jc w:val="both"/>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94BEF"/>
  </w:style>
  <w:style w:type="paragraph" w:customStyle="1" w:styleId="StilBalk212nkSola">
    <w:name w:val="Stil Başlık 2 + 12 nk Sola"/>
    <w:basedOn w:val="Heading2"/>
    <w:uiPriority w:val="99"/>
    <w:rsid w:val="00894BEF"/>
    <w:rPr>
      <w:lang w:val="en-US" w:eastAsia="tr-TR"/>
    </w:rPr>
  </w:style>
  <w:style w:type="paragraph" w:customStyle="1" w:styleId="StilBalk311nk">
    <w:name w:val="Stil Başlık 3 + 11 nk"/>
    <w:basedOn w:val="Heading3"/>
    <w:uiPriority w:val="99"/>
    <w:rsid w:val="00894BEF"/>
  </w:style>
  <w:style w:type="character" w:styleId="FootnoteReference">
    <w:name w:val="footnote reference"/>
    <w:basedOn w:val="DefaultParagraphFont"/>
    <w:uiPriority w:val="99"/>
    <w:semiHidden/>
    <w:rsid w:val="00894BEF"/>
    <w:rPr>
      <w:vertAlign w:val="superscript"/>
    </w:rPr>
  </w:style>
  <w:style w:type="paragraph" w:styleId="BalloonText">
    <w:name w:val="Balloon Text"/>
    <w:basedOn w:val="Normal"/>
    <w:link w:val="BalloonTextChar"/>
    <w:uiPriority w:val="99"/>
    <w:semiHidden/>
    <w:rsid w:val="000D0511"/>
    <w:rPr>
      <w:rFonts w:ascii="Tahoma" w:hAnsi="Tahoma" w:cs="Tahoma"/>
      <w:sz w:val="16"/>
      <w:szCs w:val="16"/>
    </w:rPr>
  </w:style>
  <w:style w:type="character" w:customStyle="1" w:styleId="BalloonTextChar">
    <w:name w:val="Balloon Text Char"/>
    <w:basedOn w:val="DefaultParagraphFont"/>
    <w:link w:val="BalloonText"/>
    <w:uiPriority w:val="99"/>
    <w:semiHidden/>
    <w:rsid w:val="001A291E"/>
    <w:rPr>
      <w:noProof/>
      <w:sz w:val="0"/>
      <w:szCs w:val="0"/>
    </w:rPr>
  </w:style>
</w:styles>
</file>

<file path=word/webSettings.xml><?xml version="1.0" encoding="utf-8"?>
<w:webSettings xmlns:r="http://schemas.openxmlformats.org/officeDocument/2006/relationships" xmlns:w="http://schemas.openxmlformats.org/wordprocessingml/2006/main">
  <w:divs>
    <w:div w:id="539829790">
      <w:marLeft w:val="0"/>
      <w:marRight w:val="0"/>
      <w:marTop w:val="0"/>
      <w:marBottom w:val="0"/>
      <w:divBdr>
        <w:top w:val="none" w:sz="0" w:space="0" w:color="auto"/>
        <w:left w:val="none" w:sz="0" w:space="0" w:color="auto"/>
        <w:bottom w:val="none" w:sz="0" w:space="0" w:color="auto"/>
        <w:right w:val="none" w:sz="0" w:space="0" w:color="auto"/>
      </w:divBdr>
    </w:div>
    <w:div w:id="539829791">
      <w:marLeft w:val="0"/>
      <w:marRight w:val="0"/>
      <w:marTop w:val="0"/>
      <w:marBottom w:val="0"/>
      <w:divBdr>
        <w:top w:val="none" w:sz="0" w:space="0" w:color="auto"/>
        <w:left w:val="none" w:sz="0" w:space="0" w:color="auto"/>
        <w:bottom w:val="none" w:sz="0" w:space="0" w:color="auto"/>
        <w:right w:val="none" w:sz="0" w:space="0" w:color="auto"/>
      </w:divBdr>
    </w:div>
    <w:div w:id="539829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1900</Words>
  <Characters>11724</Characters>
  <Application>Microsoft Office Outlook</Application>
  <DocSecurity>0</DocSecurity>
  <Lines>0</Lines>
  <Paragraphs>0</Paragraphs>
  <ScaleCrop>false</ScaleCrop>
  <Company>tse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Nadiye ÇİÇEK</dc:creator>
  <cp:keywords/>
  <dc:description/>
  <cp:lastModifiedBy>fundaa</cp:lastModifiedBy>
  <cp:revision>2</cp:revision>
  <cp:lastPrinted>2014-08-19T16:34:00Z</cp:lastPrinted>
  <dcterms:created xsi:type="dcterms:W3CDTF">2014-10-30T13:56:00Z</dcterms:created>
  <dcterms:modified xsi:type="dcterms:W3CDTF">2014-10-30T13:56:00Z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1563230530</vt:i4>
  </property>
  <property fmtid="{D5CDD505-2E9C-101B-9397-08002B2CF9AE}" pid="3" name="_EmailSubject">
    <vt:lpwstr>tst_13208</vt:lpwstr>
  </property>
  <property fmtid="{D5CDD505-2E9C-101B-9397-08002B2CF9AE}" pid="4" name="_AuthorEmail">
    <vt:lpwstr>ziraat.hg@tse.org.tr</vt:lpwstr>
  </property>
  <property fmtid="{D5CDD505-2E9C-101B-9397-08002B2CF9AE}" pid="5" name="_AuthorEmailDisplayName">
    <vt:lpwstr>TSE-Ziraat İhtisas Grubu</vt:lpwstr>
  </property>
  <property fmtid="{D5CDD505-2E9C-101B-9397-08002B2CF9AE}" pid="6" name="_ReviewingToolsShownOnce">
    <vt:lpwstr/>
  </property>
</Properties>
</file>