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Default Extension="bin" ContentType="application/vnd.openxmlformats-officedocument.oleObjec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91" w:rsidRDefault="00FD5A91" w:rsidP="001B147A">
      <w:pPr>
        <w:rPr>
          <w:b/>
          <w:bCs/>
        </w:rPr>
      </w:pPr>
      <w:bookmarkStart w:id="0" w:name="_Toc500215676"/>
      <w:r>
        <w:rPr>
          <w:noProof/>
          <w:lang w:eastAsia="tr-TR"/>
        </w:rPr>
        <w:pict>
          <v:shapetype id="_x0000_t202" coordsize="21600,21600" o:spt="202" path="m,l,21600r21600,l21600,xe">
            <v:stroke joinstyle="miter"/>
            <v:path gradientshapeok="t" o:connecttype="rect"/>
          </v:shapetype>
          <v:shape id="Text Box 5" o:spid="_x0000_s1026" type="#_x0000_t202" style="position:absolute;left:0;text-align:left;margin-left:-13.35pt;margin-top:-34.6pt;width:508pt;height:763pt;z-index:251658240;visibility:visible" strokeweight="4.5pt">
            <v:stroke linestyle="thinThick"/>
            <v:textbox>
              <w:txbxContent>
                <w:p w:rsidR="00FD5A91" w:rsidRDefault="00FD5A91">
                  <w:pPr>
                    <w:pStyle w:val="Heading1"/>
                    <w:ind w:left="426"/>
                  </w:pPr>
                </w:p>
                <w:p w:rsidR="00FD5A91" w:rsidRDefault="00FD5A91">
                  <w:pPr>
                    <w:rPr>
                      <w:b/>
                      <w:bCs/>
                    </w:rPr>
                  </w:pPr>
                  <w:ins w:id="1" w:author="fundaa" w:date="2014-10-30T15:57:00Z">
                    <w:r w:rsidRPr="00FF6AE7">
                      <w:rPr>
                        <w:b/>
                        <w:bCs/>
                        <w:rPrChange w:id="2" w:author="fundaa" w:date="2014-10-30T15:57: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pt;height:60.75pt" o:ole="" fillcolor="window">
                          <v:imagedata r:id="rId7" o:title=""/>
                        </v:shape>
                        <o:OLEObject Type="Embed" ProgID="Word.Picture.8" ShapeID="_x0000_i1027" DrawAspect="Content" ObjectID="_1476189841" r:id="rId8"/>
                      </w:object>
                    </w:r>
                  </w:ins>
                  <w:bookmarkStart w:id="3" w:name="_MON_1135432385"/>
                  <w:bookmarkStart w:id="4" w:name="_MON_1135432391"/>
                  <w:bookmarkStart w:id="5" w:name="_MON_1135432407"/>
                  <w:bookmarkStart w:id="6" w:name="_MON_1135432409"/>
                  <w:bookmarkStart w:id="7" w:name="_MON_1135432445"/>
                  <w:bookmarkStart w:id="8" w:name="_MON_1135432451"/>
                  <w:bookmarkStart w:id="9" w:name="_MON_1135432465"/>
                  <w:bookmarkStart w:id="10" w:name="_MON_1135435493"/>
                  <w:bookmarkStart w:id="11" w:name="_MON_1135432485"/>
                  <w:bookmarkStart w:id="12" w:name="_MON_1135432499"/>
                  <w:bookmarkStart w:id="13" w:name="_MON_1135432501"/>
                  <w:bookmarkStart w:id="14" w:name="_MON_1135432551"/>
                  <w:bookmarkStart w:id="15" w:name="_MON_1135432600"/>
                  <w:bookmarkStart w:id="16" w:name="_MON_1425715878"/>
                  <w:bookmarkStart w:id="17" w:name="_MON_1135431541"/>
                  <w:bookmarkStart w:id="18" w:name="_MON_1135431581"/>
                  <w:bookmarkStart w:id="19" w:name="_MON_1135431586"/>
                  <w:bookmarkStart w:id="20" w:name="_MON_113543226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ins w:id="21" w:author="fundaa" w:date="2014-10-30T15:57:00Z">
                    <w:r w:rsidRPr="008C62C8">
                      <w:rPr>
                        <w:b/>
                        <w:bCs/>
                        <w:sz w:val="19"/>
                        <w:szCs w:val="19"/>
                        <w:rPrChange w:id="22" w:author="fundaa" w:date="2014-10-30T15:57:00Z">
                          <w:rPr>
                            <w:b/>
                            <w:bCs/>
                            <w:sz w:val="19"/>
                            <w:szCs w:val="19"/>
                          </w:rPr>
                        </w:rPrChange>
                      </w:rPr>
                      <w:object w:dxaOrig="5461" w:dyaOrig="1141">
                        <v:shape id="_x0000_i1028" type="#_x0000_t75" style="width:273pt;height:57pt" o:ole="" fillcolor="window">
                          <v:imagedata r:id="rId9" o:title=""/>
                        </v:shape>
                        <o:OLEObject Type="Embed" ProgID="Word.Picture.8" ShapeID="_x0000_i1028" DrawAspect="Content" ObjectID="_1476189842" r:id="rId10"/>
                      </w:object>
                    </w:r>
                  </w:ins>
                </w:p>
                <w:p w:rsidR="00FD5A91" w:rsidRDefault="00FD5A91">
                  <w:pPr>
                    <w:rPr>
                      <w:b/>
                      <w:bCs/>
                    </w:rPr>
                  </w:pPr>
                </w:p>
                <w:p w:rsidR="00FD5A91" w:rsidRDefault="00FD5A91"/>
                <w:p w:rsidR="00FD5A91" w:rsidRDefault="00FD5A91"/>
                <w:p w:rsidR="00FD5A91" w:rsidRDefault="00FD5A91"/>
                <w:tbl>
                  <w:tblPr>
                    <w:tblW w:w="0" w:type="auto"/>
                    <w:tblInd w:w="-106" w:type="dxa"/>
                    <w:tblLayout w:type="fixed"/>
                    <w:tblLook w:val="0000"/>
                  </w:tblPr>
                  <w:tblGrid>
                    <w:gridCol w:w="4677"/>
                  </w:tblGrid>
                  <w:tr w:rsidR="00FD5A91">
                    <w:trPr>
                      <w:cantSplit/>
                      <w:trHeight w:val="282"/>
                    </w:trPr>
                    <w:tc>
                      <w:tcPr>
                        <w:tcW w:w="4677" w:type="dxa"/>
                      </w:tcPr>
                      <w:p w:rsidR="00FD5A91" w:rsidRDefault="00FD5A91" w:rsidP="00636AAC">
                        <w:pPr>
                          <w:jc w:val="right"/>
                          <w:rPr>
                            <w:b/>
                            <w:bCs/>
                            <w:sz w:val="44"/>
                            <w:szCs w:val="44"/>
                          </w:rPr>
                        </w:pPr>
                        <w:r>
                          <w:rPr>
                            <w:b/>
                            <w:bCs/>
                            <w:sz w:val="44"/>
                            <w:szCs w:val="44"/>
                          </w:rPr>
                          <w:t>TS EN ISO 661/tst AC</w:t>
                        </w:r>
                      </w:p>
                    </w:tc>
                  </w:tr>
                  <w:tr w:rsidR="00FD5A91">
                    <w:trPr>
                      <w:cantSplit/>
                      <w:trHeight w:val="281"/>
                    </w:trPr>
                    <w:tc>
                      <w:tcPr>
                        <w:tcW w:w="4677" w:type="dxa"/>
                      </w:tcPr>
                      <w:p w:rsidR="00FD5A91" w:rsidRPr="009B1F8A" w:rsidRDefault="00FD5A91" w:rsidP="00583F45">
                        <w:pPr>
                          <w:jc w:val="right"/>
                          <w:rPr>
                            <w:sz w:val="24"/>
                            <w:szCs w:val="24"/>
                          </w:rPr>
                        </w:pPr>
                        <w:r w:rsidRPr="0053475F">
                          <w:rPr>
                            <w:sz w:val="24"/>
                            <w:szCs w:val="24"/>
                          </w:rPr>
                          <w:t>Mart 2006</w:t>
                        </w:r>
                      </w:p>
                    </w:tc>
                  </w:tr>
                  <w:tr w:rsidR="00FD5A91">
                    <w:trPr>
                      <w:cantSplit/>
                      <w:trHeight w:val="281"/>
                    </w:trPr>
                    <w:tc>
                      <w:tcPr>
                        <w:tcW w:w="4677" w:type="dxa"/>
                      </w:tcPr>
                      <w:p w:rsidR="00FD5A91" w:rsidRPr="00583F45" w:rsidRDefault="00FD5A91" w:rsidP="00583F45">
                        <w:pPr>
                          <w:spacing w:before="77"/>
                          <w:ind w:right="126"/>
                          <w:jc w:val="right"/>
                          <w:rPr>
                            <w:rFonts w:eastAsia="Times New Roman"/>
                            <w:sz w:val="21"/>
                            <w:szCs w:val="21"/>
                          </w:rPr>
                        </w:pPr>
                      </w:p>
                    </w:tc>
                  </w:tr>
                  <w:tr w:rsidR="00FD5A91">
                    <w:trPr>
                      <w:cantSplit/>
                      <w:trHeight w:val="281"/>
                    </w:trPr>
                    <w:tc>
                      <w:tcPr>
                        <w:tcW w:w="4677" w:type="dxa"/>
                      </w:tcPr>
                      <w:p w:rsidR="00FD5A91" w:rsidRDefault="00FD5A91">
                        <w:pPr>
                          <w:jc w:val="right"/>
                          <w:rPr>
                            <w:sz w:val="24"/>
                            <w:szCs w:val="24"/>
                          </w:rPr>
                        </w:pPr>
                      </w:p>
                    </w:tc>
                  </w:tr>
                  <w:tr w:rsidR="00FD5A91">
                    <w:trPr>
                      <w:cantSplit/>
                      <w:trHeight w:val="281"/>
                    </w:trPr>
                    <w:tc>
                      <w:tcPr>
                        <w:tcW w:w="4677" w:type="dxa"/>
                      </w:tcPr>
                      <w:p w:rsidR="00FD5A91" w:rsidRDefault="00FD5A91">
                        <w:pPr>
                          <w:jc w:val="right"/>
                          <w:rPr>
                            <w:sz w:val="24"/>
                            <w:szCs w:val="24"/>
                          </w:rPr>
                        </w:pPr>
                      </w:p>
                    </w:tc>
                  </w:tr>
                  <w:tr w:rsidR="00FD5A91">
                    <w:trPr>
                      <w:cantSplit/>
                      <w:trHeight w:val="281"/>
                    </w:trPr>
                    <w:tc>
                      <w:tcPr>
                        <w:tcW w:w="4677" w:type="dxa"/>
                      </w:tcPr>
                      <w:p w:rsidR="00FD5A91" w:rsidRDefault="00FD5A91">
                        <w:pPr>
                          <w:jc w:val="right"/>
                          <w:rPr>
                            <w:sz w:val="24"/>
                            <w:szCs w:val="24"/>
                          </w:rPr>
                        </w:pPr>
                      </w:p>
                    </w:tc>
                  </w:tr>
                  <w:tr w:rsidR="00FD5A91" w:rsidRPr="009B1F8A">
                    <w:trPr>
                      <w:cantSplit/>
                      <w:trHeight w:val="281"/>
                    </w:trPr>
                    <w:tc>
                      <w:tcPr>
                        <w:tcW w:w="4677" w:type="dxa"/>
                      </w:tcPr>
                      <w:p w:rsidR="00FD5A91" w:rsidRPr="009B1F8A" w:rsidRDefault="00FD5A91">
                        <w:pPr>
                          <w:jc w:val="right"/>
                          <w:rPr>
                            <w:sz w:val="24"/>
                            <w:szCs w:val="24"/>
                          </w:rPr>
                        </w:pPr>
                        <w:r w:rsidRPr="009B1F8A">
                          <w:rPr>
                            <w:b/>
                            <w:bCs/>
                            <w:sz w:val="24"/>
                            <w:szCs w:val="24"/>
                          </w:rPr>
                          <w:t xml:space="preserve">ICS </w:t>
                        </w:r>
                        <w:r w:rsidRPr="00960CEF">
                          <w:rPr>
                            <w:spacing w:val="-1"/>
                            <w:sz w:val="21"/>
                            <w:szCs w:val="21"/>
                          </w:rPr>
                          <w:t>67.200.10</w:t>
                        </w:r>
                      </w:p>
                    </w:tc>
                  </w:tr>
                </w:tbl>
                <w:p w:rsidR="00FD5A91" w:rsidRDefault="00FD5A91"/>
                <w:p w:rsidR="00FD5A91" w:rsidRDefault="00FD5A91"/>
                <w:tbl>
                  <w:tblPr>
                    <w:tblW w:w="9497" w:type="dxa"/>
                    <w:jc w:val="center"/>
                    <w:tblBorders>
                      <w:top w:val="thickThinSmallGap" w:sz="24" w:space="0" w:color="auto"/>
                    </w:tblBorders>
                    <w:tblLayout w:type="fixed"/>
                    <w:tblLook w:val="0000"/>
                  </w:tblPr>
                  <w:tblGrid>
                    <w:gridCol w:w="9497"/>
                  </w:tblGrid>
                  <w:tr w:rsidR="00FD5A91">
                    <w:trPr>
                      <w:cantSplit/>
                      <w:trHeight w:val="264"/>
                      <w:jc w:val="center"/>
                    </w:trPr>
                    <w:tc>
                      <w:tcPr>
                        <w:tcW w:w="9497" w:type="dxa"/>
                        <w:tcBorders>
                          <w:top w:val="thickThinSmallGap" w:sz="24" w:space="0" w:color="auto"/>
                        </w:tcBorders>
                      </w:tcPr>
                      <w:p w:rsidR="00FD5A91" w:rsidRDefault="00FD5A91" w:rsidP="001B147A"/>
                    </w:tc>
                  </w:tr>
                  <w:tr w:rsidR="00FD5A91">
                    <w:trPr>
                      <w:cantSplit/>
                      <w:trHeight w:val="264"/>
                      <w:jc w:val="center"/>
                    </w:trPr>
                    <w:tc>
                      <w:tcPr>
                        <w:tcW w:w="9497" w:type="dxa"/>
                      </w:tcPr>
                      <w:p w:rsidR="00FD5A91" w:rsidRPr="0053475F" w:rsidRDefault="00FD5A91" w:rsidP="0053475F">
                        <w:pPr>
                          <w:jc w:val="center"/>
                          <w:rPr>
                            <w:rFonts w:ascii="Arial TUR" w:hAnsi="Arial TUR" w:cs="Arial TUR"/>
                            <w:b/>
                            <w:bCs/>
                            <w:sz w:val="28"/>
                            <w:szCs w:val="28"/>
                          </w:rPr>
                        </w:pPr>
                        <w:r w:rsidRPr="0053475F">
                          <w:rPr>
                            <w:rFonts w:ascii="Arial TUR" w:hAnsi="Arial TUR" w:cs="Arial TUR"/>
                            <w:b/>
                            <w:bCs/>
                            <w:sz w:val="28"/>
                            <w:szCs w:val="28"/>
                          </w:rPr>
                          <w:t>Hayvansal ve bitkisel yağlar</w:t>
                        </w:r>
                        <w:r>
                          <w:rPr>
                            <w:rFonts w:ascii="Arial TUR" w:hAnsi="Arial TUR" w:cs="Arial TUR"/>
                            <w:b/>
                            <w:bCs/>
                            <w:sz w:val="28"/>
                            <w:szCs w:val="28"/>
                          </w:rPr>
                          <w:t xml:space="preserve"> </w:t>
                        </w:r>
                        <w:r w:rsidRPr="0053475F">
                          <w:rPr>
                            <w:rFonts w:ascii="Arial TUR" w:hAnsi="Arial TUR" w:cs="Arial TUR"/>
                            <w:b/>
                            <w:bCs/>
                            <w:sz w:val="28"/>
                            <w:szCs w:val="28"/>
                          </w:rPr>
                          <w:t>-</w:t>
                        </w:r>
                        <w:r>
                          <w:rPr>
                            <w:rFonts w:ascii="Arial TUR" w:hAnsi="Arial TUR" w:cs="Arial TUR"/>
                            <w:b/>
                            <w:bCs/>
                            <w:sz w:val="28"/>
                            <w:szCs w:val="28"/>
                          </w:rPr>
                          <w:t xml:space="preserve"> </w:t>
                        </w:r>
                        <w:r w:rsidRPr="0053475F">
                          <w:rPr>
                            <w:rFonts w:ascii="Arial TUR" w:hAnsi="Arial TUR" w:cs="Arial TUR"/>
                            <w:b/>
                            <w:bCs/>
                            <w:sz w:val="28"/>
                            <w:szCs w:val="28"/>
                          </w:rPr>
                          <w:t>Analiz numunesinin hazırlanması</w:t>
                        </w:r>
                      </w:p>
                      <w:p w:rsidR="00FD5A91" w:rsidRPr="001B147A" w:rsidRDefault="00FD5A91" w:rsidP="0053475F">
                        <w:pPr>
                          <w:jc w:val="center"/>
                          <w:rPr>
                            <w:rFonts w:ascii="Arial TUR" w:hAnsi="Arial TUR" w:cs="Arial TUR"/>
                            <w:b/>
                            <w:bCs/>
                          </w:rPr>
                        </w:pPr>
                        <w:r w:rsidRPr="0053475F">
                          <w:rPr>
                            <w:rFonts w:ascii="Arial TUR" w:hAnsi="Arial TUR" w:cs="Arial TUR"/>
                            <w:b/>
                            <w:bCs/>
                            <w:sz w:val="28"/>
                            <w:szCs w:val="28"/>
                          </w:rPr>
                          <w:t>(ISO 661:2003)</w:t>
                        </w:r>
                      </w:p>
                      <w:p w:rsidR="00FD5A91" w:rsidRPr="001B147A" w:rsidRDefault="00FD5A91" w:rsidP="001B147A">
                        <w:pPr>
                          <w:ind w:right="576"/>
                          <w:jc w:val="center"/>
                          <w:rPr>
                            <w:b/>
                            <w:bCs/>
                            <w:sz w:val="28"/>
                            <w:szCs w:val="28"/>
                            <w:lang w:val="en-US"/>
                          </w:rPr>
                        </w:pPr>
                      </w:p>
                      <w:p w:rsidR="00FD5A91" w:rsidRPr="0053475F" w:rsidRDefault="00FD5A91" w:rsidP="0053475F">
                        <w:pPr>
                          <w:jc w:val="center"/>
                          <w:rPr>
                            <w:sz w:val="24"/>
                            <w:szCs w:val="24"/>
                          </w:rPr>
                        </w:pPr>
                        <w:r w:rsidRPr="0053475F">
                          <w:rPr>
                            <w:sz w:val="24"/>
                            <w:szCs w:val="24"/>
                          </w:rPr>
                          <w:t>Animal and vegetable fats and oils - Preparation of test sample</w:t>
                        </w:r>
                      </w:p>
                      <w:p w:rsidR="00FD5A91" w:rsidRDefault="00FD5A91" w:rsidP="0053475F">
                        <w:pPr>
                          <w:jc w:val="center"/>
                          <w:rPr>
                            <w:sz w:val="24"/>
                            <w:szCs w:val="24"/>
                          </w:rPr>
                        </w:pPr>
                        <w:r w:rsidRPr="0053475F">
                          <w:rPr>
                            <w:sz w:val="24"/>
                            <w:szCs w:val="24"/>
                          </w:rPr>
                          <w:t>(ISO 661:2003)</w:t>
                        </w:r>
                      </w:p>
                      <w:p w:rsidR="00FD5A91" w:rsidRDefault="00FD5A91" w:rsidP="001B147A">
                        <w:pPr>
                          <w:jc w:val="center"/>
                          <w:rPr>
                            <w:sz w:val="24"/>
                            <w:szCs w:val="24"/>
                          </w:rPr>
                        </w:pPr>
                      </w:p>
                      <w:tbl>
                        <w:tblPr>
                          <w:tblW w:w="9731" w:type="dxa"/>
                          <w:jc w:val="center"/>
                          <w:tblLayout w:type="fixed"/>
                          <w:tblLook w:val="00A0"/>
                        </w:tblPr>
                        <w:tblGrid>
                          <w:gridCol w:w="4648"/>
                          <w:gridCol w:w="5083"/>
                        </w:tblGrid>
                        <w:tr w:rsidR="00FD5A91" w:rsidRPr="008146B7">
                          <w:trPr>
                            <w:trHeight w:val="1040"/>
                            <w:jc w:val="center"/>
                          </w:trPr>
                          <w:tc>
                            <w:tcPr>
                              <w:tcW w:w="4648" w:type="dxa"/>
                            </w:tcPr>
                            <w:p w:rsidR="00FD5A91" w:rsidRDefault="00FD5A91" w:rsidP="002C5C47">
                              <w:pPr>
                                <w:tabs>
                                  <w:tab w:val="clear" w:pos="567"/>
                                </w:tabs>
                                <w:autoSpaceDE w:val="0"/>
                                <w:autoSpaceDN w:val="0"/>
                                <w:adjustRightInd w:val="0"/>
                                <w:jc w:val="center"/>
                                <w:rPr>
                                  <w:lang w:eastAsia="tr-TR"/>
                                </w:rPr>
                              </w:pPr>
                              <w:r>
                                <w:rPr>
                                  <w:lang w:eastAsia="tr-TR"/>
                                </w:rPr>
                                <w:t>Corps gras d'origines animale et végétale -</w:t>
                              </w:r>
                            </w:p>
                            <w:p w:rsidR="00FD5A91" w:rsidRDefault="00FD5A91" w:rsidP="002C5C47">
                              <w:pPr>
                                <w:tabs>
                                  <w:tab w:val="clear" w:pos="567"/>
                                </w:tabs>
                                <w:autoSpaceDE w:val="0"/>
                                <w:autoSpaceDN w:val="0"/>
                                <w:adjustRightInd w:val="0"/>
                                <w:jc w:val="center"/>
                                <w:rPr>
                                  <w:lang w:eastAsia="tr-TR"/>
                                </w:rPr>
                              </w:pPr>
                              <w:r>
                                <w:rPr>
                                  <w:lang w:eastAsia="tr-TR"/>
                                </w:rPr>
                                <w:t>Préparation de</w:t>
                              </w:r>
                            </w:p>
                            <w:p w:rsidR="00FD5A91" w:rsidRDefault="00FD5A91" w:rsidP="002C5C47">
                              <w:pPr>
                                <w:tabs>
                                  <w:tab w:val="clear" w:pos="567"/>
                                </w:tabs>
                                <w:autoSpaceDE w:val="0"/>
                                <w:autoSpaceDN w:val="0"/>
                                <w:adjustRightInd w:val="0"/>
                                <w:jc w:val="center"/>
                                <w:rPr>
                                  <w:lang w:eastAsia="tr-TR"/>
                                </w:rPr>
                              </w:pPr>
                              <w:r>
                                <w:rPr>
                                  <w:lang w:eastAsia="tr-TR"/>
                                </w:rPr>
                                <w:t>l'échantillon pour essai</w:t>
                              </w:r>
                            </w:p>
                            <w:p w:rsidR="00FD5A91" w:rsidRPr="00C063F1" w:rsidRDefault="00FD5A91" w:rsidP="002C5C47">
                              <w:pPr>
                                <w:tabs>
                                  <w:tab w:val="clear" w:pos="567"/>
                                </w:tabs>
                                <w:autoSpaceDE w:val="0"/>
                                <w:autoSpaceDN w:val="0"/>
                                <w:adjustRightInd w:val="0"/>
                                <w:jc w:val="center"/>
                                <w:rPr>
                                  <w:color w:val="FF0000"/>
                                </w:rPr>
                              </w:pPr>
                              <w:r>
                                <w:rPr>
                                  <w:lang w:eastAsia="tr-TR"/>
                                </w:rPr>
                                <w:t>(ISO 661:2003)</w:t>
                              </w:r>
                            </w:p>
                          </w:tc>
                          <w:tc>
                            <w:tcPr>
                              <w:tcW w:w="5083" w:type="dxa"/>
                            </w:tcPr>
                            <w:p w:rsidR="00FD5A91" w:rsidRDefault="00FD5A91" w:rsidP="002C5C47">
                              <w:pPr>
                                <w:tabs>
                                  <w:tab w:val="clear" w:pos="567"/>
                                </w:tabs>
                                <w:autoSpaceDE w:val="0"/>
                                <w:autoSpaceDN w:val="0"/>
                                <w:adjustRightInd w:val="0"/>
                                <w:ind w:right="567"/>
                                <w:jc w:val="center"/>
                                <w:rPr>
                                  <w:lang w:eastAsia="tr-TR"/>
                                </w:rPr>
                              </w:pPr>
                              <w:r>
                                <w:rPr>
                                  <w:lang w:eastAsia="tr-TR"/>
                                </w:rPr>
                                <w:t>Tierische und pflanzliche Fette und Öle -</w:t>
                              </w:r>
                            </w:p>
                            <w:p w:rsidR="00FD5A91" w:rsidRDefault="00FD5A91" w:rsidP="002C5C47">
                              <w:pPr>
                                <w:tabs>
                                  <w:tab w:val="clear" w:pos="567"/>
                                </w:tabs>
                                <w:autoSpaceDE w:val="0"/>
                                <w:autoSpaceDN w:val="0"/>
                                <w:adjustRightInd w:val="0"/>
                                <w:ind w:right="567"/>
                                <w:jc w:val="center"/>
                                <w:rPr>
                                  <w:lang w:eastAsia="tr-TR"/>
                                </w:rPr>
                              </w:pPr>
                              <w:r>
                                <w:rPr>
                                  <w:lang w:eastAsia="tr-TR"/>
                                </w:rPr>
                                <w:t>Vorbereitung der</w:t>
                              </w:r>
                            </w:p>
                            <w:p w:rsidR="00FD5A91" w:rsidRDefault="00FD5A91" w:rsidP="002C5C47">
                              <w:pPr>
                                <w:tabs>
                                  <w:tab w:val="clear" w:pos="567"/>
                                </w:tabs>
                                <w:autoSpaceDE w:val="0"/>
                                <w:autoSpaceDN w:val="0"/>
                                <w:adjustRightInd w:val="0"/>
                                <w:ind w:right="567"/>
                                <w:jc w:val="center"/>
                                <w:rPr>
                                  <w:lang w:eastAsia="tr-TR"/>
                                </w:rPr>
                              </w:pPr>
                              <w:r>
                                <w:rPr>
                                  <w:lang w:eastAsia="tr-TR"/>
                                </w:rPr>
                                <w:t>Untersuchungsprobe</w:t>
                              </w:r>
                            </w:p>
                            <w:p w:rsidR="00FD5A91" w:rsidRPr="00C063F1" w:rsidRDefault="00FD5A91" w:rsidP="002C5C47">
                              <w:pPr>
                                <w:tabs>
                                  <w:tab w:val="clear" w:pos="567"/>
                                </w:tabs>
                                <w:autoSpaceDE w:val="0"/>
                                <w:autoSpaceDN w:val="0"/>
                                <w:adjustRightInd w:val="0"/>
                                <w:ind w:right="567"/>
                                <w:jc w:val="center"/>
                                <w:rPr>
                                  <w:color w:val="FF0000"/>
                                </w:rPr>
                              </w:pPr>
                              <w:r>
                                <w:rPr>
                                  <w:lang w:eastAsia="tr-TR"/>
                                </w:rPr>
                                <w:t>(ISO 661:2003)</w:t>
                              </w:r>
                            </w:p>
                          </w:tc>
                        </w:tr>
                      </w:tbl>
                      <w:p w:rsidR="00FD5A91" w:rsidRDefault="00FD5A91" w:rsidP="001B147A"/>
                    </w:tc>
                  </w:tr>
                </w:tbl>
                <w:p w:rsidR="00FD5A91" w:rsidRPr="001B147A" w:rsidRDefault="00FD5A91" w:rsidP="0096203C">
                  <w:pPr>
                    <w:rPr>
                      <w:b/>
                      <w:bCs/>
                      <w:sz w:val="24"/>
                      <w:szCs w:val="24"/>
                    </w:rPr>
                  </w:pPr>
                </w:p>
                <w:p w:rsidR="00FD5A91" w:rsidRPr="006A56AD" w:rsidRDefault="00FD5A91" w:rsidP="00583F45"/>
                <w:p w:rsidR="00FD5A91" w:rsidRDefault="00FD5A91">
                  <w:pPr>
                    <w:tabs>
                      <w:tab w:val="left" w:pos="1701"/>
                      <w:tab w:val="left" w:pos="5670"/>
                    </w:tabs>
                    <w:rPr>
                      <w:b/>
                      <w:bCs/>
                    </w:rPr>
                  </w:pPr>
                </w:p>
                <w:p w:rsidR="00FD5A91" w:rsidRDefault="00FD5A91">
                  <w:pPr>
                    <w:tabs>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rsidP="005C2072">
                  <w:pPr>
                    <w:tabs>
                      <w:tab w:val="clear" w:pos="567"/>
                      <w:tab w:val="left" w:pos="1701"/>
                      <w:tab w:val="left" w:pos="5670"/>
                    </w:tabs>
                    <w:rPr>
                      <w:b/>
                      <w:bCs/>
                    </w:rPr>
                  </w:pPr>
                </w:p>
                <w:p w:rsidR="00FD5A91" w:rsidRDefault="00FD5A91"/>
                <w:p w:rsidR="00FD5A91" w:rsidRDefault="00FD5A91"/>
                <w:tbl>
                  <w:tblPr>
                    <w:tblW w:w="0" w:type="auto"/>
                    <w:tblInd w:w="-106" w:type="dxa"/>
                    <w:tblLook w:val="00A0"/>
                  </w:tblPr>
                  <w:tblGrid>
                    <w:gridCol w:w="2318"/>
                  </w:tblGrid>
                  <w:tr w:rsidR="00FD5A91" w:rsidRPr="007D3D70">
                    <w:tc>
                      <w:tcPr>
                        <w:tcW w:w="2318" w:type="dxa"/>
                      </w:tcPr>
                      <w:p w:rsidR="00FD5A91" w:rsidRPr="007D3D70" w:rsidRDefault="00FD5A91" w:rsidP="00583F45">
                        <w:pPr>
                          <w:jc w:val="center"/>
                          <w:rPr>
                            <w:b/>
                            <w:bCs/>
                          </w:rPr>
                        </w:pPr>
                        <w:r>
                          <w:rPr>
                            <w:b/>
                            <w:bCs/>
                          </w:rPr>
                          <w:t>I. MÜTALAA</w:t>
                        </w:r>
                      </w:p>
                    </w:tc>
                  </w:tr>
                  <w:tr w:rsidR="00FD5A91" w:rsidRPr="007D3D70">
                    <w:tc>
                      <w:tcPr>
                        <w:tcW w:w="2318" w:type="dxa"/>
                      </w:tcPr>
                      <w:p w:rsidR="00FD5A91" w:rsidRPr="007D3D70" w:rsidRDefault="00FD5A91" w:rsidP="007D3D70">
                        <w:pPr>
                          <w:jc w:val="center"/>
                          <w:rPr>
                            <w:b/>
                            <w:bCs/>
                          </w:rPr>
                        </w:pPr>
                        <w:r>
                          <w:rPr>
                            <w:b/>
                            <w:bCs/>
                          </w:rPr>
                          <w:t>2014/96636</w:t>
                        </w:r>
                      </w:p>
                    </w:tc>
                  </w:tr>
                </w:tbl>
                <w:p w:rsidR="00FD5A91" w:rsidRDefault="00FD5A91"/>
                <w:p w:rsidR="00FD5A91" w:rsidRDefault="00FD5A91"/>
                <w:p w:rsidR="00FD5A91" w:rsidRDefault="00FD5A91"/>
                <w:p w:rsidR="00FD5A91" w:rsidRDefault="00FD5A91"/>
                <w:p w:rsidR="00FD5A91" w:rsidRDefault="00FD5A91"/>
                <w:p w:rsidR="00FD5A91" w:rsidRDefault="00FD5A91"/>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47"/>
                  </w:tblGrid>
                  <w:tr w:rsidR="00FD5A91">
                    <w:tc>
                      <w:tcPr>
                        <w:tcW w:w="9747" w:type="dxa"/>
                        <w:tcBorders>
                          <w:top w:val="nil"/>
                          <w:left w:val="nil"/>
                          <w:bottom w:val="thickThinSmallGap" w:sz="24" w:space="0" w:color="auto"/>
                          <w:right w:val="nil"/>
                        </w:tcBorders>
                      </w:tcPr>
                      <w:p w:rsidR="00FD5A91" w:rsidRPr="00227A2C" w:rsidRDefault="00FD5A91">
                        <w:pPr>
                          <w:jc w:val="center"/>
                          <w:rPr>
                            <w:sz w:val="16"/>
                            <w:szCs w:val="16"/>
                          </w:rPr>
                        </w:pPr>
                      </w:p>
                    </w:tc>
                  </w:tr>
                </w:tbl>
                <w:p w:rsidR="00FD5A91" w:rsidRDefault="00FD5A91"/>
                <w:p w:rsidR="00FD5A91" w:rsidRPr="007505B4" w:rsidRDefault="00FD5A91" w:rsidP="001B147A">
                  <w:pPr>
                    <w:tabs>
                      <w:tab w:val="clear" w:pos="567"/>
                    </w:tabs>
                    <w:jc w:val="center"/>
                    <w:rPr>
                      <w:b/>
                      <w:bCs/>
                      <w:sz w:val="28"/>
                      <w:szCs w:val="28"/>
                    </w:rPr>
                  </w:pPr>
                  <w:r w:rsidRPr="007505B4">
                    <w:rPr>
                      <w:b/>
                      <w:bCs/>
                      <w:sz w:val="28"/>
                      <w:szCs w:val="28"/>
                    </w:rPr>
                    <w:t>TÜRK STANDARDLARI ENSTİTÜSÜ</w:t>
                  </w:r>
                </w:p>
                <w:p w:rsidR="00FD5A91" w:rsidRPr="007505B4" w:rsidRDefault="00FD5A91" w:rsidP="001B147A">
                  <w:pPr>
                    <w:tabs>
                      <w:tab w:val="clear" w:pos="567"/>
                    </w:tabs>
                    <w:jc w:val="center"/>
                    <w:rPr>
                      <w:b/>
                      <w:bCs/>
                      <w:sz w:val="28"/>
                      <w:szCs w:val="28"/>
                    </w:rPr>
                  </w:pPr>
                  <w:r w:rsidRPr="007505B4">
                    <w:rPr>
                      <w:b/>
                      <w:bCs/>
                      <w:sz w:val="28"/>
                      <w:szCs w:val="28"/>
                    </w:rPr>
                    <w:t>Necatibey Caddesi No.112 Bakanlıklar/ANKARA</w:t>
                  </w:r>
                </w:p>
                <w:p w:rsidR="00FD5A91" w:rsidRPr="007505B4" w:rsidRDefault="00FD5A91" w:rsidP="007505B4">
                  <w:pPr>
                    <w:ind w:left="1701"/>
                    <w:rPr>
                      <w:b/>
                      <w:bCs/>
                      <w:sz w:val="28"/>
                      <w:szCs w:val="28"/>
                    </w:rPr>
                  </w:pPr>
                </w:p>
                <w:p w:rsidR="00FD5A91" w:rsidRDefault="00FD5A91"/>
                <w:p w:rsidR="00FD5A91" w:rsidRDefault="00FD5A91"/>
              </w:txbxContent>
            </v:textbox>
          </v:shape>
        </w:pict>
      </w:r>
    </w:p>
    <w:p w:rsidR="00FD5A91" w:rsidRDefault="00FD5A91" w:rsidP="001B147A"/>
    <w:p w:rsidR="00FD5A91" w:rsidRDefault="00FD5A91" w:rsidP="001B147A">
      <w:pPr>
        <w:pStyle w:val="Heading1"/>
        <w:sectPr w:rsidR="00FD5A91" w:rsidSect="001B147A">
          <w:headerReference w:type="even" r:id="rId11"/>
          <w:headerReference w:type="default" r:id="rId12"/>
          <w:footerReference w:type="even" r:id="rId13"/>
          <w:footerReference w:type="default" r:id="rId14"/>
          <w:headerReference w:type="first" r:id="rId15"/>
          <w:footnotePr>
            <w:numRestart w:val="eachPage"/>
          </w:footnotePr>
          <w:pgSz w:w="11907" w:h="16840" w:code="9"/>
          <w:pgMar w:top="1418" w:right="1134" w:bottom="1134" w:left="1134" w:header="851" w:footer="851" w:gutter="0"/>
          <w:pgNumType w:start="1"/>
          <w:cols w:space="708"/>
          <w:titlePg/>
          <w:docGrid w:linePitch="272"/>
        </w:sectPr>
      </w:pPr>
    </w:p>
    <w:p w:rsidR="00FD5A91" w:rsidRDefault="00FD5A91" w:rsidP="001B147A">
      <w:pPr>
        <w:jc w:val="center"/>
        <w:rPr>
          <w:b/>
          <w:bCs/>
          <w:sz w:val="28"/>
          <w:szCs w:val="28"/>
        </w:rPr>
      </w:pPr>
      <w:bookmarkStart w:id="23" w:name="_Toc113799710"/>
      <w:r>
        <w:rPr>
          <w:b/>
          <w:bCs/>
          <w:sz w:val="28"/>
          <w:szCs w:val="28"/>
        </w:rPr>
        <w:t>Milli Önsöz</w:t>
      </w:r>
    </w:p>
    <w:p w:rsidR="00FD5A91" w:rsidRDefault="00FD5A91" w:rsidP="001B147A"/>
    <w:bookmarkEnd w:id="23"/>
    <w:p w:rsidR="00FD5A91" w:rsidRDefault="00FD5A91" w:rsidP="00720FB2">
      <w:pPr>
        <w:autoSpaceDE w:val="0"/>
        <w:autoSpaceDN w:val="0"/>
        <w:adjustRightInd w:val="0"/>
      </w:pPr>
      <w:r>
        <w:t>Bu standard, CEN/TC 307 "Oilseeds, vegetable and animal fats and oils and their by-products - Methods of sampling and analysis - Yağlı Tohum, bitkisel ve hayvansal katı ve sıvı yağlar ve bunların yan ürünleri - numune alma ve analiz yöntemleri" Teknik Komitesi tarafından hazırlanmış, CEN tarafından 28.07.2005 tarihinde onaylanmış ve Türk Standardları Enstitüsü Teknik Kurulu'nun 09.03.2006 tarihli toplantısında Türk Standardı olarak kabul edilerek yayımına karar verilmiştir.</w:t>
      </w:r>
    </w:p>
    <w:p w:rsidR="00FD5A91" w:rsidRDefault="00FD5A91" w:rsidP="00720FB2">
      <w:pPr>
        <w:autoSpaceDE w:val="0"/>
        <w:autoSpaceDN w:val="0"/>
        <w:adjustRightInd w:val="0"/>
      </w:pPr>
    </w:p>
    <w:p w:rsidR="00FD5A91" w:rsidRDefault="00FD5A91" w:rsidP="00720FB2">
      <w:pPr>
        <w:autoSpaceDE w:val="0"/>
        <w:autoSpaceDN w:val="0"/>
        <w:adjustRightInd w:val="0"/>
      </w:pPr>
      <w:r>
        <w:t>Bu standardda kullanılan bazı kelimeler ve/veya ifadeler patent haklarına konu olabilir. Böyle bir patent hakkının belirlenmesi durumunda TSE sorumlu tutulamaz.</w:t>
      </w:r>
    </w:p>
    <w:p w:rsidR="00FD5A91" w:rsidRDefault="00FD5A91" w:rsidP="00720FB2">
      <w:pPr>
        <w:autoSpaceDE w:val="0"/>
        <w:autoSpaceDN w:val="0"/>
        <w:adjustRightInd w:val="0"/>
      </w:pPr>
    </w:p>
    <w:p w:rsidR="00FD5A91" w:rsidRDefault="00FD5A91" w:rsidP="00720FB2">
      <w:pPr>
        <w:autoSpaceDE w:val="0"/>
        <w:autoSpaceDN w:val="0"/>
        <w:adjustRightInd w:val="0"/>
      </w:pPr>
      <w:r>
        <w:t>CEN üyeleri sırasıyla, Almanya, Avusturya, Belçika, Birleşik Krallık, Bulgaristan, Çek Cumhuriyeti, Danimarka, Estonya, Finlandiya, Fransa, Hırvatistan, Hollanda, İrlanda, İspanya, İsveç, İsviçre, İtalya, İzlanda, Kıbrıs, Letonya, Litvanya, Lüksemburg, Macaristan, Malta, Norveç, Polonya, Portekiz, Romanya, Slovakya, Slovenya, Türkiye ve Yunanistan'ın millî standard kuruluşlarıdır.</w:t>
      </w:r>
    </w:p>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Default="00FD5A91" w:rsidP="001B147A"/>
    <w:p w:rsidR="00FD5A91" w:rsidRPr="00EF2F75" w:rsidRDefault="00FD5A91" w:rsidP="001B147A">
      <w:pPr>
        <w:pBdr>
          <w:top w:val="single" w:sz="4" w:space="1" w:color="auto"/>
        </w:pBdr>
        <w:rPr>
          <w:sz w:val="16"/>
          <w:szCs w:val="16"/>
        </w:rPr>
      </w:pPr>
      <w:r w:rsidRPr="0096203C">
        <w:rPr>
          <w:sz w:val="16"/>
          <w:szCs w:val="16"/>
        </w:rPr>
        <w:t xml:space="preserve">TS EN ISO </w:t>
      </w:r>
      <w:r>
        <w:rPr>
          <w:sz w:val="16"/>
          <w:szCs w:val="16"/>
        </w:rPr>
        <w:t>661</w:t>
      </w:r>
      <w:r w:rsidRPr="001B147A">
        <w:rPr>
          <w:sz w:val="16"/>
          <w:szCs w:val="16"/>
        </w:rPr>
        <w:t>: 20</w:t>
      </w:r>
      <w:r>
        <w:rPr>
          <w:sz w:val="16"/>
          <w:szCs w:val="16"/>
        </w:rPr>
        <w:t>06</w:t>
      </w:r>
      <w:r w:rsidRPr="0096203C">
        <w:rPr>
          <w:sz w:val="16"/>
          <w:szCs w:val="16"/>
        </w:rPr>
        <w:t xml:space="preserve"> standardı, EN ISO </w:t>
      </w:r>
      <w:r>
        <w:rPr>
          <w:sz w:val="16"/>
          <w:szCs w:val="16"/>
        </w:rPr>
        <w:t>661</w:t>
      </w:r>
      <w:r w:rsidRPr="001B147A">
        <w:rPr>
          <w:sz w:val="16"/>
          <w:szCs w:val="16"/>
        </w:rPr>
        <w:t>: 20</w:t>
      </w:r>
      <w:r>
        <w:rPr>
          <w:sz w:val="16"/>
          <w:szCs w:val="16"/>
        </w:rPr>
        <w:t>05</w:t>
      </w:r>
      <w:r w:rsidRPr="0096203C">
        <w:rPr>
          <w:sz w:val="16"/>
          <w:szCs w:val="16"/>
        </w:rPr>
        <w:t xml:space="preserve"> standardı ile birebir aynı olup, Avru</w:t>
      </w:r>
      <w:r w:rsidRPr="00EF2F75">
        <w:rPr>
          <w:sz w:val="16"/>
          <w:szCs w:val="16"/>
        </w:rPr>
        <w:t>pa Standardizasyon Komitesi’nin (CEN, Avenue Marnix 17 B-1000 Brussels) izniyle basılmıştır.</w:t>
      </w:r>
    </w:p>
    <w:p w:rsidR="00FD5A91" w:rsidRDefault="00FD5A91" w:rsidP="001B147A">
      <w:pPr>
        <w:rPr>
          <w:sz w:val="16"/>
          <w:szCs w:val="16"/>
        </w:rPr>
      </w:pPr>
    </w:p>
    <w:p w:rsidR="00FD5A91" w:rsidRDefault="00FD5A91" w:rsidP="001B147A">
      <w:r>
        <w:rPr>
          <w:sz w:val="16"/>
          <w:szCs w:val="16"/>
        </w:rPr>
        <w:t>Avrupa Standardlarının herhangi bir şekilde ve herhangi bir yolla tüm kullanım hakları Avrupa Standardizasyon Komitesi (CEN) ve üye ülkelerine aittir. TSE kanalıyla CEN’den yazılı izin alınmaksızın çoğaltılamaz.</w:t>
      </w:r>
    </w:p>
    <w:p w:rsidR="00FD5A91" w:rsidRDefault="00FD5A91" w:rsidP="001B147A">
      <w:pPr>
        <w:sectPr w:rsidR="00FD5A91" w:rsidSect="001B147A">
          <w:headerReference w:type="even" r:id="rId16"/>
          <w:headerReference w:type="default" r:id="rId17"/>
          <w:footerReference w:type="even" r:id="rId18"/>
          <w:footerReference w:type="default" r:id="rId19"/>
          <w:pgSz w:w="11907" w:h="16840" w:code="9"/>
          <w:pgMar w:top="1418" w:right="1134" w:bottom="1134" w:left="1134" w:header="851" w:footer="851" w:gutter="0"/>
          <w:cols w:space="708"/>
          <w:rtlGutter/>
        </w:sectPr>
      </w:pPr>
    </w:p>
    <w:p w:rsidR="00FD5A91" w:rsidRDefault="00FD5A91" w:rsidP="00280EE7">
      <w:pPr>
        <w:tabs>
          <w:tab w:val="clear" w:pos="567"/>
        </w:tabs>
        <w:autoSpaceDE w:val="0"/>
        <w:autoSpaceDN w:val="0"/>
        <w:adjustRightInd w:val="0"/>
        <w:jc w:val="center"/>
        <w:rPr>
          <w:rFonts w:ascii="Arial-Bold" w:hAnsi="Arial-Bold" w:cs="Arial-Bold"/>
          <w:b/>
          <w:bCs/>
          <w:sz w:val="25"/>
          <w:szCs w:val="25"/>
          <w:lang w:eastAsia="tr-TR"/>
        </w:rPr>
      </w:pPr>
      <w:bookmarkStart w:id="24" w:name="_Toc113799711"/>
      <w:bookmarkStart w:id="25" w:name="_Toc93141064"/>
      <w:bookmarkStart w:id="26" w:name="_Toc93140876"/>
      <w:bookmarkStart w:id="27" w:name="_Toc89083473"/>
      <w:bookmarkStart w:id="28" w:name="_Toc53218593"/>
      <w:r>
        <w:rPr>
          <w:rFonts w:ascii="Arial-Bold" w:hAnsi="Arial-Bold" w:cs="Arial-Bold"/>
          <w:b/>
          <w:bCs/>
          <w:sz w:val="25"/>
          <w:szCs w:val="25"/>
          <w:lang w:eastAsia="tr-TR"/>
        </w:rPr>
        <w:t>Hayvansal ve bitkisel yağlar-Analiz numunesinin hazırlanması</w:t>
      </w:r>
    </w:p>
    <w:p w:rsidR="00FD5A91" w:rsidRDefault="00FD5A91" w:rsidP="00280EE7">
      <w:pPr>
        <w:spacing w:before="2"/>
        <w:ind w:left="996" w:right="1097"/>
        <w:jc w:val="center"/>
        <w:rPr>
          <w:rFonts w:eastAsia="Times New Roman"/>
          <w:sz w:val="24"/>
          <w:szCs w:val="24"/>
        </w:rPr>
      </w:pPr>
      <w:r>
        <w:rPr>
          <w:rFonts w:ascii="Arial-Bold" w:hAnsi="Arial-Bold" w:cs="Arial-Bold"/>
          <w:b/>
          <w:bCs/>
          <w:sz w:val="25"/>
          <w:szCs w:val="25"/>
          <w:lang w:eastAsia="tr-TR"/>
        </w:rPr>
        <w:t>(ISO 661:2003)</w:t>
      </w:r>
      <w:r>
        <w:rPr>
          <w:rFonts w:ascii="Arial-Bold" w:hAnsi="Arial-Bold" w:cs="Arial-Bold"/>
          <w:b/>
          <w:bCs/>
          <w:sz w:val="25"/>
          <w:szCs w:val="25"/>
        </w:rPr>
        <w:t xml:space="preserve"> </w:t>
      </w:r>
    </w:p>
    <w:p w:rsidR="00FD5A91" w:rsidRPr="001B147A" w:rsidRDefault="00FD5A91" w:rsidP="001B147A">
      <w:pPr>
        <w:jc w:val="center"/>
        <w:rPr>
          <w:b/>
          <w:bCs/>
        </w:rPr>
      </w:pPr>
    </w:p>
    <w:p w:rsidR="00FD5A91" w:rsidRPr="001B147A" w:rsidRDefault="00FD5A91" w:rsidP="001B147A">
      <w:pPr>
        <w:autoSpaceDE w:val="0"/>
        <w:autoSpaceDN w:val="0"/>
        <w:adjustRightInd w:val="0"/>
        <w:jc w:val="center"/>
        <w:rPr>
          <w:sz w:val="28"/>
          <w:szCs w:val="28"/>
        </w:rPr>
      </w:pPr>
    </w:p>
    <w:p w:rsidR="00FD5A91" w:rsidRPr="00280EE7" w:rsidRDefault="00FD5A91" w:rsidP="00280EE7">
      <w:pPr>
        <w:jc w:val="center"/>
        <w:rPr>
          <w:sz w:val="24"/>
          <w:szCs w:val="24"/>
        </w:rPr>
      </w:pPr>
      <w:r w:rsidRPr="00280EE7">
        <w:rPr>
          <w:sz w:val="24"/>
          <w:szCs w:val="24"/>
        </w:rPr>
        <w:t>Animal and vegetable fats and oils - Preparation of test sample</w:t>
      </w:r>
    </w:p>
    <w:p w:rsidR="00FD5A91" w:rsidRPr="00050CC9" w:rsidRDefault="00FD5A91" w:rsidP="00280EE7">
      <w:pPr>
        <w:jc w:val="center"/>
        <w:rPr>
          <w:sz w:val="24"/>
          <w:szCs w:val="24"/>
        </w:rPr>
      </w:pPr>
      <w:r w:rsidRPr="00280EE7">
        <w:rPr>
          <w:sz w:val="24"/>
          <w:szCs w:val="24"/>
        </w:rPr>
        <w:t>(ISO 661:2003)</w:t>
      </w:r>
    </w:p>
    <w:p w:rsidR="00FD5A91" w:rsidRPr="001B147A" w:rsidRDefault="00FD5A91" w:rsidP="001B147A">
      <w:pPr>
        <w:autoSpaceDE w:val="0"/>
        <w:autoSpaceDN w:val="0"/>
        <w:adjustRightInd w:val="0"/>
        <w:jc w:val="center"/>
        <w:rPr>
          <w:sz w:val="24"/>
          <w:szCs w:val="24"/>
        </w:rPr>
      </w:pPr>
    </w:p>
    <w:tbl>
      <w:tblPr>
        <w:tblW w:w="9639" w:type="dxa"/>
        <w:tblInd w:w="-106" w:type="dxa"/>
        <w:tblLayout w:type="fixed"/>
        <w:tblLook w:val="00A0"/>
      </w:tblPr>
      <w:tblGrid>
        <w:gridCol w:w="4820"/>
        <w:gridCol w:w="4819"/>
      </w:tblGrid>
      <w:tr w:rsidR="00FD5A91" w:rsidRPr="008146B7">
        <w:tc>
          <w:tcPr>
            <w:tcW w:w="4820" w:type="dxa"/>
          </w:tcPr>
          <w:p w:rsidR="00FD5A91" w:rsidRDefault="00FD5A91" w:rsidP="00280EE7">
            <w:pPr>
              <w:autoSpaceDE w:val="0"/>
              <w:autoSpaceDN w:val="0"/>
              <w:adjustRightInd w:val="0"/>
              <w:jc w:val="center"/>
              <w:rPr>
                <w:lang w:eastAsia="tr-TR"/>
              </w:rPr>
            </w:pPr>
            <w:r>
              <w:rPr>
                <w:lang w:eastAsia="tr-TR"/>
              </w:rPr>
              <w:t>Corps gras d'origines animale et végétale - Préparation de</w:t>
            </w:r>
          </w:p>
          <w:p w:rsidR="00FD5A91" w:rsidRPr="008146B7" w:rsidRDefault="00FD5A91" w:rsidP="00280EE7">
            <w:pPr>
              <w:autoSpaceDE w:val="0"/>
              <w:autoSpaceDN w:val="0"/>
              <w:adjustRightInd w:val="0"/>
              <w:jc w:val="center"/>
              <w:rPr>
                <w:color w:val="FF0000"/>
              </w:rPr>
            </w:pPr>
            <w:r>
              <w:rPr>
                <w:lang w:eastAsia="tr-TR"/>
              </w:rPr>
              <w:t>l'échantillon pour essai (ISO 661:2003)</w:t>
            </w:r>
          </w:p>
        </w:tc>
        <w:tc>
          <w:tcPr>
            <w:tcW w:w="4819" w:type="dxa"/>
          </w:tcPr>
          <w:p w:rsidR="00FD5A91" w:rsidRDefault="00FD5A91" w:rsidP="00280EE7">
            <w:pPr>
              <w:adjustRightInd w:val="0"/>
              <w:jc w:val="center"/>
              <w:rPr>
                <w:lang w:eastAsia="tr-TR"/>
              </w:rPr>
            </w:pPr>
            <w:r>
              <w:rPr>
                <w:lang w:eastAsia="tr-TR"/>
              </w:rPr>
              <w:t>Tierische und pflanzliche Fette und Öle - Vorbereitung der</w:t>
            </w:r>
          </w:p>
          <w:p w:rsidR="00FD5A91" w:rsidRPr="008146B7" w:rsidRDefault="00FD5A91" w:rsidP="00280EE7">
            <w:pPr>
              <w:adjustRightInd w:val="0"/>
              <w:jc w:val="center"/>
              <w:rPr>
                <w:color w:val="FF0000"/>
              </w:rPr>
            </w:pPr>
            <w:r>
              <w:rPr>
                <w:lang w:eastAsia="tr-TR"/>
              </w:rPr>
              <w:t>Untersuchungsprobe (ISO 661:2003)</w:t>
            </w:r>
          </w:p>
        </w:tc>
      </w:tr>
    </w:tbl>
    <w:p w:rsidR="00FD5A91" w:rsidRDefault="00FD5A91" w:rsidP="001B147A">
      <w:pPr>
        <w:jc w:val="center"/>
      </w:pPr>
    </w:p>
    <w:p w:rsidR="00FD5A91" w:rsidRDefault="00FD5A91" w:rsidP="001B147A">
      <w:pPr>
        <w:jc w:val="center"/>
      </w:pPr>
    </w:p>
    <w:p w:rsidR="00FD5A91" w:rsidRDefault="00FD5A91" w:rsidP="001B147A">
      <w:pPr>
        <w:jc w:val="center"/>
      </w:pPr>
    </w:p>
    <w:p w:rsidR="00FD5A91" w:rsidRPr="00EF7316" w:rsidRDefault="00FD5A91" w:rsidP="001B147A">
      <w:pPr>
        <w:autoSpaceDE w:val="0"/>
        <w:autoSpaceDN w:val="0"/>
        <w:adjustRightInd w:val="0"/>
      </w:pPr>
      <w:r w:rsidRPr="00EF7316">
        <w:t xml:space="preserve">Bu Avrupa Standardı CEN tarafından </w:t>
      </w:r>
      <w:r>
        <w:t>28 Temmuz 2005</w:t>
      </w:r>
      <w:r w:rsidRPr="00EF7316">
        <w:t xml:space="preserve"> tarihinde kabul edilmiştir. </w:t>
      </w:r>
    </w:p>
    <w:p w:rsidR="00FD5A91" w:rsidRPr="00EF7316" w:rsidRDefault="00FD5A91" w:rsidP="001B147A">
      <w:pPr>
        <w:autoSpaceDE w:val="0"/>
        <w:autoSpaceDN w:val="0"/>
        <w:adjustRightInd w:val="0"/>
        <w:rPr>
          <w:highlight w:val="yellow"/>
        </w:rPr>
      </w:pPr>
    </w:p>
    <w:p w:rsidR="00FD5A91" w:rsidRPr="00EF7316" w:rsidRDefault="00FD5A91" w:rsidP="001B147A">
      <w:pPr>
        <w:autoSpaceDE w:val="0"/>
        <w:autoSpaceDN w:val="0"/>
        <w:adjustRightInd w:val="0"/>
        <w:rPr>
          <w:rFonts w:eastAsia="Times New Roman"/>
        </w:rPr>
      </w:pPr>
      <w:r w:rsidRPr="00EF7316">
        <w:rPr>
          <w:rFonts w:eastAsia="Times New Roman"/>
        </w:rPr>
        <w:t>CEN üyeleri, bu Avrupa Standardına hiçbir değişiklik yapmaksızın ulusal standard statüsü veren koşulları öngören CEN/CENELEC İç Yönetmeleri’ne uymak zorundadırlar. Bu tür ulusal standardlarla ilgili güncel listeler ve bibliyografik atıflar, CEN-CENELEC Yönetim Merkezi’ne veya herhangi bir CEN üyesine başvurarak elde edilebilir.</w:t>
      </w:r>
    </w:p>
    <w:p w:rsidR="00FD5A91" w:rsidRPr="00EF7316" w:rsidRDefault="00FD5A91" w:rsidP="001B147A">
      <w:pPr>
        <w:autoSpaceDE w:val="0"/>
        <w:autoSpaceDN w:val="0"/>
        <w:adjustRightInd w:val="0"/>
      </w:pPr>
    </w:p>
    <w:p w:rsidR="00FD5A91" w:rsidRPr="00EF7316" w:rsidRDefault="00FD5A91" w:rsidP="001B147A">
      <w:pPr>
        <w:autoSpaceDE w:val="0"/>
        <w:autoSpaceDN w:val="0"/>
        <w:adjustRightInd w:val="0"/>
        <w:rPr>
          <w:rFonts w:eastAsia="Times New Roman"/>
        </w:rPr>
      </w:pPr>
      <w:r w:rsidRPr="00EF7316">
        <w:rPr>
          <w:rFonts w:eastAsia="Times New Roman"/>
        </w:rPr>
        <w:t>Bu Avrupa Standardı, üç resmi dilde (İngilizce, Fransızca, Almanca) yayınlanmıştır. Başka herhangi bir dile tercümesi, CEN üyesinin sorumluluğundadır ve resmi sürümleri ile aynı statüde olduğu CEN-CENELEC Yönetim Merkezi’ne bildirilir.</w:t>
      </w:r>
    </w:p>
    <w:p w:rsidR="00FD5A91" w:rsidRPr="00EF7316" w:rsidRDefault="00FD5A91" w:rsidP="001B147A">
      <w:pPr>
        <w:autoSpaceDE w:val="0"/>
        <w:autoSpaceDN w:val="0"/>
        <w:adjustRightInd w:val="0"/>
      </w:pPr>
    </w:p>
    <w:p w:rsidR="00FD5A91" w:rsidRPr="00EF7316" w:rsidRDefault="00FD5A91" w:rsidP="00483A87">
      <w:pPr>
        <w:autoSpaceDE w:val="0"/>
        <w:autoSpaceDN w:val="0"/>
        <w:adjustRightInd w:val="0"/>
        <w:rPr>
          <w:rFonts w:eastAsia="Times New Roman"/>
        </w:rPr>
      </w:pPr>
      <w:r w:rsidRPr="00483A87">
        <w:rPr>
          <w:rFonts w:eastAsia="Times New Roman"/>
        </w:rPr>
        <w:t>CEN üyeleri sırasıyla, Almanya, Avusturya, Belçika, Birleşik Krallık, Bulgaristan, Çek Cumhuriyeti,</w:t>
      </w:r>
      <w:r>
        <w:rPr>
          <w:rFonts w:eastAsia="Times New Roman"/>
        </w:rPr>
        <w:t xml:space="preserve"> </w:t>
      </w:r>
      <w:r w:rsidRPr="00483A87">
        <w:rPr>
          <w:rFonts w:eastAsia="Times New Roman"/>
        </w:rPr>
        <w:t>Danimarka, Estonya, Finlandiya, Fransa, Hırvatistan, Hollanda, İrlanda,İspanya, İsveç, İsviçre, İtalya,</w:t>
      </w:r>
      <w:r>
        <w:rPr>
          <w:rFonts w:eastAsia="Times New Roman"/>
        </w:rPr>
        <w:t xml:space="preserve"> </w:t>
      </w:r>
      <w:r w:rsidRPr="00483A87">
        <w:rPr>
          <w:rFonts w:eastAsia="Times New Roman"/>
        </w:rPr>
        <w:t>İzlanda, Kıbrıs, Letonya, Litvanya, Lüksemburg, Macaristan, Malta, Norveç, Polonya, Portekiz,</w:t>
      </w:r>
      <w:r>
        <w:rPr>
          <w:rFonts w:eastAsia="Times New Roman"/>
        </w:rPr>
        <w:t xml:space="preserve"> </w:t>
      </w:r>
      <w:r w:rsidRPr="00483A87">
        <w:rPr>
          <w:rFonts w:eastAsia="Times New Roman"/>
        </w:rPr>
        <w:t>Romanya, Slovakya, Slovenya, Türkiye ve Yunanistan'ın millî standard kuruluşlarıdır.</w:t>
      </w: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autoSpaceDE w:val="0"/>
        <w:autoSpaceDN w:val="0"/>
        <w:adjustRightInd w:val="0"/>
        <w:rPr>
          <w:sz w:val="16"/>
          <w:szCs w:val="16"/>
          <w:highlight w:val="yellow"/>
        </w:rPr>
      </w:pPr>
    </w:p>
    <w:p w:rsidR="00FD5A91" w:rsidRDefault="00FD5A91" w:rsidP="001B147A">
      <w:pPr>
        <w:jc w:val="center"/>
      </w:pPr>
    </w:p>
    <w:p w:rsidR="00FD5A91" w:rsidRPr="00757493" w:rsidRDefault="00FD5A91" w:rsidP="001B147A">
      <w:pPr>
        <w:jc w:val="center"/>
        <w:rPr>
          <w:rFonts w:ascii="Times New Roman" w:eastAsia="Times New Roman" w:hAnsi="Times New Roman"/>
          <w:sz w:val="15"/>
          <w:szCs w:val="15"/>
        </w:rPr>
      </w:pPr>
      <w:ins w:id="29" w:author="fundaa" w:date="2014-10-30T15:57:00Z">
        <w:r w:rsidRPr="000248F9">
          <w:rPr>
            <w:rFonts w:ascii="Times New Roman" w:eastAsia="Times New Roman" w:hAnsi="Times New Roman"/>
            <w:noProof/>
            <w:sz w:val="15"/>
            <w:szCs w:val="15"/>
            <w:lang w:eastAsia="tr-TR"/>
            <w:rPrChange w:id="30" w:author="fundaa" w:date="2014-10-30T15:57:00Z">
              <w:rPr>
                <w:rFonts w:ascii="Times New Roman" w:eastAsia="Times New Roman" w:hAnsi="Times New Roman"/>
                <w:noProof/>
                <w:sz w:val="15"/>
                <w:szCs w:val="15"/>
                <w:lang w:eastAsia="tr-TR"/>
              </w:rPr>
            </w:rPrChange>
          </w:rPr>
          <w:pict>
            <v:shape id="Resim 1" o:spid="_x0000_i1029" type="#_x0000_t75" alt="cen işareti" style="width:103.5pt;height:77.25pt;visibility:visible">
              <v:imagedata r:id="rId20" o:title=""/>
            </v:shape>
          </w:pict>
        </w:r>
      </w:ins>
    </w:p>
    <w:p w:rsidR="00FD5A91" w:rsidRPr="00757493" w:rsidRDefault="00FD5A91" w:rsidP="001B147A">
      <w:pPr>
        <w:jc w:val="center"/>
        <w:rPr>
          <w:rFonts w:ascii="Times New Roman" w:eastAsia="Times New Roman" w:hAnsi="Times New Roman"/>
          <w:sz w:val="15"/>
          <w:szCs w:val="15"/>
        </w:rPr>
      </w:pPr>
    </w:p>
    <w:p w:rsidR="00FD5A91" w:rsidRPr="00757493" w:rsidRDefault="00FD5A91" w:rsidP="001B147A">
      <w:pPr>
        <w:jc w:val="center"/>
        <w:rPr>
          <w:rFonts w:ascii="Times New Roman" w:eastAsia="Times New Roman" w:hAnsi="Times New Roman"/>
        </w:rPr>
      </w:pPr>
    </w:p>
    <w:p w:rsidR="00FD5A91" w:rsidRPr="00757493" w:rsidRDefault="00FD5A91" w:rsidP="001B147A">
      <w:pPr>
        <w:jc w:val="center"/>
        <w:rPr>
          <w:rFonts w:eastAsia="Times New Roman"/>
        </w:rPr>
      </w:pPr>
      <w:r w:rsidRPr="00757493">
        <w:rPr>
          <w:rFonts w:eastAsia="Times New Roman"/>
        </w:rPr>
        <w:t>AVRUPA STANDARDİZASYON KOMİTESİ</w:t>
      </w:r>
    </w:p>
    <w:p w:rsidR="00FD5A91" w:rsidRPr="00757493" w:rsidRDefault="00FD5A91" w:rsidP="001B147A">
      <w:pPr>
        <w:autoSpaceDE w:val="0"/>
        <w:autoSpaceDN w:val="0"/>
        <w:adjustRightInd w:val="0"/>
        <w:jc w:val="center"/>
        <w:rPr>
          <w:rFonts w:eastAsia="Times New Roman"/>
        </w:rPr>
      </w:pPr>
      <w:r w:rsidRPr="00757493">
        <w:rPr>
          <w:rFonts w:eastAsia="Times New Roman"/>
        </w:rPr>
        <w:t>EUROPEAN COMMITTEE FOR STANDARDIZATION</w:t>
      </w:r>
    </w:p>
    <w:p w:rsidR="00FD5A91" w:rsidRPr="00757493" w:rsidRDefault="00FD5A91" w:rsidP="001B147A">
      <w:pPr>
        <w:autoSpaceDE w:val="0"/>
        <w:autoSpaceDN w:val="0"/>
        <w:adjustRightInd w:val="0"/>
        <w:jc w:val="center"/>
        <w:rPr>
          <w:rFonts w:eastAsia="Times New Roman"/>
        </w:rPr>
      </w:pPr>
      <w:r w:rsidRPr="00757493">
        <w:rPr>
          <w:rFonts w:eastAsia="Times New Roman"/>
        </w:rPr>
        <w:t>COMITÉ EUROPÉEN DE NORMALISATION</w:t>
      </w:r>
    </w:p>
    <w:p w:rsidR="00FD5A91" w:rsidRDefault="00FD5A91" w:rsidP="001B147A">
      <w:pPr>
        <w:jc w:val="center"/>
        <w:rPr>
          <w:rFonts w:eastAsia="Times New Roman"/>
        </w:rPr>
      </w:pPr>
      <w:r w:rsidRPr="00757493">
        <w:rPr>
          <w:rFonts w:eastAsia="Times New Roman"/>
        </w:rPr>
        <w:t>EUROPÄISCHES KOMITEE FÜR NORMUNG</w:t>
      </w:r>
    </w:p>
    <w:p w:rsidR="00FD5A91" w:rsidRPr="00757493" w:rsidRDefault="00FD5A91" w:rsidP="001B147A">
      <w:pPr>
        <w:jc w:val="center"/>
        <w:rPr>
          <w:rFonts w:eastAsia="Times New Roman"/>
        </w:rPr>
      </w:pPr>
    </w:p>
    <w:p w:rsidR="00FD5A91" w:rsidRPr="00757493" w:rsidRDefault="00FD5A91" w:rsidP="001B147A">
      <w:pPr>
        <w:jc w:val="center"/>
        <w:rPr>
          <w:rFonts w:eastAsia="Times New Roman"/>
          <w:b/>
          <w:bCs/>
        </w:rPr>
      </w:pPr>
    </w:p>
    <w:p w:rsidR="00FD5A91" w:rsidRDefault="00FD5A91" w:rsidP="001B147A">
      <w:pPr>
        <w:pStyle w:val="Title"/>
        <w:rPr>
          <w:rFonts w:eastAsia="Times New Roman"/>
          <w:sz w:val="16"/>
          <w:szCs w:val="16"/>
        </w:rPr>
      </w:pPr>
      <w:r w:rsidRPr="00141FD6">
        <w:rPr>
          <w:rFonts w:ascii="Arial,Bold" w:eastAsia="Times New Roman" w:hAnsi="Arial,Bold"/>
          <w:sz w:val="16"/>
          <w:szCs w:val="16"/>
          <w:lang/>
        </w:rPr>
        <w:t>Yönetim M</w:t>
      </w:r>
      <w:r w:rsidRPr="00141FD6">
        <w:rPr>
          <w:rFonts w:eastAsia="Times New Roman"/>
          <w:sz w:val="16"/>
          <w:szCs w:val="16"/>
          <w:lang/>
        </w:rPr>
        <w:t>erkezi: Avenue Marnix 17, B-1000 Brussels</w:t>
      </w:r>
    </w:p>
    <w:p w:rsidR="00FD5A91" w:rsidRDefault="00FD5A91" w:rsidP="001B147A">
      <w:pPr>
        <w:pStyle w:val="Title"/>
        <w:rPr>
          <w:rFonts w:eastAsia="Times New Roman"/>
          <w:sz w:val="16"/>
          <w:szCs w:val="16"/>
        </w:rPr>
      </w:pPr>
    </w:p>
    <w:p w:rsidR="00FD5A91" w:rsidRDefault="00FD5A91" w:rsidP="001B147A">
      <w:pPr>
        <w:autoSpaceDE w:val="0"/>
        <w:autoSpaceDN w:val="0"/>
        <w:adjustRightInd w:val="0"/>
        <w:rPr>
          <w:rFonts w:ascii="Arial,Bold" w:hAnsi="Arial,Bold" w:cs="Arial,Bold"/>
          <w:b/>
          <w:bCs/>
          <w:sz w:val="28"/>
          <w:szCs w:val="28"/>
        </w:rPr>
      </w:pPr>
    </w:p>
    <w:p w:rsidR="00FD5A91" w:rsidRDefault="00FD5A91" w:rsidP="001B147A">
      <w:pPr>
        <w:autoSpaceDE w:val="0"/>
        <w:autoSpaceDN w:val="0"/>
        <w:adjustRightInd w:val="0"/>
        <w:rPr>
          <w:rFonts w:ascii="Arial,Bold" w:hAnsi="Arial,Bold" w:cs="Arial,Bold"/>
          <w:b/>
          <w:bCs/>
          <w:sz w:val="28"/>
          <w:szCs w:val="28"/>
        </w:rPr>
        <w:sectPr w:rsidR="00FD5A91" w:rsidSect="001B147A">
          <w:headerReference w:type="even" r:id="rId21"/>
          <w:footerReference w:type="even" r:id="rId22"/>
          <w:pgSz w:w="11907" w:h="16840" w:code="9"/>
          <w:pgMar w:top="1418" w:right="1134" w:bottom="1134" w:left="1134" w:header="851" w:footer="851" w:gutter="0"/>
          <w:pgNumType w:start="2"/>
          <w:cols w:space="708"/>
        </w:sectPr>
      </w:pPr>
    </w:p>
    <w:p w:rsidR="00FD5A91" w:rsidRDefault="00FD5A91" w:rsidP="001B147A">
      <w:pPr>
        <w:autoSpaceDE w:val="0"/>
        <w:autoSpaceDN w:val="0"/>
        <w:adjustRightInd w:val="0"/>
        <w:rPr>
          <w:rFonts w:ascii="Arial,Bold" w:hAnsi="Arial,Bold" w:cs="Arial,Bold"/>
          <w:b/>
          <w:bCs/>
          <w:sz w:val="28"/>
          <w:szCs w:val="28"/>
        </w:rPr>
      </w:pPr>
      <w:r>
        <w:rPr>
          <w:rFonts w:ascii="Arial,Bold" w:hAnsi="Arial,Bold" w:cs="Arial,Bold"/>
          <w:b/>
          <w:bCs/>
          <w:sz w:val="28"/>
          <w:szCs w:val="28"/>
        </w:rPr>
        <w:t>İçindekiler</w:t>
      </w:r>
    </w:p>
    <w:p w:rsidR="00FD5A91" w:rsidRDefault="00FD5A91" w:rsidP="001B147A">
      <w:pPr>
        <w:jc w:val="right"/>
        <w:rPr>
          <w:rFonts w:ascii="Arial,Bold" w:hAnsi="Arial,Bold" w:cs="Arial,Bold"/>
          <w:b/>
          <w:bCs/>
        </w:rPr>
      </w:pPr>
      <w:r>
        <w:rPr>
          <w:rFonts w:ascii="Arial,Bold" w:hAnsi="Arial,Bold" w:cs="Arial,Bold"/>
          <w:b/>
          <w:bCs/>
        </w:rPr>
        <w:t>Sayfa</w:t>
      </w:r>
    </w:p>
    <w:p w:rsidR="00FD5A91" w:rsidRDefault="00FD5A91" w:rsidP="001B147A">
      <w:pPr>
        <w:jc w:val="right"/>
        <w:rPr>
          <w:rFonts w:ascii="Arial,Bold" w:hAnsi="Arial,Bold" w:cs="Arial,Bold"/>
          <w:b/>
          <w:bCs/>
        </w:rPr>
      </w:pPr>
    </w:p>
    <w:p w:rsidR="00FD5A91" w:rsidRPr="008146B7" w:rsidRDefault="00FD5A91" w:rsidP="001B147A">
      <w:pPr>
        <w:pStyle w:val="TOC1"/>
        <w:rPr>
          <w:rFonts w:ascii="Calibri" w:hAnsi="Calibri" w:cs="Calibri"/>
          <w:sz w:val="22"/>
          <w:szCs w:val="22"/>
          <w:lang w:val="tr-TR" w:eastAsia="tr-TR"/>
        </w:rPr>
      </w:pPr>
      <w:r w:rsidRPr="00F15207">
        <w:rPr>
          <w:lang w:val="tr-TR"/>
        </w:rPr>
        <w:fldChar w:fldCharType="begin"/>
      </w:r>
      <w:r w:rsidRPr="00F15207">
        <w:rPr>
          <w:lang w:val="tr-TR"/>
        </w:rPr>
        <w:instrText xml:space="preserve"> TOC \o "1-2" \u </w:instrText>
      </w:r>
      <w:r w:rsidRPr="00F15207">
        <w:rPr>
          <w:lang w:val="tr-TR"/>
        </w:rPr>
        <w:fldChar w:fldCharType="separate"/>
      </w:r>
      <w:r w:rsidRPr="00F15207">
        <w:rPr>
          <w:lang w:val="tr-TR"/>
        </w:rPr>
        <w:t>Önsöz</w:t>
      </w:r>
      <w:r w:rsidRPr="00F15207">
        <w:rPr>
          <w:lang w:val="tr-TR"/>
        </w:rPr>
        <w:tab/>
      </w:r>
      <w:r w:rsidRPr="00F15207">
        <w:rPr>
          <w:lang w:val="tr-TR"/>
        </w:rPr>
        <w:fldChar w:fldCharType="begin"/>
      </w:r>
      <w:r w:rsidRPr="00F15207">
        <w:rPr>
          <w:lang w:val="tr-TR"/>
        </w:rPr>
        <w:instrText xml:space="preserve"> PAGEREF _Toc348621746 \h </w:instrText>
      </w:r>
      <w:ins w:id="31" w:author="fundaa" w:date="2014-10-30T15:57:00Z"/>
      <w:r w:rsidRPr="00F15207">
        <w:rPr>
          <w:lang w:val="tr-TR"/>
        </w:rPr>
        <w:fldChar w:fldCharType="separate"/>
      </w:r>
      <w:r>
        <w:rPr>
          <w:noProof/>
          <w:lang w:val="tr-TR"/>
        </w:rPr>
        <w:t>3</w:t>
      </w:r>
      <w:r w:rsidRPr="00F15207">
        <w:rPr>
          <w:lang w:val="tr-TR"/>
        </w:rPr>
        <w:fldChar w:fldCharType="end"/>
      </w:r>
    </w:p>
    <w:p w:rsidR="00FD5A91" w:rsidRPr="00F15207" w:rsidRDefault="00FD5A91" w:rsidP="001B147A">
      <w:pPr>
        <w:pStyle w:val="TOC1"/>
        <w:rPr>
          <w:lang w:val="tr-TR"/>
        </w:rPr>
      </w:pPr>
    </w:p>
    <w:p w:rsidR="00FD5A91" w:rsidRDefault="00FD5A91" w:rsidP="001B147A">
      <w:pPr>
        <w:jc w:val="center"/>
      </w:pPr>
      <w:r w:rsidRPr="00F15207">
        <w:fldChar w:fldCharType="end"/>
      </w: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sectPr w:rsidR="00FD5A91" w:rsidSect="001B147A">
          <w:headerReference w:type="even" r:id="rId23"/>
          <w:footerReference w:type="even" r:id="rId24"/>
          <w:pgSz w:w="11907" w:h="16840" w:code="9"/>
          <w:pgMar w:top="1418" w:right="1134" w:bottom="1134" w:left="1134" w:header="851" w:footer="851" w:gutter="0"/>
          <w:pgNumType w:start="2"/>
          <w:cols w:space="708"/>
        </w:sectPr>
      </w:pPr>
    </w:p>
    <w:p w:rsidR="00FD5A91" w:rsidRPr="00583F45" w:rsidRDefault="00FD5A91" w:rsidP="00583F45">
      <w:pPr>
        <w:rPr>
          <w:b/>
          <w:bCs/>
          <w:sz w:val="28"/>
          <w:szCs w:val="28"/>
        </w:rPr>
      </w:pPr>
      <w:bookmarkStart w:id="32" w:name="_Toc348621746"/>
      <w:bookmarkStart w:id="33" w:name="_Toc348622215"/>
      <w:bookmarkStart w:id="34" w:name="_Toc358120956"/>
      <w:bookmarkStart w:id="35" w:name="_Toc367891546"/>
      <w:r w:rsidRPr="00583F45">
        <w:rPr>
          <w:b/>
          <w:bCs/>
          <w:sz w:val="28"/>
          <w:szCs w:val="28"/>
        </w:rPr>
        <w:t>Önsöz</w:t>
      </w:r>
      <w:bookmarkEnd w:id="32"/>
      <w:bookmarkEnd w:id="33"/>
      <w:bookmarkEnd w:id="34"/>
      <w:bookmarkEnd w:id="35"/>
    </w:p>
    <w:p w:rsidR="00FD5A91" w:rsidRDefault="00FD5A91" w:rsidP="001B147A">
      <w:pPr>
        <w:autoSpaceDE w:val="0"/>
        <w:autoSpaceDN w:val="0"/>
        <w:adjustRightInd w:val="0"/>
        <w:rPr>
          <w:rFonts w:ascii="Arial,Bold" w:hAnsi="Arial,Bold" w:cs="Arial,Bold"/>
          <w:b/>
          <w:bCs/>
          <w:sz w:val="28"/>
          <w:szCs w:val="28"/>
        </w:rPr>
      </w:pPr>
    </w:p>
    <w:p w:rsidR="00FD5A91" w:rsidRPr="00A3329B" w:rsidRDefault="00FD5A91" w:rsidP="00A3329B">
      <w:pPr>
        <w:autoSpaceDE w:val="0"/>
        <w:autoSpaceDN w:val="0"/>
        <w:adjustRightInd w:val="0"/>
      </w:pPr>
      <w:r w:rsidRPr="00A3329B">
        <w:t>Bu standard, CEN/TC 307 "Oilseeds, vegetable and animal fats and oils and their by-products -Methods of sampling and analysis - Yağlı Tohum, bitkisel ve hayvansal katı ve sıvı yağlar ve bunların yan ürünleri - numune alma ve analiz yöntemleri" Teknik Komitesi tarafından hazırlanmış, CEN tarafından 28.07.2005 tarihinde onaylanmış ve Türk Standardları Enstitüsü Teknik Kurulu'nun</w:t>
      </w:r>
      <w:r>
        <w:t xml:space="preserve"> </w:t>
      </w:r>
      <w:r w:rsidRPr="00A3329B">
        <w:t>09.03.2006 tarihli toplantısında Türk Standardı olarak kabul edilerek yayımına karar verilmiştir.</w:t>
      </w:r>
    </w:p>
    <w:p w:rsidR="00FD5A91" w:rsidRPr="00A3329B" w:rsidRDefault="00FD5A91" w:rsidP="00A3329B">
      <w:pPr>
        <w:autoSpaceDE w:val="0"/>
        <w:autoSpaceDN w:val="0"/>
        <w:adjustRightInd w:val="0"/>
      </w:pPr>
    </w:p>
    <w:p w:rsidR="00FD5A91" w:rsidRPr="00A3329B" w:rsidRDefault="00FD5A91" w:rsidP="00A3329B">
      <w:pPr>
        <w:autoSpaceDE w:val="0"/>
        <w:autoSpaceDN w:val="0"/>
        <w:adjustRightInd w:val="0"/>
      </w:pPr>
      <w:r w:rsidRPr="00A3329B">
        <w:t>Bu standardda kullanılan bazı kelimeler ve/veya ifadeler patent haklarına konu olabilir. Böyle birpatent hakkının belirlenmesi durumunda TSE sorumlu tutulamaz.</w:t>
      </w:r>
    </w:p>
    <w:p w:rsidR="00FD5A91" w:rsidRPr="00A3329B" w:rsidRDefault="00FD5A91" w:rsidP="00A3329B">
      <w:pPr>
        <w:autoSpaceDE w:val="0"/>
        <w:autoSpaceDN w:val="0"/>
        <w:adjustRightInd w:val="0"/>
      </w:pPr>
    </w:p>
    <w:p w:rsidR="00FD5A91" w:rsidRDefault="00FD5A91" w:rsidP="004629F4">
      <w:pPr>
        <w:autoSpaceDE w:val="0"/>
        <w:autoSpaceDN w:val="0"/>
        <w:adjustRightInd w:val="0"/>
        <w:rPr>
          <w:rFonts w:ascii="Times New Roman" w:hAnsi="Times New Roman" w:cs="Times New Roman"/>
          <w:sz w:val="24"/>
          <w:szCs w:val="24"/>
        </w:rPr>
      </w:pPr>
      <w:r w:rsidRPr="00A3329B">
        <w:t>CEN üyeleri sırasıyla, Almanya, Avusturya, Belçika, Birleşik Krallık, Bulgaristan, Çek Cumhuriyeti, Danimarka, Estonya, Finlandiya, Fransa, Hırvatistan, Hollanda, İrlanda, İspanya, İsveç, İsviçre, İtalya, İzlanda, Kıbrıs, Letonya, Litvanya, Lüksemburg, Macaristan, Malta, Norveç, Polonya, Portekiz, Romanya, Slovakya, Slovenya, Türkiye ve Yunanistan'ın millî standard kuruluşlarıdır</w:t>
      </w:r>
      <w:r>
        <w:rPr>
          <w:rFonts w:ascii="Times New Roman" w:hAnsi="Times New Roman" w:cs="Times New Roman"/>
          <w:sz w:val="24"/>
          <w:szCs w:val="24"/>
        </w:rPr>
        <w:t>.</w:t>
      </w:r>
    </w:p>
    <w:p w:rsidR="00FD5A91" w:rsidRDefault="00FD5A91" w:rsidP="004629F4">
      <w:pPr>
        <w:autoSpaceDE w:val="0"/>
        <w:autoSpaceDN w:val="0"/>
        <w:adjustRightInd w:val="0"/>
        <w:rPr>
          <w:rFonts w:ascii="Times New Roman" w:hAnsi="Times New Roman" w:cs="Times New Roman"/>
          <w:sz w:val="24"/>
          <w:szCs w:val="24"/>
        </w:rPr>
      </w:pPr>
    </w:p>
    <w:p w:rsidR="00FD5A91" w:rsidRDefault="00FD5A91" w:rsidP="004629F4">
      <w:pPr>
        <w:autoSpaceDE w:val="0"/>
        <w:autoSpaceDN w:val="0"/>
        <w:adjustRightInd w:val="0"/>
        <w:jc w:val="center"/>
        <w:rPr>
          <w:b/>
          <w:bCs/>
        </w:rPr>
      </w:pPr>
      <w:r>
        <w:rPr>
          <w:b/>
          <w:bCs/>
        </w:rPr>
        <w:t>Onay bilgisi</w:t>
      </w:r>
    </w:p>
    <w:p w:rsidR="00FD5A91" w:rsidRPr="004629F4" w:rsidRDefault="00FD5A91" w:rsidP="004629F4">
      <w:pPr>
        <w:autoSpaceDE w:val="0"/>
        <w:autoSpaceDN w:val="0"/>
        <w:adjustRightInd w:val="0"/>
        <w:jc w:val="center"/>
        <w:rPr>
          <w:rFonts w:ascii="Times New Roman" w:hAnsi="Times New Roman" w:cs="Times New Roman"/>
          <w:sz w:val="24"/>
          <w:szCs w:val="24"/>
        </w:rPr>
      </w:pPr>
      <w:r>
        <w:t>ISO 661:2003 standardının metni, CEN tarafından EN ISO 661:2005 olarak hiçbir değişiklik yapılmaksızın kabul edilmiştir</w:t>
      </w:r>
    </w:p>
    <w:p w:rsidR="00FD5A91" w:rsidRDefault="00FD5A91" w:rsidP="001B147A">
      <w:pPr>
        <w:jc w:val="center"/>
        <w:rPr>
          <w:b/>
          <w:bCs/>
          <w:sz w:val="28"/>
          <w:szCs w:val="28"/>
        </w:rPr>
        <w:sectPr w:rsidR="00FD5A91" w:rsidSect="001B147A">
          <w:headerReference w:type="default" r:id="rId25"/>
          <w:footerReference w:type="even" r:id="rId26"/>
          <w:footerReference w:type="default" r:id="rId27"/>
          <w:pgSz w:w="11907" w:h="16840" w:code="9"/>
          <w:pgMar w:top="1418" w:right="1134" w:bottom="1134" w:left="1134" w:header="851" w:footer="851" w:gutter="0"/>
          <w:pgNumType w:start="3"/>
          <w:cols w:space="708"/>
        </w:sectPr>
      </w:pPr>
    </w:p>
    <w:p w:rsidR="00FD5A91" w:rsidRPr="00AC452E" w:rsidRDefault="00FD5A91" w:rsidP="001B147A">
      <w:pPr>
        <w:ind w:left="2977"/>
        <w:rPr>
          <w:sz w:val="44"/>
          <w:szCs w:val="44"/>
        </w:rPr>
      </w:pPr>
      <w:r>
        <w:rPr>
          <w:noProof/>
          <w:lang w:eastAsia="tr-TR"/>
        </w:rPr>
        <w:pict>
          <v:shape id="Text Box 6" o:spid="_x0000_s1027" type="#_x0000_t202" style="position:absolute;left:0;text-align:left;margin-left:343.65pt;margin-top:3.8pt;width:166.2pt;height:109pt;z-index:251659264;visibility:visible" strokecolor="white" strokeweight="0">
            <v:textbox>
              <w:txbxContent>
                <w:p w:rsidR="00FD5A91" w:rsidRDefault="00FD5A91" w:rsidP="00A25BBD">
                  <w:pPr>
                    <w:jc w:val="right"/>
                    <w:rPr>
                      <w:rFonts w:ascii="Arial,Bold" w:hAnsi="Arial,Bold" w:cs="Arial,Bold"/>
                      <w:b/>
                      <w:bCs/>
                      <w:sz w:val="45"/>
                      <w:szCs w:val="45"/>
                    </w:rPr>
                  </w:pPr>
                  <w:r>
                    <w:rPr>
                      <w:rFonts w:ascii="Arial,Bold" w:hAnsi="Arial,Bold" w:cs="Arial,Bold"/>
                      <w:b/>
                      <w:bCs/>
                      <w:sz w:val="45"/>
                      <w:szCs w:val="45"/>
                    </w:rPr>
                    <w:t>ISO</w:t>
                  </w:r>
                </w:p>
                <w:p w:rsidR="00FD5A91" w:rsidRDefault="00FD5A91" w:rsidP="00A25BBD">
                  <w:pPr>
                    <w:jc w:val="right"/>
                    <w:rPr>
                      <w:rFonts w:ascii="Arial,Bold" w:hAnsi="Arial,Bold" w:cs="Arial,Bold"/>
                      <w:b/>
                      <w:bCs/>
                      <w:sz w:val="45"/>
                      <w:szCs w:val="45"/>
                    </w:rPr>
                  </w:pPr>
                  <w:r>
                    <w:rPr>
                      <w:rFonts w:ascii="Arial,Bold" w:hAnsi="Arial,Bold" w:cs="Arial,Bold"/>
                      <w:b/>
                      <w:bCs/>
                      <w:sz w:val="45"/>
                      <w:szCs w:val="45"/>
                    </w:rPr>
                    <w:t>661+AC</w:t>
                  </w:r>
                </w:p>
                <w:p w:rsidR="00FD5A91" w:rsidRDefault="00FD5A91" w:rsidP="00A25BBD">
                  <w:pPr>
                    <w:jc w:val="right"/>
                    <w:rPr>
                      <w:rFonts w:ascii="Arial,Bold" w:hAnsi="Arial,Bold" w:cs="Arial,Bold"/>
                      <w:b/>
                      <w:bCs/>
                      <w:sz w:val="45"/>
                      <w:szCs w:val="45"/>
                    </w:rPr>
                  </w:pPr>
                </w:p>
                <w:p w:rsidR="00FD5A91" w:rsidRPr="00A25BBD" w:rsidRDefault="00FD5A91" w:rsidP="00A25BBD">
                  <w:pPr>
                    <w:jc w:val="right"/>
                    <w:rPr>
                      <w:rFonts w:ascii="Arial,Bold" w:hAnsi="Arial,Bold" w:cs="Arial,Bold"/>
                    </w:rPr>
                  </w:pPr>
                  <w:r w:rsidRPr="00A25BBD">
                    <w:rPr>
                      <w:rFonts w:ascii="Arial,Bold" w:hAnsi="Arial,Bold" w:cs="Arial,Bold"/>
                    </w:rPr>
                    <w:t xml:space="preserve">Üçüncü baskı </w:t>
                  </w:r>
                  <w:r>
                    <w:rPr>
                      <w:rFonts w:ascii="Arial,Bold" w:hAnsi="Arial,Bold" w:cs="Arial,Bold"/>
                    </w:rPr>
                    <w:t>15-05-2003</w:t>
                  </w:r>
                </w:p>
                <w:p w:rsidR="00FD5A91" w:rsidRPr="001B147A" w:rsidRDefault="00FD5A91" w:rsidP="00A25BBD">
                  <w:pPr>
                    <w:jc w:val="right"/>
                  </w:pPr>
                </w:p>
              </w:txbxContent>
            </v:textbox>
          </v:shape>
        </w:pict>
      </w:r>
      <w:r w:rsidRPr="00AC452E">
        <w:rPr>
          <w:sz w:val="44"/>
          <w:szCs w:val="44"/>
        </w:rPr>
        <w:t>ULUSLARARASI</w:t>
      </w:r>
    </w:p>
    <w:p w:rsidR="00FD5A91" w:rsidRDefault="00FD5A91" w:rsidP="001B147A">
      <w:pPr>
        <w:ind w:left="2977"/>
        <w:rPr>
          <w:sz w:val="44"/>
          <w:szCs w:val="44"/>
        </w:rPr>
      </w:pPr>
      <w:r w:rsidRPr="00AC452E">
        <w:rPr>
          <w:sz w:val="44"/>
          <w:szCs w:val="44"/>
        </w:rPr>
        <w:t>STANDARD</w:t>
      </w:r>
    </w:p>
    <w:p w:rsidR="00FD5A91" w:rsidRDefault="00FD5A91" w:rsidP="001B147A">
      <w:pPr>
        <w:autoSpaceDE w:val="0"/>
        <w:autoSpaceDN w:val="0"/>
        <w:adjustRightInd w:val="0"/>
        <w:ind w:left="2977"/>
        <w:rPr>
          <w:sz w:val="44"/>
          <w:szCs w:val="44"/>
        </w:rPr>
      </w:pPr>
      <w:r>
        <w:rPr>
          <w:sz w:val="44"/>
          <w:szCs w:val="44"/>
        </w:rPr>
        <w:t>INTERNATIONAL</w:t>
      </w:r>
    </w:p>
    <w:p w:rsidR="00FD5A91" w:rsidRPr="001B147A" w:rsidRDefault="00FD5A91" w:rsidP="001B147A">
      <w:pPr>
        <w:tabs>
          <w:tab w:val="left" w:pos="7938"/>
        </w:tabs>
        <w:ind w:left="2977"/>
        <w:jc w:val="left"/>
      </w:pPr>
      <w:r>
        <w:rPr>
          <w:sz w:val="44"/>
          <w:szCs w:val="44"/>
        </w:rPr>
        <w:t>STANDARD</w:t>
      </w:r>
      <w:r>
        <w:rPr>
          <w:sz w:val="44"/>
          <w:szCs w:val="44"/>
        </w:rPr>
        <w:tab/>
      </w:r>
    </w:p>
    <w:p w:rsidR="00FD5A91" w:rsidRPr="00AA1A9E" w:rsidRDefault="00FD5A91" w:rsidP="001B147A">
      <w:pPr>
        <w:jc w:val="center"/>
      </w:pPr>
    </w:p>
    <w:p w:rsidR="00FD5A91" w:rsidRDefault="00FD5A91" w:rsidP="001B147A">
      <w:pPr>
        <w:jc w:val="center"/>
      </w:pPr>
    </w:p>
    <w:p w:rsidR="00FD5A91" w:rsidRDefault="00FD5A91" w:rsidP="001B147A">
      <w:pPr>
        <w:jc w:val="center"/>
      </w:pPr>
    </w:p>
    <w:tbl>
      <w:tblPr>
        <w:tblW w:w="0" w:type="auto"/>
        <w:tblInd w:w="-106" w:type="dxa"/>
        <w:tblBorders>
          <w:top w:val="thickThinSmallGap" w:sz="24" w:space="0" w:color="auto"/>
        </w:tblBorders>
        <w:tblLayout w:type="fixed"/>
        <w:tblLook w:val="0000"/>
      </w:tblPr>
      <w:tblGrid>
        <w:gridCol w:w="6662"/>
      </w:tblGrid>
      <w:tr w:rsidR="00FD5A91" w:rsidRPr="005C6264">
        <w:trPr>
          <w:cantSplit/>
          <w:trHeight w:val="264"/>
        </w:trPr>
        <w:tc>
          <w:tcPr>
            <w:tcW w:w="6662" w:type="dxa"/>
            <w:tcBorders>
              <w:top w:val="thickThinSmallGap" w:sz="24" w:space="0" w:color="auto"/>
            </w:tcBorders>
          </w:tcPr>
          <w:p w:rsidR="00FD5A91" w:rsidRPr="005C6264" w:rsidRDefault="00FD5A91" w:rsidP="001B147A">
            <w:pPr>
              <w:rPr>
                <w:lang w:val="en-AU"/>
              </w:rPr>
            </w:pPr>
          </w:p>
        </w:tc>
      </w:tr>
      <w:tr w:rsidR="00FD5A91" w:rsidRPr="005C6264">
        <w:trPr>
          <w:cantSplit/>
          <w:trHeight w:val="264"/>
        </w:trPr>
        <w:tc>
          <w:tcPr>
            <w:tcW w:w="6662" w:type="dxa"/>
            <w:tcBorders>
              <w:bottom w:val="nil"/>
            </w:tcBorders>
          </w:tcPr>
          <w:p w:rsidR="00FD5A91" w:rsidRPr="005C6264" w:rsidRDefault="00FD5A91" w:rsidP="001B147A">
            <w:pPr>
              <w:rPr>
                <w:lang w:val="en-AU"/>
              </w:rPr>
            </w:pPr>
          </w:p>
        </w:tc>
      </w:tr>
      <w:tr w:rsidR="00FD5A91" w:rsidRPr="00F15207">
        <w:trPr>
          <w:cantSplit/>
          <w:trHeight w:val="1836"/>
        </w:trPr>
        <w:tc>
          <w:tcPr>
            <w:tcW w:w="6662" w:type="dxa"/>
            <w:tcBorders>
              <w:top w:val="nil"/>
              <w:bottom w:val="nil"/>
            </w:tcBorders>
          </w:tcPr>
          <w:p w:rsidR="00FD5A91" w:rsidRPr="001B147A" w:rsidRDefault="00FD5A91" w:rsidP="0033468D">
            <w:pPr>
              <w:autoSpaceDE w:val="0"/>
              <w:autoSpaceDN w:val="0"/>
              <w:adjustRightInd w:val="0"/>
              <w:jc w:val="left"/>
              <w:rPr>
                <w:b/>
                <w:bCs/>
                <w:sz w:val="28"/>
                <w:szCs w:val="28"/>
              </w:rPr>
            </w:pPr>
            <w:r>
              <w:rPr>
                <w:rFonts w:ascii="Arial-Bold" w:hAnsi="Arial-Bold" w:cs="Arial-Bold"/>
                <w:b/>
                <w:bCs/>
                <w:sz w:val="25"/>
                <w:szCs w:val="25"/>
                <w:lang w:eastAsia="tr-TR"/>
              </w:rPr>
              <w:t>Hayvansal ve bitkisel yağlar-Analiz numunesinin hazırlanma</w:t>
            </w:r>
            <w:r w:rsidRPr="00C063F1">
              <w:rPr>
                <w:rFonts w:ascii="Arial TUR" w:hAnsi="Arial TUR" w:cs="Arial TUR"/>
                <w:b/>
                <w:bCs/>
                <w:sz w:val="28"/>
                <w:szCs w:val="28"/>
              </w:rPr>
              <w:br/>
            </w:r>
          </w:p>
          <w:p w:rsidR="00FD5A91" w:rsidRDefault="00FD5A91" w:rsidP="0033468D">
            <w:pPr>
              <w:rPr>
                <w:sz w:val="24"/>
                <w:szCs w:val="24"/>
              </w:rPr>
            </w:pPr>
          </w:p>
          <w:p w:rsidR="00FD5A91" w:rsidRPr="00617FCF" w:rsidRDefault="00FD5A91" w:rsidP="0033468D">
            <w:pPr>
              <w:rPr>
                <w:sz w:val="24"/>
                <w:szCs w:val="24"/>
              </w:rPr>
            </w:pPr>
            <w:r>
              <w:rPr>
                <w:sz w:val="22"/>
                <w:szCs w:val="22"/>
                <w:lang w:eastAsia="tr-TR"/>
              </w:rPr>
              <w:t>Animal and vegetable fats and oils - Preparation of test sample</w:t>
            </w:r>
          </w:p>
          <w:p w:rsidR="00FD5A91" w:rsidRPr="00617FCF" w:rsidRDefault="00FD5A91" w:rsidP="001B147A">
            <w:pPr>
              <w:autoSpaceDE w:val="0"/>
              <w:autoSpaceDN w:val="0"/>
              <w:adjustRightInd w:val="0"/>
              <w:rPr>
                <w:rFonts w:ascii="Arial,Bold" w:hAnsi="Arial,Bold" w:cs="Arial,Bold"/>
                <w:b/>
                <w:bCs/>
                <w:i/>
                <w:iCs/>
                <w:sz w:val="32"/>
                <w:szCs w:val="32"/>
              </w:rPr>
            </w:pPr>
          </w:p>
          <w:p w:rsidR="00FD5A91" w:rsidRDefault="00FD5A91" w:rsidP="008E040B">
            <w:pPr>
              <w:autoSpaceDE w:val="0"/>
              <w:autoSpaceDN w:val="0"/>
              <w:adjustRightInd w:val="0"/>
              <w:rPr>
                <w:i/>
                <w:iCs/>
                <w:lang w:eastAsia="tr-TR"/>
              </w:rPr>
            </w:pPr>
          </w:p>
          <w:p w:rsidR="00FD5A91" w:rsidRPr="00617FCF" w:rsidRDefault="00FD5A91" w:rsidP="002102B0">
            <w:pPr>
              <w:autoSpaceDE w:val="0"/>
              <w:autoSpaceDN w:val="0"/>
              <w:adjustRightInd w:val="0"/>
              <w:rPr>
                <w:lang w:eastAsia="tr-TR"/>
              </w:rPr>
            </w:pPr>
            <w:r w:rsidRPr="002102B0">
              <w:rPr>
                <w:i/>
                <w:iCs/>
                <w:lang w:eastAsia="tr-TR"/>
              </w:rPr>
              <w:t>Corps gras d'origines animale et végétale -Préparation de</w:t>
            </w:r>
            <w:r>
              <w:rPr>
                <w:i/>
                <w:iCs/>
                <w:lang w:eastAsia="tr-TR"/>
              </w:rPr>
              <w:t xml:space="preserve"> </w:t>
            </w:r>
            <w:r w:rsidRPr="002102B0">
              <w:rPr>
                <w:i/>
                <w:iCs/>
                <w:lang w:eastAsia="tr-TR"/>
              </w:rPr>
              <w:t>l'échantillon pour essai</w:t>
            </w:r>
          </w:p>
        </w:tc>
      </w:tr>
    </w:tbl>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p w:rsidR="00FD5A91" w:rsidRDefault="00FD5A91" w:rsidP="001B147A">
      <w:pPr>
        <w:jc w:val="center"/>
      </w:pPr>
    </w:p>
    <w:tbl>
      <w:tblPr>
        <w:tblW w:w="6914" w:type="dxa"/>
        <w:tblInd w:w="-106" w:type="dxa"/>
        <w:tblBorders>
          <w:bottom w:val="triple" w:sz="4" w:space="0" w:color="auto"/>
        </w:tblBorders>
        <w:tblLayout w:type="fixed"/>
        <w:tblLook w:val="0000"/>
      </w:tblPr>
      <w:tblGrid>
        <w:gridCol w:w="6914"/>
      </w:tblGrid>
      <w:tr w:rsidR="00FD5A91" w:rsidRPr="005C6264">
        <w:trPr>
          <w:trHeight w:val="83"/>
        </w:trPr>
        <w:tc>
          <w:tcPr>
            <w:tcW w:w="6914" w:type="dxa"/>
            <w:tcBorders>
              <w:bottom w:val="triple" w:sz="4" w:space="0" w:color="auto"/>
            </w:tcBorders>
          </w:tcPr>
          <w:p w:rsidR="00FD5A91" w:rsidRPr="005C6264" w:rsidRDefault="00FD5A91" w:rsidP="001B147A"/>
        </w:tc>
      </w:tr>
    </w:tbl>
    <w:p w:rsidR="00FD5A91" w:rsidRDefault="00FD5A91" w:rsidP="001B147A">
      <w:pPr>
        <w:jc w:val="center"/>
      </w:pPr>
    </w:p>
    <w:p w:rsidR="00FD5A91" w:rsidRPr="001B147A" w:rsidRDefault="00FD5A91" w:rsidP="001B147A">
      <w:pPr>
        <w:tabs>
          <w:tab w:val="left" w:pos="7655"/>
        </w:tabs>
        <w:autoSpaceDE w:val="0"/>
        <w:autoSpaceDN w:val="0"/>
        <w:adjustRightInd w:val="0"/>
        <w:jc w:val="right"/>
        <w:rPr>
          <w:sz w:val="18"/>
          <w:szCs w:val="18"/>
        </w:rPr>
      </w:pPr>
      <w:r>
        <w:rPr>
          <w:noProof/>
          <w:lang w:eastAsia="tr-TR"/>
        </w:rPr>
        <w:pict>
          <v:shape id="Resim 7" o:spid="_x0000_s1028" type="#_x0000_t75" style="position:absolute;left:0;text-align:left;margin-left:210.75pt;margin-top:1.8pt;width:68.45pt;height:59.3pt;z-index:-251656192;visibility:visible">
            <v:imagedata r:id="rId28" o:title=""/>
          </v:shape>
        </w:pict>
      </w:r>
      <w:r w:rsidRPr="001B147A">
        <w:rPr>
          <w:sz w:val="18"/>
          <w:szCs w:val="18"/>
        </w:rPr>
        <w:tab/>
        <w:t>Referans Numarası</w:t>
      </w:r>
    </w:p>
    <w:p w:rsidR="00FD5A91" w:rsidRPr="001B147A" w:rsidRDefault="00FD5A91" w:rsidP="001B147A">
      <w:pPr>
        <w:tabs>
          <w:tab w:val="left" w:pos="7655"/>
        </w:tabs>
        <w:autoSpaceDE w:val="0"/>
        <w:autoSpaceDN w:val="0"/>
        <w:adjustRightInd w:val="0"/>
        <w:jc w:val="right"/>
        <w:rPr>
          <w:sz w:val="16"/>
          <w:szCs w:val="16"/>
        </w:rPr>
      </w:pPr>
      <w:r w:rsidRPr="001B147A">
        <w:rPr>
          <w:sz w:val="18"/>
          <w:szCs w:val="18"/>
        </w:rPr>
        <w:tab/>
        <w:t xml:space="preserve">ISO </w:t>
      </w:r>
      <w:r>
        <w:rPr>
          <w:sz w:val="18"/>
          <w:szCs w:val="18"/>
        </w:rPr>
        <w:t>661</w:t>
      </w:r>
      <w:r w:rsidRPr="001B147A">
        <w:rPr>
          <w:sz w:val="18"/>
          <w:szCs w:val="18"/>
        </w:rPr>
        <w:t>:</w:t>
      </w:r>
      <w:r>
        <w:rPr>
          <w:sz w:val="18"/>
          <w:szCs w:val="18"/>
        </w:rPr>
        <w:t xml:space="preserve"> </w:t>
      </w:r>
      <w:r w:rsidRPr="001B147A">
        <w:rPr>
          <w:sz w:val="18"/>
          <w:szCs w:val="18"/>
        </w:rPr>
        <w:t>2</w:t>
      </w:r>
      <w:r>
        <w:rPr>
          <w:sz w:val="18"/>
          <w:szCs w:val="18"/>
        </w:rPr>
        <w:t>003</w:t>
      </w:r>
      <w:r w:rsidRPr="001B147A">
        <w:rPr>
          <w:sz w:val="18"/>
          <w:szCs w:val="18"/>
        </w:rPr>
        <w:t xml:space="preserve"> (E)</w:t>
      </w:r>
    </w:p>
    <w:p w:rsidR="00FD5A91" w:rsidRPr="001B147A" w:rsidRDefault="00FD5A91" w:rsidP="001B147A">
      <w:pPr>
        <w:jc w:val="right"/>
        <w:rPr>
          <w:sz w:val="16"/>
          <w:szCs w:val="16"/>
        </w:rPr>
      </w:pPr>
    </w:p>
    <w:p w:rsidR="00FD5A91" w:rsidRPr="001B147A" w:rsidRDefault="00FD5A91" w:rsidP="001B147A">
      <w:pPr>
        <w:jc w:val="right"/>
        <w:rPr>
          <w:sz w:val="16"/>
          <w:szCs w:val="16"/>
        </w:rPr>
      </w:pPr>
    </w:p>
    <w:p w:rsidR="00FD5A91" w:rsidRPr="001B147A" w:rsidRDefault="00FD5A91" w:rsidP="001B147A">
      <w:pPr>
        <w:jc w:val="right"/>
      </w:pPr>
      <w:r w:rsidRPr="001B147A">
        <w:rPr>
          <w:sz w:val="16"/>
          <w:szCs w:val="16"/>
        </w:rPr>
        <w:t xml:space="preserve">© </w:t>
      </w:r>
      <w:r w:rsidRPr="001B147A">
        <w:rPr>
          <w:sz w:val="18"/>
          <w:szCs w:val="18"/>
        </w:rPr>
        <w:t>ISO 20</w:t>
      </w:r>
      <w:r>
        <w:rPr>
          <w:sz w:val="18"/>
          <w:szCs w:val="18"/>
        </w:rPr>
        <w:t>03</w:t>
      </w:r>
    </w:p>
    <w:p w:rsidR="00FD5A91" w:rsidRDefault="00FD5A91" w:rsidP="001B147A">
      <w:pPr>
        <w:autoSpaceDE w:val="0"/>
        <w:autoSpaceDN w:val="0"/>
        <w:adjustRightInd w:val="0"/>
        <w:rPr>
          <w:rFonts w:ascii="Arial,Bold" w:hAnsi="Arial,Bold" w:cs="Arial,Bold"/>
          <w:b/>
          <w:bCs/>
          <w:sz w:val="22"/>
          <w:szCs w:val="22"/>
        </w:rPr>
        <w:sectPr w:rsidR="00FD5A91" w:rsidSect="001B147A">
          <w:headerReference w:type="even" r:id="rId29"/>
          <w:headerReference w:type="default" r:id="rId30"/>
          <w:footerReference w:type="even" r:id="rId31"/>
          <w:footerReference w:type="default" r:id="rId32"/>
          <w:headerReference w:type="first" r:id="rId33"/>
          <w:footerReference w:type="first" r:id="rId34"/>
          <w:pgSz w:w="11907" w:h="16840" w:code="9"/>
          <w:pgMar w:top="1418" w:right="1134" w:bottom="1134" w:left="1134" w:header="851" w:footer="851" w:gutter="0"/>
          <w:pgNumType w:fmt="lowerRoman" w:start="1"/>
          <w:cols w:space="708"/>
          <w:titlePg/>
          <w:docGrid w:linePitch="360"/>
        </w:sectPr>
      </w:pPr>
    </w:p>
    <w:p w:rsidR="00FD5A91" w:rsidRPr="001B147A"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p>
    <w:p w:rsidR="00FD5A91" w:rsidRDefault="00FD5A91" w:rsidP="001B147A">
      <w:pPr>
        <w:autoSpaceDE w:val="0"/>
        <w:autoSpaceDN w:val="0"/>
        <w:adjustRightInd w:val="0"/>
        <w:rPr>
          <w:rFonts w:ascii="Arial,Bold" w:hAnsi="Arial,Bold" w:cs="Arial,Bold"/>
          <w:b/>
          <w:bCs/>
          <w:sz w:val="22"/>
          <w:szCs w:val="22"/>
        </w:rPr>
      </w:pPr>
      <w:ins w:id="36" w:author="fundaa" w:date="2014-10-30T15:57:00Z">
        <w:r w:rsidRPr="000248F9">
          <w:rPr>
            <w:rFonts w:ascii="Arial,Bold" w:hAnsi="Arial,Bold" w:cs="Arial,Bold"/>
            <w:b/>
            <w:bCs/>
            <w:noProof/>
            <w:sz w:val="22"/>
            <w:szCs w:val="22"/>
            <w:lang w:eastAsia="tr-TR"/>
            <w:rPrChange w:id="37" w:author="fundaa" w:date="2014-10-30T15:57:00Z">
              <w:rPr>
                <w:rFonts w:ascii="Arial,Bold" w:hAnsi="Arial,Bold" w:cs="Arial,Bold"/>
                <w:b/>
                <w:bCs/>
                <w:noProof/>
                <w:sz w:val="22"/>
                <w:szCs w:val="22"/>
                <w:lang w:eastAsia="tr-TR"/>
              </w:rPr>
            </w:rPrChange>
          </w:rPr>
          <w:pict>
            <v:shape id="Resim 2" o:spid="_x0000_i1030" type="#_x0000_t75" style="width:36.75pt;height:30.75pt;visibility:visible">
              <v:imagedata r:id="rId35" o:title=""/>
            </v:shape>
          </w:pict>
        </w:r>
      </w:ins>
      <w:r>
        <w:rPr>
          <w:rFonts w:ascii="Arial,Bold" w:hAnsi="Arial,Bold" w:cs="Arial,Bold"/>
          <w:b/>
          <w:bCs/>
          <w:sz w:val="22"/>
          <w:szCs w:val="22"/>
        </w:rPr>
        <w:t xml:space="preserve"> TELİF HAKKI KORUMALI DOKÜMAN</w:t>
      </w:r>
    </w:p>
    <w:p w:rsidR="00FD5A91" w:rsidRPr="001B147A" w:rsidRDefault="00FD5A91" w:rsidP="001B147A">
      <w:pPr>
        <w:autoSpaceDE w:val="0"/>
        <w:autoSpaceDN w:val="0"/>
        <w:adjustRightInd w:val="0"/>
        <w:rPr>
          <w:sz w:val="16"/>
          <w:szCs w:val="16"/>
        </w:rPr>
      </w:pPr>
      <w:r w:rsidRPr="001B147A">
        <w:rPr>
          <w:sz w:val="16"/>
          <w:szCs w:val="16"/>
        </w:rPr>
        <w:t xml:space="preserve">© ISO </w:t>
      </w:r>
      <w:r>
        <w:rPr>
          <w:sz w:val="16"/>
          <w:szCs w:val="16"/>
        </w:rPr>
        <w:t>2003</w:t>
      </w:r>
    </w:p>
    <w:p w:rsidR="00FD5A91" w:rsidRPr="001B147A" w:rsidRDefault="00FD5A91" w:rsidP="001B147A">
      <w:pPr>
        <w:rPr>
          <w:sz w:val="16"/>
          <w:szCs w:val="16"/>
        </w:rPr>
      </w:pPr>
      <w:r w:rsidRPr="001B147A">
        <w:rPr>
          <w:sz w:val="16"/>
          <w:szCs w:val="16"/>
        </w:rPr>
        <w:t>Tüm hakları saklıdır. Aksi belirtilmedikçe, bu yayının herhangi bir bölümü herhangi bir şekilde ya da fotokopi ve mikrofilm dahil aşağıda adresi verilen ISO’dan yazılı izin alınmaksızın ya da dokümanı talep edenin ülkesindeki ISO üyesinin yazılı izni olmaksızın elektronik veya mekanik herhangi bir yolla çoğaltılamaz ya da kullanılamaz.</w:t>
      </w:r>
    </w:p>
    <w:p w:rsidR="00FD5A91" w:rsidRPr="001B147A" w:rsidRDefault="00FD5A91" w:rsidP="001B147A">
      <w:pPr>
        <w:autoSpaceDE w:val="0"/>
        <w:autoSpaceDN w:val="0"/>
        <w:adjustRightInd w:val="0"/>
        <w:rPr>
          <w:sz w:val="16"/>
          <w:szCs w:val="16"/>
        </w:rPr>
      </w:pPr>
    </w:p>
    <w:p w:rsidR="00FD5A91" w:rsidRPr="001B147A" w:rsidRDefault="00FD5A91" w:rsidP="005C2072">
      <w:pPr>
        <w:autoSpaceDE w:val="0"/>
        <w:autoSpaceDN w:val="0"/>
        <w:adjustRightInd w:val="0"/>
        <w:ind w:left="567" w:hanging="283"/>
        <w:rPr>
          <w:sz w:val="16"/>
          <w:szCs w:val="16"/>
        </w:rPr>
      </w:pPr>
      <w:r w:rsidRPr="001B147A">
        <w:rPr>
          <w:sz w:val="16"/>
          <w:szCs w:val="16"/>
        </w:rPr>
        <w:t>ISO Telif Ofisi</w:t>
      </w:r>
    </w:p>
    <w:p w:rsidR="00FD5A91" w:rsidRPr="001B147A" w:rsidRDefault="00FD5A91" w:rsidP="005C2072">
      <w:pPr>
        <w:autoSpaceDE w:val="0"/>
        <w:autoSpaceDN w:val="0"/>
        <w:adjustRightInd w:val="0"/>
        <w:ind w:left="567" w:hanging="283"/>
        <w:rPr>
          <w:sz w:val="16"/>
          <w:szCs w:val="16"/>
        </w:rPr>
      </w:pPr>
      <w:r w:rsidRPr="001B147A">
        <w:rPr>
          <w:sz w:val="16"/>
          <w:szCs w:val="16"/>
        </w:rPr>
        <w:t xml:space="preserve">Case postale 56 </w:t>
      </w:r>
      <w:r w:rsidRPr="001B147A">
        <w:rPr>
          <w:rFonts w:ascii="Symbol" w:hAnsi="Symbol" w:cs="Symbol"/>
          <w:sz w:val="16"/>
          <w:szCs w:val="16"/>
        </w:rPr>
        <w:t></w:t>
      </w:r>
      <w:r w:rsidRPr="001B147A">
        <w:rPr>
          <w:sz w:val="16"/>
          <w:szCs w:val="16"/>
        </w:rPr>
        <w:t>CH-1211 Geneva 20</w:t>
      </w:r>
    </w:p>
    <w:p w:rsidR="00FD5A91" w:rsidRPr="001B147A" w:rsidRDefault="00FD5A91" w:rsidP="005C2072">
      <w:pPr>
        <w:autoSpaceDE w:val="0"/>
        <w:autoSpaceDN w:val="0"/>
        <w:adjustRightInd w:val="0"/>
        <w:ind w:left="567" w:hanging="283"/>
        <w:rPr>
          <w:sz w:val="16"/>
          <w:szCs w:val="16"/>
        </w:rPr>
      </w:pPr>
      <w:r w:rsidRPr="001B147A">
        <w:rPr>
          <w:sz w:val="16"/>
          <w:szCs w:val="16"/>
        </w:rPr>
        <w:t>Tel. + 41 22 749 01 11</w:t>
      </w:r>
    </w:p>
    <w:p w:rsidR="00FD5A91" w:rsidRPr="001B147A" w:rsidRDefault="00FD5A91" w:rsidP="005C2072">
      <w:pPr>
        <w:autoSpaceDE w:val="0"/>
        <w:autoSpaceDN w:val="0"/>
        <w:adjustRightInd w:val="0"/>
        <w:ind w:left="567" w:hanging="283"/>
        <w:rPr>
          <w:sz w:val="16"/>
          <w:szCs w:val="16"/>
        </w:rPr>
      </w:pPr>
      <w:r w:rsidRPr="001B147A">
        <w:rPr>
          <w:sz w:val="16"/>
          <w:szCs w:val="16"/>
        </w:rPr>
        <w:t>Faks + 41 22 749 09 47</w:t>
      </w:r>
    </w:p>
    <w:p w:rsidR="00FD5A91" w:rsidRPr="001B147A" w:rsidRDefault="00FD5A91" w:rsidP="005C2072">
      <w:pPr>
        <w:autoSpaceDE w:val="0"/>
        <w:autoSpaceDN w:val="0"/>
        <w:adjustRightInd w:val="0"/>
        <w:ind w:left="567" w:hanging="283"/>
        <w:rPr>
          <w:sz w:val="16"/>
          <w:szCs w:val="16"/>
        </w:rPr>
      </w:pPr>
      <w:r w:rsidRPr="001B147A">
        <w:rPr>
          <w:sz w:val="16"/>
          <w:szCs w:val="16"/>
        </w:rPr>
        <w:t>e-posta:  copyright@iso.org</w:t>
      </w:r>
    </w:p>
    <w:p w:rsidR="00FD5A91" w:rsidRDefault="00FD5A91" w:rsidP="005C2072">
      <w:pPr>
        <w:autoSpaceDE w:val="0"/>
        <w:autoSpaceDN w:val="0"/>
        <w:adjustRightInd w:val="0"/>
        <w:ind w:left="567" w:hanging="283"/>
        <w:rPr>
          <w:sz w:val="16"/>
          <w:szCs w:val="16"/>
        </w:rPr>
      </w:pPr>
      <w:r w:rsidRPr="001B147A">
        <w:rPr>
          <w:sz w:val="16"/>
          <w:szCs w:val="16"/>
        </w:rPr>
        <w:t xml:space="preserve">Web </w:t>
      </w:r>
      <w:hyperlink r:id="rId36" w:history="1">
        <w:r w:rsidRPr="005F25C5">
          <w:rPr>
            <w:rStyle w:val="Hyperlink"/>
            <w:sz w:val="16"/>
            <w:szCs w:val="16"/>
          </w:rPr>
          <w:t>www.iso.org</w:t>
        </w:r>
      </w:hyperlink>
    </w:p>
    <w:p w:rsidR="00FD5A91" w:rsidRDefault="00FD5A91" w:rsidP="005C2072">
      <w:pPr>
        <w:autoSpaceDE w:val="0"/>
        <w:autoSpaceDN w:val="0"/>
        <w:adjustRightInd w:val="0"/>
        <w:ind w:left="567" w:hanging="283"/>
        <w:rPr>
          <w:sz w:val="16"/>
          <w:szCs w:val="16"/>
        </w:rPr>
      </w:pPr>
    </w:p>
    <w:p w:rsidR="00FD5A91" w:rsidRPr="001B147A" w:rsidRDefault="00FD5A91" w:rsidP="005C2072">
      <w:pPr>
        <w:autoSpaceDE w:val="0"/>
        <w:autoSpaceDN w:val="0"/>
        <w:adjustRightInd w:val="0"/>
        <w:ind w:left="567" w:hanging="283"/>
        <w:rPr>
          <w:sz w:val="16"/>
          <w:szCs w:val="16"/>
        </w:rPr>
      </w:pPr>
    </w:p>
    <w:p w:rsidR="00FD5A91" w:rsidRPr="001B147A" w:rsidRDefault="00FD5A91" w:rsidP="00583F45">
      <w:pPr>
        <w:jc w:val="center"/>
        <w:rPr>
          <w:sz w:val="16"/>
          <w:szCs w:val="16"/>
        </w:rPr>
      </w:pPr>
      <w:r w:rsidRPr="001B147A">
        <w:rPr>
          <w:sz w:val="16"/>
          <w:szCs w:val="16"/>
        </w:rPr>
        <w:t>İsviçre’de basılmıştır.</w:t>
      </w:r>
    </w:p>
    <w:p w:rsidR="00FD5A91" w:rsidRDefault="00FD5A91" w:rsidP="00583F45">
      <w:pPr>
        <w:jc w:val="center"/>
        <w:rPr>
          <w:sz w:val="16"/>
          <w:szCs w:val="16"/>
        </w:rPr>
        <w:sectPr w:rsidR="00FD5A91" w:rsidSect="0094432D">
          <w:headerReference w:type="even" r:id="rId37"/>
          <w:headerReference w:type="default" r:id="rId38"/>
          <w:footerReference w:type="even" r:id="rId39"/>
          <w:footerReference w:type="default" r:id="rId40"/>
          <w:footnotePr>
            <w:numRestart w:val="eachPage"/>
          </w:footnotePr>
          <w:pgSz w:w="11907" w:h="16840" w:code="9"/>
          <w:pgMar w:top="1418" w:right="1134" w:bottom="1134" w:left="1134" w:header="851" w:footer="851" w:gutter="0"/>
          <w:pgNumType w:fmt="lowerRoman" w:start="2"/>
          <w:cols w:space="708"/>
        </w:sectPr>
      </w:pPr>
      <w:r w:rsidRPr="001B147A">
        <w:rPr>
          <w:sz w:val="16"/>
          <w:szCs w:val="16"/>
        </w:rPr>
        <w:t xml:space="preserve">© ISO </w:t>
      </w:r>
      <w:r>
        <w:rPr>
          <w:sz w:val="16"/>
          <w:szCs w:val="16"/>
        </w:rPr>
        <w:t>2003</w:t>
      </w:r>
      <w:r w:rsidRPr="001B147A">
        <w:rPr>
          <w:sz w:val="16"/>
          <w:szCs w:val="16"/>
        </w:rPr>
        <w:t xml:space="preserve"> – Tüm hakları saklıdır.</w:t>
      </w:r>
    </w:p>
    <w:p w:rsidR="00FD5A91" w:rsidRDefault="00FD5A91" w:rsidP="001B147A">
      <w:pPr>
        <w:rPr>
          <w:b/>
          <w:bCs/>
          <w:sz w:val="28"/>
          <w:szCs w:val="28"/>
        </w:rPr>
      </w:pPr>
      <w:r>
        <w:rPr>
          <w:b/>
          <w:bCs/>
          <w:sz w:val="28"/>
          <w:szCs w:val="28"/>
        </w:rPr>
        <w:t>İçindekiler</w:t>
      </w:r>
      <w:bookmarkEnd w:id="24"/>
      <w:bookmarkEnd w:id="25"/>
      <w:bookmarkEnd w:id="26"/>
      <w:bookmarkEnd w:id="27"/>
      <w:bookmarkEnd w:id="28"/>
    </w:p>
    <w:p w:rsidR="00FD5A91" w:rsidRPr="00A31E8C" w:rsidRDefault="00FD5A91" w:rsidP="00A31E8C">
      <w:pPr>
        <w:jc w:val="right"/>
        <w:rPr>
          <w:b/>
          <w:bCs/>
        </w:rPr>
      </w:pPr>
      <w:r>
        <w:rPr>
          <w:b/>
          <w:bCs/>
        </w:rPr>
        <w:t>Sayfa</w:t>
      </w:r>
    </w:p>
    <w:p w:rsidR="00FD5A91" w:rsidRPr="0022382B" w:rsidRDefault="00FD5A91" w:rsidP="00A31E8C">
      <w:pPr>
        <w:spacing w:before="40" w:after="40"/>
      </w:pPr>
    </w:p>
    <w:p w:rsidR="00FD5A91" w:rsidRDefault="00FD5A91">
      <w:pPr>
        <w:pStyle w:val="TOC1"/>
        <w:rPr>
          <w:rFonts w:ascii="Calibri" w:eastAsia="Times New Roman" w:hAnsi="Calibri"/>
          <w:b w:val="0"/>
          <w:bCs w:val="0"/>
          <w:noProof/>
          <w:sz w:val="22"/>
          <w:szCs w:val="22"/>
          <w:lang w:val="tr-TR" w:eastAsia="tr-TR"/>
        </w:rPr>
      </w:pPr>
      <w:r>
        <w:fldChar w:fldCharType="begin"/>
      </w:r>
      <w:r>
        <w:instrText xml:space="preserve"> TOC \o "1-1" \u </w:instrText>
      </w:r>
      <w:r>
        <w:fldChar w:fldCharType="separate"/>
      </w:r>
      <w:r>
        <w:rPr>
          <w:noProof/>
        </w:rPr>
        <w:t>Önsöz</w:t>
      </w:r>
      <w:r>
        <w:rPr>
          <w:noProof/>
        </w:rPr>
        <w:tab/>
      </w:r>
      <w:r>
        <w:rPr>
          <w:noProof/>
        </w:rPr>
        <w:fldChar w:fldCharType="begin"/>
      </w:r>
      <w:r>
        <w:rPr>
          <w:noProof/>
        </w:rPr>
        <w:instrText xml:space="preserve"> PAGEREF _Toc389560158 \h </w:instrText>
      </w:r>
      <w:ins w:id="38" w:author="fundaa" w:date="2014-10-30T15:57:00Z">
        <w:r>
          <w:rPr>
            <w:noProof/>
          </w:rPr>
        </w:r>
      </w:ins>
      <w:r>
        <w:rPr>
          <w:noProof/>
        </w:rPr>
        <w:fldChar w:fldCharType="separate"/>
      </w:r>
      <w:r>
        <w:rPr>
          <w:noProof/>
        </w:rPr>
        <w:t>iv</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sidRPr="006D130B">
        <w:rPr>
          <w:noProof/>
        </w:rPr>
        <w:t>1</w:t>
      </w:r>
      <w:r>
        <w:rPr>
          <w:rFonts w:ascii="Calibri" w:eastAsia="Times New Roman" w:hAnsi="Calibri"/>
          <w:b w:val="0"/>
          <w:bCs w:val="0"/>
          <w:noProof/>
          <w:sz w:val="22"/>
          <w:szCs w:val="22"/>
          <w:lang w:val="tr-TR" w:eastAsia="tr-TR"/>
        </w:rPr>
        <w:tab/>
      </w:r>
      <w:r w:rsidRPr="006D130B">
        <w:rPr>
          <w:noProof/>
        </w:rPr>
        <w:t>Kapsam</w:t>
      </w:r>
      <w:r>
        <w:rPr>
          <w:noProof/>
        </w:rPr>
        <w:tab/>
      </w:r>
      <w:r>
        <w:rPr>
          <w:noProof/>
        </w:rPr>
        <w:fldChar w:fldCharType="begin"/>
      </w:r>
      <w:r>
        <w:rPr>
          <w:noProof/>
        </w:rPr>
        <w:instrText xml:space="preserve"> PAGEREF _Toc389560159 \h </w:instrText>
      </w:r>
      <w:ins w:id="39" w:author="fundaa" w:date="2014-10-30T15:57:00Z">
        <w:r>
          <w:rPr>
            <w:noProof/>
          </w:rPr>
        </w:r>
      </w:ins>
      <w:r>
        <w:rPr>
          <w:noProof/>
        </w:rPr>
        <w:fldChar w:fldCharType="separate"/>
      </w:r>
      <w:r>
        <w:rPr>
          <w:noProof/>
        </w:rPr>
        <w:t>1</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sidRPr="006D130B">
        <w:rPr>
          <w:noProof/>
        </w:rPr>
        <w:t>2</w:t>
      </w:r>
      <w:r>
        <w:rPr>
          <w:rFonts w:ascii="Calibri" w:eastAsia="Times New Roman" w:hAnsi="Calibri"/>
          <w:b w:val="0"/>
          <w:bCs w:val="0"/>
          <w:noProof/>
          <w:sz w:val="22"/>
          <w:szCs w:val="22"/>
          <w:lang w:val="tr-TR" w:eastAsia="tr-TR"/>
        </w:rPr>
        <w:tab/>
      </w:r>
      <w:r w:rsidRPr="006D130B">
        <w:rPr>
          <w:noProof/>
        </w:rPr>
        <w:t>Prensip</w:t>
      </w:r>
      <w:r>
        <w:rPr>
          <w:noProof/>
        </w:rPr>
        <w:tab/>
      </w:r>
      <w:r>
        <w:rPr>
          <w:noProof/>
        </w:rPr>
        <w:fldChar w:fldCharType="begin"/>
      </w:r>
      <w:r>
        <w:rPr>
          <w:noProof/>
        </w:rPr>
        <w:instrText xml:space="preserve"> PAGEREF _Toc389560160 \h </w:instrText>
      </w:r>
      <w:ins w:id="40" w:author="fundaa" w:date="2014-10-30T15:57:00Z">
        <w:r>
          <w:rPr>
            <w:noProof/>
          </w:rPr>
        </w:r>
      </w:ins>
      <w:r>
        <w:rPr>
          <w:noProof/>
        </w:rPr>
        <w:fldChar w:fldCharType="separate"/>
      </w:r>
      <w:r>
        <w:rPr>
          <w:noProof/>
        </w:rPr>
        <w:t>1</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Pr>
          <w:noProof/>
        </w:rPr>
        <w:t>3</w:t>
      </w:r>
      <w:r>
        <w:rPr>
          <w:rFonts w:ascii="Calibri" w:eastAsia="Times New Roman" w:hAnsi="Calibri"/>
          <w:b w:val="0"/>
          <w:bCs w:val="0"/>
          <w:noProof/>
          <w:sz w:val="22"/>
          <w:szCs w:val="22"/>
          <w:lang w:val="tr-TR" w:eastAsia="tr-TR"/>
        </w:rPr>
        <w:tab/>
      </w:r>
      <w:r w:rsidRPr="006D130B">
        <w:rPr>
          <w:noProof/>
        </w:rPr>
        <w:t>Reaktifler</w:t>
      </w:r>
      <w:r>
        <w:rPr>
          <w:noProof/>
        </w:rPr>
        <w:tab/>
      </w:r>
      <w:r>
        <w:rPr>
          <w:noProof/>
        </w:rPr>
        <w:fldChar w:fldCharType="begin"/>
      </w:r>
      <w:r>
        <w:rPr>
          <w:noProof/>
        </w:rPr>
        <w:instrText xml:space="preserve"> PAGEREF _Toc389560161 \h </w:instrText>
      </w:r>
      <w:ins w:id="41" w:author="fundaa" w:date="2014-10-30T15:57:00Z">
        <w:r>
          <w:rPr>
            <w:noProof/>
          </w:rPr>
        </w:r>
      </w:ins>
      <w:r>
        <w:rPr>
          <w:noProof/>
        </w:rPr>
        <w:fldChar w:fldCharType="separate"/>
      </w:r>
      <w:r>
        <w:rPr>
          <w:noProof/>
        </w:rPr>
        <w:t>1</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sidRPr="006D130B">
        <w:rPr>
          <w:noProof/>
        </w:rPr>
        <w:t>4</w:t>
      </w:r>
      <w:r>
        <w:rPr>
          <w:rFonts w:ascii="Calibri" w:eastAsia="Times New Roman" w:hAnsi="Calibri"/>
          <w:b w:val="0"/>
          <w:bCs w:val="0"/>
          <w:noProof/>
          <w:sz w:val="22"/>
          <w:szCs w:val="22"/>
          <w:lang w:val="tr-TR" w:eastAsia="tr-TR"/>
        </w:rPr>
        <w:tab/>
      </w:r>
      <w:r w:rsidRPr="006D130B">
        <w:rPr>
          <w:noProof/>
        </w:rPr>
        <w:t>Cihazlar</w:t>
      </w:r>
      <w:r>
        <w:rPr>
          <w:noProof/>
        </w:rPr>
        <w:tab/>
      </w:r>
      <w:r>
        <w:rPr>
          <w:noProof/>
        </w:rPr>
        <w:fldChar w:fldCharType="begin"/>
      </w:r>
      <w:r>
        <w:rPr>
          <w:noProof/>
        </w:rPr>
        <w:instrText xml:space="preserve"> PAGEREF _Toc389560162 \h </w:instrText>
      </w:r>
      <w:ins w:id="42" w:author="fundaa" w:date="2014-10-30T15:57:00Z">
        <w:r>
          <w:rPr>
            <w:noProof/>
          </w:rPr>
        </w:r>
      </w:ins>
      <w:r>
        <w:rPr>
          <w:noProof/>
        </w:rPr>
        <w:fldChar w:fldCharType="separate"/>
      </w:r>
      <w:r>
        <w:rPr>
          <w:noProof/>
        </w:rPr>
        <w:t>1</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sidRPr="006D130B">
        <w:rPr>
          <w:noProof/>
        </w:rPr>
        <w:t>5</w:t>
      </w:r>
      <w:r>
        <w:rPr>
          <w:rFonts w:ascii="Calibri" w:eastAsia="Times New Roman" w:hAnsi="Calibri"/>
          <w:b w:val="0"/>
          <w:bCs w:val="0"/>
          <w:noProof/>
          <w:sz w:val="22"/>
          <w:szCs w:val="22"/>
          <w:lang w:val="tr-TR" w:eastAsia="tr-TR"/>
        </w:rPr>
        <w:tab/>
      </w:r>
      <w:r w:rsidRPr="006D130B">
        <w:rPr>
          <w:noProof/>
        </w:rPr>
        <w:t>Yöntem</w:t>
      </w:r>
      <w:r>
        <w:rPr>
          <w:noProof/>
        </w:rPr>
        <w:tab/>
      </w:r>
      <w:r>
        <w:rPr>
          <w:noProof/>
        </w:rPr>
        <w:fldChar w:fldCharType="begin"/>
      </w:r>
      <w:r>
        <w:rPr>
          <w:noProof/>
        </w:rPr>
        <w:instrText xml:space="preserve"> PAGEREF _Toc389560163 \h </w:instrText>
      </w:r>
      <w:ins w:id="43" w:author="fundaa" w:date="2014-10-30T15:57:00Z">
        <w:r>
          <w:rPr>
            <w:noProof/>
          </w:rPr>
        </w:r>
      </w:ins>
      <w:r>
        <w:rPr>
          <w:noProof/>
        </w:rPr>
        <w:fldChar w:fldCharType="separate"/>
      </w:r>
      <w:r>
        <w:rPr>
          <w:noProof/>
        </w:rPr>
        <w:t>1</w:t>
      </w:r>
      <w:r>
        <w:rPr>
          <w:noProof/>
        </w:rPr>
        <w:fldChar w:fldCharType="end"/>
      </w:r>
    </w:p>
    <w:p w:rsidR="00FD5A91" w:rsidRDefault="00FD5A91">
      <w:pPr>
        <w:pStyle w:val="TOC1"/>
        <w:tabs>
          <w:tab w:val="left" w:pos="400"/>
        </w:tabs>
        <w:rPr>
          <w:rFonts w:ascii="Calibri" w:eastAsia="Times New Roman" w:hAnsi="Calibri"/>
          <w:b w:val="0"/>
          <w:bCs w:val="0"/>
          <w:noProof/>
          <w:sz w:val="22"/>
          <w:szCs w:val="22"/>
          <w:lang w:val="tr-TR" w:eastAsia="tr-TR"/>
        </w:rPr>
      </w:pPr>
      <w:r w:rsidRPr="006D130B">
        <w:rPr>
          <w:noProof/>
        </w:rPr>
        <w:t>6</w:t>
      </w:r>
      <w:r>
        <w:rPr>
          <w:rFonts w:ascii="Calibri" w:eastAsia="Times New Roman" w:hAnsi="Calibri"/>
          <w:b w:val="0"/>
          <w:bCs w:val="0"/>
          <w:noProof/>
          <w:sz w:val="22"/>
          <w:szCs w:val="22"/>
          <w:lang w:val="tr-TR" w:eastAsia="tr-TR"/>
        </w:rPr>
        <w:tab/>
      </w:r>
      <w:r w:rsidRPr="006D130B">
        <w:rPr>
          <w:noProof/>
        </w:rPr>
        <w:t>Depolama</w:t>
      </w:r>
      <w:r>
        <w:rPr>
          <w:noProof/>
        </w:rPr>
        <w:tab/>
      </w:r>
      <w:r>
        <w:rPr>
          <w:noProof/>
        </w:rPr>
        <w:fldChar w:fldCharType="begin"/>
      </w:r>
      <w:r>
        <w:rPr>
          <w:noProof/>
        </w:rPr>
        <w:instrText xml:space="preserve"> PAGEREF _Toc389560164 \h </w:instrText>
      </w:r>
      <w:ins w:id="44" w:author="fundaa" w:date="2014-10-30T15:57:00Z">
        <w:r>
          <w:rPr>
            <w:noProof/>
          </w:rPr>
        </w:r>
      </w:ins>
      <w:r>
        <w:rPr>
          <w:noProof/>
        </w:rPr>
        <w:fldChar w:fldCharType="separate"/>
      </w:r>
      <w:r>
        <w:rPr>
          <w:noProof/>
        </w:rPr>
        <w:t>2</w:t>
      </w:r>
      <w:r>
        <w:rPr>
          <w:noProof/>
        </w:rPr>
        <w:fldChar w:fldCharType="end"/>
      </w:r>
    </w:p>
    <w:p w:rsidR="00FD5A91" w:rsidRDefault="00FD5A91" w:rsidP="001B147A">
      <w:r>
        <w:fldChar w:fldCharType="end"/>
      </w:r>
    </w:p>
    <w:p w:rsidR="00FD5A91" w:rsidRDefault="00FD5A91" w:rsidP="001B147A">
      <w:pPr>
        <w:tabs>
          <w:tab w:val="right" w:leader="dot" w:pos="9700"/>
        </w:tabs>
      </w:pPr>
    </w:p>
    <w:p w:rsidR="00FD5A91" w:rsidRDefault="00FD5A91" w:rsidP="001B147A">
      <w:pPr>
        <w:rPr>
          <w:b/>
          <w:bCs/>
        </w:rPr>
      </w:pPr>
    </w:p>
    <w:p w:rsidR="00FD5A91" w:rsidRDefault="00FD5A91" w:rsidP="001B147A">
      <w:pPr>
        <w:rPr>
          <w:b/>
          <w:bCs/>
        </w:rPr>
      </w:pPr>
    </w:p>
    <w:p w:rsidR="00FD5A91" w:rsidRDefault="00FD5A91" w:rsidP="001B147A">
      <w:pPr>
        <w:rPr>
          <w:b/>
          <w:bCs/>
        </w:rPr>
      </w:pPr>
    </w:p>
    <w:p w:rsidR="00FD5A91" w:rsidRDefault="00FD5A91" w:rsidP="001B147A">
      <w:pPr>
        <w:rPr>
          <w:b/>
          <w:bCs/>
        </w:rPr>
      </w:pPr>
    </w:p>
    <w:p w:rsidR="00FD5A91" w:rsidRDefault="00FD5A91" w:rsidP="001B147A">
      <w:pPr>
        <w:rPr>
          <w:b/>
          <w:bCs/>
        </w:rPr>
      </w:pPr>
    </w:p>
    <w:p w:rsidR="00FD5A91" w:rsidRDefault="00FD5A91" w:rsidP="001B147A">
      <w:pPr>
        <w:pStyle w:val="Heading1"/>
      </w:pPr>
      <w:bookmarkStart w:id="45" w:name="_Toc348622216"/>
      <w:bookmarkStart w:id="46" w:name="_Toc328400116"/>
      <w:bookmarkStart w:id="47" w:name="_Toc328399980"/>
      <w:bookmarkStart w:id="48" w:name="_Toc315440643"/>
      <w:r>
        <w:br w:type="page"/>
      </w:r>
      <w:bookmarkStart w:id="49" w:name="_Toc385958009"/>
      <w:bookmarkStart w:id="50" w:name="_Toc389560158"/>
      <w:r>
        <w:t>Önsöz</w:t>
      </w:r>
      <w:bookmarkEnd w:id="45"/>
      <w:bookmarkEnd w:id="49"/>
      <w:bookmarkEnd w:id="50"/>
    </w:p>
    <w:p w:rsidR="00FD5A91" w:rsidRDefault="00FD5A91" w:rsidP="001B147A">
      <w:pPr>
        <w:autoSpaceDE w:val="0"/>
        <w:autoSpaceDN w:val="0"/>
        <w:adjustRightInd w:val="0"/>
        <w:rPr>
          <w:rFonts w:ascii="Arial,Bold" w:hAnsi="Arial,Bold" w:cs="Arial,Bold"/>
          <w:b/>
          <w:bCs/>
          <w:sz w:val="28"/>
          <w:szCs w:val="28"/>
        </w:rPr>
      </w:pPr>
    </w:p>
    <w:p w:rsidR="00FD5A91" w:rsidRDefault="00FD5A91" w:rsidP="00A468FC">
      <w:pPr>
        <w:autoSpaceDE w:val="0"/>
        <w:autoSpaceDN w:val="0"/>
        <w:adjustRightInd w:val="0"/>
      </w:pPr>
      <w:r>
        <w:t>ISO (Uluslararası Standardizasyon Kuruluşu) ulusal standard kuruluşlarının (ISO ülke kuruluşları) dünya çapında federasyonudur.  Uluslararası  Standard  hazırlama  çalışması  normalde  ISO  teknik   komiteleri   aracılığı   ile   yapılır. Teknik komitenin kurulmasını sağlayan konu ile ilgilenen her  bir  üyenin  o  teknik  komitede  temsil  edilme  hakkı vardır. ISO ile işbirliği içindeki resmi ya da hükümet dışı uluslararası kuruluşlar da, çalışmalarda yer alabilir. ISO, elektroteknik standardizasyonla ilgili tüm konularında Uluslararası Elektroteknik Komisyonu  (IEC)  ile yakın  işbirliği içinde çalışır.</w:t>
      </w:r>
    </w:p>
    <w:p w:rsidR="00FD5A91" w:rsidRDefault="00FD5A91" w:rsidP="00A468FC">
      <w:pPr>
        <w:autoSpaceDE w:val="0"/>
        <w:autoSpaceDN w:val="0"/>
        <w:adjustRightInd w:val="0"/>
      </w:pPr>
    </w:p>
    <w:p w:rsidR="00FD5A91" w:rsidRDefault="00FD5A91" w:rsidP="00A468FC">
      <w:pPr>
        <w:autoSpaceDE w:val="0"/>
        <w:autoSpaceDN w:val="0"/>
        <w:adjustRightInd w:val="0"/>
      </w:pPr>
      <w:r>
        <w:t>Uluslararası Standardlar, ISO/IEC Direktifleri Bölüm 2’de verilen kurallara uygun olarak kaleme alınır.</w:t>
      </w:r>
    </w:p>
    <w:p w:rsidR="00FD5A91" w:rsidRDefault="00FD5A91" w:rsidP="00A468FC">
      <w:pPr>
        <w:autoSpaceDE w:val="0"/>
        <w:autoSpaceDN w:val="0"/>
        <w:adjustRightInd w:val="0"/>
      </w:pPr>
    </w:p>
    <w:p w:rsidR="00FD5A91" w:rsidRDefault="00FD5A91" w:rsidP="00A468FC">
      <w:pPr>
        <w:autoSpaceDE w:val="0"/>
        <w:autoSpaceDN w:val="0"/>
        <w:adjustRightInd w:val="0"/>
      </w:pPr>
      <w:r>
        <w:t>Teknik komitelerin ana görevi uluslararası standard hazırlamaktır. Teknik komitelerin kabul ettiği taslak uluslararası standardlar oylama  için  üye  ülke  kuruluşlarına  gönderilir.  Bir Uluslararası Standardın yayınlanması için oy veren üye ülkelerin en az % 75’inin onayı gerekir.</w:t>
      </w:r>
    </w:p>
    <w:p w:rsidR="00FD5A91" w:rsidRDefault="00FD5A91" w:rsidP="00A468FC">
      <w:pPr>
        <w:autoSpaceDE w:val="0"/>
        <w:autoSpaceDN w:val="0"/>
        <w:adjustRightInd w:val="0"/>
      </w:pPr>
    </w:p>
    <w:p w:rsidR="00FD5A91" w:rsidRDefault="00FD5A91" w:rsidP="00A468FC">
      <w:pPr>
        <w:autoSpaceDE w:val="0"/>
        <w:autoSpaceDN w:val="0"/>
        <w:adjustRightInd w:val="0"/>
      </w:pPr>
      <w:r>
        <w:t>Bu dokümanın bazı kısımlarının patent haklarına konu olabileceğine dikkat edilmelidir. Bu tür herhangi bir ya da tüm patent haklarının belirlenmesi durumunda ISO sorumlu tutulamaz.</w:t>
      </w:r>
    </w:p>
    <w:p w:rsidR="00FD5A91" w:rsidRDefault="00FD5A91" w:rsidP="00A468FC">
      <w:pPr>
        <w:autoSpaceDE w:val="0"/>
        <w:autoSpaceDN w:val="0"/>
        <w:adjustRightInd w:val="0"/>
      </w:pPr>
    </w:p>
    <w:p w:rsidR="00FD5A91" w:rsidRDefault="00FD5A91" w:rsidP="001B147A">
      <w:pPr>
        <w:autoSpaceDE w:val="0"/>
        <w:autoSpaceDN w:val="0"/>
        <w:adjustRightInd w:val="0"/>
      </w:pPr>
      <w:r>
        <w:t xml:space="preserve"> ISO 661, ISO/TC 34 Gıda mamulleri teknik komitesi, SC 11 Bitkisel ve hayvansal katı ve sıvı yağlar alt komitesi tarafından hazırlanmıştır. Bu standardın üçüncü baskısı, teknik olarak revize edilmiş ikinci baskısını </w:t>
      </w:r>
    </w:p>
    <w:p w:rsidR="00FD5A91" w:rsidRDefault="00FD5A91" w:rsidP="001B147A">
      <w:pPr>
        <w:autoSpaceDE w:val="0"/>
        <w:autoSpaceDN w:val="0"/>
        <w:adjustRightInd w:val="0"/>
      </w:pPr>
    </w:p>
    <w:p w:rsidR="00FD5A91" w:rsidRDefault="00FD5A91" w:rsidP="001B147A">
      <w:pPr>
        <w:autoSpaceDE w:val="0"/>
        <w:autoSpaceDN w:val="0"/>
        <w:adjustRightInd w:val="0"/>
      </w:pPr>
      <w:r>
        <w:t xml:space="preserve">Revizyon içeren bu üçüncü baskının yayımlanmasıyla ikinci baskı (ISO 661:1995) iptal olur. </w:t>
      </w:r>
    </w:p>
    <w:p w:rsidR="00FD5A91" w:rsidRDefault="00FD5A91" w:rsidP="001B147A">
      <w:pPr>
        <w:autoSpaceDE w:val="0"/>
        <w:autoSpaceDN w:val="0"/>
        <w:adjustRightInd w:val="0"/>
      </w:pPr>
    </w:p>
    <w:p w:rsidR="00FD5A91" w:rsidRDefault="00FD5A91" w:rsidP="001B147A">
      <w:pPr>
        <w:autoSpaceDE w:val="0"/>
        <w:autoSpaceDN w:val="0"/>
        <w:adjustRightInd w:val="0"/>
        <w:sectPr w:rsidR="00FD5A91" w:rsidSect="0094432D">
          <w:headerReference w:type="even" r:id="rId41"/>
          <w:headerReference w:type="default" r:id="rId42"/>
          <w:footerReference w:type="even" r:id="rId43"/>
          <w:footerReference w:type="default" r:id="rId44"/>
          <w:footnotePr>
            <w:numRestart w:val="eachPage"/>
          </w:footnotePr>
          <w:pgSz w:w="11907" w:h="16840" w:code="9"/>
          <w:pgMar w:top="1418" w:right="1134" w:bottom="1134" w:left="1134" w:header="851" w:footer="851" w:gutter="0"/>
          <w:pgNumType w:fmt="lowerRoman" w:start="3"/>
          <w:cols w:space="708"/>
        </w:sectPr>
      </w:pPr>
    </w:p>
    <w:p w:rsidR="00FD5A91" w:rsidRPr="001B147A" w:rsidRDefault="00FD5A91" w:rsidP="001B147A">
      <w:pPr>
        <w:pBdr>
          <w:top w:val="single" w:sz="18" w:space="1" w:color="auto"/>
          <w:bottom w:val="single" w:sz="18" w:space="1" w:color="auto"/>
        </w:pBdr>
        <w:tabs>
          <w:tab w:val="right" w:pos="9639"/>
        </w:tabs>
        <w:rPr>
          <w:rFonts w:ascii="Arial TUR" w:hAnsi="Arial TUR" w:cs="Arial TUR"/>
          <w:b/>
          <w:bCs/>
          <w:sz w:val="22"/>
          <w:szCs w:val="22"/>
        </w:rPr>
      </w:pPr>
      <w:bookmarkStart w:id="51" w:name="_Toc348621747"/>
      <w:bookmarkStart w:id="52" w:name="_Toc348622217"/>
      <w:r w:rsidDel="00103703">
        <w:t xml:space="preserve"> </w:t>
      </w:r>
      <w:bookmarkEnd w:id="46"/>
      <w:bookmarkEnd w:id="47"/>
      <w:bookmarkEnd w:id="51"/>
      <w:bookmarkEnd w:id="52"/>
      <w:r w:rsidRPr="001B147A">
        <w:rPr>
          <w:rFonts w:ascii="Arial TUR" w:hAnsi="Arial TUR" w:cs="Arial TUR"/>
          <w:b/>
          <w:bCs/>
          <w:sz w:val="22"/>
          <w:szCs w:val="22"/>
        </w:rPr>
        <w:t>ULUSLARARASI STANDARD</w:t>
      </w:r>
      <w:r w:rsidRPr="001B147A">
        <w:rPr>
          <w:rFonts w:ascii="Arial TUR" w:hAnsi="Arial TUR" w:cs="Arial TUR"/>
          <w:b/>
          <w:bCs/>
          <w:sz w:val="22"/>
          <w:szCs w:val="22"/>
        </w:rPr>
        <w:tab/>
        <w:t xml:space="preserve">ISO </w:t>
      </w:r>
      <w:r>
        <w:rPr>
          <w:rFonts w:ascii="Arial TUR" w:hAnsi="Arial TUR" w:cs="Arial TUR"/>
          <w:b/>
          <w:bCs/>
          <w:sz w:val="22"/>
          <w:szCs w:val="22"/>
        </w:rPr>
        <w:t>661</w:t>
      </w:r>
      <w:r w:rsidRPr="001B147A">
        <w:rPr>
          <w:rFonts w:ascii="Arial TUR" w:hAnsi="Arial TUR" w:cs="Arial TUR"/>
          <w:b/>
          <w:bCs/>
          <w:sz w:val="22"/>
          <w:szCs w:val="22"/>
        </w:rPr>
        <w:t>: 20</w:t>
      </w:r>
      <w:r>
        <w:rPr>
          <w:rFonts w:ascii="Arial TUR" w:hAnsi="Arial TUR" w:cs="Arial TUR"/>
          <w:b/>
          <w:bCs/>
          <w:sz w:val="22"/>
          <w:szCs w:val="22"/>
        </w:rPr>
        <w:t>03</w:t>
      </w:r>
      <w:r w:rsidRPr="001B147A">
        <w:rPr>
          <w:rFonts w:ascii="Arial TUR" w:hAnsi="Arial TUR" w:cs="Arial TUR"/>
          <w:b/>
          <w:bCs/>
          <w:sz w:val="22"/>
          <w:szCs w:val="22"/>
        </w:rPr>
        <w:t xml:space="preserve"> (E)</w:t>
      </w:r>
    </w:p>
    <w:p w:rsidR="00FD5A91" w:rsidRDefault="00FD5A91" w:rsidP="001B147A">
      <w:bookmarkStart w:id="53" w:name="_Toc500215662"/>
      <w:bookmarkEnd w:id="0"/>
      <w:bookmarkEnd w:id="48"/>
    </w:p>
    <w:p w:rsidR="00FD5A91" w:rsidRPr="007505B4" w:rsidRDefault="00FD5A91" w:rsidP="0094432D">
      <w:pPr>
        <w:pStyle w:val="Heading6"/>
        <w:jc w:val="both"/>
        <w:rPr>
          <w:sz w:val="28"/>
          <w:szCs w:val="28"/>
        </w:rPr>
      </w:pPr>
      <w:r w:rsidRPr="0069421B">
        <w:rPr>
          <w:sz w:val="28"/>
          <w:szCs w:val="28"/>
        </w:rPr>
        <w:t>Hayvansal ve Bitkisel Yağlar-Analiz Numunesinin Hazırlanması</w:t>
      </w:r>
    </w:p>
    <w:p w:rsidR="00FD5A91" w:rsidRDefault="00FD5A91" w:rsidP="001B147A"/>
    <w:p w:rsidR="00FD5A91" w:rsidRPr="00162EC2" w:rsidRDefault="00FD5A91" w:rsidP="00583F45">
      <w:pPr>
        <w:pStyle w:val="Heading1"/>
      </w:pPr>
      <w:bookmarkStart w:id="54" w:name="_Toc357692484"/>
      <w:bookmarkStart w:id="55" w:name="_Toc357796816"/>
      <w:bookmarkStart w:id="56" w:name="_Toc358030308"/>
      <w:bookmarkStart w:id="57" w:name="_Toc382125401"/>
      <w:bookmarkStart w:id="58" w:name="_Toc385958010"/>
      <w:bookmarkStart w:id="59" w:name="_Toc389560159"/>
      <w:bookmarkStart w:id="60" w:name="_Toc61776184"/>
      <w:bookmarkStart w:id="61" w:name="_Toc352178844"/>
      <w:bookmarkEnd w:id="53"/>
      <w:r>
        <w:t>1</w:t>
      </w:r>
      <w:r>
        <w:tab/>
      </w:r>
      <w:r w:rsidRPr="00162EC2">
        <w:t>Kapsam</w:t>
      </w:r>
      <w:bookmarkEnd w:id="54"/>
      <w:bookmarkEnd w:id="55"/>
      <w:bookmarkEnd w:id="56"/>
      <w:bookmarkEnd w:id="57"/>
      <w:bookmarkEnd w:id="58"/>
      <w:bookmarkEnd w:id="59"/>
    </w:p>
    <w:p w:rsidR="00FD5A91" w:rsidRDefault="00FD5A91" w:rsidP="00FB3265">
      <w:r>
        <w:t xml:space="preserve">Bu standard, hayvansal ve bitkisel yağların lâboratuvar numunesinden, analiz numunesi hazırlanması işlemini kapsar. </w:t>
      </w:r>
    </w:p>
    <w:p w:rsidR="00FD5A91" w:rsidRDefault="00FD5A91" w:rsidP="00FB3265"/>
    <w:p w:rsidR="00FD5A91" w:rsidRDefault="00FD5A91" w:rsidP="00FB3265">
      <w:r>
        <w:t>Tereyağı, margarin, mayonez v.b emülsiyon halindeki yağlardan analiz numunesi hazırlanması işlemini kapsamaz.</w:t>
      </w:r>
    </w:p>
    <w:p w:rsidR="00FD5A91" w:rsidRPr="00162EC2" w:rsidRDefault="00FD5A91" w:rsidP="0059090D"/>
    <w:p w:rsidR="00FD5A91" w:rsidRDefault="00FD5A91" w:rsidP="00583F45">
      <w:pPr>
        <w:pStyle w:val="Heading1"/>
      </w:pPr>
      <w:bookmarkStart w:id="62" w:name="_Toc348120611"/>
      <w:bookmarkStart w:id="63" w:name="_Toc348363981"/>
      <w:bookmarkStart w:id="64" w:name="_Toc382125402"/>
      <w:bookmarkStart w:id="65" w:name="_Toc385958011"/>
      <w:bookmarkStart w:id="66" w:name="_Toc389560160"/>
      <w:r w:rsidRPr="00162EC2">
        <w:t>2</w:t>
      </w:r>
      <w:bookmarkEnd w:id="62"/>
      <w:bookmarkEnd w:id="63"/>
      <w:bookmarkEnd w:id="64"/>
      <w:r>
        <w:tab/>
        <w:t>Prensip</w:t>
      </w:r>
      <w:bookmarkEnd w:id="65"/>
      <w:bookmarkEnd w:id="66"/>
    </w:p>
    <w:bookmarkEnd w:id="60"/>
    <w:bookmarkEnd w:id="61"/>
    <w:p w:rsidR="00FD5A91" w:rsidRDefault="00FD5A91" w:rsidP="00FB3265">
      <w:r>
        <w:t>Yağlı madde karıştırılır, gerekirse uygun sıcaklığa kadar ısıtılır. Çözünmeyen maddelerin gerekirse süzülmesi suretiyle ayrılır ve ortamdaki su susuz sodyum sülfat ile uzaklaştırılır.</w:t>
      </w:r>
    </w:p>
    <w:p w:rsidR="00FD5A91" w:rsidRDefault="00FD5A91" w:rsidP="001B147A"/>
    <w:p w:rsidR="00FD5A91" w:rsidRDefault="00FD5A91" w:rsidP="001B147A"/>
    <w:p w:rsidR="00FD5A91" w:rsidRPr="00583F45" w:rsidRDefault="00FD5A91" w:rsidP="00583F45">
      <w:pPr>
        <w:pStyle w:val="Heading1"/>
      </w:pPr>
      <w:bookmarkStart w:id="67" w:name="_Toc61776187"/>
      <w:bookmarkStart w:id="68" w:name="_Toc352178846"/>
      <w:bookmarkStart w:id="69" w:name="_Toc385958012"/>
      <w:bookmarkStart w:id="70" w:name="_Toc389560161"/>
      <w:r w:rsidRPr="00583F45">
        <w:t>3</w:t>
      </w:r>
      <w:bookmarkEnd w:id="67"/>
      <w:bookmarkEnd w:id="68"/>
      <w:r>
        <w:tab/>
        <w:t>Reaktifler</w:t>
      </w:r>
      <w:bookmarkEnd w:id="69"/>
      <w:bookmarkEnd w:id="70"/>
    </w:p>
    <w:p w:rsidR="00FD5A91" w:rsidRPr="00162EC2" w:rsidRDefault="00FD5A91" w:rsidP="0059090D">
      <w:pPr>
        <w:autoSpaceDE w:val="0"/>
        <w:autoSpaceDN w:val="0"/>
        <w:adjustRightInd w:val="0"/>
        <w:rPr>
          <w:color w:val="000000"/>
        </w:rPr>
      </w:pPr>
      <w:r>
        <w:rPr>
          <w:color w:val="000000"/>
        </w:rPr>
        <w:t>3.1 Sodyum s</w:t>
      </w:r>
      <w:r w:rsidRPr="003B2AB1">
        <w:rPr>
          <w:color w:val="000000"/>
        </w:rPr>
        <w:t>ülfat, susuz</w:t>
      </w:r>
      <w:r w:rsidRPr="00162EC2">
        <w:rPr>
          <w:color w:val="000000"/>
        </w:rPr>
        <w:t>.</w:t>
      </w:r>
    </w:p>
    <w:p w:rsidR="00FD5A91" w:rsidRPr="00162EC2" w:rsidRDefault="00FD5A91" w:rsidP="0059090D">
      <w:pPr>
        <w:rPr>
          <w:rFonts w:eastAsia="Batang"/>
          <w:lang w:eastAsia="ko-KR"/>
        </w:rPr>
      </w:pPr>
    </w:p>
    <w:p w:rsidR="00FD5A91" w:rsidRPr="00162EC2" w:rsidRDefault="00FD5A91" w:rsidP="00583F45">
      <w:pPr>
        <w:pStyle w:val="Heading1"/>
      </w:pPr>
      <w:bookmarkStart w:id="71" w:name="_Toc348120613"/>
      <w:bookmarkStart w:id="72" w:name="_Toc348364001"/>
      <w:bookmarkStart w:id="73" w:name="_Toc382125404"/>
      <w:bookmarkStart w:id="74" w:name="_Toc385958013"/>
      <w:bookmarkStart w:id="75" w:name="_Toc389560162"/>
      <w:r w:rsidRPr="00162EC2">
        <w:t>4</w:t>
      </w:r>
      <w:bookmarkEnd w:id="71"/>
      <w:bookmarkEnd w:id="72"/>
      <w:bookmarkEnd w:id="73"/>
      <w:r>
        <w:tab/>
        <w:t>Cihazlar</w:t>
      </w:r>
      <w:bookmarkEnd w:id="74"/>
      <w:bookmarkEnd w:id="75"/>
    </w:p>
    <w:p w:rsidR="00FD5A91" w:rsidRDefault="00FD5A91" w:rsidP="003B2AB1">
      <w:pPr>
        <w:rPr>
          <w:color w:val="000000"/>
        </w:rPr>
      </w:pPr>
      <w:r w:rsidRPr="003B2AB1">
        <w:rPr>
          <w:color w:val="000000"/>
        </w:rPr>
        <w:t xml:space="preserve">4.1 </w:t>
      </w:r>
      <w:r>
        <w:rPr>
          <w:color w:val="000000"/>
        </w:rPr>
        <w:t>E</w:t>
      </w:r>
      <w:r w:rsidRPr="003B2AB1">
        <w:rPr>
          <w:color w:val="000000"/>
        </w:rPr>
        <w:t>tüv, sıcaklık ayarlaması yapılabilen</w:t>
      </w:r>
    </w:p>
    <w:p w:rsidR="00FD5A91" w:rsidRPr="003B2AB1" w:rsidRDefault="00FD5A91" w:rsidP="003B2AB1">
      <w:pPr>
        <w:rPr>
          <w:color w:val="000000"/>
        </w:rPr>
      </w:pPr>
    </w:p>
    <w:p w:rsidR="00FD5A91" w:rsidRDefault="00FD5A91" w:rsidP="003B2AB1">
      <w:pPr>
        <w:rPr>
          <w:color w:val="000000"/>
        </w:rPr>
      </w:pPr>
      <w:r w:rsidRPr="003B2AB1">
        <w:rPr>
          <w:color w:val="000000"/>
        </w:rPr>
        <w:t>4.2</w:t>
      </w:r>
      <w:r>
        <w:rPr>
          <w:color w:val="000000"/>
        </w:rPr>
        <w:t xml:space="preserve"> Sıcak</w:t>
      </w:r>
      <w:r w:rsidRPr="003B2AB1">
        <w:rPr>
          <w:color w:val="000000"/>
        </w:rPr>
        <w:t xml:space="preserve"> süzme hunisi</w:t>
      </w:r>
    </w:p>
    <w:p w:rsidR="00FD5A91" w:rsidRDefault="00FD5A91" w:rsidP="003B2AB1">
      <w:pPr>
        <w:rPr>
          <w:lang w:eastAsia="tr-TR"/>
        </w:rPr>
      </w:pPr>
    </w:p>
    <w:p w:rsidR="00FD5A91" w:rsidRPr="00162EC2" w:rsidRDefault="00FD5A91" w:rsidP="00583F45">
      <w:pPr>
        <w:pStyle w:val="Heading1"/>
      </w:pPr>
      <w:bookmarkStart w:id="76" w:name="_Toc348120616"/>
      <w:bookmarkStart w:id="77" w:name="_Toc348364007"/>
      <w:bookmarkStart w:id="78" w:name="_Toc382125405"/>
      <w:bookmarkStart w:id="79" w:name="_Toc385958014"/>
      <w:bookmarkStart w:id="80" w:name="_Toc389560163"/>
      <w:r w:rsidRPr="00162EC2">
        <w:t>5</w:t>
      </w:r>
      <w:bookmarkEnd w:id="76"/>
      <w:bookmarkEnd w:id="77"/>
      <w:bookmarkEnd w:id="78"/>
      <w:r>
        <w:tab/>
        <w:t>Yöntem</w:t>
      </w:r>
      <w:bookmarkEnd w:id="79"/>
      <w:bookmarkEnd w:id="80"/>
    </w:p>
    <w:p w:rsidR="00FD5A91" w:rsidRPr="00162EC2" w:rsidRDefault="00FD5A91" w:rsidP="0059090D"/>
    <w:p w:rsidR="00FD5A91" w:rsidRDefault="00FD5A91" w:rsidP="002314D4">
      <w:pPr>
        <w:pStyle w:val="Heading2"/>
      </w:pPr>
      <w:r>
        <w:t>5.1</w:t>
      </w:r>
      <w:r>
        <w:tab/>
        <w:t>Karıştıma ve süzme</w:t>
      </w:r>
    </w:p>
    <w:p w:rsidR="00FD5A91" w:rsidRDefault="00FD5A91" w:rsidP="002314D4"/>
    <w:p w:rsidR="00FD5A91" w:rsidRDefault="00FD5A91" w:rsidP="002314D4">
      <w:pPr>
        <w:pStyle w:val="Heading3"/>
      </w:pPr>
      <w:r>
        <w:t>5.1.1</w:t>
      </w:r>
      <w:r>
        <w:tab/>
        <w:t xml:space="preserve">Sıvı numune, berrak ve tortusuz </w:t>
      </w:r>
    </w:p>
    <w:p w:rsidR="00FD5A91" w:rsidRDefault="00FD5A91" w:rsidP="007B3D01">
      <w:r>
        <w:t>Lâboratuvar numunesi kapalı bir kapda sallamak suretiyle mümkün olduğunca homojen hale getirilir.</w:t>
      </w:r>
    </w:p>
    <w:p w:rsidR="00FD5A91" w:rsidRDefault="00FD5A91" w:rsidP="002314D4"/>
    <w:p w:rsidR="00FD5A91" w:rsidRDefault="00FD5A91" w:rsidP="002314D4">
      <w:pPr>
        <w:pStyle w:val="Heading3"/>
      </w:pPr>
      <w:r>
        <w:t>5.1.2</w:t>
      </w:r>
      <w:r>
        <w:tab/>
        <w:t>Sıvı numune, bulanık ya da tortulu</w:t>
      </w:r>
    </w:p>
    <w:p w:rsidR="00FD5A91" w:rsidRPr="0094432D" w:rsidRDefault="00FD5A91" w:rsidP="002314D4">
      <w:pPr>
        <w:rPr>
          <w:sz w:val="22"/>
          <w:szCs w:val="22"/>
        </w:rPr>
      </w:pPr>
    </w:p>
    <w:p w:rsidR="00FD5A91" w:rsidRDefault="00FD5A91" w:rsidP="00577542">
      <w:r w:rsidRPr="0094432D">
        <w:rPr>
          <w:b/>
          <w:bCs/>
          <w:sz w:val="22"/>
          <w:szCs w:val="22"/>
        </w:rPr>
        <w:t>5.1.2.1</w:t>
      </w:r>
      <w:r>
        <w:t xml:space="preserve"> Aşağıdaki hususların tayini için;</w:t>
      </w:r>
    </w:p>
    <w:p w:rsidR="00FD5A91" w:rsidRDefault="00FD5A91" w:rsidP="00577542"/>
    <w:p w:rsidR="00FD5A91" w:rsidRDefault="00FD5A91" w:rsidP="00577542">
      <w:r>
        <w:t>a) rutubet ve uçucu madde,</w:t>
      </w:r>
    </w:p>
    <w:p w:rsidR="00FD5A91" w:rsidRDefault="00FD5A91" w:rsidP="00577542">
      <w:r>
        <w:t>b) çözünmeyen safsızlıklar,</w:t>
      </w:r>
    </w:p>
    <w:p w:rsidR="00FD5A91" w:rsidRDefault="00FD5A91" w:rsidP="00577542">
      <w:r>
        <w:t>c) birim hacim kütlesi, ve/veya,</w:t>
      </w:r>
    </w:p>
    <w:p w:rsidR="00FD5A91" w:rsidRDefault="00FD5A91" w:rsidP="00577542">
      <w:r>
        <w:t>d) süzülmemiş numunelerin kullanılacağı bir başka tayin veya ısı işlemi sebebiyle tayin etkilenmiş ise;</w:t>
      </w:r>
    </w:p>
    <w:p w:rsidR="00FD5A91" w:rsidRDefault="00FD5A91" w:rsidP="00577542"/>
    <w:p w:rsidR="00FD5A91" w:rsidRDefault="00FD5A91" w:rsidP="002314D4">
      <w:r>
        <w:t>Laboratuvar numunesinin bulunduğu kap, kabın çeperinden tortu tamamen ayrılana kadar kuvvetle  çalkalanır. Numune hemen bir diğer kap içerisine boşaltılır ve ilk kabın çeperine yapışmış halde tortu olup olmadığı kontrol edilir. Çeperlerde tortu bulunuyorsa, bunlar tamamiyle alınır (gerekirse kap kesilerek açılır) ve numune kütlesine dahil edilir</w:t>
      </w:r>
    </w:p>
    <w:p w:rsidR="00FD5A91" w:rsidRDefault="00FD5A91" w:rsidP="002314D4"/>
    <w:p w:rsidR="00FD5A91" w:rsidRDefault="00FD5A91" w:rsidP="002314D4"/>
    <w:p w:rsidR="00FD5A91" w:rsidRDefault="00FD5A91" w:rsidP="00101790">
      <w:r w:rsidRPr="0094432D">
        <w:rPr>
          <w:b/>
          <w:bCs/>
          <w:sz w:val="22"/>
          <w:szCs w:val="22"/>
        </w:rPr>
        <w:t>5.1.2.2</w:t>
      </w:r>
      <w:r w:rsidRPr="00AB253B">
        <w:rPr>
          <w:b/>
          <w:bCs/>
        </w:rPr>
        <w:t xml:space="preserve"> </w:t>
      </w:r>
      <w:r>
        <w:t>Diğer bütün tâyinler için, lâboratuvar numunesini ihtiva eden kap, sıcaklığı 50</w:t>
      </w:r>
      <w:r>
        <w:sym w:font="Symbol" w:char="F0B0"/>
      </w:r>
      <w:r>
        <w:t>C’a ayarlı kurutma dolabına (Madde 4.1) yerleştirilir, numune bu sıcaklığa erişinceye kadar kurutma dolabında tutulur ve daha sonra Madde 5.1.1’de belirtildiği şekilde işlemler yapılır. Numune, ısıtma ve karıştırma işleminden sonra tamamiyle berrak değilse, süzme işlemi ya 50</w:t>
      </w:r>
      <w:r>
        <w:sym w:font="Symbol" w:char="F0B0"/>
      </w:r>
      <w:r>
        <w:t>C’daki kurutma dolabı içerisinde yapılmak suretiyle ya da sıcak bir huni (Madde 4.2) yardımıyla yağ süzülür. Yağlı maddede oksitlenme veya polimerizasyon suretiyle herhangi bir değişimden kaçınmak için, numune kurutma dolabı içinde gerekenden daha uzun süre bırakılmaz. Süzüntü tam anlamıyla berrak olmalıdır.</w:t>
      </w:r>
    </w:p>
    <w:p w:rsidR="00FD5A91" w:rsidRDefault="00FD5A91" w:rsidP="00101790"/>
    <w:p w:rsidR="00FD5A91" w:rsidRDefault="00FD5A91" w:rsidP="002314D4"/>
    <w:p w:rsidR="00FD5A91" w:rsidRDefault="00FD5A91">
      <w:pPr>
        <w:tabs>
          <w:tab w:val="clear" w:pos="567"/>
        </w:tabs>
        <w:jc w:val="left"/>
        <w:rPr>
          <w:rFonts w:eastAsia="Times New Roman"/>
          <w:b/>
          <w:bCs/>
          <w:sz w:val="22"/>
          <w:szCs w:val="22"/>
          <w:lang w:eastAsia="tr-TR"/>
        </w:rPr>
      </w:pPr>
      <w:r>
        <w:br w:type="page"/>
      </w:r>
    </w:p>
    <w:p w:rsidR="00FD5A91" w:rsidRDefault="00FD5A91" w:rsidP="0094432D">
      <w:pPr>
        <w:pStyle w:val="Heading3"/>
      </w:pPr>
      <w:r>
        <w:t>5.1.3</w:t>
      </w:r>
      <w:r>
        <w:tab/>
        <w:t>Katı Numune</w:t>
      </w:r>
    </w:p>
    <w:p w:rsidR="00FD5A91" w:rsidRDefault="00FD5A91" w:rsidP="002314D4"/>
    <w:p w:rsidR="00FD5A91" w:rsidRDefault="00FD5A91" w:rsidP="002314D4">
      <w:r w:rsidRPr="0094432D">
        <w:rPr>
          <w:b/>
          <w:bCs/>
          <w:sz w:val="22"/>
          <w:szCs w:val="22"/>
        </w:rPr>
        <w:t>5.1.3.1</w:t>
      </w:r>
      <w:r>
        <w:t xml:space="preserve"> Madde 5.1.2.1 de a’dan d’ye kadar belirtilen analizler için, numuneyi yavaşça ısıtın ve homojen olduğundan emin olana kadar karıştırın.</w:t>
      </w:r>
    </w:p>
    <w:p w:rsidR="00FD5A91" w:rsidRDefault="00FD5A91" w:rsidP="002314D4"/>
    <w:p w:rsidR="00FD5A91" w:rsidRDefault="00FD5A91" w:rsidP="002314D4">
      <w:r w:rsidRPr="0094432D">
        <w:rPr>
          <w:b/>
          <w:bCs/>
          <w:sz w:val="22"/>
          <w:szCs w:val="22"/>
        </w:rPr>
        <w:t>5.1.3.2</w:t>
      </w:r>
      <w:r w:rsidRPr="00AB253B">
        <w:rPr>
          <w:b/>
          <w:bCs/>
        </w:rPr>
        <w:t xml:space="preserve"> </w:t>
      </w:r>
      <w:r>
        <w:t>Diğer bütün tâyinler için lâboratuvar numunesi, yağın erime sıcaklığının yaklaşık 10</w:t>
      </w:r>
      <w:r>
        <w:sym w:font="Symbol" w:char="F0B0"/>
      </w:r>
      <w:r>
        <w:t>C üzerindeki bir sıcaklıkta kontrollü bir kurutma dolabında (Madde 4.1) tutulmak suretiyle eritilir. Isıtma işleminden sonra, numune tamamen berrak ise Madde 5.1.1’de belirtilen işlem yapılır. Numune bulanık ise veya tortu ihtiva ediyorsa, ya kurutma dolabı içerisinde ya da sıcak bir huni (Madde 4.2) vasıtasıyla belirlenen sıcaklıkta süzülür. Süzüntü tam anlamıyla berrak olmalıdır.</w:t>
      </w:r>
    </w:p>
    <w:p w:rsidR="00FD5A91" w:rsidRDefault="00FD5A91" w:rsidP="002314D4">
      <w:pPr>
        <w:autoSpaceDE w:val="0"/>
        <w:autoSpaceDN w:val="0"/>
        <w:adjustRightInd w:val="0"/>
        <w:rPr>
          <w:color w:val="000000"/>
        </w:rPr>
      </w:pPr>
    </w:p>
    <w:p w:rsidR="00FD5A91" w:rsidRDefault="00FD5A91" w:rsidP="0059090D">
      <w:pPr>
        <w:autoSpaceDE w:val="0"/>
        <w:autoSpaceDN w:val="0"/>
        <w:adjustRightInd w:val="0"/>
        <w:rPr>
          <w:color w:val="000000"/>
        </w:rPr>
      </w:pPr>
    </w:p>
    <w:p w:rsidR="00FD5A91" w:rsidRDefault="00FD5A91" w:rsidP="00465E1C">
      <w:pPr>
        <w:pStyle w:val="Heading2"/>
      </w:pPr>
      <w:r>
        <w:t>5.2</w:t>
      </w:r>
      <w:r>
        <w:tab/>
      </w:r>
      <w:r w:rsidRPr="003C24A5">
        <w:t>Kurutma</w:t>
      </w:r>
    </w:p>
    <w:p w:rsidR="00FD5A91" w:rsidRDefault="00FD5A91" w:rsidP="00465E1C">
      <w:r>
        <w:t>Karıştırılmış numune halâ su ihtiva ediyorsa (özellikle sıvı yağ asitleri, katı yağ asitleri ve katı yağların bulunması durumunda), deney sonuçlarının ortamdaki sudan etkilenebileceği tayinler için, numunenin oksitlenmesinden kaçınmak üzere gerekli bütün önlemler alınmak suretiyle, numune kurutulmalıdır. Bu amaçla; her 10 g yağa 1g - 2g oranında susuz sodyum sülfat (Madde 3) ilave edildikten sonra, tercihen azot gazı altında, yağın erime sıcaklığının 10</w:t>
      </w:r>
      <w:r>
        <w:sym w:font="Symbol" w:char="F0B0"/>
      </w:r>
      <w:r>
        <w:t>C üzerindeki sıcaklıkta ayarlı kurutma dolabı (Madde 4.1) içerisinde, tamamiyle karıştırılmış numune (bakınız Madde 5.1.1, Madde 5.1.2.2. veya Madde 5.1.3.2 uygun olduğu şekilde) kısmı mümkün olduğunca kısa bir süre tutulur. 50</w:t>
      </w:r>
      <w:r>
        <w:sym w:font="Symbol" w:char="F0B0"/>
      </w:r>
      <w:r>
        <w:t>C’un üzerindeki sıcaklıkta asla kurutulmaz</w:t>
      </w:r>
    </w:p>
    <w:p w:rsidR="00FD5A91" w:rsidRDefault="00FD5A91" w:rsidP="00465E1C"/>
    <w:p w:rsidR="00FD5A91" w:rsidRDefault="00FD5A91" w:rsidP="00465E1C"/>
    <w:p w:rsidR="00FD5A91" w:rsidRDefault="00FD5A91" w:rsidP="00465E1C">
      <w:r>
        <w:t>Sodyum sülfat, 32,4</w:t>
      </w:r>
      <w:r>
        <w:sym w:font="Symbol" w:char="F0B0"/>
      </w:r>
      <w:r>
        <w:t>C’un üzerindeki sıcaklıklarda nem çekici özelliğini kaybeder. Bu sebeple vakum altında kurutma işlemi yapmak gerekli olabilir. 50</w:t>
      </w:r>
      <w:r>
        <w:sym w:font="Symbol" w:char="F0B0"/>
      </w:r>
      <w:r>
        <w:t>C’un üzerindeki sıcaklıklarda kurutma işlemleri için yağların bir çözücüde çözdürülmesi ve daha sonra kurutulması gerekir.</w:t>
      </w:r>
    </w:p>
    <w:p w:rsidR="00FD5A91" w:rsidRDefault="00FD5A91" w:rsidP="00465E1C"/>
    <w:p w:rsidR="00FD5A91" w:rsidRDefault="00FD5A91" w:rsidP="00465E1C"/>
    <w:p w:rsidR="00FD5A91" w:rsidRDefault="00FD5A91" w:rsidP="00C9004B">
      <w:r>
        <w:t>Susuz sodyum sülfat ile birlikte ısıtılmış numune kuvvetlice karıştırılır daha sonra süzülür. Soğumayla yağ katılaşıyorsa, süzme işlemi, 50</w:t>
      </w:r>
      <w:r>
        <w:sym w:font="Symbol" w:char="F0B0"/>
      </w:r>
      <w:r>
        <w:t>C’u asla geçmeyen uygun bir sıcaklıkta ki kurutma dolabı (Madde 4.1) içerisinde veya anılan sıcaklıkta ısıtılmış sıcak bir huni (Madde 4.2) vasıtasıyla yapılır.</w:t>
      </w:r>
    </w:p>
    <w:p w:rsidR="00FD5A91" w:rsidRDefault="00FD5A91" w:rsidP="0059090D">
      <w:pPr>
        <w:autoSpaceDE w:val="0"/>
        <w:autoSpaceDN w:val="0"/>
        <w:adjustRightInd w:val="0"/>
        <w:rPr>
          <w:color w:val="000000"/>
        </w:rPr>
      </w:pPr>
    </w:p>
    <w:p w:rsidR="00FD5A91" w:rsidRDefault="00FD5A91" w:rsidP="0059090D">
      <w:pPr>
        <w:autoSpaceDE w:val="0"/>
        <w:autoSpaceDN w:val="0"/>
        <w:adjustRightInd w:val="0"/>
        <w:rPr>
          <w:color w:val="000000"/>
        </w:rPr>
      </w:pPr>
    </w:p>
    <w:p w:rsidR="00FD5A91" w:rsidRDefault="00FD5A91" w:rsidP="00583F45">
      <w:pPr>
        <w:pStyle w:val="Heading1"/>
      </w:pPr>
      <w:bookmarkStart w:id="81" w:name="_Toc382125406"/>
      <w:bookmarkStart w:id="82" w:name="_Toc385958015"/>
      <w:bookmarkStart w:id="83" w:name="_Toc389560164"/>
      <w:r w:rsidRPr="00162EC2">
        <w:t>6</w:t>
      </w:r>
      <w:bookmarkEnd w:id="81"/>
      <w:r>
        <w:tab/>
        <w:t>Depolama</w:t>
      </w:r>
      <w:bookmarkEnd w:id="82"/>
      <w:bookmarkEnd w:id="83"/>
    </w:p>
    <w:p w:rsidR="00FD5A91" w:rsidRDefault="00FD5A91" w:rsidP="00C43375">
      <w:r>
        <w:t>Laboratuvar numuneleri, numune çeşidine ve yapılacak analize uygun şartlarda depo edilmelidir.</w:t>
      </w:r>
    </w:p>
    <w:p w:rsidR="00FD5A91" w:rsidRPr="00583F45" w:rsidRDefault="00FD5A91" w:rsidP="00583F45">
      <w:pPr>
        <w:rPr>
          <w:lang w:eastAsia="tr-TR"/>
        </w:rPr>
      </w:pPr>
    </w:p>
    <w:sectPr w:rsidR="00FD5A91" w:rsidRPr="00583F45" w:rsidSect="00FD5A91">
      <w:headerReference w:type="even" r:id="rId45"/>
      <w:headerReference w:type="default" r:id="rId46"/>
      <w:footerReference w:type="even" r:id="rId47"/>
      <w:footerReference w:type="default" r:id="rId48"/>
      <w:footnotePr>
        <w:numRestart w:val="eachPage"/>
      </w:footnotePr>
      <w:pgSz w:w="11907" w:h="16840" w:code="9"/>
      <w:pgMar w:top="1418" w:right="1134" w:bottom="1134" w:left="1134" w:header="851" w:footer="851" w:gutter="0"/>
      <w:pgNumType w:start="1"/>
      <w:cols w:space="708"/>
      <w:rtlGutter/>
      <w:docGrid w:linePitch="0"/>
      <w:sectPrChange w:id="84" w:author="fundaa" w:date="2014-10-30T15:57:00Z">
        <w:sectPr w:rsidR="00FD5A91" w:rsidRPr="00583F45" w:rsidSect="00FD5A91">
          <w:footnotePr>
            <w:numRestart w:val="continuous"/>
          </w:footnotePr>
          <w:pgSz w:w="11906" w:h="16838" w:code="0"/>
          <w:pgMar w:top="1417" w:right="1417" w:bottom="1417" w:left="1417" w:header="708" w:footer="708"/>
          <w:pgNumType w:start="1"/>
          <w:rtlGutter w:val="0"/>
          <w:docGrid w:linePitch="36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A91" w:rsidRDefault="00FD5A91">
      <w:r>
        <w:separator/>
      </w:r>
    </w:p>
  </w:endnote>
  <w:endnote w:type="continuationSeparator" w:id="0">
    <w:p w:rsidR="00FD5A91" w:rsidRDefault="00FD5A9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Bold">
    <w:panose1 w:val="00000000000000000000"/>
    <w:charset w:val="A2"/>
    <w:family w:val="auto"/>
    <w:notTrueType/>
    <w:pitch w:val="default"/>
    <w:sig w:usb0="00000005" w:usb1="00000000" w:usb2="00000000" w:usb3="00000000" w:csb0="00000010" w:csb1="00000000"/>
  </w:font>
  <w:font w:name="Arial,Bold">
    <w:altName w:val="Arial"/>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rsidP="007505B4">
    <w:pPr>
      <w:pStyle w:val="Footer"/>
      <w:ind w:right="360"/>
      <w:rPr>
        <w:rFonts w:cs="Arial"/>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1B147A" w:rsidRDefault="00FD5A91" w:rsidP="00F7307E">
    <w:pPr>
      <w:pStyle w:val="Footer"/>
      <w:jc w:val="right"/>
      <w:rPr>
        <w:rFonts w:ascii="Arial" w:hAnsi="Arial" w:cs="Arial"/>
        <w:lang/>
      </w:rPr>
    </w:pPr>
    <w:r w:rsidRPr="001B147A">
      <w:rPr>
        <w:rFonts w:ascii="Arial" w:hAnsi="Arial" w:cs="Arial"/>
      </w:rPr>
      <w:fldChar w:fldCharType="begin"/>
    </w:r>
    <w:r w:rsidRPr="001B147A">
      <w:rPr>
        <w:rFonts w:ascii="Arial" w:hAnsi="Arial" w:cs="Arial"/>
      </w:rPr>
      <w:instrText xml:space="preserve"> PAGE   \* MERGEFORMAT </w:instrText>
    </w:r>
    <w:r w:rsidRPr="001B147A">
      <w:rPr>
        <w:rFonts w:ascii="Arial" w:hAnsi="Arial" w:cs="Arial"/>
      </w:rPr>
      <w:fldChar w:fldCharType="separate"/>
    </w:r>
    <w:r>
      <w:rPr>
        <w:rFonts w:ascii="Arial" w:hAnsi="Arial" w:cs="Arial"/>
        <w:noProof/>
      </w:rPr>
      <w:t>iii</w:t>
    </w:r>
    <w:r w:rsidRPr="001B147A">
      <w:rPr>
        <w:rFonts w:ascii="Arial" w:hAnsi="Arial" w:cs="Arial"/>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pPr>
      <w:pStyle w:val="Footer"/>
      <w:rPr>
        <w:rFonts w:cs="Arial"/>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pPr>
      <w:pStyle w:val="Footer"/>
      <w:rPr>
        <w:rFonts w:ascii="Arial" w:hAnsi="Arial" w:cs="Arial"/>
      </w:rPr>
    </w:pPr>
    <w:r w:rsidRPr="0094432D">
      <w:rPr>
        <w:rFonts w:ascii="Arial" w:hAnsi="Arial" w:cs="Arial"/>
      </w:rPr>
      <w:fldChar w:fldCharType="begin"/>
    </w:r>
    <w:r w:rsidRPr="0094432D">
      <w:rPr>
        <w:rFonts w:ascii="Arial" w:hAnsi="Arial" w:cs="Arial"/>
      </w:rPr>
      <w:instrText>PAGE   \* MERGEFORMAT</w:instrText>
    </w:r>
    <w:r w:rsidRPr="0094432D">
      <w:rPr>
        <w:rFonts w:ascii="Arial" w:hAnsi="Arial" w:cs="Arial"/>
      </w:rPr>
      <w:fldChar w:fldCharType="separate"/>
    </w:r>
    <w:r>
      <w:rPr>
        <w:rFonts w:ascii="Arial" w:hAnsi="Arial" w:cs="Arial"/>
        <w:noProof/>
      </w:rPr>
      <w:t>ii</w:t>
    </w:r>
    <w:r w:rsidRPr="0094432D">
      <w:rPr>
        <w:rFonts w:ascii="Arial" w:hAnsi="Arial" w:cs="Arial"/>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583F45" w:rsidRDefault="00FD5A91" w:rsidP="00F7307E">
    <w:pPr>
      <w:pStyle w:val="Footer"/>
      <w:jc w:val="right"/>
      <w:rPr>
        <w:rFonts w:ascii="Arial" w:hAnsi="Arial" w:cs="Arial"/>
        <w:lang/>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pPr>
      <w:pStyle w:val="Footer"/>
      <w:rPr>
        <w:rFonts w:ascii="Arial" w:hAnsi="Arial" w:cs="Arial"/>
      </w:rPr>
    </w:pPr>
    <w:r w:rsidRPr="0094432D">
      <w:rPr>
        <w:rFonts w:ascii="Arial" w:hAnsi="Arial" w:cs="Arial"/>
      </w:rPr>
      <w:fldChar w:fldCharType="begin"/>
    </w:r>
    <w:r w:rsidRPr="0094432D">
      <w:rPr>
        <w:rFonts w:ascii="Arial" w:hAnsi="Arial" w:cs="Arial"/>
      </w:rPr>
      <w:instrText>PAGE   \* MERGEFORMAT</w:instrText>
    </w:r>
    <w:r w:rsidRPr="0094432D">
      <w:rPr>
        <w:rFonts w:ascii="Arial" w:hAnsi="Arial" w:cs="Arial"/>
      </w:rPr>
      <w:fldChar w:fldCharType="separate"/>
    </w:r>
    <w:r>
      <w:rPr>
        <w:rFonts w:ascii="Arial" w:hAnsi="Arial" w:cs="Arial"/>
        <w:noProof/>
      </w:rPr>
      <w:t>iv</w:t>
    </w:r>
    <w:r w:rsidRPr="0094432D">
      <w:rPr>
        <w:rFonts w:ascii="Arial" w:hAnsi="Arial" w:cs="Arial"/>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pPr>
      <w:pStyle w:val="Footer"/>
      <w:jc w:val="right"/>
      <w:rPr>
        <w:rFonts w:ascii="Arial" w:hAnsi="Arial" w:cs="Arial"/>
      </w:rPr>
    </w:pPr>
    <w:r w:rsidRPr="0094432D">
      <w:rPr>
        <w:rFonts w:ascii="Arial" w:hAnsi="Arial" w:cs="Arial"/>
      </w:rPr>
      <w:fldChar w:fldCharType="begin"/>
    </w:r>
    <w:r w:rsidRPr="0094432D">
      <w:rPr>
        <w:rFonts w:ascii="Arial" w:hAnsi="Arial" w:cs="Arial"/>
      </w:rPr>
      <w:instrText>PAGE   \* MERGEFORMAT</w:instrText>
    </w:r>
    <w:r w:rsidRPr="0094432D">
      <w:rPr>
        <w:rFonts w:ascii="Arial" w:hAnsi="Arial" w:cs="Arial"/>
      </w:rPr>
      <w:fldChar w:fldCharType="separate"/>
    </w:r>
    <w:r>
      <w:rPr>
        <w:rFonts w:ascii="Arial" w:hAnsi="Arial" w:cs="Arial"/>
        <w:noProof/>
      </w:rPr>
      <w:t>iii</w:t>
    </w:r>
    <w:r w:rsidRPr="0094432D">
      <w:rPr>
        <w:rFonts w:ascii="Arial" w:hAnsi="Arial" w:cs="Arial"/>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pPr>
      <w:pStyle w:val="Footer"/>
      <w:rPr>
        <w:rFonts w:ascii="Arial" w:hAnsi="Arial" w:cs="Arial"/>
      </w:rPr>
    </w:pPr>
    <w:r w:rsidRPr="0094432D">
      <w:rPr>
        <w:rFonts w:ascii="Arial" w:hAnsi="Arial" w:cs="Arial"/>
      </w:rPr>
      <w:fldChar w:fldCharType="begin"/>
    </w:r>
    <w:r w:rsidRPr="0094432D">
      <w:rPr>
        <w:rFonts w:ascii="Arial" w:hAnsi="Arial" w:cs="Arial"/>
      </w:rPr>
      <w:instrText>PAGE   \* MERGEFORMAT</w:instrText>
    </w:r>
    <w:r w:rsidRPr="0094432D">
      <w:rPr>
        <w:rFonts w:ascii="Arial" w:hAnsi="Arial" w:cs="Arial"/>
      </w:rPr>
      <w:fldChar w:fldCharType="separate"/>
    </w:r>
    <w:r>
      <w:rPr>
        <w:rFonts w:ascii="Arial" w:hAnsi="Arial" w:cs="Arial"/>
        <w:noProof/>
      </w:rPr>
      <w:t>2</w:t>
    </w:r>
    <w:r w:rsidRPr="0094432D">
      <w:rPr>
        <w:rFonts w:ascii="Arial" w:hAnsi="Arial" w:cs="Arial"/>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pPr>
      <w:pStyle w:val="Footer"/>
      <w:jc w:val="right"/>
      <w:rPr>
        <w:rFonts w:ascii="Arial" w:hAnsi="Arial" w:cs="Arial"/>
      </w:rPr>
    </w:pPr>
    <w:r w:rsidRPr="0094432D">
      <w:rPr>
        <w:rFonts w:ascii="Arial" w:hAnsi="Arial" w:cs="Arial"/>
      </w:rPr>
      <w:fldChar w:fldCharType="begin"/>
    </w:r>
    <w:r w:rsidRPr="0094432D">
      <w:rPr>
        <w:rFonts w:ascii="Arial" w:hAnsi="Arial" w:cs="Arial"/>
      </w:rPr>
      <w:instrText>PAGE   \* MERGEFORMAT</w:instrText>
    </w:r>
    <w:r w:rsidRPr="0094432D">
      <w:rPr>
        <w:rFonts w:ascii="Arial" w:hAnsi="Arial" w:cs="Arial"/>
      </w:rPr>
      <w:fldChar w:fldCharType="separate"/>
    </w:r>
    <w:r>
      <w:rPr>
        <w:rFonts w:ascii="Arial" w:hAnsi="Arial" w:cs="Arial"/>
        <w:noProof/>
      </w:rPr>
      <w:t>1</w:t>
    </w:r>
    <w:r w:rsidRPr="0094432D">
      <w:rP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pPr>
      <w:pStyle w:val="Footer"/>
      <w:ind w:right="360" w:firstLine="360"/>
      <w:jc w:val="right"/>
      <w:rPr>
        <w:rFonts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pPr>
      <w:pStyle w:val="Footer"/>
      <w:rPr>
        <w:rFonts w:cs="Arial"/>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pPr>
      <w:pStyle w:val="Footer"/>
      <w:rPr>
        <w:rFonts w:cs="Arial"/>
      </w:rPr>
    </w:pPr>
    <w:r>
      <w:rPr>
        <w:lang/>
      </w:rPr>
      <w:t>2</w:t>
    </w:r>
  </w:p>
  <w:p w:rsidR="00FD5A91" w:rsidRPr="00583F45" w:rsidRDefault="00FD5A91" w:rsidP="00583F45">
    <w:pPr>
      <w:pStyle w:val="Footer"/>
      <w:rPr>
        <w:rFonts w:cs="Arial"/>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rsidP="005627C0">
    <w:pPr>
      <w:pBdr>
        <w:top w:val="single" w:sz="18" w:space="1" w:color="auto"/>
      </w:pBdr>
      <w:autoSpaceDE w:val="0"/>
      <w:autoSpaceDN w:val="0"/>
      <w:adjustRightInd w:val="0"/>
      <w:rPr>
        <w:rFonts w:eastAsia="Times New Roman"/>
        <w:sz w:val="16"/>
        <w:szCs w:val="16"/>
      </w:rPr>
    </w:pPr>
    <w:r w:rsidRPr="0094432D">
      <w:rPr>
        <w:rFonts w:eastAsia="Times New Roman"/>
        <w:sz w:val="16"/>
        <w:szCs w:val="16"/>
      </w:rPr>
      <w:t xml:space="preserve">© 2005 CEN  </w:t>
    </w:r>
    <w:r w:rsidRPr="0094432D">
      <w:rPr>
        <w:rFonts w:eastAsia="Times New Roman"/>
        <w:sz w:val="16"/>
        <w:szCs w:val="16"/>
      </w:rPr>
      <w:tab/>
      <w:t xml:space="preserve">Dünya genelinde herhangi bir şekilde ve herhangi bir yolla tüm kullanım </w:t>
    </w:r>
  </w:p>
  <w:p w:rsidR="00FD5A91" w:rsidRPr="0094432D" w:rsidRDefault="00FD5A91" w:rsidP="005627C0">
    <w:pPr>
      <w:pStyle w:val="Footer"/>
      <w:tabs>
        <w:tab w:val="clear" w:pos="9072"/>
        <w:tab w:val="right" w:pos="9639"/>
      </w:tabs>
      <w:ind w:firstLine="1418"/>
      <w:rPr>
        <w:rFonts w:ascii="Arial" w:hAnsi="Arial" w:cs="Arial"/>
        <w:lang/>
      </w:rPr>
    </w:pPr>
    <w:r w:rsidRPr="0094432D">
      <w:rPr>
        <w:rFonts w:ascii="Arial" w:eastAsia="Times New Roman" w:hAnsi="Arial" w:cs="Arial"/>
        <w:sz w:val="16"/>
        <w:szCs w:val="16"/>
      </w:rPr>
      <w:t>hakları CEN ulusal Üyelerine aittir.</w:t>
    </w:r>
    <w:r w:rsidRPr="0094432D">
      <w:rPr>
        <w:rFonts w:ascii="Arial" w:eastAsia="Times New Roman" w:hAnsi="Arial" w:cs="Arial"/>
        <w:sz w:val="16"/>
        <w:szCs w:val="16"/>
      </w:rPr>
      <w:tab/>
    </w:r>
    <w:r w:rsidRPr="0094432D">
      <w:rPr>
        <w:rFonts w:ascii="Arial" w:eastAsia="Times New Roman" w:hAnsi="Arial" w:cs="Arial"/>
        <w:sz w:val="16"/>
        <w:szCs w:val="16"/>
      </w:rPr>
      <w:tab/>
      <w:t xml:space="preserve">Ref. No. EN ISO </w:t>
    </w:r>
    <w:r w:rsidRPr="0094432D">
      <w:rPr>
        <w:rFonts w:ascii="Arial" w:eastAsia="Times New Roman" w:hAnsi="Arial" w:cs="Arial"/>
        <w:sz w:val="16"/>
        <w:szCs w:val="16"/>
        <w:lang/>
      </w:rPr>
      <w:t>661</w:t>
    </w:r>
    <w:r w:rsidRPr="0094432D">
      <w:rPr>
        <w:rFonts w:ascii="Arial" w:eastAsia="Times New Roman" w:hAnsi="Arial" w:cs="Arial"/>
        <w:sz w:val="16"/>
        <w:szCs w:val="16"/>
      </w:rPr>
      <w:t>: 20</w:t>
    </w:r>
    <w:r w:rsidRPr="0094432D">
      <w:rPr>
        <w:rFonts w:ascii="Arial" w:eastAsia="Times New Roman" w:hAnsi="Arial" w:cs="Arial"/>
        <w:sz w:val="16"/>
        <w:szCs w:val="16"/>
        <w:lang/>
      </w:rPr>
      <w:t>05: 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47270C" w:rsidRDefault="00FD5A91">
    <w:pPr>
      <w:pStyle w:val="Footer"/>
      <w:rPr>
        <w:rFonts w:ascii="Arial" w:hAnsi="Arial" w:cs="Arial"/>
      </w:rPr>
    </w:pPr>
    <w:r w:rsidRPr="0047270C">
      <w:rPr>
        <w:rFonts w:ascii="Arial" w:hAnsi="Arial" w:cs="Arial"/>
      </w:rPr>
      <w:fldChar w:fldCharType="begin"/>
    </w:r>
    <w:r w:rsidRPr="0047270C">
      <w:rPr>
        <w:rFonts w:ascii="Arial" w:hAnsi="Arial" w:cs="Arial"/>
      </w:rPr>
      <w:instrText>PAGE   \* MERGEFORMAT</w:instrText>
    </w:r>
    <w:r w:rsidRPr="0047270C">
      <w:rPr>
        <w:rFonts w:ascii="Arial" w:hAnsi="Arial" w:cs="Arial"/>
      </w:rPr>
      <w:fldChar w:fldCharType="separate"/>
    </w:r>
    <w:r>
      <w:rPr>
        <w:rFonts w:ascii="Arial" w:hAnsi="Arial" w:cs="Arial"/>
        <w:noProof/>
      </w:rPr>
      <w:t>2</w:t>
    </w:r>
    <w:r w:rsidRPr="0047270C">
      <w:rPr>
        <w:rFonts w:ascii="Arial" w:hAnsi="Arial" w:cs="Arial"/>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594605" w:rsidRDefault="00FD5A91" w:rsidP="00F7307E">
    <w:pPr>
      <w:pStyle w:val="Footer"/>
      <w:rPr>
        <w:rFonts w:cs="Arial"/>
        <w:lang/>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1B147A" w:rsidRDefault="00FD5A91" w:rsidP="00F7307E">
    <w:pPr>
      <w:pStyle w:val="Footer"/>
      <w:jc w:val="right"/>
      <w:rPr>
        <w:rFonts w:ascii="Arial" w:hAnsi="Arial" w:cs="Arial"/>
        <w:lang/>
      </w:rPr>
    </w:pPr>
    <w:r w:rsidRPr="001B147A">
      <w:rPr>
        <w:rFonts w:ascii="Arial" w:hAnsi="Arial" w:cs="Arial"/>
      </w:rPr>
      <w:fldChar w:fldCharType="begin"/>
    </w:r>
    <w:r w:rsidRPr="001B147A">
      <w:rPr>
        <w:rFonts w:ascii="Arial" w:hAnsi="Arial" w:cs="Arial"/>
      </w:rPr>
      <w:instrText>PAGE   \* MERGEFORMAT</w:instrText>
    </w:r>
    <w:r w:rsidRPr="001B147A">
      <w:rPr>
        <w:rFonts w:ascii="Arial" w:hAnsi="Arial" w:cs="Arial"/>
      </w:rPr>
      <w:fldChar w:fldCharType="separate"/>
    </w:r>
    <w:r>
      <w:rPr>
        <w:rFonts w:ascii="Arial" w:hAnsi="Arial" w:cs="Arial"/>
        <w:noProof/>
      </w:rPr>
      <w:t>3</w:t>
    </w:r>
    <w:r w:rsidRPr="001B147A">
      <w:rPr>
        <w:rFonts w:ascii="Arial" w:hAnsi="Arial" w:cs="Arial"/>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1B147A" w:rsidRDefault="00FD5A91" w:rsidP="00F7307E">
    <w:pPr>
      <w:pStyle w:val="Footer"/>
      <w:rPr>
        <w:rFonts w:ascii="Arial" w:hAnsi="Arial" w:cs="Arial"/>
        <w:lang/>
      </w:rPr>
    </w:pPr>
    <w:r w:rsidRPr="001B147A">
      <w:rPr>
        <w:rFonts w:ascii="Arial" w:hAnsi="Arial" w:cs="Arial"/>
      </w:rPr>
      <w:fldChar w:fldCharType="begin"/>
    </w:r>
    <w:r w:rsidRPr="001B147A">
      <w:rPr>
        <w:rFonts w:ascii="Arial" w:hAnsi="Arial" w:cs="Arial"/>
      </w:rPr>
      <w:instrText>PAGE   \* MERGEFORMAT</w:instrText>
    </w:r>
    <w:r w:rsidRPr="001B147A">
      <w:rPr>
        <w:rFonts w:ascii="Arial" w:hAnsi="Arial" w:cs="Arial"/>
      </w:rPr>
      <w:fldChar w:fldCharType="separate"/>
    </w:r>
    <w:r>
      <w:rPr>
        <w:rFonts w:ascii="Arial" w:hAnsi="Arial" w:cs="Arial"/>
        <w:noProof/>
      </w:rPr>
      <w:t>ii</w:t>
    </w:r>
    <w:r w:rsidRPr="001B147A">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A91" w:rsidRDefault="00FD5A91">
      <w:r>
        <w:separator/>
      </w:r>
    </w:p>
  </w:footnote>
  <w:footnote w:type="continuationSeparator" w:id="0">
    <w:p w:rsidR="00FD5A91" w:rsidRDefault="00FD5A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Default="00FD5A91" w:rsidP="007505B4">
    <w:pPr>
      <w:pStyle w:val="Header"/>
      <w:pBdr>
        <w:bottom w:val="single" w:sz="4" w:space="1" w:color="auto"/>
      </w:pBdr>
      <w:tabs>
        <w:tab w:val="clear" w:pos="4536"/>
        <w:tab w:val="clear" w:pos="9072"/>
        <w:tab w:val="center" w:pos="4800"/>
        <w:tab w:val="right" w:pos="9600"/>
      </w:tabs>
    </w:pPr>
    <w:r>
      <w:t>ICS 21.060.20</w:t>
    </w:r>
    <w:r>
      <w:tab/>
      <w:t>TÜRK STANDARDI TASARISI</w:t>
    </w:r>
    <w:r>
      <w:tab/>
      <w:t>tst EN ISO 4032</w:t>
    </w:r>
  </w:p>
  <w:p w:rsidR="00FD5A91" w:rsidRDefault="00FD5A91" w:rsidP="007505B4">
    <w:pPr>
      <w:pStyle w:val="Header"/>
      <w:jc w:val="both"/>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1B147A">
    <w:pPr>
      <w:tabs>
        <w:tab w:val="center" w:pos="4111"/>
        <w:tab w:val="right" w:pos="9638"/>
      </w:tabs>
      <w:rPr>
        <w:lang/>
      </w:rPr>
    </w:pPr>
    <w:r w:rsidRPr="00077CC6">
      <w:rPr>
        <w:lang/>
      </w:rPr>
      <w:t xml:space="preserve">ICS </w:t>
    </w:r>
    <w:r>
      <w:rPr>
        <w:lang/>
      </w:rPr>
      <w:t>21.060.20</w:t>
    </w:r>
    <w:r>
      <w:rPr>
        <w:lang/>
      </w:rPr>
      <w:tab/>
    </w:r>
    <w:r w:rsidRPr="00077CC6">
      <w:rPr>
        <w:lang/>
      </w:rPr>
      <w:tab/>
    </w:r>
    <w:r>
      <w:rPr>
        <w:lang/>
      </w:rPr>
      <w:t>tst</w:t>
    </w:r>
    <w:r w:rsidRPr="00077CC6">
      <w:rPr>
        <w:lang/>
      </w:rPr>
      <w:t xml:space="preserve"> EN </w:t>
    </w:r>
    <w:r>
      <w:rPr>
        <w:lang/>
      </w:rPr>
      <w:t>ISO 4032:</w:t>
    </w:r>
    <w:r w:rsidRPr="00077CC6">
      <w:rPr>
        <w:lang/>
      </w:rPr>
      <w:t xml:space="preserve"> </w:t>
    </w:r>
    <w:r w:rsidRPr="00077CC6">
      <w:rPr>
        <w:lang/>
      </w:rPr>
      <w:t>201</w:t>
    </w:r>
    <w:r>
      <w:rPr>
        <w:lang/>
      </w:rPr>
      <w:t>3-</w:t>
    </w:r>
  </w:p>
  <w:p w:rsidR="00FD5A91" w:rsidRPr="00077CC6" w:rsidRDefault="00FD5A91" w:rsidP="001B147A">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4032: 2012</w:t>
    </w:r>
  </w:p>
  <w:p w:rsidR="00FD5A91" w:rsidRPr="00594605" w:rsidRDefault="00FD5A91" w:rsidP="00F7307E">
    <w:pPr>
      <w:pStyle w:val="Header"/>
      <w:pBdr>
        <w:top w:val="single" w:sz="4" w:space="1" w:color="auto"/>
      </w:pBd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1B147A" w:rsidRDefault="00FD5A91" w:rsidP="001B147A">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47270C" w:rsidRDefault="00FD5A91" w:rsidP="0047270C">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94432D" w:rsidRDefault="00FD5A91" w:rsidP="0094432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47270C">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94432D" w:rsidRDefault="00FD5A91" w:rsidP="0094432D">
    <w:pPr>
      <w:pStyle w:val="Header"/>
      <w:pBdr>
        <w:top w:val="single" w:sz="4" w:space="1" w:color="auto"/>
      </w:pBd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47270C">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94432D" w:rsidRDefault="00FD5A91" w:rsidP="0094432D">
    <w:pPr>
      <w:pStyle w:val="Header"/>
      <w:pBdr>
        <w:top w:val="single" w:sz="4" w:space="1" w:color="auto"/>
      </w:pBd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47270C">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94432D" w:rsidRDefault="00FD5A91" w:rsidP="0094432D">
    <w:pPr>
      <w:pStyle w:val="Header"/>
      <w:pBdr>
        <w:top w:val="single" w:sz="4" w:space="1" w:color="auto"/>
      </w:pBd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47270C">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94432D" w:rsidRDefault="00FD5A91" w:rsidP="0094432D">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6A27A0">
    <w:pPr>
      <w:tabs>
        <w:tab w:val="center" w:pos="4111"/>
        <w:tab w:val="right" w:pos="9638"/>
      </w:tabs>
      <w:rPr>
        <w:lang/>
      </w:rPr>
    </w:pPr>
    <w:r w:rsidRPr="00077CC6">
      <w:rPr>
        <w:lang/>
      </w:rPr>
      <w:t xml:space="preserve">ICS </w:t>
    </w:r>
    <w:r>
      <w:rPr>
        <w:lang/>
      </w:rPr>
      <w:t>21.060.20</w:t>
    </w:r>
    <w:r>
      <w:rPr>
        <w:lang/>
      </w:rPr>
      <w:tab/>
      <w:t>TÜRK STANDARDI</w:t>
    </w:r>
    <w:r w:rsidRPr="00077CC6">
      <w:rPr>
        <w:lang/>
      </w:rPr>
      <w:tab/>
    </w:r>
    <w:r>
      <w:rPr>
        <w:lang/>
      </w:rPr>
      <w:t>tst</w:t>
    </w:r>
    <w:r w:rsidRPr="00077CC6">
      <w:rPr>
        <w:lang/>
      </w:rPr>
      <w:t xml:space="preserve"> EN </w:t>
    </w:r>
    <w:r>
      <w:rPr>
        <w:lang/>
      </w:rPr>
      <w:t>ISO 4032:</w:t>
    </w:r>
    <w:r w:rsidRPr="00077CC6">
      <w:rPr>
        <w:lang/>
      </w:rPr>
      <w:t xml:space="preserve"> </w:t>
    </w:r>
    <w:r w:rsidRPr="00077CC6">
      <w:rPr>
        <w:lang/>
      </w:rPr>
      <w:t>201</w:t>
    </w:r>
    <w:r>
      <w:rPr>
        <w:lang/>
      </w:rPr>
      <w:t>3-</w:t>
    </w:r>
  </w:p>
  <w:p w:rsidR="00FD5A91" w:rsidRPr="00077CC6" w:rsidRDefault="00FD5A91" w:rsidP="001B147A">
    <w:pPr>
      <w:pBdr>
        <w:bottom w:val="single" w:sz="4" w:space="1" w:color="auto"/>
      </w:pBd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4032: 2012</w:t>
    </w:r>
  </w:p>
  <w:p w:rsidR="00FD5A91" w:rsidRDefault="00FD5A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1B147A">
    <w:pPr>
      <w:tabs>
        <w:tab w:val="center" w:pos="4111"/>
        <w:tab w:val="right" w:pos="9638"/>
      </w:tabs>
      <w:rPr>
        <w:lang/>
      </w:rPr>
    </w:pPr>
    <w:r w:rsidRPr="00077CC6">
      <w:rPr>
        <w:lang/>
      </w:rPr>
      <w:t xml:space="preserve">ICS </w:t>
    </w:r>
    <w:r>
      <w:rPr>
        <w:lang/>
      </w:rPr>
      <w:t>21.060.20</w:t>
    </w:r>
    <w:r>
      <w:rPr>
        <w:lang/>
      </w:rPr>
      <w:tab/>
      <w:t>TÜRK S</w:t>
    </w:r>
    <w:r w:rsidRPr="00077CC6">
      <w:rPr>
        <w:lang/>
      </w:rPr>
      <w:t xml:space="preserve">                                                                  </w:t>
    </w:r>
    <w:r>
      <w:rPr>
        <w:lang/>
      </w:rPr>
      <w:t xml:space="preserve">   </w:t>
    </w:r>
    <w:r w:rsidRPr="00077CC6">
      <w:rPr>
        <w:lang/>
      </w:rPr>
      <w:t xml:space="preserve"> </w:t>
    </w:r>
    <w:r>
      <w:rPr>
        <w:lang/>
      </w:rPr>
      <w:t xml:space="preserve">              </w:t>
    </w:r>
  </w:p>
  <w:p w:rsidR="00FD5A91" w:rsidRDefault="00FD5A91" w:rsidP="00EF2F7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tabs>
        <w:tab w:val="center" w:pos="4678"/>
        <w:tab w:val="right" w:pos="9638"/>
      </w:tabs>
      <w:rPr>
        <w:lang/>
      </w:rPr>
    </w:pPr>
    <w:r w:rsidRPr="00077CC6">
      <w:rPr>
        <w:lang/>
      </w:rPr>
      <w:t xml:space="preserve">ICS </w:t>
    </w:r>
    <w:r>
      <w:rPr>
        <w:lang/>
      </w:rPr>
      <w:t>67.200.10</w:t>
    </w:r>
    <w:r>
      <w:rPr>
        <w:lang/>
      </w:rPr>
      <w:tab/>
      <w:t>TÜRK STANDARDI TASARISI</w:t>
    </w:r>
    <w:r>
      <w:rPr>
        <w:lang/>
      </w:rPr>
      <w:tab/>
      <w:t>TS</w:t>
    </w:r>
    <w:r w:rsidRPr="00077CC6">
      <w:rPr>
        <w:lang/>
      </w:rPr>
      <w:t xml:space="preserve"> EN </w:t>
    </w:r>
    <w:r>
      <w:rPr>
        <w:lang/>
      </w:rPr>
      <w:t>ISO 661/tst AC</w:t>
    </w:r>
  </w:p>
  <w:p w:rsidR="00FD5A91" w:rsidRPr="00077CC6" w:rsidRDefault="00FD5A91" w:rsidP="008C62C8">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8C62C8" w:rsidRDefault="00FD5A91" w:rsidP="008C62C8">
    <w:pPr>
      <w:pStyle w:val="Header"/>
      <w:pBdr>
        <w:top w:val="single" w:sz="4" w:space="1"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0511C8">
    <w:pPr>
      <w:tabs>
        <w:tab w:val="center" w:pos="4678"/>
        <w:tab w:val="left" w:pos="6438"/>
        <w:tab w:val="right" w:pos="9638"/>
      </w:tabs>
      <w:rPr>
        <w:lang/>
      </w:rPr>
    </w:pPr>
    <w:r w:rsidRPr="00077CC6">
      <w:rPr>
        <w:lang/>
      </w:rPr>
      <w:t xml:space="preserve">ICS </w:t>
    </w:r>
    <w:r>
      <w:rPr>
        <w:lang/>
      </w:rPr>
      <w:t>67.200.10</w:t>
    </w:r>
    <w:r>
      <w:rPr>
        <w:lang/>
      </w:rPr>
      <w:tab/>
      <w:t>TÜRK STANDARDI TASARISI</w:t>
    </w:r>
    <w:r w:rsidRPr="00077CC6">
      <w:rPr>
        <w:lang/>
      </w:rPr>
      <w:tab/>
    </w:r>
    <w:r>
      <w:rPr>
        <w:lang/>
      </w:rPr>
      <w:tab/>
      <w:t>tst</w:t>
    </w:r>
    <w:r w:rsidRPr="00077CC6">
      <w:rPr>
        <w:lang/>
      </w:rPr>
      <w:t xml:space="preserve"> EN </w:t>
    </w:r>
    <w:r>
      <w:rPr>
        <w:lang/>
      </w:rPr>
      <w:t>ISO 661:2006-03</w:t>
    </w:r>
  </w:p>
  <w:p w:rsidR="00FD5A91" w:rsidRPr="00077CC6" w:rsidRDefault="00FD5A91" w:rsidP="000511C8">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8C62C8" w:rsidRDefault="00FD5A91" w:rsidP="000511C8">
    <w:pPr>
      <w:pStyle w:val="Header"/>
      <w:pBdr>
        <w:top w:val="single" w:sz="4" w:space="1"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94432D">
    <w:pPr>
      <w:autoSpaceDE w:val="0"/>
      <w:autoSpaceDN w:val="0"/>
      <w:adjustRightInd w:val="0"/>
      <w:rPr>
        <w:rFonts w:eastAsia="Times New Roman"/>
      </w:rPr>
    </w:pPr>
    <w:r w:rsidRPr="00077CC6">
      <w:rPr>
        <w:rFonts w:eastAsia="Times New Roman"/>
      </w:rPr>
      <w:t>AVRUPA STANDARDI</w:t>
    </w:r>
  </w:p>
  <w:p w:rsidR="00FD5A91" w:rsidRPr="00077CC6" w:rsidRDefault="00FD5A91" w:rsidP="0094432D">
    <w:pPr>
      <w:autoSpaceDE w:val="0"/>
      <w:autoSpaceDN w:val="0"/>
      <w:adjustRightInd w:val="0"/>
      <w:rPr>
        <w:rFonts w:eastAsia="Times New Roman"/>
      </w:rPr>
    </w:pPr>
    <w:r w:rsidRPr="00077CC6">
      <w:rPr>
        <w:rFonts w:eastAsia="Times New Roman"/>
      </w:rPr>
      <w:t>EUROPEAN STANDARD</w:t>
    </w:r>
  </w:p>
  <w:p w:rsidR="00FD5A91" w:rsidRPr="00077CC6" w:rsidRDefault="00FD5A91" w:rsidP="0094432D">
    <w:pPr>
      <w:autoSpaceDE w:val="0"/>
      <w:autoSpaceDN w:val="0"/>
      <w:adjustRightInd w:val="0"/>
      <w:rPr>
        <w:rFonts w:eastAsia="Times New Roman"/>
      </w:rPr>
    </w:pPr>
    <w:r w:rsidRPr="00077CC6">
      <w:rPr>
        <w:rFonts w:eastAsia="Times New Roman"/>
      </w:rPr>
      <w:t>NORME EUROPÉENNE</w:t>
    </w:r>
  </w:p>
  <w:p w:rsidR="00FD5A91" w:rsidRDefault="00FD5A91" w:rsidP="0094432D">
    <w:pPr>
      <w:tabs>
        <w:tab w:val="center" w:pos="4678"/>
        <w:tab w:val="left" w:pos="6438"/>
        <w:tab w:val="right" w:pos="9638"/>
      </w:tabs>
      <w:rPr>
        <w:lang/>
      </w:rPr>
    </w:pPr>
    <w:r w:rsidRPr="00077CC6">
      <w:rPr>
        <w:rFonts w:eastAsia="Times New Roman"/>
      </w:rPr>
      <w:t>EUROPÄISCHE NORM</w:t>
    </w:r>
  </w:p>
  <w:p w:rsidR="00FD5A91" w:rsidRPr="00077CC6" w:rsidRDefault="00FD5A91" w:rsidP="0094432D">
    <w:pPr>
      <w:tabs>
        <w:tab w:val="center" w:pos="4678"/>
        <w:tab w:val="left" w:pos="6438"/>
        <w:tab w:val="right" w:pos="9638"/>
      </w:tabs>
      <w:jc w:val="right"/>
      <w:rPr>
        <w:lang/>
      </w:rPr>
    </w:pPr>
    <w:r>
      <w:rPr>
        <w:lang/>
      </w:rPr>
      <w:tab/>
    </w:r>
    <w:r w:rsidRPr="00077CC6">
      <w:rPr>
        <w:lang/>
      </w:rPr>
      <w:tab/>
    </w:r>
    <w:r>
      <w:rPr>
        <w:lang/>
      </w:rPr>
      <w:tab/>
      <w:t>TS</w:t>
    </w:r>
    <w:r w:rsidRPr="00077CC6">
      <w:rPr>
        <w:lang/>
      </w:rPr>
      <w:t xml:space="preserve"> EN </w:t>
    </w:r>
    <w:r>
      <w:rPr>
        <w:lang/>
      </w:rPr>
      <w:t>ISO 661/tst AC</w:t>
    </w:r>
  </w:p>
  <w:p w:rsidR="00FD5A91" w:rsidRPr="00077CC6" w:rsidRDefault="00FD5A91" w:rsidP="000511C8">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Default="00FD5A91" w:rsidP="000511C8">
    <w:pPr>
      <w:pStyle w:val="Header"/>
      <w:pBdr>
        <w:top w:val="single" w:sz="4" w:space="1" w:color="auto"/>
      </w:pBdr>
      <w:rPr>
        <w:lang/>
      </w:rPr>
    </w:pPr>
    <w:r w:rsidRPr="00077CC6">
      <w:rPr>
        <w:lang/>
      </w:rPr>
      <w:t xml:space="preserve">ICS </w:t>
    </w:r>
    <w:r>
      <w:rPr>
        <w:lang/>
      </w:rPr>
      <w:t>67.200.10</w:t>
    </w:r>
  </w:p>
  <w:p w:rsidR="00FD5A91" w:rsidRPr="008C62C8" w:rsidRDefault="00FD5A91" w:rsidP="000511C8">
    <w:pPr>
      <w:pStyle w:val="Header"/>
      <w:pBdr>
        <w:top w:val="single" w:sz="4" w:space="1"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94432D">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0511C8">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8C62C8" w:rsidRDefault="00FD5A91" w:rsidP="000511C8">
    <w:pPr>
      <w:pStyle w:val="Header"/>
      <w:pBdr>
        <w:top w:val="single" w:sz="4" w:space="1"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47270C">
    <w:pPr>
      <w:pStyle w:val="Header"/>
      <w:tabs>
        <w:tab w:val="clear" w:pos="4536"/>
        <w:tab w:val="clear" w:pos="9072"/>
        <w:tab w:val="right" w:pos="9639"/>
      </w:tabs>
      <w:rPr>
        <w:lang/>
      </w:rPr>
    </w:pPr>
    <w:r w:rsidRPr="00077CC6">
      <w:rPr>
        <w:lang/>
      </w:rPr>
      <w:t xml:space="preserve">ICS </w:t>
    </w:r>
    <w:r>
      <w:rPr>
        <w:lang/>
      </w:rPr>
      <w:t>67.200.10</w:t>
    </w:r>
    <w:r w:rsidRPr="00077CC6">
      <w:rPr>
        <w:lang/>
      </w:rPr>
      <w:tab/>
    </w:r>
    <w:r>
      <w:rPr>
        <w:lang/>
      </w:rPr>
      <w:t>TS</w:t>
    </w:r>
    <w:r w:rsidRPr="00077CC6">
      <w:rPr>
        <w:lang/>
      </w:rPr>
      <w:t xml:space="preserve"> EN </w:t>
    </w:r>
    <w:r>
      <w:rPr>
        <w:lang/>
      </w:rPr>
      <w:t>ISO 661/tst AC</w:t>
    </w:r>
  </w:p>
  <w:p w:rsidR="00FD5A91" w:rsidRPr="00077CC6" w:rsidRDefault="00FD5A91" w:rsidP="0047270C">
    <w:pP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661:2005</w:t>
    </w:r>
  </w:p>
  <w:p w:rsidR="00FD5A91" w:rsidRPr="008C62C8" w:rsidRDefault="00FD5A91" w:rsidP="000511C8">
    <w:pPr>
      <w:pStyle w:val="Header"/>
      <w:pBdr>
        <w:top w:val="single" w:sz="4" w:space="1"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A91" w:rsidRPr="00077CC6" w:rsidRDefault="00FD5A91" w:rsidP="00F8078B">
    <w:pPr>
      <w:tabs>
        <w:tab w:val="center" w:pos="4820"/>
        <w:tab w:val="right" w:pos="9638"/>
      </w:tabs>
      <w:rPr>
        <w:lang/>
      </w:rPr>
    </w:pPr>
    <w:r w:rsidRPr="00077CC6">
      <w:rPr>
        <w:lang/>
      </w:rPr>
      <w:t xml:space="preserve">ICS </w:t>
    </w:r>
    <w:r>
      <w:rPr>
        <w:lang/>
      </w:rPr>
      <w:t>21.060.20</w:t>
    </w:r>
    <w:r>
      <w:rPr>
        <w:lang/>
      </w:rPr>
      <w:tab/>
      <w:t>TÜRK STANDARDI TASARISI</w:t>
    </w:r>
    <w:r w:rsidRPr="00077CC6">
      <w:rPr>
        <w:lang/>
      </w:rPr>
      <w:tab/>
    </w:r>
    <w:r>
      <w:rPr>
        <w:lang/>
      </w:rPr>
      <w:t>tst</w:t>
    </w:r>
    <w:r w:rsidRPr="00077CC6">
      <w:rPr>
        <w:lang/>
      </w:rPr>
      <w:t xml:space="preserve"> EN </w:t>
    </w:r>
    <w:r>
      <w:rPr>
        <w:lang/>
      </w:rPr>
      <w:t>ISO 4034:</w:t>
    </w:r>
    <w:r w:rsidRPr="00077CC6">
      <w:rPr>
        <w:lang/>
      </w:rPr>
      <w:t xml:space="preserve"> </w:t>
    </w:r>
    <w:r w:rsidRPr="00077CC6">
      <w:rPr>
        <w:lang/>
      </w:rPr>
      <w:t>201</w:t>
    </w:r>
    <w:r>
      <w:rPr>
        <w:lang/>
      </w:rPr>
      <w:t>3-</w:t>
    </w:r>
  </w:p>
  <w:p w:rsidR="00FD5A91" w:rsidRPr="00077CC6" w:rsidRDefault="00FD5A91" w:rsidP="005C2072">
    <w:pPr>
      <w:pBdr>
        <w:bottom w:val="single" w:sz="4" w:space="1" w:color="auto"/>
      </w:pBdr>
      <w:tabs>
        <w:tab w:val="left" w:pos="0"/>
        <w:tab w:val="right" w:pos="9638"/>
      </w:tabs>
      <w:autoSpaceDE w:val="0"/>
      <w:autoSpaceDN w:val="0"/>
      <w:adjustRightInd w:val="0"/>
      <w:jc w:val="right"/>
      <w:rPr>
        <w:lang/>
      </w:rPr>
    </w:pPr>
    <w:r w:rsidRPr="00077CC6">
      <w:rPr>
        <w:lang/>
      </w:rPr>
      <w:t xml:space="preserve">                                                                                                   </w:t>
    </w:r>
    <w:r>
      <w:rPr>
        <w:lang/>
      </w:rPr>
      <w:t xml:space="preserve">   </w:t>
    </w:r>
    <w:r w:rsidRPr="00077CC6">
      <w:rPr>
        <w:lang/>
      </w:rPr>
      <w:t xml:space="preserve">                               EN</w:t>
    </w:r>
    <w:r>
      <w:rPr>
        <w:lang/>
      </w:rPr>
      <w:t xml:space="preserve"> ISO</w:t>
    </w:r>
    <w:r w:rsidRPr="00077CC6">
      <w:rPr>
        <w:lang/>
      </w:rPr>
      <w:t xml:space="preserve"> </w:t>
    </w:r>
    <w:r>
      <w:rPr>
        <w:lang/>
      </w:rPr>
      <w:t>4034: 2012</w:t>
    </w:r>
  </w:p>
  <w:p w:rsidR="00FD5A91" w:rsidRPr="0007434C" w:rsidRDefault="00FD5A91" w:rsidP="000743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9647B53"/>
    <w:multiLevelType w:val="hybridMultilevel"/>
    <w:tmpl w:val="E43435E2"/>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
    <w:nsid w:val="0D9B2498"/>
    <w:multiLevelType w:val="hybridMultilevel"/>
    <w:tmpl w:val="487E8906"/>
    <w:lvl w:ilvl="0" w:tplc="A6DCBFC4">
      <w:start w:val="1"/>
      <w:numFmt w:val="lowerLetter"/>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3">
    <w:nsid w:val="1313002F"/>
    <w:multiLevelType w:val="hybridMultilevel"/>
    <w:tmpl w:val="AB78AC00"/>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4">
    <w:nsid w:val="144F4DD4"/>
    <w:multiLevelType w:val="hybridMultilevel"/>
    <w:tmpl w:val="05E68D7C"/>
    <w:lvl w:ilvl="0" w:tplc="05DC38AC">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23EA0197"/>
    <w:multiLevelType w:val="hybridMultilevel"/>
    <w:tmpl w:val="C4AEBCDE"/>
    <w:lvl w:ilvl="0" w:tplc="8C344664">
      <w:start w:val="1"/>
      <w:numFmt w:val="lowerLetter"/>
      <w:lvlText w:val="%1)"/>
      <w:lvlJc w:val="left"/>
      <w:pPr>
        <w:tabs>
          <w:tab w:val="num" w:pos="340"/>
        </w:tabs>
        <w:ind w:left="340" w:hanging="340"/>
      </w:pPr>
      <w:rPr>
        <w:rFonts w:ascii="Arial" w:hAnsi="Arial" w:cs="Arial" w:hint="default"/>
        <w:b w:val="0"/>
        <w:bCs w:val="0"/>
        <w:i w:val="0"/>
        <w:iCs w:val="0"/>
        <w:sz w:val="20"/>
        <w:szCs w:val="20"/>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nsid w:val="26960D31"/>
    <w:multiLevelType w:val="singleLevel"/>
    <w:tmpl w:val="041F0017"/>
    <w:lvl w:ilvl="0">
      <w:start w:val="1"/>
      <w:numFmt w:val="lowerLetter"/>
      <w:lvlText w:val="%1)"/>
      <w:lvlJc w:val="left"/>
      <w:pPr>
        <w:tabs>
          <w:tab w:val="num" w:pos="360"/>
        </w:tabs>
        <w:ind w:left="360" w:hanging="360"/>
      </w:pPr>
      <w:rPr>
        <w:rFonts w:hint="default"/>
      </w:rPr>
    </w:lvl>
  </w:abstractNum>
  <w:abstractNum w:abstractNumId="7">
    <w:nsid w:val="28DF3635"/>
    <w:multiLevelType w:val="hybridMultilevel"/>
    <w:tmpl w:val="325C3FAA"/>
    <w:lvl w:ilvl="0" w:tplc="041F0017">
      <w:start w:val="1"/>
      <w:numFmt w:val="lowerLetter"/>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8">
    <w:nsid w:val="2FD52F43"/>
    <w:multiLevelType w:val="hybridMultilevel"/>
    <w:tmpl w:val="D2AA85B6"/>
    <w:lvl w:ilvl="0" w:tplc="EFFA1462">
      <w:start w:val="1"/>
      <w:numFmt w:val="bullet"/>
      <w:lvlText w:val=""/>
      <w:lvlJc w:val="left"/>
      <w:pPr>
        <w:tabs>
          <w:tab w:val="num" w:pos="340"/>
        </w:tabs>
        <w:ind w:left="340" w:hanging="340"/>
      </w:pPr>
      <w:rPr>
        <w:rFonts w:ascii="Symbol" w:hAnsi="Symbol" w:cs="Symbol" w:hint="default"/>
        <w:caps w:val="0"/>
        <w:snapToGrid w:val="0"/>
        <w:vertAlign w:val="baselin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317F1DA8"/>
    <w:multiLevelType w:val="hybridMultilevel"/>
    <w:tmpl w:val="B6D47DCC"/>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0">
    <w:nsid w:val="34880FDD"/>
    <w:multiLevelType w:val="hybridMultilevel"/>
    <w:tmpl w:val="E4669974"/>
    <w:lvl w:ilvl="0" w:tplc="C67C0F72">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3E811DB9"/>
    <w:multiLevelType w:val="hybridMultilevel"/>
    <w:tmpl w:val="E6FE439A"/>
    <w:lvl w:ilvl="0" w:tplc="9DFC666E">
      <w:start w:val="1"/>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2">
    <w:nsid w:val="404E2BB6"/>
    <w:multiLevelType w:val="hybridMultilevel"/>
    <w:tmpl w:val="4F3E4E98"/>
    <w:lvl w:ilvl="0" w:tplc="05DC38AC">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488610F8"/>
    <w:multiLevelType w:val="singleLevel"/>
    <w:tmpl w:val="484E38E0"/>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4">
    <w:nsid w:val="4C9E7F71"/>
    <w:multiLevelType w:val="hybridMultilevel"/>
    <w:tmpl w:val="D9981AE4"/>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5">
    <w:nsid w:val="50C26E1A"/>
    <w:multiLevelType w:val="singleLevel"/>
    <w:tmpl w:val="041F0017"/>
    <w:lvl w:ilvl="0">
      <w:start w:val="1"/>
      <w:numFmt w:val="lowerLetter"/>
      <w:lvlText w:val="%1)"/>
      <w:lvlJc w:val="left"/>
      <w:pPr>
        <w:tabs>
          <w:tab w:val="num" w:pos="360"/>
        </w:tabs>
        <w:ind w:left="360" w:hanging="360"/>
      </w:pPr>
      <w:rPr>
        <w:rFonts w:hint="default"/>
      </w:rPr>
    </w:lvl>
  </w:abstractNum>
  <w:abstractNum w:abstractNumId="16">
    <w:nsid w:val="582A0506"/>
    <w:multiLevelType w:val="hybridMultilevel"/>
    <w:tmpl w:val="F11C6284"/>
    <w:lvl w:ilvl="0" w:tplc="6E5E74FA">
      <w:numFmt w:val="bullet"/>
      <w:lvlText w:val="–"/>
      <w:lvlJc w:val="left"/>
      <w:pPr>
        <w:tabs>
          <w:tab w:val="num" w:pos="284"/>
        </w:tabs>
        <w:ind w:left="284" w:hanging="284"/>
      </w:pPr>
      <w:rPr>
        <w:rFonts w:ascii="Arial" w:eastAsia="SimSu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5B3E1594"/>
    <w:multiLevelType w:val="hybridMultilevel"/>
    <w:tmpl w:val="11DC76F0"/>
    <w:lvl w:ilvl="0" w:tplc="041F0017">
      <w:start w:val="1"/>
      <w:numFmt w:val="lowerLetter"/>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8">
    <w:nsid w:val="5F9A5E0B"/>
    <w:multiLevelType w:val="hybridMultilevel"/>
    <w:tmpl w:val="BAC6DA54"/>
    <w:lvl w:ilvl="0" w:tplc="FFFFFFFF">
      <w:start w:val="1"/>
      <w:numFmt w:val="lowerLetter"/>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19">
    <w:nsid w:val="60AB5C76"/>
    <w:multiLevelType w:val="multilevel"/>
    <w:tmpl w:val="51385414"/>
    <w:lvl w:ilvl="0">
      <w:start w:val="1"/>
      <w:numFmt w:val="lowerLetter"/>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42B59FC"/>
    <w:multiLevelType w:val="hybridMultilevel"/>
    <w:tmpl w:val="E7A4061E"/>
    <w:lvl w:ilvl="0" w:tplc="98C43508">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15"/>
  </w:num>
  <w:num w:numId="2">
    <w:abstractNumId w:val="18"/>
  </w:num>
  <w:num w:numId="3">
    <w:abstractNumId w:val="6"/>
  </w:num>
  <w:num w:numId="4">
    <w:abstractNumId w:val="13"/>
  </w:num>
  <w:num w:numId="5">
    <w:abstractNumId w:val="17"/>
  </w:num>
  <w:num w:numId="6">
    <w:abstractNumId w:val="7"/>
  </w:num>
  <w:num w:numId="7">
    <w:abstractNumId w:val="8"/>
  </w:num>
  <w:num w:numId="8">
    <w:abstractNumId w:val="1"/>
  </w:num>
  <w:num w:numId="9">
    <w:abstractNumId w:val="12"/>
  </w:num>
  <w:num w:numId="10">
    <w:abstractNumId w:val="4"/>
  </w:num>
  <w:num w:numId="11">
    <w:abstractNumId w:val="16"/>
  </w:num>
  <w:num w:numId="12">
    <w:abstractNumId w:val="5"/>
  </w:num>
  <w:num w:numId="13">
    <w:abstractNumId w:val="19"/>
  </w:num>
  <w:num w:numId="14">
    <w:abstractNumId w:val="20"/>
  </w:num>
  <w:num w:numId="15">
    <w:abstractNumId w:val="14"/>
  </w:num>
  <w:num w:numId="16">
    <w:abstractNumId w:val="3"/>
  </w:num>
  <w:num w:numId="17">
    <w:abstractNumId w:val="0"/>
    <w:lvlOverride w:ilvl="0">
      <w:lvl w:ilvl="0">
        <w:numFmt w:val="bullet"/>
        <w:lvlText w:val=""/>
        <w:legacy w:legacy="1" w:legacySpace="0" w:legacyIndent="360"/>
        <w:lvlJc w:val="left"/>
        <w:pPr>
          <w:ind w:left="360" w:hanging="360"/>
        </w:pPr>
        <w:rPr>
          <w:rFonts w:ascii="Symbol" w:hAnsi="Symbol" w:cs="Symbol" w:hint="default"/>
        </w:rPr>
      </w:lvl>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0">
    <w:abstractNumId w:val="9"/>
  </w:num>
  <w:num w:numId="21">
    <w:abstractNumId w:val="11"/>
  </w:num>
  <w:num w:numId="22">
    <w:abstractNumId w:val="1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2"/>
  <w:displayVertic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6AD"/>
    <w:rsid w:val="00010F55"/>
    <w:rsid w:val="00012C64"/>
    <w:rsid w:val="000248F9"/>
    <w:rsid w:val="000464D7"/>
    <w:rsid w:val="00050CC9"/>
    <w:rsid w:val="000511C8"/>
    <w:rsid w:val="0007434C"/>
    <w:rsid w:val="00077CC6"/>
    <w:rsid w:val="000A0340"/>
    <w:rsid w:val="000A7EC9"/>
    <w:rsid w:val="000D687A"/>
    <w:rsid w:val="00101790"/>
    <w:rsid w:val="00103703"/>
    <w:rsid w:val="00117F19"/>
    <w:rsid w:val="00124EFC"/>
    <w:rsid w:val="001328C7"/>
    <w:rsid w:val="00141FD6"/>
    <w:rsid w:val="00162EC2"/>
    <w:rsid w:val="00163A2D"/>
    <w:rsid w:val="001736FE"/>
    <w:rsid w:val="001B147A"/>
    <w:rsid w:val="001D11FF"/>
    <w:rsid w:val="001D4B9E"/>
    <w:rsid w:val="001E2C09"/>
    <w:rsid w:val="001F63E0"/>
    <w:rsid w:val="002074F0"/>
    <w:rsid w:val="002102B0"/>
    <w:rsid w:val="00213FD3"/>
    <w:rsid w:val="002160CF"/>
    <w:rsid w:val="0022382B"/>
    <w:rsid w:val="00227A2C"/>
    <w:rsid w:val="002311E9"/>
    <w:rsid w:val="002314D4"/>
    <w:rsid w:val="0024200B"/>
    <w:rsid w:val="00252CE6"/>
    <w:rsid w:val="0025479E"/>
    <w:rsid w:val="00261C93"/>
    <w:rsid w:val="0026498B"/>
    <w:rsid w:val="002655C9"/>
    <w:rsid w:val="00266FEF"/>
    <w:rsid w:val="00273550"/>
    <w:rsid w:val="00280EE7"/>
    <w:rsid w:val="00282622"/>
    <w:rsid w:val="002A3DA9"/>
    <w:rsid w:val="002A4DE1"/>
    <w:rsid w:val="002C5C47"/>
    <w:rsid w:val="002D62CC"/>
    <w:rsid w:val="002F66A0"/>
    <w:rsid w:val="003025C6"/>
    <w:rsid w:val="00311F4E"/>
    <w:rsid w:val="00321089"/>
    <w:rsid w:val="003249B9"/>
    <w:rsid w:val="0033468D"/>
    <w:rsid w:val="0033526A"/>
    <w:rsid w:val="00371575"/>
    <w:rsid w:val="00374B70"/>
    <w:rsid w:val="00377BB6"/>
    <w:rsid w:val="003B2AB1"/>
    <w:rsid w:val="003B5306"/>
    <w:rsid w:val="003C1DD3"/>
    <w:rsid w:val="003C24A5"/>
    <w:rsid w:val="003C2A0C"/>
    <w:rsid w:val="003D1AEA"/>
    <w:rsid w:val="003D3DA4"/>
    <w:rsid w:val="00424881"/>
    <w:rsid w:val="00425722"/>
    <w:rsid w:val="004406F9"/>
    <w:rsid w:val="00446F72"/>
    <w:rsid w:val="004629F4"/>
    <w:rsid w:val="00465E1C"/>
    <w:rsid w:val="0047270C"/>
    <w:rsid w:val="004741F9"/>
    <w:rsid w:val="00480A41"/>
    <w:rsid w:val="00483A87"/>
    <w:rsid w:val="00494E7B"/>
    <w:rsid w:val="004971A2"/>
    <w:rsid w:val="004A6F3E"/>
    <w:rsid w:val="004B1924"/>
    <w:rsid w:val="004C1BB5"/>
    <w:rsid w:val="004D1670"/>
    <w:rsid w:val="004E0FA4"/>
    <w:rsid w:val="004E21DC"/>
    <w:rsid w:val="004E5713"/>
    <w:rsid w:val="004E7131"/>
    <w:rsid w:val="004F1BD3"/>
    <w:rsid w:val="00503DE2"/>
    <w:rsid w:val="00532CF7"/>
    <w:rsid w:val="0053475F"/>
    <w:rsid w:val="0054031D"/>
    <w:rsid w:val="00541BBC"/>
    <w:rsid w:val="00546369"/>
    <w:rsid w:val="005627C0"/>
    <w:rsid w:val="00577542"/>
    <w:rsid w:val="00583F45"/>
    <w:rsid w:val="0059090D"/>
    <w:rsid w:val="00592698"/>
    <w:rsid w:val="00594605"/>
    <w:rsid w:val="005B6885"/>
    <w:rsid w:val="005C2072"/>
    <w:rsid w:val="005C6264"/>
    <w:rsid w:val="005D3628"/>
    <w:rsid w:val="005E2DC1"/>
    <w:rsid w:val="005F25C5"/>
    <w:rsid w:val="00617FCF"/>
    <w:rsid w:val="00636AAC"/>
    <w:rsid w:val="00653548"/>
    <w:rsid w:val="0069421B"/>
    <w:rsid w:val="006A27A0"/>
    <w:rsid w:val="006A56AD"/>
    <w:rsid w:val="006B3034"/>
    <w:rsid w:val="006D130B"/>
    <w:rsid w:val="006E7F76"/>
    <w:rsid w:val="00701B55"/>
    <w:rsid w:val="00714419"/>
    <w:rsid w:val="00720FB2"/>
    <w:rsid w:val="00731669"/>
    <w:rsid w:val="00735CF1"/>
    <w:rsid w:val="007505B4"/>
    <w:rsid w:val="00757493"/>
    <w:rsid w:val="0077270F"/>
    <w:rsid w:val="00781AA5"/>
    <w:rsid w:val="007878EC"/>
    <w:rsid w:val="007B3D01"/>
    <w:rsid w:val="007C0F2D"/>
    <w:rsid w:val="007D3D70"/>
    <w:rsid w:val="007E4672"/>
    <w:rsid w:val="00800A60"/>
    <w:rsid w:val="008068F5"/>
    <w:rsid w:val="00810354"/>
    <w:rsid w:val="008146B7"/>
    <w:rsid w:val="00852BB4"/>
    <w:rsid w:val="00853469"/>
    <w:rsid w:val="00856FF0"/>
    <w:rsid w:val="008601A5"/>
    <w:rsid w:val="00866AE2"/>
    <w:rsid w:val="0087338D"/>
    <w:rsid w:val="008769AB"/>
    <w:rsid w:val="008B03B2"/>
    <w:rsid w:val="008C62C8"/>
    <w:rsid w:val="008E040B"/>
    <w:rsid w:val="008E6FDD"/>
    <w:rsid w:val="008F7D88"/>
    <w:rsid w:val="00901907"/>
    <w:rsid w:val="00901A4C"/>
    <w:rsid w:val="00903EB3"/>
    <w:rsid w:val="009213B3"/>
    <w:rsid w:val="009315CA"/>
    <w:rsid w:val="0094432D"/>
    <w:rsid w:val="009553CB"/>
    <w:rsid w:val="00960CEF"/>
    <w:rsid w:val="0096203C"/>
    <w:rsid w:val="00985947"/>
    <w:rsid w:val="009868E0"/>
    <w:rsid w:val="00990B1C"/>
    <w:rsid w:val="00994821"/>
    <w:rsid w:val="009B1F8A"/>
    <w:rsid w:val="009B2628"/>
    <w:rsid w:val="009B4B79"/>
    <w:rsid w:val="009B6200"/>
    <w:rsid w:val="009B675A"/>
    <w:rsid w:val="009C4D5E"/>
    <w:rsid w:val="009D213E"/>
    <w:rsid w:val="009E0476"/>
    <w:rsid w:val="009E0D89"/>
    <w:rsid w:val="00A06E2B"/>
    <w:rsid w:val="00A11DE6"/>
    <w:rsid w:val="00A15FE7"/>
    <w:rsid w:val="00A25BBD"/>
    <w:rsid w:val="00A314DF"/>
    <w:rsid w:val="00A31E8C"/>
    <w:rsid w:val="00A32DA1"/>
    <w:rsid w:val="00A3329B"/>
    <w:rsid w:val="00A3782C"/>
    <w:rsid w:val="00A41346"/>
    <w:rsid w:val="00A44D55"/>
    <w:rsid w:val="00A468FC"/>
    <w:rsid w:val="00A70405"/>
    <w:rsid w:val="00A73C84"/>
    <w:rsid w:val="00A82ACF"/>
    <w:rsid w:val="00A833DD"/>
    <w:rsid w:val="00A91222"/>
    <w:rsid w:val="00AA0FF9"/>
    <w:rsid w:val="00AA1A9E"/>
    <w:rsid w:val="00AB253B"/>
    <w:rsid w:val="00AC452E"/>
    <w:rsid w:val="00AD034B"/>
    <w:rsid w:val="00B36D2C"/>
    <w:rsid w:val="00B41454"/>
    <w:rsid w:val="00B72E04"/>
    <w:rsid w:val="00B76D4D"/>
    <w:rsid w:val="00B96C38"/>
    <w:rsid w:val="00BA2867"/>
    <w:rsid w:val="00BA406D"/>
    <w:rsid w:val="00BD0C50"/>
    <w:rsid w:val="00BD3C2A"/>
    <w:rsid w:val="00BD79D5"/>
    <w:rsid w:val="00BF4E9B"/>
    <w:rsid w:val="00BF5EFB"/>
    <w:rsid w:val="00C063F1"/>
    <w:rsid w:val="00C25E02"/>
    <w:rsid w:val="00C43375"/>
    <w:rsid w:val="00C4656F"/>
    <w:rsid w:val="00C535A8"/>
    <w:rsid w:val="00C62025"/>
    <w:rsid w:val="00C639EA"/>
    <w:rsid w:val="00C75E49"/>
    <w:rsid w:val="00C845CB"/>
    <w:rsid w:val="00C9004B"/>
    <w:rsid w:val="00CA0E7F"/>
    <w:rsid w:val="00CB5F17"/>
    <w:rsid w:val="00D175EB"/>
    <w:rsid w:val="00D47D98"/>
    <w:rsid w:val="00D56DB0"/>
    <w:rsid w:val="00D67D1A"/>
    <w:rsid w:val="00DB1644"/>
    <w:rsid w:val="00DB3039"/>
    <w:rsid w:val="00DB6177"/>
    <w:rsid w:val="00DC22A4"/>
    <w:rsid w:val="00DC78DE"/>
    <w:rsid w:val="00DD0620"/>
    <w:rsid w:val="00DD07D2"/>
    <w:rsid w:val="00DE0AC1"/>
    <w:rsid w:val="00DE779F"/>
    <w:rsid w:val="00DF54D6"/>
    <w:rsid w:val="00E21870"/>
    <w:rsid w:val="00E242F0"/>
    <w:rsid w:val="00E2522B"/>
    <w:rsid w:val="00E7518F"/>
    <w:rsid w:val="00EA3210"/>
    <w:rsid w:val="00EC4913"/>
    <w:rsid w:val="00ED7A47"/>
    <w:rsid w:val="00EE6885"/>
    <w:rsid w:val="00EF2D07"/>
    <w:rsid w:val="00EF2F75"/>
    <w:rsid w:val="00EF7316"/>
    <w:rsid w:val="00F014CD"/>
    <w:rsid w:val="00F10860"/>
    <w:rsid w:val="00F15207"/>
    <w:rsid w:val="00F23E62"/>
    <w:rsid w:val="00F329C7"/>
    <w:rsid w:val="00F3430A"/>
    <w:rsid w:val="00F37972"/>
    <w:rsid w:val="00F505A4"/>
    <w:rsid w:val="00F60240"/>
    <w:rsid w:val="00F61B41"/>
    <w:rsid w:val="00F7307E"/>
    <w:rsid w:val="00F8078B"/>
    <w:rsid w:val="00F84488"/>
    <w:rsid w:val="00F9155D"/>
    <w:rsid w:val="00FB3265"/>
    <w:rsid w:val="00FB3368"/>
    <w:rsid w:val="00FD5A91"/>
    <w:rsid w:val="00FE5107"/>
    <w:rsid w:val="00FE68BE"/>
    <w:rsid w:val="00FF6AE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tr-TR" w:eastAsia="tr-T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F6AE7"/>
    <w:pPr>
      <w:tabs>
        <w:tab w:val="left" w:pos="567"/>
      </w:tabs>
      <w:jc w:val="both"/>
    </w:pPr>
    <w:rPr>
      <w:rFonts w:ascii="Arial" w:hAnsi="Arial" w:cs="Arial"/>
      <w:sz w:val="20"/>
      <w:szCs w:val="20"/>
      <w:lang w:eastAsia="zh-CN"/>
    </w:rPr>
  </w:style>
  <w:style w:type="paragraph" w:styleId="Heading1">
    <w:name w:val="heading 1"/>
    <w:basedOn w:val="Normal"/>
    <w:next w:val="Normal"/>
    <w:link w:val="Heading1Char"/>
    <w:uiPriority w:val="99"/>
    <w:qFormat/>
    <w:rsid w:val="009315CA"/>
    <w:pPr>
      <w:keepNext/>
      <w:outlineLvl w:val="0"/>
    </w:pPr>
    <w:rPr>
      <w:b/>
      <w:bCs/>
      <w:kern w:val="32"/>
      <w:sz w:val="28"/>
      <w:szCs w:val="28"/>
      <w:lang w:eastAsia="tr-TR"/>
    </w:rPr>
  </w:style>
  <w:style w:type="paragraph" w:styleId="Heading2">
    <w:name w:val="heading 2"/>
    <w:basedOn w:val="Normal"/>
    <w:next w:val="Normal"/>
    <w:link w:val="Heading2Char"/>
    <w:uiPriority w:val="99"/>
    <w:qFormat/>
    <w:rsid w:val="0094432D"/>
    <w:pPr>
      <w:keepNext/>
      <w:outlineLvl w:val="1"/>
    </w:pPr>
    <w:rPr>
      <w:b/>
      <w:bCs/>
      <w:sz w:val="24"/>
      <w:szCs w:val="24"/>
      <w:lang w:eastAsia="tr-TR"/>
    </w:rPr>
  </w:style>
  <w:style w:type="paragraph" w:styleId="Heading3">
    <w:name w:val="heading 3"/>
    <w:basedOn w:val="Normal"/>
    <w:next w:val="Normal"/>
    <w:link w:val="Heading3Char"/>
    <w:uiPriority w:val="99"/>
    <w:qFormat/>
    <w:rsid w:val="0094432D"/>
    <w:pPr>
      <w:keepNext/>
      <w:outlineLvl w:val="2"/>
    </w:pPr>
    <w:rPr>
      <w:b/>
      <w:bCs/>
      <w:sz w:val="22"/>
      <w:szCs w:val="22"/>
      <w:lang w:eastAsia="tr-TR"/>
    </w:rPr>
  </w:style>
  <w:style w:type="paragraph" w:styleId="Heading4">
    <w:name w:val="heading 4"/>
    <w:basedOn w:val="Normal"/>
    <w:next w:val="Normal"/>
    <w:link w:val="Heading4Char"/>
    <w:uiPriority w:val="99"/>
    <w:qFormat/>
    <w:rsid w:val="00FF6AE7"/>
    <w:pPr>
      <w:keepNext/>
      <w:tabs>
        <w:tab w:val="clear" w:pos="567"/>
      </w:tabs>
      <w:ind w:left="1418" w:hanging="1418"/>
      <w:outlineLvl w:val="3"/>
    </w:pPr>
    <w:rPr>
      <w:b/>
      <w:bCs/>
      <w:lang w:eastAsia="tr-TR"/>
    </w:rPr>
  </w:style>
  <w:style w:type="paragraph" w:styleId="Heading5">
    <w:name w:val="heading 5"/>
    <w:basedOn w:val="Normal"/>
    <w:next w:val="Normal"/>
    <w:link w:val="Heading5Char"/>
    <w:uiPriority w:val="99"/>
    <w:qFormat/>
    <w:rsid w:val="00FF6AE7"/>
    <w:pPr>
      <w:keepNext/>
      <w:ind w:left="360"/>
      <w:outlineLvl w:val="4"/>
    </w:pPr>
    <w:rPr>
      <w:b/>
      <w:bCs/>
    </w:rPr>
  </w:style>
  <w:style w:type="paragraph" w:styleId="Heading6">
    <w:name w:val="heading 6"/>
    <w:basedOn w:val="Normal"/>
    <w:next w:val="Normal"/>
    <w:link w:val="Heading6Char"/>
    <w:uiPriority w:val="99"/>
    <w:qFormat/>
    <w:rsid w:val="00FF6AE7"/>
    <w:pPr>
      <w:keepNext/>
      <w:tabs>
        <w:tab w:val="clear" w:pos="567"/>
      </w:tabs>
      <w:jc w:val="right"/>
      <w:outlineLvl w:val="5"/>
    </w:pPr>
    <w:rPr>
      <w:b/>
      <w:bCs/>
      <w:sz w:val="36"/>
      <w:szCs w:val="36"/>
      <w:lang w:eastAsia="tr-TR"/>
    </w:rPr>
  </w:style>
  <w:style w:type="paragraph" w:styleId="Heading7">
    <w:name w:val="heading 7"/>
    <w:basedOn w:val="Normal"/>
    <w:next w:val="Normal"/>
    <w:link w:val="Heading7Char"/>
    <w:uiPriority w:val="99"/>
    <w:qFormat/>
    <w:rsid w:val="00FF6AE7"/>
    <w:pPr>
      <w:keepNext/>
      <w:tabs>
        <w:tab w:val="clear" w:pos="567"/>
      </w:tabs>
      <w:ind w:left="1701" w:right="506"/>
      <w:jc w:val="left"/>
      <w:outlineLvl w:val="6"/>
    </w:pPr>
    <w:rPr>
      <w:b/>
      <w:bCs/>
      <w:sz w:val="28"/>
      <w:szCs w:val="28"/>
      <w:lang w:eastAsia="tr-TR"/>
    </w:rPr>
  </w:style>
  <w:style w:type="paragraph" w:styleId="Heading8">
    <w:name w:val="heading 8"/>
    <w:basedOn w:val="Normal"/>
    <w:next w:val="Normal"/>
    <w:link w:val="Heading8Char"/>
    <w:uiPriority w:val="99"/>
    <w:qFormat/>
    <w:rsid w:val="00FF6AE7"/>
    <w:pPr>
      <w:keepNext/>
      <w:tabs>
        <w:tab w:val="clear" w:pos="567"/>
      </w:tabs>
      <w:outlineLvl w:val="7"/>
    </w:pPr>
    <w:rPr>
      <w:b/>
      <w:bCs/>
      <w:sz w:val="28"/>
      <w:szCs w:val="28"/>
      <w:lang w:eastAsia="tr-TR"/>
    </w:rPr>
  </w:style>
  <w:style w:type="paragraph" w:styleId="Heading9">
    <w:name w:val="heading 9"/>
    <w:basedOn w:val="Normal"/>
    <w:next w:val="Normal"/>
    <w:link w:val="Heading9Char"/>
    <w:uiPriority w:val="99"/>
    <w:qFormat/>
    <w:rsid w:val="00FF6AE7"/>
    <w:pPr>
      <w:keepNext/>
      <w:tabs>
        <w:tab w:val="clear" w:pos="567"/>
      </w:tabs>
      <w:jc w:val="left"/>
      <w:outlineLvl w:val="8"/>
    </w:pPr>
    <w:rPr>
      <w:b/>
      <w:bCs/>
      <w:sz w:val="24"/>
      <w:szCs w:val="24"/>
      <w:lang w:eastAsia="tr-T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8E6"/>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9"/>
    <w:rsid w:val="00FF6AE7"/>
    <w:rPr>
      <w:rFonts w:ascii="Arial" w:hAnsi="Arial" w:cs="Arial"/>
      <w:b/>
      <w:bCs/>
      <w:sz w:val="24"/>
      <w:szCs w:val="24"/>
      <w:lang w:val="tr-TR" w:eastAsia="tr-TR"/>
    </w:rPr>
  </w:style>
  <w:style w:type="character" w:customStyle="1" w:styleId="Heading3Char">
    <w:name w:val="Heading 3 Char"/>
    <w:basedOn w:val="DefaultParagraphFont"/>
    <w:link w:val="Heading3"/>
    <w:uiPriority w:val="9"/>
    <w:semiHidden/>
    <w:rsid w:val="005228E6"/>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5228E6"/>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5228E6"/>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5228E6"/>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5228E6"/>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5228E6"/>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5228E6"/>
    <w:rPr>
      <w:rFonts w:asciiTheme="majorHAnsi" w:eastAsiaTheme="majorEastAsia" w:hAnsiTheme="majorHAnsi" w:cstheme="majorBidi"/>
      <w:lang w:eastAsia="zh-CN"/>
    </w:rPr>
  </w:style>
  <w:style w:type="paragraph" w:styleId="TOC1">
    <w:name w:val="toc 1"/>
    <w:basedOn w:val="Normal"/>
    <w:next w:val="Normal"/>
    <w:autoRedefine/>
    <w:uiPriority w:val="99"/>
    <w:semiHidden/>
    <w:rsid w:val="0094432D"/>
    <w:pPr>
      <w:tabs>
        <w:tab w:val="clear" w:pos="567"/>
        <w:tab w:val="right" w:leader="dot" w:pos="9628"/>
      </w:tabs>
      <w:spacing w:before="40" w:after="40"/>
    </w:pPr>
    <w:rPr>
      <w:b/>
      <w:bCs/>
      <w:lang w:val="en-US" w:eastAsia="en-US"/>
    </w:rPr>
  </w:style>
  <w:style w:type="paragraph" w:styleId="TOC2">
    <w:name w:val="toc 2"/>
    <w:basedOn w:val="Normal"/>
    <w:next w:val="Normal"/>
    <w:autoRedefine/>
    <w:uiPriority w:val="99"/>
    <w:semiHidden/>
    <w:rsid w:val="00FF6AE7"/>
    <w:pPr>
      <w:tabs>
        <w:tab w:val="clear" w:pos="567"/>
      </w:tabs>
      <w:ind w:left="200"/>
    </w:pPr>
    <w:rPr>
      <w:lang w:eastAsia="tr-TR"/>
    </w:rPr>
  </w:style>
  <w:style w:type="paragraph" w:styleId="TOC3">
    <w:name w:val="toc 3"/>
    <w:basedOn w:val="Normal"/>
    <w:next w:val="Normal"/>
    <w:autoRedefine/>
    <w:uiPriority w:val="99"/>
    <w:semiHidden/>
    <w:rsid w:val="00FF6AE7"/>
    <w:pPr>
      <w:tabs>
        <w:tab w:val="clear" w:pos="567"/>
      </w:tabs>
      <w:ind w:left="400"/>
      <w:jc w:val="left"/>
    </w:pPr>
    <w:rPr>
      <w:lang w:eastAsia="tr-TR"/>
    </w:rPr>
  </w:style>
  <w:style w:type="paragraph" w:styleId="TOC4">
    <w:name w:val="toc 4"/>
    <w:basedOn w:val="Normal"/>
    <w:next w:val="Normal"/>
    <w:autoRedefine/>
    <w:uiPriority w:val="99"/>
    <w:semiHidden/>
    <w:rsid w:val="00FF6AE7"/>
    <w:pPr>
      <w:ind w:left="600"/>
      <w:jc w:val="left"/>
    </w:pPr>
    <w:rPr>
      <w:lang w:eastAsia="tr-TR"/>
    </w:rPr>
  </w:style>
  <w:style w:type="paragraph" w:styleId="TOC5">
    <w:name w:val="toc 5"/>
    <w:basedOn w:val="Normal"/>
    <w:next w:val="Normal"/>
    <w:autoRedefine/>
    <w:uiPriority w:val="99"/>
    <w:semiHidden/>
    <w:rsid w:val="00FF6AE7"/>
    <w:pPr>
      <w:ind w:left="800"/>
      <w:jc w:val="left"/>
    </w:pPr>
    <w:rPr>
      <w:lang w:eastAsia="tr-TR"/>
    </w:rPr>
  </w:style>
  <w:style w:type="paragraph" w:styleId="TOC9">
    <w:name w:val="toc 9"/>
    <w:basedOn w:val="Normal"/>
    <w:next w:val="Normal"/>
    <w:autoRedefine/>
    <w:uiPriority w:val="99"/>
    <w:semiHidden/>
    <w:rsid w:val="00FF6AE7"/>
    <w:pPr>
      <w:ind w:left="1600"/>
      <w:jc w:val="left"/>
    </w:pPr>
    <w:rPr>
      <w:lang w:eastAsia="tr-TR"/>
    </w:rPr>
  </w:style>
  <w:style w:type="paragraph" w:styleId="TOC8">
    <w:name w:val="toc 8"/>
    <w:basedOn w:val="Normal"/>
    <w:next w:val="Normal"/>
    <w:autoRedefine/>
    <w:uiPriority w:val="99"/>
    <w:semiHidden/>
    <w:rsid w:val="00FF6AE7"/>
    <w:pPr>
      <w:ind w:left="1400"/>
      <w:jc w:val="left"/>
    </w:pPr>
    <w:rPr>
      <w:lang w:eastAsia="tr-TR"/>
    </w:rPr>
  </w:style>
  <w:style w:type="paragraph" w:styleId="TOC7">
    <w:name w:val="toc 7"/>
    <w:basedOn w:val="Normal"/>
    <w:next w:val="Normal"/>
    <w:autoRedefine/>
    <w:uiPriority w:val="99"/>
    <w:semiHidden/>
    <w:rsid w:val="00FF6AE7"/>
    <w:pPr>
      <w:ind w:left="1200"/>
      <w:jc w:val="left"/>
    </w:pPr>
    <w:rPr>
      <w:lang w:eastAsia="tr-TR"/>
    </w:rPr>
  </w:style>
  <w:style w:type="paragraph" w:styleId="TOC6">
    <w:name w:val="toc 6"/>
    <w:basedOn w:val="Normal"/>
    <w:next w:val="Normal"/>
    <w:autoRedefine/>
    <w:uiPriority w:val="99"/>
    <w:semiHidden/>
    <w:rsid w:val="00FF6AE7"/>
    <w:pPr>
      <w:ind w:left="1000"/>
      <w:jc w:val="left"/>
    </w:pPr>
    <w:rPr>
      <w:lang w:eastAsia="tr-TR"/>
    </w:rPr>
  </w:style>
  <w:style w:type="paragraph" w:styleId="Header">
    <w:name w:val="header"/>
    <w:basedOn w:val="Normal"/>
    <w:link w:val="HeaderChar"/>
    <w:uiPriority w:val="99"/>
    <w:rsid w:val="00FF6AE7"/>
    <w:pPr>
      <w:tabs>
        <w:tab w:val="center" w:pos="4536"/>
        <w:tab w:val="right" w:pos="9072"/>
      </w:tabs>
      <w:jc w:val="left"/>
    </w:pPr>
    <w:rPr>
      <w:lang w:eastAsia="tr-TR"/>
    </w:rPr>
  </w:style>
  <w:style w:type="character" w:customStyle="1" w:styleId="HeaderChar">
    <w:name w:val="Header Char"/>
    <w:basedOn w:val="DefaultParagraphFont"/>
    <w:link w:val="Header"/>
    <w:uiPriority w:val="99"/>
    <w:locked/>
    <w:rsid w:val="00A91222"/>
    <w:rPr>
      <w:rFonts w:ascii="Arial" w:hAnsi="Arial" w:cs="Arial"/>
      <w:lang w:val="tr-TR" w:eastAsia="tr-TR"/>
    </w:rPr>
  </w:style>
  <w:style w:type="paragraph" w:styleId="BodyText">
    <w:name w:val="Body Text"/>
    <w:basedOn w:val="Normal"/>
    <w:link w:val="BodyTextChar"/>
    <w:uiPriority w:val="99"/>
    <w:rsid w:val="00FF6AE7"/>
    <w:pPr>
      <w:tabs>
        <w:tab w:val="clear" w:pos="567"/>
      </w:tabs>
    </w:pPr>
    <w:rPr>
      <w:lang w:eastAsia="tr-TR"/>
    </w:rPr>
  </w:style>
  <w:style w:type="character" w:customStyle="1" w:styleId="BodyTextChar">
    <w:name w:val="Body Text Char"/>
    <w:basedOn w:val="DefaultParagraphFont"/>
    <w:link w:val="BodyText"/>
    <w:uiPriority w:val="99"/>
    <w:locked/>
    <w:rsid w:val="00117F19"/>
    <w:rPr>
      <w:rFonts w:ascii="Arial" w:hAnsi="Arial" w:cs="Arial"/>
      <w:lang w:val="tr-TR" w:eastAsia="tr-TR"/>
    </w:rPr>
  </w:style>
  <w:style w:type="paragraph" w:styleId="Footer">
    <w:name w:val="footer"/>
    <w:basedOn w:val="Normal"/>
    <w:link w:val="FooterChar"/>
    <w:uiPriority w:val="99"/>
    <w:rsid w:val="00FF6AE7"/>
    <w:pPr>
      <w:tabs>
        <w:tab w:val="clear" w:pos="567"/>
        <w:tab w:val="center" w:pos="4536"/>
        <w:tab w:val="right" w:pos="9072"/>
      </w:tabs>
      <w:jc w:val="left"/>
    </w:pPr>
    <w:rPr>
      <w:rFonts w:ascii="Times New Roman" w:hAnsi="Times New Roman" w:cs="Times New Roman"/>
      <w:lang w:eastAsia="tr-TR"/>
    </w:rPr>
  </w:style>
  <w:style w:type="character" w:customStyle="1" w:styleId="FooterChar">
    <w:name w:val="Footer Char"/>
    <w:basedOn w:val="DefaultParagraphFont"/>
    <w:link w:val="Footer"/>
    <w:uiPriority w:val="99"/>
    <w:locked/>
    <w:rsid w:val="00371575"/>
    <w:rPr>
      <w:rFonts w:eastAsia="Times New Roman"/>
    </w:rPr>
  </w:style>
  <w:style w:type="character" w:styleId="PageNumber">
    <w:name w:val="page number"/>
    <w:basedOn w:val="DefaultParagraphFont"/>
    <w:uiPriority w:val="99"/>
    <w:rsid w:val="00FF6AE7"/>
  </w:style>
  <w:style w:type="paragraph" w:styleId="FootnoteText">
    <w:name w:val="footnote text"/>
    <w:basedOn w:val="Normal"/>
    <w:link w:val="FootnoteTextChar"/>
    <w:uiPriority w:val="99"/>
    <w:semiHidden/>
    <w:rsid w:val="00FF6AE7"/>
    <w:pPr>
      <w:tabs>
        <w:tab w:val="clear" w:pos="567"/>
      </w:tabs>
      <w:jc w:val="left"/>
    </w:pPr>
    <w:rPr>
      <w:rFonts w:ascii="Times New Roman" w:hAnsi="Times New Roman" w:cs="Times New Roman"/>
      <w:lang w:eastAsia="tr-TR"/>
    </w:rPr>
  </w:style>
  <w:style w:type="character" w:customStyle="1" w:styleId="FootnoteTextChar">
    <w:name w:val="Footnote Text Char"/>
    <w:basedOn w:val="DefaultParagraphFont"/>
    <w:link w:val="FootnoteText"/>
    <w:uiPriority w:val="99"/>
    <w:semiHidden/>
    <w:rsid w:val="005228E6"/>
    <w:rPr>
      <w:rFonts w:ascii="Arial" w:hAnsi="Arial" w:cs="Arial"/>
      <w:sz w:val="20"/>
      <w:szCs w:val="20"/>
      <w:lang w:eastAsia="zh-CN"/>
    </w:rPr>
  </w:style>
  <w:style w:type="character" w:styleId="FootnoteReference">
    <w:name w:val="footnote reference"/>
    <w:basedOn w:val="DefaultParagraphFont"/>
    <w:uiPriority w:val="99"/>
    <w:semiHidden/>
    <w:rsid w:val="00FF6AE7"/>
    <w:rPr>
      <w:vertAlign w:val="superscript"/>
    </w:rPr>
  </w:style>
  <w:style w:type="paragraph" w:styleId="BodyTextIndent3">
    <w:name w:val="Body Text Indent 3"/>
    <w:basedOn w:val="Normal"/>
    <w:link w:val="BodyTextIndent3Char"/>
    <w:uiPriority w:val="99"/>
    <w:rsid w:val="00FF6AE7"/>
    <w:pPr>
      <w:tabs>
        <w:tab w:val="clear" w:pos="567"/>
      </w:tabs>
      <w:ind w:left="709" w:hanging="709"/>
    </w:pPr>
    <w:rPr>
      <w:lang w:eastAsia="tr-TR"/>
    </w:rPr>
  </w:style>
  <w:style w:type="character" w:customStyle="1" w:styleId="BodyTextIndent3Char">
    <w:name w:val="Body Text Indent 3 Char"/>
    <w:basedOn w:val="DefaultParagraphFont"/>
    <w:link w:val="BodyTextIndent3"/>
    <w:uiPriority w:val="99"/>
    <w:semiHidden/>
    <w:rsid w:val="005228E6"/>
    <w:rPr>
      <w:rFonts w:ascii="Arial" w:hAnsi="Arial" w:cs="Arial"/>
      <w:sz w:val="16"/>
      <w:szCs w:val="16"/>
      <w:lang w:eastAsia="zh-CN"/>
    </w:rPr>
  </w:style>
  <w:style w:type="character" w:styleId="Hyperlink">
    <w:name w:val="Hyperlink"/>
    <w:basedOn w:val="DefaultParagraphFont"/>
    <w:uiPriority w:val="99"/>
    <w:rsid w:val="00FF6AE7"/>
    <w:rPr>
      <w:color w:val="0000FF"/>
      <w:u w:val="single"/>
    </w:rPr>
  </w:style>
  <w:style w:type="paragraph" w:styleId="BalloonText">
    <w:name w:val="Balloon Text"/>
    <w:basedOn w:val="Normal"/>
    <w:link w:val="BalloonTextChar"/>
    <w:uiPriority w:val="99"/>
    <w:semiHidden/>
    <w:rsid w:val="00FF6AE7"/>
    <w:rPr>
      <w:rFonts w:ascii="Tahoma" w:hAnsi="Tahoma" w:cs="Tahoma"/>
      <w:sz w:val="16"/>
      <w:szCs w:val="16"/>
    </w:rPr>
  </w:style>
  <w:style w:type="character" w:customStyle="1" w:styleId="BalloonTextChar">
    <w:name w:val="Balloon Text Char"/>
    <w:basedOn w:val="DefaultParagraphFont"/>
    <w:link w:val="BalloonText"/>
    <w:uiPriority w:val="99"/>
    <w:semiHidden/>
    <w:rsid w:val="005228E6"/>
    <w:rPr>
      <w:rFonts w:cs="Arial"/>
      <w:sz w:val="0"/>
      <w:szCs w:val="0"/>
      <w:lang w:eastAsia="zh-CN"/>
    </w:rPr>
  </w:style>
  <w:style w:type="paragraph" w:styleId="BodyText2">
    <w:name w:val="Body Text 2"/>
    <w:basedOn w:val="Normal"/>
    <w:link w:val="BodyText2Char"/>
    <w:uiPriority w:val="99"/>
    <w:rsid w:val="00FF6AE7"/>
    <w:pPr>
      <w:jc w:val="center"/>
    </w:pPr>
    <w:rPr>
      <w:b/>
      <w:bCs/>
      <w:sz w:val="28"/>
      <w:szCs w:val="28"/>
    </w:rPr>
  </w:style>
  <w:style w:type="character" w:customStyle="1" w:styleId="BodyText2Char">
    <w:name w:val="Body Text 2 Char"/>
    <w:basedOn w:val="DefaultParagraphFont"/>
    <w:link w:val="BodyText2"/>
    <w:uiPriority w:val="99"/>
    <w:semiHidden/>
    <w:rsid w:val="005228E6"/>
    <w:rPr>
      <w:rFonts w:ascii="Arial" w:hAnsi="Arial" w:cs="Arial"/>
      <w:sz w:val="20"/>
      <w:szCs w:val="20"/>
      <w:lang w:eastAsia="zh-CN"/>
    </w:rPr>
  </w:style>
  <w:style w:type="character" w:styleId="FollowedHyperlink">
    <w:name w:val="FollowedHyperlink"/>
    <w:basedOn w:val="DefaultParagraphFont"/>
    <w:uiPriority w:val="99"/>
    <w:rsid w:val="00FF6AE7"/>
    <w:rPr>
      <w:color w:val="800080"/>
      <w:u w:val="single"/>
    </w:rPr>
  </w:style>
  <w:style w:type="paragraph" w:customStyle="1" w:styleId="BalonMetni1">
    <w:name w:val="Balon Metni1"/>
    <w:basedOn w:val="Normal"/>
    <w:uiPriority w:val="99"/>
    <w:semiHidden/>
    <w:rsid w:val="00FF6AE7"/>
    <w:rPr>
      <w:rFonts w:ascii="Tahoma" w:hAnsi="Tahoma" w:cs="Tahoma"/>
      <w:sz w:val="16"/>
      <w:szCs w:val="16"/>
    </w:rPr>
  </w:style>
  <w:style w:type="paragraph" w:styleId="BodyText3">
    <w:name w:val="Body Text 3"/>
    <w:basedOn w:val="Normal"/>
    <w:link w:val="BodyText3Char"/>
    <w:uiPriority w:val="99"/>
    <w:rsid w:val="00FF6AE7"/>
    <w:pPr>
      <w:jc w:val="left"/>
    </w:pPr>
    <w:rPr>
      <w:b/>
      <w:bCs/>
      <w:color w:val="000080"/>
    </w:rPr>
  </w:style>
  <w:style w:type="character" w:customStyle="1" w:styleId="BodyText3Char">
    <w:name w:val="Body Text 3 Char"/>
    <w:basedOn w:val="DefaultParagraphFont"/>
    <w:link w:val="BodyText3"/>
    <w:uiPriority w:val="99"/>
    <w:semiHidden/>
    <w:rsid w:val="005228E6"/>
    <w:rPr>
      <w:rFonts w:ascii="Arial" w:hAnsi="Arial" w:cs="Arial"/>
      <w:sz w:val="16"/>
      <w:szCs w:val="16"/>
      <w:lang w:eastAsia="zh-CN"/>
    </w:rPr>
  </w:style>
  <w:style w:type="paragraph" w:customStyle="1" w:styleId="StyleHeading3">
    <w:name w:val="Style Heading 3"/>
    <w:aliases w:val="Başlık 3 Char1 + (Latin) 10 pt"/>
    <w:basedOn w:val="Heading3"/>
    <w:uiPriority w:val="99"/>
    <w:rsid w:val="004D1670"/>
    <w:pPr>
      <w:overflowPunct w:val="0"/>
      <w:autoSpaceDE w:val="0"/>
      <w:autoSpaceDN w:val="0"/>
      <w:adjustRightInd w:val="0"/>
      <w:textAlignment w:val="baseline"/>
    </w:pPr>
    <w:rPr>
      <w:lang w:val="en-GB" w:eastAsia="en-US"/>
    </w:rPr>
  </w:style>
  <w:style w:type="paragraph" w:styleId="ListParagraph">
    <w:name w:val="List Paragraph"/>
    <w:basedOn w:val="Normal"/>
    <w:uiPriority w:val="99"/>
    <w:qFormat/>
    <w:rsid w:val="00371575"/>
    <w:pPr>
      <w:tabs>
        <w:tab w:val="clear" w:pos="567"/>
      </w:tabs>
      <w:ind w:left="708"/>
      <w:jc w:val="left"/>
    </w:pPr>
    <w:rPr>
      <w:lang w:eastAsia="tr-TR"/>
    </w:rPr>
  </w:style>
  <w:style w:type="paragraph" w:styleId="Title">
    <w:name w:val="Title"/>
    <w:basedOn w:val="Normal"/>
    <w:link w:val="TitleChar"/>
    <w:uiPriority w:val="99"/>
    <w:qFormat/>
    <w:rsid w:val="00371575"/>
    <w:pPr>
      <w:tabs>
        <w:tab w:val="clear" w:pos="567"/>
      </w:tabs>
      <w:jc w:val="center"/>
    </w:pPr>
    <w:rPr>
      <w:b/>
      <w:bCs/>
      <w:sz w:val="28"/>
      <w:szCs w:val="28"/>
      <w:lang w:eastAsia="tr-TR"/>
    </w:rPr>
  </w:style>
  <w:style w:type="character" w:customStyle="1" w:styleId="TitleChar">
    <w:name w:val="Title Char"/>
    <w:basedOn w:val="DefaultParagraphFont"/>
    <w:link w:val="Title"/>
    <w:uiPriority w:val="99"/>
    <w:locked/>
    <w:rsid w:val="00371575"/>
    <w:rPr>
      <w:rFonts w:ascii="Arial" w:hAnsi="Arial" w:cs="Arial"/>
      <w:b/>
      <w:bCs/>
      <w:sz w:val="24"/>
      <w:szCs w:val="24"/>
      <w:lang/>
    </w:rPr>
  </w:style>
  <w:style w:type="table" w:styleId="TableGrid">
    <w:name w:val="Table Grid"/>
    <w:basedOn w:val="TableNormal"/>
    <w:uiPriority w:val="99"/>
    <w:rsid w:val="00227A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8252467">
      <w:marLeft w:val="0"/>
      <w:marRight w:val="0"/>
      <w:marTop w:val="0"/>
      <w:marBottom w:val="0"/>
      <w:divBdr>
        <w:top w:val="none" w:sz="0" w:space="0" w:color="auto"/>
        <w:left w:val="none" w:sz="0" w:space="0" w:color="auto"/>
        <w:bottom w:val="none" w:sz="0" w:space="0" w:color="auto"/>
        <w:right w:val="none" w:sz="0" w:space="0" w:color="auto"/>
      </w:divBdr>
    </w:div>
    <w:div w:id="918252468">
      <w:marLeft w:val="0"/>
      <w:marRight w:val="0"/>
      <w:marTop w:val="0"/>
      <w:marBottom w:val="0"/>
      <w:divBdr>
        <w:top w:val="none" w:sz="0" w:space="0" w:color="auto"/>
        <w:left w:val="none" w:sz="0" w:space="0" w:color="auto"/>
        <w:bottom w:val="none" w:sz="0" w:space="0" w:color="auto"/>
        <w:right w:val="none" w:sz="0" w:space="0" w:color="auto"/>
      </w:divBdr>
    </w:div>
    <w:div w:id="918252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header" Target="header15.xml"/><Relationship Id="rId47" Type="http://schemas.openxmlformats.org/officeDocument/2006/relationships/footer" Target="footer16.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header" Target="header1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header" Target="header9.xml"/><Relationship Id="rId41"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emf"/><Relationship Id="rId36" Type="http://schemas.openxmlformats.org/officeDocument/2006/relationships/hyperlink" Target="http://www.iso.org" TargetMode="External"/><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footer" Target="footer4.xml"/><Relationship Id="rId31" Type="http://schemas.openxmlformats.org/officeDocument/2006/relationships/footer" Target="footer9.xml"/><Relationship Id="rId44" Type="http://schemas.openxmlformats.org/officeDocument/2006/relationships/footer" Target="footer15.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image" Target="media/image5.emf"/><Relationship Id="rId43" Type="http://schemas.openxmlformats.org/officeDocument/2006/relationships/footer" Target="footer14.xml"/><Relationship Id="rId48" Type="http://schemas.openxmlformats.org/officeDocument/2006/relationships/footer" Target="footer17.xml"/><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1586</Words>
  <Characters>9790</Characters>
  <Application>Microsoft Office Outlook</Application>
  <DocSecurity>0</DocSecurity>
  <Lines>0</Lines>
  <Paragraphs>0</Paragraphs>
  <ScaleCrop>false</ScaleCrop>
  <Company>TSE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ERZURUMDAĞ</dc:creator>
  <cp:keywords/>
  <dc:description/>
  <cp:lastModifiedBy>fundaa</cp:lastModifiedBy>
  <cp:revision>2</cp:revision>
  <cp:lastPrinted>2014-09-15T15:56:00Z</cp:lastPrinted>
  <dcterms:created xsi:type="dcterms:W3CDTF">2014-10-30T13:58:00Z</dcterms:created>
  <dcterms:modified xsi:type="dcterms:W3CDTF">2014-10-30T13:58:00Z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1563942836</vt:i4>
  </property>
  <property fmtid="{D5CDD505-2E9C-101B-9397-08002B2CF9AE}" pid="3" name="_EmailSubject">
    <vt:lpwstr>Yeni tasarı kapak ve örnek metin</vt:lpwstr>
  </property>
  <property fmtid="{D5CDD505-2E9C-101B-9397-08002B2CF9AE}" pid="4" name="_AuthorEmail">
    <vt:lpwstr>okarkin@tse.org.tr</vt:lpwstr>
  </property>
  <property fmtid="{D5CDD505-2E9C-101B-9397-08002B2CF9AE}" pid="5" name="_AuthorEmailDisplayName">
    <vt:lpwstr>Özcan KARKIN</vt:lpwstr>
  </property>
  <property fmtid="{D5CDD505-2E9C-101B-9397-08002B2CF9AE}" pid="6" name="_ReviewingToolsShownOnce">
    <vt:lpwstr/>
  </property>
</Properties>
</file>