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14E1" w:rsidRPr="004268D1" w:rsidRDefault="008A14E1" w:rsidP="0016018D">
      <w:pPr>
        <w:pStyle w:val="Title"/>
        <w:rPr>
          <w:lang w:val="tr-TR"/>
        </w:rPr>
      </w:pPr>
      <w:r>
        <w:rPr>
          <w:noProof/>
          <w:lang w:val="tr-TR"/>
        </w:rPr>
        <w:pict>
          <v:shapetype id="_x0000_t202" coordsize="21600,21600" o:spt="202" path="m,l,21600r21600,l21600,xe">
            <v:stroke joinstyle="miter"/>
            <v:path gradientshapeok="t" o:connecttype="rect"/>
          </v:shapetype>
          <v:shape id="Text Box 2" o:spid="_x0000_s1026" type="#_x0000_t202" style="position:absolute;left:0;text-align:left;margin-left:-15.55pt;margin-top:-35.3pt;width:507.65pt;height:765pt;z-index:251658240;visibility:visible" strokeweight="4.5pt">
            <v:stroke linestyle="thickThin"/>
            <v:textbox>
              <w:txbxContent>
                <w:p w:rsidR="008A14E1" w:rsidRDefault="008A14E1" w:rsidP="0016018D">
                  <w:pPr>
                    <w:rPr>
                      <w:b/>
                      <w:bCs/>
                    </w:rPr>
                  </w:pPr>
                </w:p>
                <w:p w:rsidR="008A14E1" w:rsidRPr="00865608" w:rsidRDefault="008A14E1" w:rsidP="0016018D">
                  <w:pPr>
                    <w:rPr>
                      <w:b/>
                      <w:bCs/>
                    </w:rPr>
                  </w:pPr>
                  <w:ins w:id="0" w:author="fundaa" w:date="2014-11-03T15:31:00Z">
                    <w:r w:rsidRPr="00865608">
                      <w:rPr>
                        <w:b/>
                        <w:bCs/>
                        <w:rPrChange w:id="1" w:author="fundaa" w:date="2014-11-03T15:31:00Z">
                          <w:rPr>
                            <w:b/>
                            <w:bCs/>
                          </w:rPr>
                        </w:rPrChange>
                      </w:rPr>
                      <w:object w:dxaOrig="2101" w:dyaOrig="120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97.5pt;height:60.75pt" o:ole="" fillcolor="window">
                          <v:imagedata r:id="rId7" o:title=""/>
                        </v:shape>
                        <o:OLEObject Type="Embed" ProgID="Word.Picture.8" ShapeID="_x0000_i1027" DrawAspect="Content" ObjectID="_1476533846" r:id="rId8"/>
                      </w:object>
                    </w:r>
                  </w:ins>
                  <w:ins w:id="2" w:author="fundaa" w:date="2014-11-03T15:31:00Z">
                    <w:r w:rsidRPr="00692CEE">
                      <w:rPr>
                        <w:b/>
                        <w:bCs/>
                        <w:noProof/>
                        <w:lang w:val="tr-TR"/>
                        <w:rPrChange w:id="3" w:author="fundaa" w:date="2014-11-03T15:31:00Z">
                          <w:rPr>
                            <w:b/>
                            <w:bCs/>
                            <w:noProof/>
                            <w:lang w:val="tr-TR"/>
                          </w:rPr>
                        </w:rPrChange>
                      </w:rPr>
                      <w:pict>
                        <v:shape id="Resim 4" o:spid="_x0000_i1028" type="#_x0000_t75" style="width:273pt;height:57pt;visibility:visible">
                          <v:imagedata r:id="rId9" o:title=""/>
                        </v:shape>
                      </w:pict>
                    </w:r>
                  </w:ins>
                </w:p>
                <w:p w:rsidR="008A14E1" w:rsidRPr="00865608" w:rsidRDefault="008A14E1" w:rsidP="0016018D">
                  <w:pPr>
                    <w:rPr>
                      <w:b/>
                      <w:bCs/>
                    </w:rPr>
                  </w:pPr>
                </w:p>
                <w:p w:rsidR="008A14E1" w:rsidRDefault="008A14E1" w:rsidP="0016018D"/>
                <w:p w:rsidR="008A14E1" w:rsidRDefault="008A14E1" w:rsidP="0016018D"/>
                <w:p w:rsidR="008A14E1" w:rsidRPr="00865608" w:rsidRDefault="008A14E1" w:rsidP="0016018D"/>
                <w:tbl>
                  <w:tblPr>
                    <w:tblW w:w="0" w:type="auto"/>
                    <w:tblInd w:w="-106" w:type="dxa"/>
                    <w:tblLayout w:type="fixed"/>
                    <w:tblLook w:val="0000"/>
                  </w:tblPr>
                  <w:tblGrid>
                    <w:gridCol w:w="4458"/>
                  </w:tblGrid>
                  <w:tr w:rsidR="008A14E1" w:rsidRPr="009C615C">
                    <w:trPr>
                      <w:cantSplit/>
                      <w:trHeight w:val="282"/>
                    </w:trPr>
                    <w:tc>
                      <w:tcPr>
                        <w:tcW w:w="4458" w:type="dxa"/>
                      </w:tcPr>
                      <w:p w:rsidR="008A14E1" w:rsidRPr="009C615C" w:rsidRDefault="008A14E1" w:rsidP="001039A1">
                        <w:pPr>
                          <w:jc w:val="right"/>
                          <w:rPr>
                            <w:b/>
                            <w:bCs/>
                            <w:sz w:val="44"/>
                            <w:szCs w:val="44"/>
                          </w:rPr>
                        </w:pPr>
                        <w:r>
                          <w:rPr>
                            <w:b/>
                            <w:bCs/>
                            <w:sz w:val="44"/>
                            <w:szCs w:val="44"/>
                          </w:rPr>
                          <w:t>tst 13028</w:t>
                        </w:r>
                      </w:p>
                    </w:tc>
                  </w:tr>
                  <w:tr w:rsidR="008A14E1" w:rsidRPr="009C615C">
                    <w:trPr>
                      <w:cantSplit/>
                      <w:trHeight w:val="281"/>
                    </w:trPr>
                    <w:tc>
                      <w:tcPr>
                        <w:tcW w:w="4458" w:type="dxa"/>
                      </w:tcPr>
                      <w:p w:rsidR="008A14E1" w:rsidRPr="009C615C" w:rsidRDefault="008A14E1">
                        <w:pPr>
                          <w:jc w:val="right"/>
                        </w:pPr>
                      </w:p>
                    </w:tc>
                  </w:tr>
                  <w:tr w:rsidR="008A14E1" w:rsidRPr="009C615C">
                    <w:trPr>
                      <w:cantSplit/>
                      <w:trHeight w:val="281"/>
                    </w:trPr>
                    <w:tc>
                      <w:tcPr>
                        <w:tcW w:w="4458" w:type="dxa"/>
                      </w:tcPr>
                      <w:p w:rsidR="008A14E1" w:rsidRPr="009C615C" w:rsidRDefault="008A14E1">
                        <w:pPr>
                          <w:jc w:val="right"/>
                        </w:pPr>
                      </w:p>
                    </w:tc>
                  </w:tr>
                  <w:tr w:rsidR="008A14E1" w:rsidRPr="009C615C">
                    <w:trPr>
                      <w:cantSplit/>
                      <w:trHeight w:val="281"/>
                    </w:trPr>
                    <w:tc>
                      <w:tcPr>
                        <w:tcW w:w="4458" w:type="dxa"/>
                      </w:tcPr>
                      <w:p w:rsidR="008A14E1" w:rsidRPr="009C615C" w:rsidRDefault="008A14E1">
                        <w:pPr>
                          <w:jc w:val="right"/>
                        </w:pPr>
                      </w:p>
                    </w:tc>
                  </w:tr>
                  <w:tr w:rsidR="008A14E1" w:rsidRPr="009C615C">
                    <w:trPr>
                      <w:cantSplit/>
                      <w:trHeight w:val="281"/>
                    </w:trPr>
                    <w:tc>
                      <w:tcPr>
                        <w:tcW w:w="4458" w:type="dxa"/>
                      </w:tcPr>
                      <w:p w:rsidR="008A14E1" w:rsidRPr="009C615C" w:rsidRDefault="008A14E1">
                        <w:pPr>
                          <w:jc w:val="right"/>
                        </w:pPr>
                      </w:p>
                    </w:tc>
                  </w:tr>
                  <w:tr w:rsidR="008A14E1" w:rsidRPr="009C615C">
                    <w:trPr>
                      <w:cantSplit/>
                      <w:trHeight w:val="281"/>
                    </w:trPr>
                    <w:tc>
                      <w:tcPr>
                        <w:tcW w:w="4458" w:type="dxa"/>
                      </w:tcPr>
                      <w:p w:rsidR="008A14E1" w:rsidRPr="009C615C" w:rsidRDefault="008A14E1">
                        <w:pPr>
                          <w:jc w:val="right"/>
                        </w:pPr>
                      </w:p>
                    </w:tc>
                  </w:tr>
                  <w:tr w:rsidR="008A14E1" w:rsidRPr="00143B17">
                    <w:trPr>
                      <w:cantSplit/>
                      <w:trHeight w:val="281"/>
                    </w:trPr>
                    <w:tc>
                      <w:tcPr>
                        <w:tcW w:w="4458" w:type="dxa"/>
                      </w:tcPr>
                      <w:p w:rsidR="008A14E1" w:rsidRPr="00143B17" w:rsidRDefault="008A14E1" w:rsidP="00D056E7">
                        <w:pPr>
                          <w:jc w:val="right"/>
                          <w:rPr>
                            <w:sz w:val="24"/>
                            <w:szCs w:val="24"/>
                          </w:rPr>
                        </w:pPr>
                        <w:r w:rsidRPr="00143B17">
                          <w:rPr>
                            <w:b/>
                            <w:bCs/>
                            <w:sz w:val="24"/>
                            <w:szCs w:val="24"/>
                          </w:rPr>
                          <w:t>ICS</w:t>
                        </w:r>
                        <w:r w:rsidRPr="00143B17">
                          <w:rPr>
                            <w:sz w:val="24"/>
                            <w:szCs w:val="24"/>
                          </w:rPr>
                          <w:t xml:space="preserve"> 67.</w:t>
                        </w:r>
                        <w:r>
                          <w:rPr>
                            <w:sz w:val="24"/>
                            <w:szCs w:val="24"/>
                          </w:rPr>
                          <w:t>180.10</w:t>
                        </w:r>
                      </w:p>
                    </w:tc>
                  </w:tr>
                </w:tbl>
                <w:p w:rsidR="008A14E1" w:rsidRDefault="008A14E1" w:rsidP="0016018D"/>
                <w:p w:rsidR="008A14E1" w:rsidRPr="00865608" w:rsidRDefault="008A14E1" w:rsidP="0016018D"/>
                <w:tbl>
                  <w:tblPr>
                    <w:tblW w:w="0" w:type="auto"/>
                    <w:tblInd w:w="-106" w:type="dxa"/>
                    <w:tblBorders>
                      <w:top w:val="thickThinSmallGap" w:sz="24" w:space="0" w:color="auto"/>
                    </w:tblBorders>
                    <w:tblLayout w:type="fixed"/>
                    <w:tblLook w:val="0000"/>
                  </w:tblPr>
                  <w:tblGrid>
                    <w:gridCol w:w="7818"/>
                  </w:tblGrid>
                  <w:tr w:rsidR="008A14E1" w:rsidRPr="00865608">
                    <w:trPr>
                      <w:cantSplit/>
                      <w:trHeight w:val="264"/>
                    </w:trPr>
                    <w:tc>
                      <w:tcPr>
                        <w:tcW w:w="7818" w:type="dxa"/>
                        <w:tcBorders>
                          <w:top w:val="thickThinSmallGap" w:sz="24" w:space="0" w:color="auto"/>
                        </w:tcBorders>
                      </w:tcPr>
                      <w:p w:rsidR="008A14E1" w:rsidRPr="00865608" w:rsidRDefault="008A14E1"/>
                    </w:tc>
                  </w:tr>
                  <w:tr w:rsidR="008A14E1" w:rsidRPr="00865608">
                    <w:trPr>
                      <w:cantSplit/>
                      <w:trHeight w:val="264"/>
                    </w:trPr>
                    <w:tc>
                      <w:tcPr>
                        <w:tcW w:w="7818" w:type="dxa"/>
                      </w:tcPr>
                      <w:p w:rsidR="008A14E1" w:rsidRPr="00865608" w:rsidRDefault="008A14E1"/>
                    </w:tc>
                  </w:tr>
                  <w:tr w:rsidR="008A14E1" w:rsidRPr="00865608">
                    <w:trPr>
                      <w:cantSplit/>
                      <w:trHeight w:val="2675"/>
                    </w:trPr>
                    <w:tc>
                      <w:tcPr>
                        <w:tcW w:w="7818" w:type="dxa"/>
                        <w:tcBorders>
                          <w:bottom w:val="nil"/>
                        </w:tcBorders>
                      </w:tcPr>
                      <w:p w:rsidR="008A14E1" w:rsidRPr="001039A1" w:rsidRDefault="008A14E1" w:rsidP="00D056E7">
                        <w:pPr>
                          <w:rPr>
                            <w:b/>
                            <w:bCs/>
                            <w:sz w:val="28"/>
                            <w:szCs w:val="28"/>
                          </w:rPr>
                        </w:pPr>
                        <w:r w:rsidRPr="001039A1">
                          <w:rPr>
                            <w:b/>
                            <w:bCs/>
                            <w:sz w:val="28"/>
                            <w:szCs w:val="28"/>
                          </w:rPr>
                          <w:t>Çekme helva</w:t>
                        </w:r>
                      </w:p>
                      <w:p w:rsidR="008A14E1" w:rsidRPr="001039A1" w:rsidRDefault="008A14E1" w:rsidP="00D056E7">
                        <w:pPr>
                          <w:rPr>
                            <w:b/>
                            <w:bCs/>
                            <w:sz w:val="28"/>
                            <w:szCs w:val="28"/>
                          </w:rPr>
                        </w:pPr>
                      </w:p>
                      <w:p w:rsidR="008A14E1" w:rsidRPr="001039A1" w:rsidRDefault="008A14E1" w:rsidP="00D056E7">
                        <w:pPr>
                          <w:rPr>
                            <w:b/>
                            <w:bCs/>
                            <w:sz w:val="32"/>
                            <w:szCs w:val="32"/>
                            <w:lang w:val="en-US"/>
                          </w:rPr>
                        </w:pPr>
                        <w:r w:rsidRPr="001039A1">
                          <w:rPr>
                            <w:sz w:val="28"/>
                            <w:szCs w:val="28"/>
                            <w:lang w:val="en-US"/>
                          </w:rPr>
                          <w:t>Çekme halva</w:t>
                        </w:r>
                      </w:p>
                    </w:tc>
                  </w:tr>
                </w:tbl>
                <w:p w:rsidR="008A14E1" w:rsidRPr="00865608" w:rsidRDefault="008A14E1" w:rsidP="0016018D"/>
                <w:p w:rsidR="008A14E1" w:rsidRDefault="008A14E1" w:rsidP="0016018D"/>
                <w:p w:rsidR="008A14E1" w:rsidRDefault="008A14E1" w:rsidP="0016018D">
                  <w:pPr>
                    <w:tabs>
                      <w:tab w:val="left" w:pos="1701"/>
                      <w:tab w:val="left" w:pos="5670"/>
                    </w:tabs>
                    <w:rPr>
                      <w:b/>
                      <w:bCs/>
                    </w:rPr>
                  </w:pPr>
                </w:p>
                <w:p w:rsidR="008A14E1" w:rsidRDefault="008A14E1" w:rsidP="0016018D">
                  <w:pPr>
                    <w:tabs>
                      <w:tab w:val="left" w:pos="1701"/>
                      <w:tab w:val="left" w:pos="5670"/>
                    </w:tabs>
                    <w:rPr>
                      <w:b/>
                      <w:bCs/>
                    </w:rPr>
                  </w:pPr>
                </w:p>
                <w:p w:rsidR="008A14E1" w:rsidRDefault="008A14E1" w:rsidP="007D6F78">
                  <w:pPr>
                    <w:tabs>
                      <w:tab w:val="left" w:pos="1701"/>
                      <w:tab w:val="left" w:pos="5670"/>
                    </w:tabs>
                    <w:rPr>
                      <w:b/>
                      <w:bCs/>
                    </w:rPr>
                  </w:pPr>
                </w:p>
                <w:p w:rsidR="008A14E1" w:rsidRDefault="008A14E1" w:rsidP="007D6F78">
                  <w:pPr>
                    <w:tabs>
                      <w:tab w:val="left" w:pos="1701"/>
                      <w:tab w:val="left" w:pos="5670"/>
                    </w:tabs>
                    <w:rPr>
                      <w:b/>
                      <w:bCs/>
                    </w:rPr>
                  </w:pPr>
                </w:p>
                <w:p w:rsidR="008A14E1" w:rsidRDefault="008A14E1" w:rsidP="007D6F78">
                  <w:pPr>
                    <w:tabs>
                      <w:tab w:val="left" w:pos="1701"/>
                      <w:tab w:val="left" w:pos="5670"/>
                    </w:tabs>
                    <w:rPr>
                      <w:b/>
                      <w:bCs/>
                    </w:rPr>
                  </w:pPr>
                </w:p>
                <w:p w:rsidR="008A14E1" w:rsidRDefault="008A14E1" w:rsidP="007D6F78">
                  <w:pPr>
                    <w:tabs>
                      <w:tab w:val="left" w:pos="1701"/>
                      <w:tab w:val="left" w:pos="5670"/>
                    </w:tabs>
                    <w:rPr>
                      <w:b/>
                      <w:bCs/>
                    </w:rPr>
                  </w:pPr>
                </w:p>
                <w:p w:rsidR="008A14E1" w:rsidRDefault="008A14E1" w:rsidP="007D6F78">
                  <w:pPr>
                    <w:tabs>
                      <w:tab w:val="left" w:pos="1701"/>
                      <w:tab w:val="left" w:pos="5670"/>
                    </w:tabs>
                    <w:rPr>
                      <w:b/>
                      <w:bCs/>
                    </w:rPr>
                  </w:pPr>
                </w:p>
                <w:p w:rsidR="008A14E1" w:rsidRPr="000F4D94" w:rsidRDefault="008A14E1" w:rsidP="007D6F78">
                  <w:pPr>
                    <w:tabs>
                      <w:tab w:val="left" w:pos="1701"/>
                      <w:tab w:val="left" w:pos="5670"/>
                    </w:tabs>
                    <w:rPr>
                      <w:b/>
                      <w:bCs/>
                    </w:rPr>
                  </w:pPr>
                </w:p>
                <w:p w:rsidR="008A14E1" w:rsidRPr="000F4D94" w:rsidRDefault="008A14E1" w:rsidP="007D6F78">
                  <w:pPr>
                    <w:tabs>
                      <w:tab w:val="left" w:pos="1701"/>
                      <w:tab w:val="left" w:pos="5670"/>
                    </w:tabs>
                    <w:rPr>
                      <w:b/>
                      <w:bCs/>
                    </w:rPr>
                  </w:pPr>
                </w:p>
                <w:p w:rsidR="008A14E1" w:rsidRPr="000F4D94" w:rsidRDefault="008A14E1" w:rsidP="007D6F78">
                  <w:pPr>
                    <w:tabs>
                      <w:tab w:val="left" w:pos="1701"/>
                      <w:tab w:val="left" w:pos="5670"/>
                    </w:tabs>
                    <w:rPr>
                      <w:b/>
                      <w:bCs/>
                    </w:rPr>
                  </w:pPr>
                </w:p>
                <w:p w:rsidR="008A14E1" w:rsidRPr="000F4D94" w:rsidRDefault="008A14E1" w:rsidP="007D6F78">
                  <w:pPr>
                    <w:tabs>
                      <w:tab w:val="left" w:pos="1701"/>
                      <w:tab w:val="left" w:pos="5670"/>
                    </w:tabs>
                    <w:rPr>
                      <w:b/>
                      <w:bCs/>
                    </w:rPr>
                  </w:pPr>
                </w:p>
                <w:p w:rsidR="008A14E1" w:rsidRPr="000F4D94" w:rsidRDefault="008A14E1" w:rsidP="007D6F78">
                  <w:pPr>
                    <w:tabs>
                      <w:tab w:val="left" w:pos="1701"/>
                      <w:tab w:val="left" w:pos="5670"/>
                    </w:tabs>
                    <w:rPr>
                      <w:b/>
                      <w:bCs/>
                    </w:rPr>
                  </w:pPr>
                </w:p>
                <w:p w:rsidR="008A14E1" w:rsidRDefault="008A14E1" w:rsidP="0016018D">
                  <w:pPr>
                    <w:tabs>
                      <w:tab w:val="left" w:pos="1701"/>
                      <w:tab w:val="left" w:pos="5670"/>
                    </w:tabs>
                    <w:rPr>
                      <w:b/>
                      <w:bCs/>
                    </w:rPr>
                  </w:pPr>
                </w:p>
                <w:p w:rsidR="008A14E1" w:rsidRDefault="008A14E1" w:rsidP="0016018D">
                  <w:pPr>
                    <w:tabs>
                      <w:tab w:val="left" w:pos="1701"/>
                      <w:tab w:val="left" w:pos="5670"/>
                    </w:tabs>
                    <w:rPr>
                      <w:b/>
                      <w:bCs/>
                    </w:rPr>
                  </w:pPr>
                </w:p>
                <w:p w:rsidR="008A14E1" w:rsidRPr="009C615C" w:rsidRDefault="008A14E1" w:rsidP="0016018D">
                  <w:pPr>
                    <w:tabs>
                      <w:tab w:val="left" w:pos="1701"/>
                      <w:tab w:val="left" w:pos="5670"/>
                    </w:tabs>
                    <w:rPr>
                      <w:b/>
                      <w:bCs/>
                    </w:rPr>
                  </w:pPr>
                </w:p>
                <w:p w:rsidR="008A14E1" w:rsidRDefault="008A14E1" w:rsidP="00F84B1C">
                  <w:pPr>
                    <w:ind w:left="7560" w:right="506"/>
                    <w:rPr>
                      <w:b/>
                      <w:bCs/>
                    </w:rPr>
                  </w:pPr>
                  <w:r>
                    <w:rPr>
                      <w:b/>
                      <w:bCs/>
                    </w:rPr>
                    <w:t>I. MÜTALAA</w:t>
                  </w:r>
                </w:p>
                <w:p w:rsidR="008A14E1" w:rsidRDefault="008A14E1" w:rsidP="0016018D">
                  <w:pPr>
                    <w:ind w:left="7560" w:right="506"/>
                    <w:rPr>
                      <w:b/>
                      <w:bCs/>
                    </w:rPr>
                  </w:pPr>
                  <w:r>
                    <w:rPr>
                      <w:b/>
                      <w:bCs/>
                    </w:rPr>
                    <w:t xml:space="preserve"> 2011/84765</w:t>
                  </w:r>
                </w:p>
                <w:p w:rsidR="008A14E1" w:rsidRDefault="008A14E1" w:rsidP="0016018D">
                  <w:pPr>
                    <w:ind w:left="7560" w:right="506"/>
                    <w:rPr>
                      <w:b/>
                      <w:bCs/>
                    </w:rPr>
                  </w:pPr>
                </w:p>
                <w:p w:rsidR="008A14E1" w:rsidRPr="009C615C" w:rsidRDefault="008A14E1" w:rsidP="0016018D">
                  <w:pPr>
                    <w:ind w:left="7560" w:right="506"/>
                    <w:rPr>
                      <w:b/>
                      <w:bCs/>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992"/>
                  </w:tblGrid>
                  <w:tr w:rsidR="008A14E1" w:rsidRPr="005C15B5">
                    <w:tc>
                      <w:tcPr>
                        <w:tcW w:w="7992" w:type="dxa"/>
                        <w:tcBorders>
                          <w:top w:val="nil"/>
                          <w:left w:val="nil"/>
                          <w:bottom w:val="thickThinSmallGap" w:sz="24" w:space="0" w:color="auto"/>
                          <w:right w:val="nil"/>
                        </w:tcBorders>
                      </w:tcPr>
                      <w:p w:rsidR="008A14E1" w:rsidRPr="00143B17" w:rsidRDefault="008A14E1" w:rsidP="00D056E7">
                        <w:r>
                          <w:t>Bu tasarıya görüş verilirken, tasarı metni içerisinde kullanılan kelime ve/veya ifadelerle ilgili olarak bilinen patent hakları hususunda tarafımıza bilgi ve gerekli dökümanın sağlanması da göz önünde bulundurulmalıdır.</w:t>
                        </w:r>
                      </w:p>
                    </w:tc>
                  </w:tr>
                </w:tbl>
                <w:p w:rsidR="008A14E1" w:rsidRPr="00865608" w:rsidRDefault="008A14E1" w:rsidP="0016018D">
                  <w:pPr>
                    <w:ind w:left="1700"/>
                    <w:rPr>
                      <w:sz w:val="28"/>
                      <w:szCs w:val="28"/>
                    </w:rPr>
                  </w:pPr>
                </w:p>
                <w:p w:rsidR="008A14E1" w:rsidRPr="00960227" w:rsidRDefault="008A14E1" w:rsidP="0016018D">
                  <w:pPr>
                    <w:ind w:left="1680"/>
                    <w:rPr>
                      <w:b/>
                      <w:bCs/>
                      <w:sz w:val="28"/>
                      <w:szCs w:val="28"/>
                    </w:rPr>
                  </w:pPr>
                  <w:r w:rsidRPr="00960227">
                    <w:rPr>
                      <w:b/>
                      <w:bCs/>
                      <w:sz w:val="28"/>
                      <w:szCs w:val="28"/>
                    </w:rPr>
                    <w:t>TÜRK STANDARDLARI ENSTİTÜSÜ</w:t>
                  </w:r>
                </w:p>
                <w:p w:rsidR="008A14E1" w:rsidRDefault="008A14E1" w:rsidP="0016018D">
                  <w:pPr>
                    <w:ind w:left="1680"/>
                    <w:rPr>
                      <w:b/>
                      <w:bCs/>
                      <w:sz w:val="28"/>
                      <w:szCs w:val="28"/>
                    </w:rPr>
                  </w:pPr>
                  <w:r w:rsidRPr="00960227">
                    <w:rPr>
                      <w:b/>
                      <w:bCs/>
                      <w:sz w:val="28"/>
                      <w:szCs w:val="28"/>
                    </w:rPr>
                    <w:t>Necatibey Caddesi No.112 Bakanlıklar/ANKARA</w:t>
                  </w:r>
                </w:p>
              </w:txbxContent>
            </v:textbox>
          </v:shape>
        </w:pict>
      </w:r>
    </w:p>
    <w:p w:rsidR="008A14E1" w:rsidRPr="004268D1" w:rsidRDefault="008A14E1" w:rsidP="0016018D">
      <w:pPr>
        <w:pStyle w:val="Title"/>
        <w:rPr>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sz w:val="96"/>
          <w:szCs w:val="96"/>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pStyle w:val="Title"/>
        <w:rPr>
          <w:lang w:val="tr-TR"/>
        </w:rPr>
      </w:pPr>
    </w:p>
    <w:p w:rsidR="008A14E1" w:rsidRPr="004268D1" w:rsidRDefault="008A14E1" w:rsidP="0016018D">
      <w:pPr>
        <w:jc w:val="center"/>
        <w:rPr>
          <w:b/>
          <w:bCs/>
          <w:sz w:val="28"/>
          <w:szCs w:val="28"/>
          <w:lang w:val="tr-TR"/>
        </w:rPr>
      </w:pPr>
      <w:r w:rsidRPr="004268D1">
        <w:rPr>
          <w:b/>
          <w:bCs/>
          <w:sz w:val="28"/>
          <w:szCs w:val="28"/>
          <w:lang w:val="tr-TR"/>
        </w:rPr>
        <w:t>ÖNSÖZ</w:t>
      </w:r>
    </w:p>
    <w:p w:rsidR="008A14E1" w:rsidRPr="004268D1" w:rsidRDefault="008A14E1" w:rsidP="0016018D">
      <w:pPr>
        <w:jc w:val="center"/>
        <w:rPr>
          <w:b/>
          <w:bCs/>
          <w:lang w:val="tr-TR"/>
        </w:rPr>
      </w:pPr>
    </w:p>
    <w:p w:rsidR="008A14E1" w:rsidRPr="004268D1" w:rsidRDefault="008A14E1" w:rsidP="0016018D">
      <w:pPr>
        <w:numPr>
          <w:ilvl w:val="0"/>
          <w:numId w:val="5"/>
        </w:numPr>
        <w:rPr>
          <w:lang w:val="tr-TR"/>
        </w:rPr>
      </w:pPr>
      <w:r w:rsidRPr="004268D1">
        <w:rPr>
          <w:lang w:val="tr-TR"/>
        </w:rPr>
        <w:t>Bu standard, Türk Standardları Enstitüsü’nün Mamul Gıdalar Hazırlık Grubu’nca TS 4500 (1985)’ün revizyonu olarak hazırlanmış ve TSE Teknik Kurulu’nun 19 Şubat 2002 tarihli toplantısında kabul edilerek yayımına karar verilmiştir.</w:t>
      </w:r>
    </w:p>
    <w:p w:rsidR="008A14E1" w:rsidRPr="004268D1" w:rsidRDefault="008A14E1" w:rsidP="0016018D">
      <w:pPr>
        <w:rPr>
          <w:lang w:val="tr-TR"/>
        </w:rPr>
      </w:pPr>
    </w:p>
    <w:p w:rsidR="008A14E1" w:rsidRPr="004268D1" w:rsidRDefault="008A14E1" w:rsidP="0016018D">
      <w:pPr>
        <w:numPr>
          <w:ilvl w:val="0"/>
          <w:numId w:val="5"/>
        </w:numPr>
        <w:rPr>
          <w:lang w:val="tr-TR"/>
        </w:rPr>
      </w:pPr>
      <w:r w:rsidRPr="004268D1">
        <w:rPr>
          <w:lang w:val="tr-TR"/>
        </w:rPr>
        <w:t>Bu standardın daha önce yayımlanmış bulunan baskıları geçersizdir.</w:t>
      </w:r>
    </w:p>
    <w:p w:rsidR="008A14E1" w:rsidRPr="004268D1" w:rsidRDefault="008A14E1" w:rsidP="0016018D">
      <w:pPr>
        <w:numPr>
          <w:ilvl w:val="12"/>
          <w:numId w:val="0"/>
        </w:numPr>
        <w:ind w:left="283" w:hanging="283"/>
        <w:rPr>
          <w:lang w:val="tr-TR"/>
        </w:rPr>
      </w:pPr>
    </w:p>
    <w:p w:rsidR="008A14E1" w:rsidRPr="004268D1" w:rsidRDefault="008A14E1" w:rsidP="0016018D">
      <w:pPr>
        <w:numPr>
          <w:ilvl w:val="0"/>
          <w:numId w:val="5"/>
        </w:numPr>
        <w:rPr>
          <w:lang w:val="tr-TR"/>
        </w:rPr>
      </w:pPr>
      <w:r w:rsidRPr="004268D1">
        <w:rPr>
          <w:lang w:val="tr-TR"/>
        </w:rPr>
        <w:t>Bu standardın hazırlanmasında, milli ihtiyaç ve imkanlarımız ön planda olmak üzere, milletlerarası standardlar ve ekonomik ilişkilerimiz bulunan yabancı ülkelerin standardlarındaki esaslar da gözönünde bulundurularak; yarar görülen hallerde, olabilen yakınlık ve benzerliklerin sağlanmasına ve bu esasların, ülkemiz şartları ile bağdaştırılmasına çalışılmıştır.</w:t>
      </w:r>
    </w:p>
    <w:p w:rsidR="008A14E1" w:rsidRPr="004268D1" w:rsidRDefault="008A14E1" w:rsidP="0016018D">
      <w:pPr>
        <w:numPr>
          <w:ilvl w:val="12"/>
          <w:numId w:val="0"/>
        </w:numPr>
        <w:ind w:left="283" w:hanging="283"/>
        <w:rPr>
          <w:lang w:val="tr-TR"/>
        </w:rPr>
      </w:pPr>
    </w:p>
    <w:p w:rsidR="008A14E1" w:rsidRPr="004268D1" w:rsidRDefault="008A14E1" w:rsidP="0016018D">
      <w:pPr>
        <w:rPr>
          <w:lang w:val="tr-TR"/>
        </w:rPr>
      </w:pPr>
    </w:p>
    <w:p w:rsidR="008A14E1" w:rsidRPr="000230EA" w:rsidRDefault="008A14E1">
      <w:pPr>
        <w:jc w:val="center"/>
        <w:rPr>
          <w:rFonts w:ascii="Arial TUR" w:hAnsi="Arial TUR" w:cs="Arial TUR"/>
          <w:color w:val="000000"/>
          <w:lang w:val="tr-TR"/>
        </w:rPr>
      </w:pPr>
      <w:r w:rsidRPr="000230EA">
        <w:rPr>
          <w:rFonts w:ascii="Arial TUR" w:hAnsi="Arial TUR" w:cs="Arial TUR"/>
          <w:color w:val="000000"/>
          <w:lang w:val="tr-TR"/>
        </w:rPr>
        <w:t>Tadil Tasarısının I. Mütalaa Değerlendirmesi</w:t>
      </w:r>
    </w:p>
    <w:p w:rsidR="008A14E1" w:rsidRPr="004268D1" w:rsidRDefault="008A14E1" w:rsidP="0016018D">
      <w:pPr>
        <w:jc w:val="center"/>
        <w:rPr>
          <w:b/>
          <w:bCs/>
          <w:sz w:val="28"/>
          <w:szCs w:val="28"/>
          <w:lang w:val="tr-TR"/>
        </w:rPr>
      </w:pPr>
      <w:r w:rsidRPr="004268D1">
        <w:rPr>
          <w:b/>
          <w:bCs/>
          <w:sz w:val="28"/>
          <w:szCs w:val="28"/>
          <w:lang w:val="tr-TR"/>
        </w:rPr>
        <w:t>Ön söz</w:t>
      </w:r>
    </w:p>
    <w:p w:rsidR="008A14E1" w:rsidRPr="004268D1" w:rsidRDefault="008A14E1" w:rsidP="0016018D">
      <w:pPr>
        <w:rPr>
          <w:lang w:val="tr-TR"/>
        </w:rPr>
      </w:pPr>
    </w:p>
    <w:p w:rsidR="008A14E1" w:rsidRPr="00447D0B" w:rsidRDefault="008A14E1" w:rsidP="00257692">
      <w:pPr>
        <w:numPr>
          <w:ilvl w:val="0"/>
          <w:numId w:val="5"/>
        </w:numPr>
      </w:pPr>
      <w:r w:rsidRPr="00447D0B">
        <w:t xml:space="preserve">Bu tasarı, Türk Standardları Enstitüsü’nün </w:t>
      </w:r>
      <w:r>
        <w:t>Gıda, Tarım ve Hayvancılık İhtisas Kurulu’na bağlı TK24 Gıda Teknik Komitesi’nce TS 13028’in revizyonu olarak</w:t>
      </w:r>
      <w:r w:rsidRPr="00447D0B">
        <w:t xml:space="preserve"> hazırlanmıştır.</w:t>
      </w:r>
      <w:bookmarkStart w:id="4" w:name="_GoBack"/>
      <w:bookmarkEnd w:id="4"/>
    </w:p>
    <w:p w:rsidR="008A14E1" w:rsidRPr="004268D1" w:rsidRDefault="008A14E1" w:rsidP="00A634DF">
      <w:pPr>
        <w:rPr>
          <w:b/>
          <w:bCs/>
          <w:sz w:val="28"/>
          <w:szCs w:val="28"/>
          <w:lang w:val="tr-TR"/>
        </w:rPr>
      </w:pPr>
    </w:p>
    <w:p w:rsidR="008A14E1" w:rsidRPr="004268D1" w:rsidRDefault="008A14E1" w:rsidP="0016018D">
      <w:pPr>
        <w:jc w:val="center"/>
        <w:rPr>
          <w:b/>
          <w:bCs/>
          <w:sz w:val="28"/>
          <w:szCs w:val="28"/>
          <w:lang w:val="tr-TR"/>
        </w:rPr>
      </w:pPr>
      <w:r w:rsidRPr="004268D1">
        <w:rPr>
          <w:b/>
          <w:bCs/>
          <w:sz w:val="28"/>
          <w:szCs w:val="28"/>
          <w:lang w:val="tr-TR"/>
        </w:rPr>
        <w:br w:type="page"/>
        <w:t>İçindekiler</w:t>
      </w:r>
    </w:p>
    <w:p w:rsidR="008A14E1" w:rsidRDefault="008A14E1" w:rsidP="0016018D">
      <w:pPr>
        <w:rPr>
          <w:b/>
          <w:bCs/>
          <w:sz w:val="24"/>
          <w:szCs w:val="24"/>
          <w:lang w:val="tr-TR"/>
        </w:rPr>
      </w:pP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Pr>
          <w:b w:val="0"/>
          <w:bCs w:val="0"/>
          <w:sz w:val="24"/>
          <w:szCs w:val="24"/>
          <w:lang w:val="tr-TR"/>
        </w:rPr>
        <w:fldChar w:fldCharType="begin"/>
      </w:r>
      <w:r>
        <w:rPr>
          <w:b w:val="0"/>
          <w:bCs w:val="0"/>
          <w:sz w:val="24"/>
          <w:szCs w:val="24"/>
          <w:lang w:val="tr-TR"/>
        </w:rPr>
        <w:instrText xml:space="preserve"> TOC \o "1-2" \u </w:instrText>
      </w:r>
      <w:r>
        <w:rPr>
          <w:b w:val="0"/>
          <w:bCs w:val="0"/>
          <w:sz w:val="24"/>
          <w:szCs w:val="24"/>
          <w:lang w:val="tr-TR"/>
        </w:rPr>
        <w:fldChar w:fldCharType="separate"/>
      </w:r>
      <w:r w:rsidRPr="008B4B92">
        <w:rPr>
          <w:noProof/>
          <w:lang w:val="tr-TR"/>
        </w:rPr>
        <w:t>1</w:t>
      </w:r>
      <w:r w:rsidRPr="00052856">
        <w:rPr>
          <w:rFonts w:ascii="Calibri" w:hAnsi="Calibri" w:cs="Calibri"/>
          <w:b w:val="0"/>
          <w:bCs w:val="0"/>
          <w:noProof/>
          <w:sz w:val="22"/>
          <w:szCs w:val="22"/>
          <w:lang w:val="tr-TR"/>
        </w:rPr>
        <w:tab/>
      </w:r>
      <w:r w:rsidRPr="008B4B92">
        <w:rPr>
          <w:noProof/>
          <w:lang w:val="tr-TR"/>
        </w:rPr>
        <w:t>Kapsam</w:t>
      </w:r>
      <w:r>
        <w:rPr>
          <w:noProof/>
        </w:rPr>
        <w:tab/>
      </w:r>
      <w:r>
        <w:rPr>
          <w:noProof/>
        </w:rPr>
        <w:fldChar w:fldCharType="begin"/>
      </w:r>
      <w:r>
        <w:rPr>
          <w:noProof/>
        </w:rPr>
        <w:instrText xml:space="preserve"> PAGEREF _Toc393621124 \h </w:instrText>
      </w:r>
      <w:ins w:id="5"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2</w:t>
      </w:r>
      <w:r w:rsidRPr="00052856">
        <w:rPr>
          <w:rFonts w:ascii="Calibri" w:hAnsi="Calibri" w:cs="Calibri"/>
          <w:b w:val="0"/>
          <w:bCs w:val="0"/>
          <w:noProof/>
          <w:sz w:val="22"/>
          <w:szCs w:val="22"/>
          <w:lang w:val="tr-TR"/>
        </w:rPr>
        <w:tab/>
      </w:r>
      <w:r w:rsidRPr="008B4B92">
        <w:rPr>
          <w:noProof/>
          <w:lang w:val="tr-TR"/>
        </w:rPr>
        <w:t>Atıf yapılan standard ve/veya dokümanlar</w:t>
      </w:r>
      <w:r>
        <w:rPr>
          <w:noProof/>
        </w:rPr>
        <w:tab/>
      </w:r>
      <w:r>
        <w:rPr>
          <w:noProof/>
        </w:rPr>
        <w:fldChar w:fldCharType="begin"/>
      </w:r>
      <w:r>
        <w:rPr>
          <w:noProof/>
        </w:rPr>
        <w:instrText xml:space="preserve"> PAGEREF _Toc393621125 \h </w:instrText>
      </w:r>
      <w:ins w:id="6"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3</w:t>
      </w:r>
      <w:r w:rsidRPr="00052856">
        <w:rPr>
          <w:rFonts w:ascii="Calibri" w:hAnsi="Calibri" w:cs="Calibri"/>
          <w:b w:val="0"/>
          <w:bCs w:val="0"/>
          <w:noProof/>
          <w:sz w:val="22"/>
          <w:szCs w:val="22"/>
          <w:lang w:val="tr-TR"/>
        </w:rPr>
        <w:tab/>
      </w:r>
      <w:r w:rsidRPr="008B4B92">
        <w:rPr>
          <w:noProof/>
          <w:lang w:val="tr-TR"/>
        </w:rPr>
        <w:t>Terimler ve tarifler</w:t>
      </w:r>
      <w:r>
        <w:rPr>
          <w:noProof/>
        </w:rPr>
        <w:tab/>
      </w:r>
      <w:r>
        <w:rPr>
          <w:noProof/>
        </w:rPr>
        <w:fldChar w:fldCharType="begin"/>
      </w:r>
      <w:r>
        <w:rPr>
          <w:noProof/>
        </w:rPr>
        <w:instrText xml:space="preserve"> PAGEREF _Toc393621126 \h </w:instrText>
      </w:r>
      <w:ins w:id="7"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3.1</w:t>
      </w:r>
      <w:r w:rsidRPr="00052856">
        <w:rPr>
          <w:rFonts w:ascii="Calibri" w:hAnsi="Calibri" w:cs="Calibri"/>
          <w:noProof/>
          <w:sz w:val="22"/>
          <w:szCs w:val="22"/>
          <w:lang w:val="tr-TR"/>
        </w:rPr>
        <w:tab/>
      </w:r>
      <w:r>
        <w:rPr>
          <w:noProof/>
        </w:rPr>
        <w:t>Çekme helva</w:t>
      </w:r>
      <w:r>
        <w:rPr>
          <w:noProof/>
        </w:rPr>
        <w:tab/>
      </w:r>
      <w:r>
        <w:rPr>
          <w:noProof/>
        </w:rPr>
        <w:fldChar w:fldCharType="begin"/>
      </w:r>
      <w:r>
        <w:rPr>
          <w:noProof/>
        </w:rPr>
        <w:instrText xml:space="preserve"> PAGEREF _Toc393621127 \h </w:instrText>
      </w:r>
      <w:ins w:id="8"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3.2</w:t>
      </w:r>
      <w:r w:rsidRPr="00052856">
        <w:rPr>
          <w:rFonts w:ascii="Calibri" w:hAnsi="Calibri" w:cs="Calibri"/>
          <w:noProof/>
          <w:sz w:val="22"/>
          <w:szCs w:val="22"/>
          <w:lang w:val="tr-TR"/>
        </w:rPr>
        <w:tab/>
      </w:r>
      <w:r>
        <w:rPr>
          <w:noProof/>
        </w:rPr>
        <w:t>Çeşni maddeleri</w:t>
      </w:r>
      <w:r>
        <w:rPr>
          <w:noProof/>
        </w:rPr>
        <w:tab/>
      </w:r>
      <w:r>
        <w:rPr>
          <w:noProof/>
        </w:rPr>
        <w:fldChar w:fldCharType="begin"/>
      </w:r>
      <w:r>
        <w:rPr>
          <w:noProof/>
        </w:rPr>
        <w:instrText xml:space="preserve"> PAGEREF _Toc393621128 \h </w:instrText>
      </w:r>
      <w:ins w:id="9"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3.3</w:t>
      </w:r>
      <w:r w:rsidRPr="00052856">
        <w:rPr>
          <w:rFonts w:ascii="Calibri" w:hAnsi="Calibri" w:cs="Calibri"/>
          <w:noProof/>
          <w:sz w:val="22"/>
          <w:szCs w:val="22"/>
          <w:lang w:val="tr-TR"/>
        </w:rPr>
        <w:tab/>
      </w:r>
      <w:r>
        <w:rPr>
          <w:noProof/>
        </w:rPr>
        <w:t>Yabancı madde</w:t>
      </w:r>
      <w:r>
        <w:rPr>
          <w:noProof/>
        </w:rPr>
        <w:tab/>
      </w:r>
      <w:r>
        <w:rPr>
          <w:noProof/>
        </w:rPr>
        <w:fldChar w:fldCharType="begin"/>
      </w:r>
      <w:r>
        <w:rPr>
          <w:noProof/>
        </w:rPr>
        <w:instrText xml:space="preserve"> PAGEREF _Toc393621129 \h </w:instrText>
      </w:r>
      <w:ins w:id="10"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4</w:t>
      </w:r>
      <w:r w:rsidRPr="00052856">
        <w:rPr>
          <w:rFonts w:ascii="Calibri" w:hAnsi="Calibri" w:cs="Calibri"/>
          <w:b w:val="0"/>
          <w:bCs w:val="0"/>
          <w:noProof/>
          <w:sz w:val="22"/>
          <w:szCs w:val="22"/>
          <w:lang w:val="tr-TR"/>
        </w:rPr>
        <w:tab/>
      </w:r>
      <w:r w:rsidRPr="008B4B92">
        <w:rPr>
          <w:noProof/>
          <w:lang w:val="tr-TR"/>
        </w:rPr>
        <w:t>Sınıflandırma ve özellikler</w:t>
      </w:r>
      <w:r>
        <w:rPr>
          <w:noProof/>
        </w:rPr>
        <w:tab/>
      </w:r>
      <w:r>
        <w:rPr>
          <w:noProof/>
        </w:rPr>
        <w:fldChar w:fldCharType="begin"/>
      </w:r>
      <w:r>
        <w:rPr>
          <w:noProof/>
        </w:rPr>
        <w:instrText xml:space="preserve"> PAGEREF _Toc393621130 \h </w:instrText>
      </w:r>
      <w:ins w:id="11"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4.1</w:t>
      </w:r>
      <w:r w:rsidRPr="00052856">
        <w:rPr>
          <w:rFonts w:ascii="Calibri" w:hAnsi="Calibri" w:cs="Calibri"/>
          <w:noProof/>
          <w:sz w:val="22"/>
          <w:szCs w:val="22"/>
          <w:lang w:val="tr-TR"/>
        </w:rPr>
        <w:tab/>
      </w:r>
      <w:r>
        <w:rPr>
          <w:noProof/>
        </w:rPr>
        <w:t>Özellikler</w:t>
      </w:r>
      <w:r>
        <w:rPr>
          <w:noProof/>
        </w:rPr>
        <w:tab/>
      </w:r>
      <w:r>
        <w:rPr>
          <w:noProof/>
        </w:rPr>
        <w:fldChar w:fldCharType="begin"/>
      </w:r>
      <w:r>
        <w:rPr>
          <w:noProof/>
        </w:rPr>
        <w:instrText xml:space="preserve"> PAGEREF _Toc393621131 \h </w:instrText>
      </w:r>
      <w:ins w:id="12" w:author="fundaa" w:date="2014-11-03T15:31:00Z">
        <w:r>
          <w:rPr>
            <w:noProof/>
          </w:rPr>
        </w:r>
      </w:ins>
      <w:r>
        <w:rPr>
          <w:noProof/>
        </w:rPr>
        <w:fldChar w:fldCharType="separate"/>
      </w:r>
      <w:r>
        <w:rPr>
          <w:noProof/>
        </w:rPr>
        <w:t>1</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4.3</w:t>
      </w:r>
      <w:r w:rsidRPr="00052856">
        <w:rPr>
          <w:rFonts w:ascii="Calibri" w:hAnsi="Calibri" w:cs="Calibri"/>
          <w:noProof/>
          <w:sz w:val="22"/>
          <w:szCs w:val="22"/>
          <w:lang w:val="tr-TR"/>
        </w:rPr>
        <w:tab/>
      </w:r>
      <w:r>
        <w:rPr>
          <w:noProof/>
        </w:rPr>
        <w:t>Özellik, muayene ve deney madde numaraları</w:t>
      </w:r>
      <w:r>
        <w:rPr>
          <w:noProof/>
        </w:rPr>
        <w:tab/>
      </w:r>
      <w:r>
        <w:rPr>
          <w:noProof/>
        </w:rPr>
        <w:fldChar w:fldCharType="begin"/>
      </w:r>
      <w:r>
        <w:rPr>
          <w:noProof/>
        </w:rPr>
        <w:instrText xml:space="preserve"> PAGEREF _Toc393621132 \h </w:instrText>
      </w:r>
      <w:ins w:id="13" w:author="fundaa" w:date="2014-11-03T15:31:00Z">
        <w:r>
          <w:rPr>
            <w:noProof/>
          </w:rPr>
        </w:r>
      </w:ins>
      <w:r>
        <w:rPr>
          <w:noProof/>
        </w:rPr>
        <w:fldChar w:fldCharType="separate"/>
      </w:r>
      <w:r>
        <w:rPr>
          <w:noProof/>
        </w:rPr>
        <w:t>2</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5</w:t>
      </w:r>
      <w:r w:rsidRPr="00052856">
        <w:rPr>
          <w:rFonts w:ascii="Calibri" w:hAnsi="Calibri" w:cs="Calibri"/>
          <w:b w:val="0"/>
          <w:bCs w:val="0"/>
          <w:noProof/>
          <w:sz w:val="22"/>
          <w:szCs w:val="22"/>
          <w:lang w:val="tr-TR"/>
        </w:rPr>
        <w:tab/>
      </w:r>
      <w:r w:rsidRPr="008B4B92">
        <w:rPr>
          <w:noProof/>
          <w:lang w:val="tr-TR"/>
        </w:rPr>
        <w:t>Numune alma, muayene ve deneyler</w:t>
      </w:r>
      <w:r>
        <w:rPr>
          <w:noProof/>
        </w:rPr>
        <w:tab/>
      </w:r>
      <w:r>
        <w:rPr>
          <w:noProof/>
        </w:rPr>
        <w:fldChar w:fldCharType="begin"/>
      </w:r>
      <w:r>
        <w:rPr>
          <w:noProof/>
        </w:rPr>
        <w:instrText xml:space="preserve"> PAGEREF _Toc393621133 \h </w:instrText>
      </w:r>
      <w:ins w:id="14" w:author="fundaa" w:date="2014-11-03T15:31:00Z">
        <w:r>
          <w:rPr>
            <w:noProof/>
          </w:rPr>
        </w:r>
      </w:ins>
      <w:r>
        <w:rPr>
          <w:noProof/>
        </w:rPr>
        <w:fldChar w:fldCharType="separate"/>
      </w:r>
      <w:r>
        <w:rPr>
          <w:noProof/>
        </w:rPr>
        <w:t>2</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5.1</w:t>
      </w:r>
      <w:r w:rsidRPr="00052856">
        <w:rPr>
          <w:rFonts w:ascii="Calibri" w:hAnsi="Calibri" w:cs="Calibri"/>
          <w:noProof/>
          <w:sz w:val="22"/>
          <w:szCs w:val="22"/>
          <w:lang w:val="tr-TR"/>
        </w:rPr>
        <w:tab/>
      </w:r>
      <w:r>
        <w:rPr>
          <w:noProof/>
        </w:rPr>
        <w:t>Numune alma</w:t>
      </w:r>
      <w:r>
        <w:rPr>
          <w:noProof/>
        </w:rPr>
        <w:tab/>
      </w:r>
      <w:r>
        <w:rPr>
          <w:noProof/>
        </w:rPr>
        <w:fldChar w:fldCharType="begin"/>
      </w:r>
      <w:r>
        <w:rPr>
          <w:noProof/>
        </w:rPr>
        <w:instrText xml:space="preserve"> PAGEREF _Toc393621134 \h </w:instrText>
      </w:r>
      <w:ins w:id="15" w:author="fundaa" w:date="2014-11-03T15:31:00Z">
        <w:r>
          <w:rPr>
            <w:noProof/>
          </w:rPr>
        </w:r>
      </w:ins>
      <w:r>
        <w:rPr>
          <w:noProof/>
        </w:rPr>
        <w:fldChar w:fldCharType="separate"/>
      </w:r>
      <w:r>
        <w:rPr>
          <w:noProof/>
        </w:rPr>
        <w:t>2</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5.2</w:t>
      </w:r>
      <w:r w:rsidRPr="00052856">
        <w:rPr>
          <w:rFonts w:ascii="Calibri" w:hAnsi="Calibri" w:cs="Calibri"/>
          <w:noProof/>
          <w:sz w:val="22"/>
          <w:szCs w:val="22"/>
          <w:lang w:val="tr-TR"/>
        </w:rPr>
        <w:tab/>
      </w:r>
      <w:r>
        <w:rPr>
          <w:noProof/>
        </w:rPr>
        <w:t>Muayeneler</w:t>
      </w:r>
      <w:r>
        <w:rPr>
          <w:noProof/>
        </w:rPr>
        <w:tab/>
      </w:r>
      <w:r>
        <w:rPr>
          <w:noProof/>
        </w:rPr>
        <w:fldChar w:fldCharType="begin"/>
      </w:r>
      <w:r>
        <w:rPr>
          <w:noProof/>
        </w:rPr>
        <w:instrText xml:space="preserve"> PAGEREF _Toc393621135 \h </w:instrText>
      </w:r>
      <w:ins w:id="16" w:author="fundaa" w:date="2014-11-03T15:31:00Z">
        <w:r>
          <w:rPr>
            <w:noProof/>
          </w:rPr>
        </w:r>
      </w:ins>
      <w:r>
        <w:rPr>
          <w:noProof/>
        </w:rPr>
        <w:fldChar w:fldCharType="separate"/>
      </w:r>
      <w:r>
        <w:rPr>
          <w:noProof/>
        </w:rPr>
        <w:t>3</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5.3</w:t>
      </w:r>
      <w:r w:rsidRPr="00052856">
        <w:rPr>
          <w:rFonts w:ascii="Calibri" w:hAnsi="Calibri" w:cs="Calibri"/>
          <w:noProof/>
          <w:sz w:val="22"/>
          <w:szCs w:val="22"/>
          <w:lang w:val="tr-TR"/>
        </w:rPr>
        <w:tab/>
      </w:r>
      <w:r>
        <w:rPr>
          <w:noProof/>
        </w:rPr>
        <w:t>Deneyler</w:t>
      </w:r>
      <w:r>
        <w:rPr>
          <w:noProof/>
        </w:rPr>
        <w:tab/>
      </w:r>
      <w:r>
        <w:rPr>
          <w:noProof/>
        </w:rPr>
        <w:fldChar w:fldCharType="begin"/>
      </w:r>
      <w:r>
        <w:rPr>
          <w:noProof/>
        </w:rPr>
        <w:instrText xml:space="preserve"> PAGEREF _Toc393621136 \h </w:instrText>
      </w:r>
      <w:ins w:id="17" w:author="fundaa" w:date="2014-11-03T15:31:00Z">
        <w:r>
          <w:rPr>
            <w:noProof/>
          </w:rPr>
        </w:r>
      </w:ins>
      <w:r>
        <w:rPr>
          <w:noProof/>
        </w:rPr>
        <w:fldChar w:fldCharType="separate"/>
      </w:r>
      <w:r>
        <w:rPr>
          <w:noProof/>
        </w:rPr>
        <w:t>3</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5.4</w:t>
      </w:r>
      <w:r w:rsidRPr="00052856">
        <w:rPr>
          <w:rFonts w:ascii="Calibri" w:hAnsi="Calibri" w:cs="Calibri"/>
          <w:noProof/>
          <w:sz w:val="22"/>
          <w:szCs w:val="22"/>
          <w:lang w:val="tr-TR"/>
        </w:rPr>
        <w:tab/>
      </w:r>
      <w:r>
        <w:rPr>
          <w:noProof/>
        </w:rPr>
        <w:t>Değerlendirme</w:t>
      </w:r>
      <w:r>
        <w:rPr>
          <w:noProof/>
        </w:rPr>
        <w:tab/>
      </w:r>
      <w:r>
        <w:rPr>
          <w:noProof/>
        </w:rPr>
        <w:fldChar w:fldCharType="begin"/>
      </w:r>
      <w:r>
        <w:rPr>
          <w:noProof/>
        </w:rPr>
        <w:instrText xml:space="preserve"> PAGEREF _Toc393621137 \h </w:instrText>
      </w:r>
      <w:ins w:id="18" w:author="fundaa" w:date="2014-11-03T15:31:00Z">
        <w:r>
          <w:rPr>
            <w:noProof/>
          </w:rPr>
        </w:r>
      </w:ins>
      <w:r>
        <w:rPr>
          <w:noProof/>
        </w:rPr>
        <w:fldChar w:fldCharType="separate"/>
      </w:r>
      <w:r>
        <w:rPr>
          <w:noProof/>
        </w:rPr>
        <w:t>3</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5.5</w:t>
      </w:r>
      <w:r w:rsidRPr="00052856">
        <w:rPr>
          <w:rFonts w:ascii="Calibri" w:hAnsi="Calibri" w:cs="Calibri"/>
          <w:noProof/>
          <w:sz w:val="22"/>
          <w:szCs w:val="22"/>
          <w:lang w:val="tr-TR"/>
        </w:rPr>
        <w:tab/>
      </w:r>
      <w:r>
        <w:rPr>
          <w:noProof/>
        </w:rPr>
        <w:t>Muayene ve deney raporu</w:t>
      </w:r>
      <w:r>
        <w:rPr>
          <w:noProof/>
        </w:rPr>
        <w:tab/>
      </w:r>
      <w:r>
        <w:rPr>
          <w:noProof/>
        </w:rPr>
        <w:fldChar w:fldCharType="begin"/>
      </w:r>
      <w:r>
        <w:rPr>
          <w:noProof/>
        </w:rPr>
        <w:instrText xml:space="preserve"> PAGEREF _Toc393621138 \h </w:instrText>
      </w:r>
      <w:ins w:id="19" w:author="fundaa" w:date="2014-11-03T15:31:00Z">
        <w:r>
          <w:rPr>
            <w:noProof/>
          </w:rPr>
        </w:r>
      </w:ins>
      <w:r>
        <w:rPr>
          <w:noProof/>
        </w:rPr>
        <w:fldChar w:fldCharType="separate"/>
      </w:r>
      <w:r>
        <w:rPr>
          <w:noProof/>
        </w:rPr>
        <w:t>3</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6</w:t>
      </w:r>
      <w:r w:rsidRPr="00052856">
        <w:rPr>
          <w:rFonts w:ascii="Calibri" w:hAnsi="Calibri" w:cs="Calibri"/>
          <w:b w:val="0"/>
          <w:bCs w:val="0"/>
          <w:noProof/>
          <w:sz w:val="22"/>
          <w:szCs w:val="22"/>
          <w:lang w:val="tr-TR"/>
        </w:rPr>
        <w:tab/>
      </w:r>
      <w:r w:rsidRPr="008B4B92">
        <w:rPr>
          <w:noProof/>
          <w:lang w:val="tr-TR"/>
        </w:rPr>
        <w:t>Piyasaya arz</w:t>
      </w:r>
      <w:r>
        <w:rPr>
          <w:noProof/>
        </w:rPr>
        <w:tab/>
      </w:r>
      <w:r>
        <w:rPr>
          <w:noProof/>
        </w:rPr>
        <w:fldChar w:fldCharType="begin"/>
      </w:r>
      <w:r>
        <w:rPr>
          <w:noProof/>
        </w:rPr>
        <w:instrText xml:space="preserve"> PAGEREF _Toc393621139 \h </w:instrText>
      </w:r>
      <w:ins w:id="20" w:author="fundaa" w:date="2014-11-03T15:31:00Z">
        <w:r>
          <w:rPr>
            <w:noProof/>
          </w:rPr>
        </w:r>
      </w:ins>
      <w:r>
        <w:rPr>
          <w:noProof/>
        </w:rPr>
        <w:fldChar w:fldCharType="separate"/>
      </w:r>
      <w:r>
        <w:rPr>
          <w:noProof/>
        </w:rPr>
        <w:t>3</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6.1</w:t>
      </w:r>
      <w:r w:rsidRPr="00052856">
        <w:rPr>
          <w:rFonts w:ascii="Calibri" w:hAnsi="Calibri" w:cs="Calibri"/>
          <w:noProof/>
          <w:sz w:val="22"/>
          <w:szCs w:val="22"/>
          <w:lang w:val="tr-TR"/>
        </w:rPr>
        <w:tab/>
      </w:r>
      <w:r>
        <w:rPr>
          <w:noProof/>
        </w:rPr>
        <w:t>Ambalajlama</w:t>
      </w:r>
      <w:r>
        <w:rPr>
          <w:noProof/>
        </w:rPr>
        <w:tab/>
      </w:r>
      <w:r>
        <w:rPr>
          <w:noProof/>
        </w:rPr>
        <w:fldChar w:fldCharType="begin"/>
      </w:r>
      <w:r>
        <w:rPr>
          <w:noProof/>
        </w:rPr>
        <w:instrText xml:space="preserve"> PAGEREF _Toc393621140 \h </w:instrText>
      </w:r>
      <w:ins w:id="21" w:author="fundaa" w:date="2014-11-03T15:31:00Z">
        <w:r>
          <w:rPr>
            <w:noProof/>
          </w:rPr>
        </w:r>
      </w:ins>
      <w:r>
        <w:rPr>
          <w:noProof/>
        </w:rPr>
        <w:fldChar w:fldCharType="separate"/>
      </w:r>
      <w:r>
        <w:rPr>
          <w:noProof/>
        </w:rPr>
        <w:t>4</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6.2</w:t>
      </w:r>
      <w:r w:rsidRPr="00052856">
        <w:rPr>
          <w:rFonts w:ascii="Calibri" w:hAnsi="Calibri" w:cs="Calibri"/>
          <w:noProof/>
          <w:sz w:val="22"/>
          <w:szCs w:val="22"/>
          <w:lang w:val="tr-TR"/>
        </w:rPr>
        <w:tab/>
      </w:r>
      <w:r>
        <w:rPr>
          <w:noProof/>
        </w:rPr>
        <w:t>İşaretleme</w:t>
      </w:r>
      <w:r>
        <w:rPr>
          <w:noProof/>
        </w:rPr>
        <w:tab/>
      </w:r>
      <w:r>
        <w:rPr>
          <w:noProof/>
        </w:rPr>
        <w:fldChar w:fldCharType="begin"/>
      </w:r>
      <w:r>
        <w:rPr>
          <w:noProof/>
        </w:rPr>
        <w:instrText xml:space="preserve"> PAGEREF _Toc393621141 \h </w:instrText>
      </w:r>
      <w:ins w:id="22" w:author="fundaa" w:date="2014-11-03T15:31:00Z">
        <w:r>
          <w:rPr>
            <w:noProof/>
          </w:rPr>
        </w:r>
      </w:ins>
      <w:r>
        <w:rPr>
          <w:noProof/>
        </w:rPr>
        <w:fldChar w:fldCharType="separate"/>
      </w:r>
      <w:r>
        <w:rPr>
          <w:noProof/>
        </w:rPr>
        <w:t>4</w:t>
      </w:r>
      <w:r>
        <w:rPr>
          <w:noProof/>
        </w:rPr>
        <w:fldChar w:fldCharType="end"/>
      </w:r>
    </w:p>
    <w:p w:rsidR="008A14E1" w:rsidRPr="00052856" w:rsidRDefault="008A14E1">
      <w:pPr>
        <w:pStyle w:val="TOC2"/>
        <w:tabs>
          <w:tab w:val="left" w:pos="800"/>
          <w:tab w:val="right" w:leader="dot" w:pos="9628"/>
        </w:tabs>
        <w:rPr>
          <w:rFonts w:ascii="Calibri" w:hAnsi="Calibri" w:cs="Calibri"/>
          <w:noProof/>
          <w:sz w:val="22"/>
          <w:szCs w:val="22"/>
          <w:lang w:val="tr-TR"/>
        </w:rPr>
      </w:pPr>
      <w:r>
        <w:rPr>
          <w:noProof/>
        </w:rPr>
        <w:t>6.3</w:t>
      </w:r>
      <w:r w:rsidRPr="00052856">
        <w:rPr>
          <w:rFonts w:ascii="Calibri" w:hAnsi="Calibri" w:cs="Calibri"/>
          <w:noProof/>
          <w:sz w:val="22"/>
          <w:szCs w:val="22"/>
          <w:lang w:val="tr-TR"/>
        </w:rPr>
        <w:tab/>
      </w:r>
      <w:r>
        <w:rPr>
          <w:noProof/>
        </w:rPr>
        <w:t>Taşıma ve muhafaza</w:t>
      </w:r>
      <w:r>
        <w:rPr>
          <w:noProof/>
        </w:rPr>
        <w:tab/>
      </w:r>
      <w:r>
        <w:rPr>
          <w:noProof/>
        </w:rPr>
        <w:fldChar w:fldCharType="begin"/>
      </w:r>
      <w:r>
        <w:rPr>
          <w:noProof/>
        </w:rPr>
        <w:instrText xml:space="preserve"> PAGEREF _Toc393621142 \h </w:instrText>
      </w:r>
      <w:ins w:id="23" w:author="fundaa" w:date="2014-11-03T15:31:00Z">
        <w:r>
          <w:rPr>
            <w:noProof/>
          </w:rPr>
        </w:r>
      </w:ins>
      <w:r>
        <w:rPr>
          <w:noProof/>
        </w:rPr>
        <w:fldChar w:fldCharType="separate"/>
      </w:r>
      <w:r>
        <w:rPr>
          <w:noProof/>
        </w:rPr>
        <w:t>4</w:t>
      </w:r>
      <w:r>
        <w:rPr>
          <w:noProof/>
        </w:rPr>
        <w:fldChar w:fldCharType="end"/>
      </w:r>
    </w:p>
    <w:p w:rsidR="008A14E1" w:rsidRPr="00052856" w:rsidRDefault="008A14E1">
      <w:pPr>
        <w:pStyle w:val="TOC1"/>
        <w:tabs>
          <w:tab w:val="left" w:pos="440"/>
          <w:tab w:val="right" w:leader="dot" w:pos="9628"/>
        </w:tabs>
        <w:rPr>
          <w:rFonts w:ascii="Calibri" w:hAnsi="Calibri" w:cs="Calibri"/>
          <w:b w:val="0"/>
          <w:bCs w:val="0"/>
          <w:noProof/>
          <w:sz w:val="22"/>
          <w:szCs w:val="22"/>
          <w:lang w:val="tr-TR"/>
        </w:rPr>
      </w:pPr>
      <w:r w:rsidRPr="008B4B92">
        <w:rPr>
          <w:noProof/>
          <w:lang w:val="tr-TR"/>
        </w:rPr>
        <w:t>7</w:t>
      </w:r>
      <w:r w:rsidRPr="00052856">
        <w:rPr>
          <w:rFonts w:ascii="Calibri" w:hAnsi="Calibri" w:cs="Calibri"/>
          <w:b w:val="0"/>
          <w:bCs w:val="0"/>
          <w:noProof/>
          <w:sz w:val="22"/>
          <w:szCs w:val="22"/>
          <w:lang w:val="tr-TR"/>
        </w:rPr>
        <w:tab/>
      </w:r>
      <w:r w:rsidRPr="008B4B92">
        <w:rPr>
          <w:noProof/>
          <w:lang w:val="tr-TR"/>
        </w:rPr>
        <w:t>Çeşitli hükümler</w:t>
      </w:r>
      <w:r>
        <w:rPr>
          <w:noProof/>
        </w:rPr>
        <w:tab/>
      </w:r>
      <w:r>
        <w:rPr>
          <w:noProof/>
        </w:rPr>
        <w:fldChar w:fldCharType="begin"/>
      </w:r>
      <w:r>
        <w:rPr>
          <w:noProof/>
        </w:rPr>
        <w:instrText xml:space="preserve"> PAGEREF _Toc393621143 \h </w:instrText>
      </w:r>
      <w:ins w:id="24" w:author="fundaa" w:date="2014-11-03T15:31:00Z">
        <w:r>
          <w:rPr>
            <w:noProof/>
          </w:rPr>
        </w:r>
      </w:ins>
      <w:r>
        <w:rPr>
          <w:noProof/>
        </w:rPr>
        <w:fldChar w:fldCharType="separate"/>
      </w:r>
      <w:r>
        <w:rPr>
          <w:noProof/>
        </w:rPr>
        <w:t>4</w:t>
      </w:r>
      <w:r>
        <w:rPr>
          <w:noProof/>
        </w:rPr>
        <w:fldChar w:fldCharType="end"/>
      </w:r>
    </w:p>
    <w:p w:rsidR="008A14E1" w:rsidRPr="00052856" w:rsidRDefault="008A14E1">
      <w:pPr>
        <w:pStyle w:val="TOC1"/>
        <w:tabs>
          <w:tab w:val="right" w:leader="dot" w:pos="9628"/>
        </w:tabs>
        <w:rPr>
          <w:rFonts w:ascii="Calibri" w:hAnsi="Calibri" w:cs="Calibri"/>
          <w:b w:val="0"/>
          <w:bCs w:val="0"/>
          <w:noProof/>
          <w:sz w:val="22"/>
          <w:szCs w:val="22"/>
          <w:lang w:val="tr-TR"/>
        </w:rPr>
      </w:pPr>
      <w:r w:rsidRPr="008B4B92">
        <w:rPr>
          <w:noProof/>
          <w:lang w:val="tr-TR"/>
        </w:rPr>
        <w:t>Yararlanılan kaynaklar</w:t>
      </w:r>
      <w:r>
        <w:rPr>
          <w:noProof/>
        </w:rPr>
        <w:tab/>
      </w:r>
      <w:r>
        <w:rPr>
          <w:noProof/>
        </w:rPr>
        <w:fldChar w:fldCharType="begin"/>
      </w:r>
      <w:r>
        <w:rPr>
          <w:noProof/>
        </w:rPr>
        <w:instrText xml:space="preserve"> PAGEREF _Toc393621144 \h </w:instrText>
      </w:r>
      <w:ins w:id="25" w:author="fundaa" w:date="2014-11-03T15:31:00Z">
        <w:r>
          <w:rPr>
            <w:noProof/>
          </w:rPr>
        </w:r>
      </w:ins>
      <w:r>
        <w:rPr>
          <w:noProof/>
        </w:rPr>
        <w:fldChar w:fldCharType="separate"/>
      </w:r>
      <w:r>
        <w:rPr>
          <w:noProof/>
        </w:rPr>
        <w:t>4</w:t>
      </w:r>
      <w:r>
        <w:rPr>
          <w:noProof/>
        </w:rPr>
        <w:fldChar w:fldCharType="end"/>
      </w:r>
    </w:p>
    <w:p w:rsidR="008A14E1" w:rsidRDefault="008A14E1" w:rsidP="001039A1">
      <w:pPr>
        <w:rPr>
          <w:b/>
          <w:bCs/>
          <w:sz w:val="28"/>
          <w:szCs w:val="28"/>
          <w:lang w:val="tr-TR"/>
        </w:rPr>
        <w:sectPr w:rsidR="008A14E1" w:rsidSect="00D056E7">
          <w:headerReference w:type="even" r:id="rId10"/>
          <w:headerReference w:type="default" r:id="rId11"/>
          <w:footerReference w:type="first" r:id="rId12"/>
          <w:pgSz w:w="11906" w:h="16838" w:code="9"/>
          <w:pgMar w:top="1418" w:right="1134" w:bottom="1134" w:left="1134" w:header="851" w:footer="851" w:gutter="0"/>
          <w:cols w:space="708"/>
          <w:titlePg/>
        </w:sectPr>
      </w:pPr>
      <w:r>
        <w:rPr>
          <w:b/>
          <w:bCs/>
          <w:sz w:val="24"/>
          <w:szCs w:val="24"/>
          <w:lang w:val="tr-TR"/>
        </w:rPr>
        <w:fldChar w:fldCharType="end"/>
      </w:r>
    </w:p>
    <w:p w:rsidR="008A14E1" w:rsidRPr="004268D1" w:rsidRDefault="008A14E1" w:rsidP="0016018D">
      <w:pPr>
        <w:jc w:val="center"/>
        <w:rPr>
          <w:b/>
          <w:bCs/>
          <w:sz w:val="28"/>
          <w:szCs w:val="28"/>
          <w:lang w:val="tr-TR"/>
        </w:rPr>
      </w:pPr>
      <w:r>
        <w:rPr>
          <w:b/>
          <w:bCs/>
          <w:sz w:val="28"/>
          <w:szCs w:val="28"/>
          <w:lang w:val="tr-TR"/>
        </w:rPr>
        <w:t>Çekme helva</w:t>
      </w:r>
    </w:p>
    <w:p w:rsidR="008A14E1" w:rsidRPr="004268D1" w:rsidRDefault="008A14E1" w:rsidP="0016018D">
      <w:pPr>
        <w:rPr>
          <w:lang w:val="tr-TR"/>
        </w:rPr>
      </w:pPr>
    </w:p>
    <w:p w:rsidR="008A14E1" w:rsidRPr="004268D1" w:rsidRDefault="008A14E1" w:rsidP="0016018D">
      <w:pPr>
        <w:pBdr>
          <w:top w:val="single" w:sz="4" w:space="1" w:color="auto"/>
        </w:pBdr>
        <w:rPr>
          <w:lang w:val="tr-TR"/>
        </w:rPr>
      </w:pPr>
    </w:p>
    <w:p w:rsidR="008A14E1" w:rsidRPr="004268D1" w:rsidRDefault="008A14E1" w:rsidP="0016018D">
      <w:pPr>
        <w:pStyle w:val="Heading1"/>
      </w:pPr>
      <w:bookmarkStart w:id="26" w:name="_Toc245021890"/>
      <w:bookmarkStart w:id="27" w:name="_Toc393621124"/>
      <w:r w:rsidRPr="004268D1">
        <w:t>1</w:t>
      </w:r>
      <w:r w:rsidRPr="004268D1">
        <w:rPr>
          <w:b w:val="0"/>
          <w:bCs w:val="0"/>
        </w:rPr>
        <w:tab/>
      </w:r>
      <w:r w:rsidRPr="004268D1">
        <w:t>Kapsam</w:t>
      </w:r>
      <w:bookmarkEnd w:id="26"/>
      <w:bookmarkEnd w:id="27"/>
    </w:p>
    <w:p w:rsidR="008A14E1" w:rsidRDefault="008A14E1" w:rsidP="0016018D">
      <w:pPr>
        <w:rPr>
          <w:lang w:val="tr-TR"/>
        </w:rPr>
      </w:pPr>
      <w:r w:rsidRPr="00F3309A">
        <w:rPr>
          <w:lang w:val="tr-TR"/>
        </w:rPr>
        <w:t>Bu standard, çekme helvayı kapsar</w:t>
      </w:r>
      <w:r>
        <w:rPr>
          <w:lang w:val="tr-TR"/>
        </w:rPr>
        <w:t>.</w:t>
      </w:r>
    </w:p>
    <w:p w:rsidR="008A14E1" w:rsidRPr="004268D1" w:rsidRDefault="008A14E1" w:rsidP="0016018D">
      <w:pPr>
        <w:rPr>
          <w:lang w:val="tr-TR"/>
        </w:rPr>
      </w:pPr>
      <w:r w:rsidRPr="004268D1">
        <w:rPr>
          <w:lang w:val="tr-TR"/>
        </w:rPr>
        <w:t xml:space="preserve"> </w:t>
      </w:r>
    </w:p>
    <w:p w:rsidR="008A14E1" w:rsidRPr="004268D1" w:rsidRDefault="008A14E1" w:rsidP="0016018D">
      <w:pPr>
        <w:pStyle w:val="Heading1"/>
      </w:pPr>
      <w:bookmarkStart w:id="28" w:name="_Toc245021891"/>
      <w:bookmarkStart w:id="29" w:name="_Toc393621125"/>
      <w:r>
        <w:t>2</w:t>
      </w:r>
      <w:r>
        <w:tab/>
        <w:t>Atıf yapılan standard</w:t>
      </w:r>
      <w:r w:rsidRPr="004268D1">
        <w:t xml:space="preserve"> ve/veya dokümanlar</w:t>
      </w:r>
      <w:bookmarkEnd w:id="28"/>
      <w:bookmarkEnd w:id="29"/>
    </w:p>
    <w:p w:rsidR="008A14E1" w:rsidRPr="004268D1" w:rsidRDefault="008A14E1" w:rsidP="0016018D">
      <w:pPr>
        <w:rPr>
          <w:lang w:val="tr-TR"/>
        </w:rPr>
      </w:pPr>
      <w:r w:rsidRPr="004268D1">
        <w:rPr>
          <w:lang w:val="tr-TR"/>
        </w:rPr>
        <w:t>Bu standardda, diğer standard ve/veya dokümanlara atıf yapılmaktadır. Bu atıflar metin içerisinde uygun yerlerde belirtilmiş ve aşağıda liste hâlinde verilmiştir. * işaretli olanlar bu standardın basıldığı tarihte İngilizce metin olarak yayımlanmış olan Türk Standardlarıdır.</w:t>
      </w:r>
    </w:p>
    <w:p w:rsidR="008A14E1" w:rsidRPr="004268D1" w:rsidRDefault="008A14E1" w:rsidP="0016018D">
      <w:pPr>
        <w:rPr>
          <w:lang w:val="tr-TR"/>
        </w:rPr>
      </w:pPr>
    </w:p>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440"/>
        <w:gridCol w:w="3886"/>
        <w:gridCol w:w="4313"/>
      </w:tblGrid>
      <w:tr w:rsidR="008A14E1" w:rsidRPr="00B52B04">
        <w:tc>
          <w:tcPr>
            <w:tcW w:w="1440" w:type="dxa"/>
          </w:tcPr>
          <w:p w:rsidR="008A14E1" w:rsidRPr="00B52B04" w:rsidRDefault="008A14E1" w:rsidP="0016018D">
            <w:pPr>
              <w:rPr>
                <w:b/>
                <w:bCs/>
                <w:lang w:val="tr-TR"/>
              </w:rPr>
            </w:pPr>
            <w:r w:rsidRPr="00B52B04">
              <w:rPr>
                <w:b/>
                <w:bCs/>
                <w:lang w:val="tr-TR"/>
              </w:rPr>
              <w:t>TS No</w:t>
            </w:r>
          </w:p>
        </w:tc>
        <w:tc>
          <w:tcPr>
            <w:tcW w:w="3886" w:type="dxa"/>
          </w:tcPr>
          <w:p w:rsidR="008A14E1" w:rsidRPr="00B52B04" w:rsidRDefault="008A14E1" w:rsidP="0016018D">
            <w:pPr>
              <w:rPr>
                <w:b/>
                <w:bCs/>
                <w:lang w:val="tr-TR"/>
              </w:rPr>
            </w:pPr>
            <w:r w:rsidRPr="00B52B04">
              <w:rPr>
                <w:b/>
                <w:bCs/>
                <w:lang w:val="tr-TR"/>
              </w:rPr>
              <w:t>Türkçe adı</w:t>
            </w:r>
          </w:p>
        </w:tc>
        <w:tc>
          <w:tcPr>
            <w:tcW w:w="4313" w:type="dxa"/>
          </w:tcPr>
          <w:p w:rsidR="008A14E1" w:rsidRPr="00B52B04" w:rsidRDefault="008A14E1" w:rsidP="0016018D">
            <w:pPr>
              <w:rPr>
                <w:b/>
                <w:bCs/>
                <w:lang w:val="tr-TR"/>
              </w:rPr>
            </w:pPr>
            <w:r w:rsidRPr="00B52B04">
              <w:rPr>
                <w:b/>
                <w:bCs/>
                <w:lang w:val="tr-TR"/>
              </w:rPr>
              <w:t>İngilizce adı</w:t>
            </w:r>
          </w:p>
        </w:tc>
      </w:tr>
      <w:tr w:rsidR="008A14E1" w:rsidRPr="0016018D">
        <w:tc>
          <w:tcPr>
            <w:tcW w:w="1440" w:type="dxa"/>
          </w:tcPr>
          <w:p w:rsidR="008A14E1" w:rsidRPr="0016018D" w:rsidRDefault="008A14E1" w:rsidP="00A634DF">
            <w:pPr>
              <w:jc w:val="left"/>
              <w:rPr>
                <w:lang w:val="tr-TR"/>
              </w:rPr>
            </w:pPr>
            <w:r w:rsidRPr="0016018D">
              <w:rPr>
                <w:lang w:val="tr-TR"/>
              </w:rPr>
              <w:t>TS 545</w:t>
            </w:r>
          </w:p>
        </w:tc>
        <w:tc>
          <w:tcPr>
            <w:tcW w:w="3886" w:type="dxa"/>
          </w:tcPr>
          <w:p w:rsidR="008A14E1" w:rsidRPr="0016018D" w:rsidRDefault="008A14E1" w:rsidP="00A634DF">
            <w:pPr>
              <w:jc w:val="left"/>
              <w:rPr>
                <w:lang w:val="tr-TR"/>
              </w:rPr>
            </w:pPr>
            <w:r w:rsidRPr="0016018D">
              <w:rPr>
                <w:lang w:val="tr-TR"/>
              </w:rPr>
              <w:t>Ayarlı çözeltilerin hazırlanması</w:t>
            </w:r>
          </w:p>
        </w:tc>
        <w:tc>
          <w:tcPr>
            <w:tcW w:w="4313" w:type="dxa"/>
          </w:tcPr>
          <w:p w:rsidR="008A14E1" w:rsidRPr="00E44187" w:rsidRDefault="008A14E1" w:rsidP="00A634DF">
            <w:pPr>
              <w:jc w:val="left"/>
              <w:rPr>
                <w:lang w:val="en-US"/>
              </w:rPr>
            </w:pPr>
            <w:r w:rsidRPr="00E44187">
              <w:rPr>
                <w:lang w:val="en-US"/>
              </w:rPr>
              <w:t>Preparation of standard solutions for volumetric analysis</w:t>
            </w:r>
          </w:p>
        </w:tc>
      </w:tr>
      <w:tr w:rsidR="008A14E1" w:rsidRPr="0016018D">
        <w:tc>
          <w:tcPr>
            <w:tcW w:w="1440" w:type="dxa"/>
          </w:tcPr>
          <w:p w:rsidR="008A14E1" w:rsidRPr="0016018D" w:rsidRDefault="008A14E1" w:rsidP="00A634DF">
            <w:pPr>
              <w:jc w:val="left"/>
              <w:rPr>
                <w:lang w:val="tr-TR"/>
              </w:rPr>
            </w:pPr>
            <w:r w:rsidRPr="0016018D">
              <w:rPr>
                <w:lang w:val="tr-TR"/>
              </w:rPr>
              <w:t>TS 1620</w:t>
            </w:r>
          </w:p>
        </w:tc>
        <w:tc>
          <w:tcPr>
            <w:tcW w:w="3886" w:type="dxa"/>
          </w:tcPr>
          <w:p w:rsidR="008A14E1" w:rsidRPr="0016018D" w:rsidRDefault="008A14E1" w:rsidP="00A634DF">
            <w:pPr>
              <w:jc w:val="left"/>
              <w:rPr>
                <w:lang w:val="tr-TR"/>
              </w:rPr>
            </w:pPr>
            <w:r w:rsidRPr="0016018D">
              <w:rPr>
                <w:lang w:val="tr-TR"/>
              </w:rPr>
              <w:t>Makarna</w:t>
            </w:r>
          </w:p>
        </w:tc>
        <w:tc>
          <w:tcPr>
            <w:tcW w:w="4313" w:type="dxa"/>
          </w:tcPr>
          <w:p w:rsidR="008A14E1" w:rsidRPr="00E44187" w:rsidRDefault="008A14E1" w:rsidP="00A634DF">
            <w:pPr>
              <w:jc w:val="left"/>
              <w:rPr>
                <w:lang w:val="en-US"/>
              </w:rPr>
            </w:pPr>
            <w:r w:rsidRPr="00E44187">
              <w:rPr>
                <w:lang w:val="en-US"/>
              </w:rPr>
              <w:t>Macaroni</w:t>
            </w:r>
          </w:p>
        </w:tc>
      </w:tr>
      <w:tr w:rsidR="008A14E1" w:rsidRPr="0016018D">
        <w:tc>
          <w:tcPr>
            <w:tcW w:w="1440" w:type="dxa"/>
          </w:tcPr>
          <w:p w:rsidR="008A14E1" w:rsidRPr="0016018D" w:rsidRDefault="008A14E1" w:rsidP="00A634DF">
            <w:pPr>
              <w:jc w:val="left"/>
              <w:rPr>
                <w:lang w:val="tr-TR"/>
              </w:rPr>
            </w:pPr>
            <w:r w:rsidRPr="0016018D">
              <w:rPr>
                <w:lang w:val="tr-TR"/>
              </w:rPr>
              <w:t>TS 2104</w:t>
            </w:r>
          </w:p>
        </w:tc>
        <w:tc>
          <w:tcPr>
            <w:tcW w:w="3886" w:type="dxa"/>
          </w:tcPr>
          <w:p w:rsidR="008A14E1" w:rsidRPr="0016018D" w:rsidRDefault="008A14E1" w:rsidP="00A634DF">
            <w:pPr>
              <w:jc w:val="left"/>
              <w:rPr>
                <w:lang w:val="tr-TR"/>
              </w:rPr>
            </w:pPr>
            <w:r w:rsidRPr="0016018D">
              <w:rPr>
                <w:lang w:val="tr-TR"/>
              </w:rPr>
              <w:t>Belirteçler - Belirteç çözeltileri hazırlama yöntemleri</w:t>
            </w:r>
          </w:p>
        </w:tc>
        <w:tc>
          <w:tcPr>
            <w:tcW w:w="4313" w:type="dxa"/>
          </w:tcPr>
          <w:p w:rsidR="008A14E1" w:rsidRPr="00E44187" w:rsidRDefault="008A14E1" w:rsidP="00A634DF">
            <w:pPr>
              <w:jc w:val="left"/>
              <w:rPr>
                <w:lang w:val="en-US"/>
              </w:rPr>
            </w:pPr>
            <w:r w:rsidRPr="00E44187">
              <w:rPr>
                <w:lang w:val="en-US"/>
              </w:rPr>
              <w:t>Indicators - Methods of preparation of indicator solutions</w:t>
            </w:r>
          </w:p>
        </w:tc>
      </w:tr>
      <w:tr w:rsidR="008A14E1" w:rsidRPr="0016018D">
        <w:tc>
          <w:tcPr>
            <w:tcW w:w="1440" w:type="dxa"/>
          </w:tcPr>
          <w:p w:rsidR="008A14E1" w:rsidRPr="0016018D" w:rsidRDefault="008A14E1" w:rsidP="00A634DF">
            <w:pPr>
              <w:jc w:val="left"/>
              <w:rPr>
                <w:lang w:val="tr-TR"/>
              </w:rPr>
            </w:pPr>
            <w:r w:rsidRPr="00292782">
              <w:rPr>
                <w:lang w:val="tr-TR"/>
              </w:rPr>
              <w:t>TS 1208 ISO 1742</w:t>
            </w:r>
          </w:p>
        </w:tc>
        <w:tc>
          <w:tcPr>
            <w:tcW w:w="3886" w:type="dxa"/>
          </w:tcPr>
          <w:p w:rsidR="008A14E1" w:rsidRPr="0016018D" w:rsidRDefault="008A14E1" w:rsidP="00A634DF">
            <w:pPr>
              <w:jc w:val="left"/>
              <w:rPr>
                <w:lang w:val="tr-TR"/>
              </w:rPr>
            </w:pPr>
            <w:r w:rsidRPr="00292782">
              <w:rPr>
                <w:lang w:val="tr-TR"/>
              </w:rPr>
              <w:t>Glukoz şurupları</w:t>
            </w:r>
            <w:r>
              <w:rPr>
                <w:lang w:val="tr-TR"/>
              </w:rPr>
              <w:t xml:space="preserve"> </w:t>
            </w:r>
            <w:r w:rsidRPr="00292782">
              <w:rPr>
                <w:lang w:val="tr-TR"/>
              </w:rPr>
              <w:t>- Kuru madde tayini</w:t>
            </w:r>
            <w:r>
              <w:rPr>
                <w:lang w:val="tr-TR"/>
              </w:rPr>
              <w:t xml:space="preserve"> </w:t>
            </w:r>
            <w:r w:rsidRPr="00292782">
              <w:rPr>
                <w:lang w:val="tr-TR"/>
              </w:rPr>
              <w:t>- Vakumlu etüv yöntem</w:t>
            </w:r>
          </w:p>
        </w:tc>
        <w:tc>
          <w:tcPr>
            <w:tcW w:w="4313" w:type="dxa"/>
          </w:tcPr>
          <w:p w:rsidR="008A14E1" w:rsidRPr="00E44187" w:rsidRDefault="008A14E1" w:rsidP="00A634DF">
            <w:pPr>
              <w:jc w:val="left"/>
              <w:rPr>
                <w:lang w:val="en-US"/>
              </w:rPr>
            </w:pPr>
            <w:r w:rsidRPr="00292782">
              <w:rPr>
                <w:lang w:val="en-US"/>
              </w:rPr>
              <w:t>Glucose syrups; Determination of dry matter; Vacuum oven method</w:t>
            </w:r>
          </w:p>
        </w:tc>
      </w:tr>
      <w:tr w:rsidR="008A14E1" w:rsidRPr="0016018D">
        <w:tc>
          <w:tcPr>
            <w:tcW w:w="1440" w:type="dxa"/>
          </w:tcPr>
          <w:p w:rsidR="008A14E1" w:rsidRPr="0016018D" w:rsidRDefault="008A14E1" w:rsidP="00A634DF">
            <w:pPr>
              <w:jc w:val="left"/>
              <w:rPr>
                <w:lang w:val="tr-TR"/>
              </w:rPr>
            </w:pPr>
            <w:r w:rsidRPr="0016018D">
              <w:rPr>
                <w:lang w:val="tr-TR"/>
              </w:rPr>
              <w:t>TS 2383</w:t>
            </w:r>
          </w:p>
        </w:tc>
        <w:tc>
          <w:tcPr>
            <w:tcW w:w="3886" w:type="dxa"/>
          </w:tcPr>
          <w:p w:rsidR="008A14E1" w:rsidRPr="0016018D" w:rsidRDefault="008A14E1" w:rsidP="00A634DF">
            <w:pPr>
              <w:jc w:val="left"/>
              <w:rPr>
                <w:lang w:val="tr-TR"/>
              </w:rPr>
            </w:pPr>
            <w:r w:rsidRPr="0016018D">
              <w:rPr>
                <w:lang w:val="tr-TR"/>
              </w:rPr>
              <w:t>Bisküvi</w:t>
            </w:r>
          </w:p>
        </w:tc>
        <w:tc>
          <w:tcPr>
            <w:tcW w:w="4313" w:type="dxa"/>
          </w:tcPr>
          <w:p w:rsidR="008A14E1" w:rsidRPr="00E44187" w:rsidRDefault="008A14E1" w:rsidP="00A634DF">
            <w:pPr>
              <w:jc w:val="left"/>
              <w:rPr>
                <w:lang w:val="en-US"/>
              </w:rPr>
            </w:pPr>
            <w:r w:rsidRPr="00E44187">
              <w:rPr>
                <w:lang w:val="en-US"/>
              </w:rPr>
              <w:t>Biscuits</w:t>
            </w:r>
          </w:p>
        </w:tc>
      </w:tr>
      <w:tr w:rsidR="008A14E1" w:rsidRPr="0016018D">
        <w:tc>
          <w:tcPr>
            <w:tcW w:w="1440" w:type="dxa"/>
          </w:tcPr>
          <w:p w:rsidR="008A14E1" w:rsidRPr="0016018D" w:rsidRDefault="008A14E1" w:rsidP="00A634DF">
            <w:pPr>
              <w:jc w:val="left"/>
              <w:rPr>
                <w:lang w:val="tr-TR"/>
              </w:rPr>
            </w:pPr>
            <w:r w:rsidRPr="007F01D0">
              <w:rPr>
                <w:lang w:val="tr-TR"/>
              </w:rPr>
              <w:t>TS EN ISO 16654</w:t>
            </w:r>
          </w:p>
        </w:tc>
        <w:tc>
          <w:tcPr>
            <w:tcW w:w="3886" w:type="dxa"/>
          </w:tcPr>
          <w:p w:rsidR="008A14E1" w:rsidRPr="0016018D" w:rsidRDefault="008A14E1" w:rsidP="00A634DF">
            <w:pPr>
              <w:jc w:val="left"/>
              <w:rPr>
                <w:lang w:val="tr-TR"/>
              </w:rPr>
            </w:pPr>
            <w:r w:rsidRPr="007F01D0">
              <w:rPr>
                <w:lang w:val="tr-TR"/>
              </w:rPr>
              <w:t>Gıda ve hayvan yemlerinin mikrobiyolojisi</w:t>
            </w:r>
            <w:r>
              <w:rPr>
                <w:lang w:val="tr-TR"/>
              </w:rPr>
              <w:t xml:space="preserve"> </w:t>
            </w:r>
            <w:r w:rsidRPr="007F01D0">
              <w:rPr>
                <w:lang w:val="tr-TR"/>
              </w:rPr>
              <w:t>-</w:t>
            </w:r>
            <w:r>
              <w:rPr>
                <w:lang w:val="tr-TR"/>
              </w:rPr>
              <w:t xml:space="preserve"> </w:t>
            </w:r>
            <w:r w:rsidRPr="007F01D0">
              <w:rPr>
                <w:lang w:val="tr-TR"/>
              </w:rPr>
              <w:t>Eschericha coli 0157'nin tespiti için yatay yöntem</w:t>
            </w:r>
          </w:p>
        </w:tc>
        <w:tc>
          <w:tcPr>
            <w:tcW w:w="4313" w:type="dxa"/>
          </w:tcPr>
          <w:p w:rsidR="008A14E1" w:rsidRPr="00F84B1C" w:rsidRDefault="008A14E1" w:rsidP="00A634DF">
            <w:pPr>
              <w:jc w:val="left"/>
              <w:rPr>
                <w:lang w:val="tr-TR"/>
              </w:rPr>
            </w:pPr>
            <w:r w:rsidRPr="007F01D0">
              <w:rPr>
                <w:lang w:val="tr-TR"/>
              </w:rPr>
              <w:t>Microbiology of food and animal feeding stuffs</w:t>
            </w:r>
            <w:r>
              <w:rPr>
                <w:lang w:val="tr-TR"/>
              </w:rPr>
              <w:t xml:space="preserve"> </w:t>
            </w:r>
            <w:r w:rsidRPr="007F01D0">
              <w:rPr>
                <w:lang w:val="tr-TR"/>
              </w:rPr>
              <w:t>-</w:t>
            </w:r>
            <w:r>
              <w:rPr>
                <w:lang w:val="tr-TR"/>
              </w:rPr>
              <w:t xml:space="preserve"> </w:t>
            </w:r>
            <w:r w:rsidRPr="007F01D0">
              <w:rPr>
                <w:lang w:val="tr-TR"/>
              </w:rPr>
              <w:t xml:space="preserve">Horizontal method for the detection of Escherichia coli O157 </w:t>
            </w:r>
          </w:p>
        </w:tc>
      </w:tr>
      <w:tr w:rsidR="008A14E1" w:rsidRPr="0016018D">
        <w:tc>
          <w:tcPr>
            <w:tcW w:w="1440" w:type="dxa"/>
          </w:tcPr>
          <w:p w:rsidR="008A14E1" w:rsidRPr="007F01D0" w:rsidRDefault="008A14E1" w:rsidP="00A634DF">
            <w:pPr>
              <w:jc w:val="left"/>
              <w:rPr>
                <w:lang w:val="tr-TR"/>
              </w:rPr>
            </w:pPr>
            <w:r w:rsidRPr="00292782">
              <w:rPr>
                <w:lang w:val="tr-TR"/>
              </w:rPr>
              <w:t>TS 7780</w:t>
            </w:r>
          </w:p>
        </w:tc>
        <w:tc>
          <w:tcPr>
            <w:tcW w:w="3886" w:type="dxa"/>
          </w:tcPr>
          <w:p w:rsidR="008A14E1" w:rsidRPr="007F01D0" w:rsidRDefault="008A14E1" w:rsidP="00A634DF">
            <w:pPr>
              <w:jc w:val="left"/>
              <w:rPr>
                <w:lang w:val="tr-TR"/>
              </w:rPr>
            </w:pPr>
            <w:r w:rsidRPr="00292782">
              <w:rPr>
                <w:lang w:val="tr-TR"/>
              </w:rPr>
              <w:t>Akide şekeri</w:t>
            </w:r>
          </w:p>
        </w:tc>
        <w:tc>
          <w:tcPr>
            <w:tcW w:w="4313" w:type="dxa"/>
          </w:tcPr>
          <w:p w:rsidR="008A14E1" w:rsidRPr="007F01D0" w:rsidRDefault="008A14E1" w:rsidP="00A634DF">
            <w:pPr>
              <w:jc w:val="left"/>
              <w:rPr>
                <w:lang w:val="tr-TR"/>
              </w:rPr>
            </w:pPr>
            <w:r w:rsidRPr="00292782">
              <w:rPr>
                <w:lang w:val="tr-TR"/>
              </w:rPr>
              <w:t>Berlingot</w:t>
            </w:r>
          </w:p>
        </w:tc>
      </w:tr>
      <w:tr w:rsidR="008A14E1" w:rsidRPr="0016018D">
        <w:tc>
          <w:tcPr>
            <w:tcW w:w="1440" w:type="dxa"/>
          </w:tcPr>
          <w:p w:rsidR="008A14E1" w:rsidRPr="00292782" w:rsidRDefault="008A14E1" w:rsidP="00A634DF">
            <w:pPr>
              <w:jc w:val="left"/>
              <w:rPr>
                <w:lang w:val="tr-TR"/>
              </w:rPr>
            </w:pPr>
            <w:r w:rsidRPr="000A33C0">
              <w:rPr>
                <w:lang w:val="tr-TR"/>
              </w:rPr>
              <w:t>TS 2590</w:t>
            </w:r>
          </w:p>
        </w:tc>
        <w:tc>
          <w:tcPr>
            <w:tcW w:w="3886" w:type="dxa"/>
          </w:tcPr>
          <w:p w:rsidR="008A14E1" w:rsidRPr="00292782" w:rsidRDefault="008A14E1" w:rsidP="00A634DF">
            <w:pPr>
              <w:jc w:val="left"/>
              <w:rPr>
                <w:lang w:val="tr-TR"/>
              </w:rPr>
            </w:pPr>
            <w:r w:rsidRPr="000A33C0">
              <w:rPr>
                <w:lang w:val="tr-TR"/>
              </w:rPr>
              <w:t>Tahin helvası</w:t>
            </w:r>
          </w:p>
        </w:tc>
        <w:tc>
          <w:tcPr>
            <w:tcW w:w="4313" w:type="dxa"/>
          </w:tcPr>
          <w:p w:rsidR="008A14E1" w:rsidRPr="00292782" w:rsidRDefault="008A14E1" w:rsidP="00A634DF">
            <w:pPr>
              <w:jc w:val="left"/>
              <w:rPr>
                <w:lang w:val="tr-TR"/>
              </w:rPr>
            </w:pPr>
            <w:r w:rsidRPr="000A33C0">
              <w:rPr>
                <w:lang w:val="tr-TR"/>
              </w:rPr>
              <w:t>Tahini Halva</w:t>
            </w:r>
          </w:p>
        </w:tc>
      </w:tr>
      <w:tr w:rsidR="008A14E1" w:rsidRPr="0016018D">
        <w:tc>
          <w:tcPr>
            <w:tcW w:w="1440" w:type="dxa"/>
          </w:tcPr>
          <w:p w:rsidR="008A14E1" w:rsidRPr="000A33C0" w:rsidRDefault="008A14E1" w:rsidP="00A634DF">
            <w:pPr>
              <w:jc w:val="left"/>
              <w:rPr>
                <w:lang w:val="tr-TR"/>
              </w:rPr>
            </w:pPr>
            <w:r w:rsidRPr="000A33C0">
              <w:rPr>
                <w:lang w:val="tr-TR"/>
              </w:rPr>
              <w:t>TS 2131 ISO 928</w:t>
            </w:r>
          </w:p>
        </w:tc>
        <w:tc>
          <w:tcPr>
            <w:tcW w:w="3886" w:type="dxa"/>
          </w:tcPr>
          <w:p w:rsidR="008A14E1" w:rsidRPr="000A33C0" w:rsidRDefault="008A14E1" w:rsidP="00A634DF">
            <w:pPr>
              <w:jc w:val="left"/>
              <w:rPr>
                <w:lang w:val="tr-TR"/>
              </w:rPr>
            </w:pPr>
            <w:r w:rsidRPr="000A33C0">
              <w:rPr>
                <w:lang w:val="tr-TR"/>
              </w:rPr>
              <w:t>Baharat ve çeşni veren bitkiler- Toplam kül tayini</w:t>
            </w:r>
          </w:p>
        </w:tc>
        <w:tc>
          <w:tcPr>
            <w:tcW w:w="4313" w:type="dxa"/>
          </w:tcPr>
          <w:p w:rsidR="008A14E1" w:rsidRPr="000A33C0" w:rsidRDefault="008A14E1" w:rsidP="00A634DF">
            <w:pPr>
              <w:jc w:val="left"/>
              <w:rPr>
                <w:lang w:val="tr-TR"/>
              </w:rPr>
            </w:pPr>
            <w:r w:rsidRPr="000A33C0">
              <w:rPr>
                <w:lang w:val="tr-TR"/>
              </w:rPr>
              <w:t>Spices and condiment</w:t>
            </w:r>
            <w:r>
              <w:rPr>
                <w:lang w:val="tr-TR"/>
              </w:rPr>
              <w:t xml:space="preserve"> </w:t>
            </w:r>
            <w:r w:rsidRPr="000A33C0">
              <w:rPr>
                <w:lang w:val="tr-TR"/>
              </w:rPr>
              <w:t>- Determination of total ash</w:t>
            </w:r>
          </w:p>
        </w:tc>
      </w:tr>
      <w:tr w:rsidR="008A14E1" w:rsidRPr="0016018D">
        <w:tc>
          <w:tcPr>
            <w:tcW w:w="1440" w:type="dxa"/>
          </w:tcPr>
          <w:p w:rsidR="008A14E1" w:rsidRPr="000A33C0" w:rsidRDefault="008A14E1" w:rsidP="00A634DF">
            <w:pPr>
              <w:jc w:val="left"/>
              <w:rPr>
                <w:lang w:val="tr-TR"/>
              </w:rPr>
            </w:pPr>
            <w:r w:rsidRPr="000A33C0">
              <w:rPr>
                <w:lang w:val="tr-TR"/>
              </w:rPr>
              <w:t>TS EN ISO 3960</w:t>
            </w:r>
          </w:p>
        </w:tc>
        <w:tc>
          <w:tcPr>
            <w:tcW w:w="3886" w:type="dxa"/>
          </w:tcPr>
          <w:p w:rsidR="008A14E1" w:rsidRPr="000A33C0" w:rsidRDefault="008A14E1" w:rsidP="00A634DF">
            <w:pPr>
              <w:jc w:val="left"/>
              <w:rPr>
                <w:lang w:val="tr-TR"/>
              </w:rPr>
            </w:pPr>
            <w:r w:rsidRPr="000A33C0">
              <w:rPr>
                <w:lang w:val="tr-TR"/>
              </w:rPr>
              <w:t>Hayvansal ve bitkisel katı ve sıvı yağlar - Peroksit değeri tayini - İyodometrik (görsel) son nokta tayini</w:t>
            </w:r>
          </w:p>
        </w:tc>
        <w:tc>
          <w:tcPr>
            <w:tcW w:w="4313" w:type="dxa"/>
          </w:tcPr>
          <w:p w:rsidR="008A14E1" w:rsidRPr="000A33C0" w:rsidRDefault="008A14E1" w:rsidP="00A634DF">
            <w:pPr>
              <w:jc w:val="left"/>
              <w:rPr>
                <w:lang w:val="tr-TR"/>
              </w:rPr>
            </w:pPr>
            <w:r w:rsidRPr="000A33C0">
              <w:rPr>
                <w:lang w:val="tr-TR"/>
              </w:rPr>
              <w:t>Animal and vegetable fats and oils - Determination of peroxide value-Iodometric (visual) endpoint determination</w:t>
            </w:r>
          </w:p>
        </w:tc>
      </w:tr>
      <w:tr w:rsidR="008A14E1" w:rsidRPr="0016018D">
        <w:tc>
          <w:tcPr>
            <w:tcW w:w="1440" w:type="dxa"/>
          </w:tcPr>
          <w:p w:rsidR="008A14E1" w:rsidRPr="000A33C0" w:rsidRDefault="008A14E1" w:rsidP="00A634DF">
            <w:pPr>
              <w:jc w:val="left"/>
              <w:rPr>
                <w:lang w:val="tr-TR"/>
              </w:rPr>
            </w:pPr>
            <w:r w:rsidRPr="000A33C0">
              <w:rPr>
                <w:lang w:val="tr-TR"/>
              </w:rPr>
              <w:t>TS ISO 21527-1</w:t>
            </w:r>
          </w:p>
        </w:tc>
        <w:tc>
          <w:tcPr>
            <w:tcW w:w="3886" w:type="dxa"/>
          </w:tcPr>
          <w:p w:rsidR="008A14E1" w:rsidRPr="000A33C0" w:rsidRDefault="008A14E1" w:rsidP="00A634DF">
            <w:pPr>
              <w:jc w:val="left"/>
              <w:rPr>
                <w:lang w:val="tr-TR"/>
              </w:rPr>
            </w:pPr>
            <w:r w:rsidRPr="000A33C0">
              <w:rPr>
                <w:lang w:val="tr-TR"/>
              </w:rPr>
              <w:t>Gıda ve hayvan yemleri mikrobiyolojisi - Maya ve küflerin sayımı için yatay yöntem - Bölüm 1: Su aktivitesi 0,95'ten yüksek olan ürünlerde koloni sayım tekniği</w:t>
            </w:r>
          </w:p>
        </w:tc>
        <w:tc>
          <w:tcPr>
            <w:tcW w:w="4313" w:type="dxa"/>
          </w:tcPr>
          <w:p w:rsidR="008A14E1" w:rsidRPr="000A33C0" w:rsidRDefault="008A14E1" w:rsidP="00A634DF">
            <w:pPr>
              <w:jc w:val="left"/>
              <w:rPr>
                <w:lang w:val="tr-TR"/>
              </w:rPr>
            </w:pPr>
            <w:r w:rsidRPr="000A33C0">
              <w:rPr>
                <w:lang w:val="tr-TR"/>
              </w:rPr>
              <w:t>Microbiology of f</w:t>
            </w:r>
            <w:r>
              <w:rPr>
                <w:lang w:val="tr-TR"/>
              </w:rPr>
              <w:t>ood and animal feeding stuffs -</w:t>
            </w:r>
            <w:r w:rsidRPr="000A33C0">
              <w:rPr>
                <w:lang w:val="tr-TR"/>
              </w:rPr>
              <w:t xml:space="preserve"> Horizontal method for the enu</w:t>
            </w:r>
            <w:r>
              <w:rPr>
                <w:lang w:val="tr-TR"/>
              </w:rPr>
              <w:t>meration of yeasts and moulds -</w:t>
            </w:r>
            <w:r w:rsidRPr="000A33C0">
              <w:rPr>
                <w:lang w:val="tr-TR"/>
              </w:rPr>
              <w:t xml:space="preserve"> Part 1: Colony count technique in products with water activity greater than 0,95</w:t>
            </w:r>
          </w:p>
        </w:tc>
      </w:tr>
      <w:tr w:rsidR="008A14E1" w:rsidRPr="0016018D">
        <w:tc>
          <w:tcPr>
            <w:tcW w:w="1440" w:type="dxa"/>
          </w:tcPr>
          <w:p w:rsidR="008A14E1" w:rsidRPr="0016018D" w:rsidRDefault="008A14E1" w:rsidP="00A634DF">
            <w:pPr>
              <w:jc w:val="left"/>
              <w:rPr>
                <w:lang w:val="tr-TR"/>
              </w:rPr>
            </w:pPr>
            <w:r w:rsidRPr="0016018D">
              <w:rPr>
                <w:lang w:val="tr-TR"/>
              </w:rPr>
              <w:t>TS EN ISO 3696</w:t>
            </w:r>
          </w:p>
        </w:tc>
        <w:tc>
          <w:tcPr>
            <w:tcW w:w="3886" w:type="dxa"/>
          </w:tcPr>
          <w:p w:rsidR="008A14E1" w:rsidRPr="0016018D" w:rsidRDefault="008A14E1" w:rsidP="00A634DF">
            <w:pPr>
              <w:jc w:val="left"/>
              <w:rPr>
                <w:lang w:val="tr-TR"/>
              </w:rPr>
            </w:pPr>
            <w:r w:rsidRPr="0016018D">
              <w:rPr>
                <w:lang w:val="tr-TR"/>
              </w:rPr>
              <w:t>Su - Analitik laboratuarında kullanılan - Özellikler ve deney metotları</w:t>
            </w:r>
          </w:p>
        </w:tc>
        <w:tc>
          <w:tcPr>
            <w:tcW w:w="4313" w:type="dxa"/>
          </w:tcPr>
          <w:p w:rsidR="008A14E1" w:rsidRPr="00E44187" w:rsidRDefault="008A14E1" w:rsidP="00A634DF">
            <w:pPr>
              <w:jc w:val="left"/>
              <w:rPr>
                <w:lang w:val="en-US"/>
              </w:rPr>
            </w:pPr>
            <w:r w:rsidRPr="00E44187">
              <w:rPr>
                <w:lang w:val="en-US"/>
              </w:rPr>
              <w:t>Water for analytical laboratory use - Specification and test methods</w:t>
            </w:r>
          </w:p>
        </w:tc>
      </w:tr>
    </w:tbl>
    <w:p w:rsidR="008A14E1" w:rsidRPr="004268D1" w:rsidRDefault="008A14E1" w:rsidP="0016018D">
      <w:pPr>
        <w:rPr>
          <w:lang w:val="tr-TR"/>
        </w:rPr>
      </w:pPr>
    </w:p>
    <w:p w:rsidR="008A14E1" w:rsidRPr="004268D1" w:rsidRDefault="008A14E1" w:rsidP="0016018D">
      <w:pPr>
        <w:pStyle w:val="Heading1"/>
      </w:pPr>
      <w:bookmarkStart w:id="30" w:name="_Toc245021892"/>
      <w:bookmarkStart w:id="31" w:name="_Toc393621126"/>
      <w:r w:rsidRPr="004268D1">
        <w:t>3</w:t>
      </w:r>
      <w:r w:rsidRPr="004268D1">
        <w:tab/>
        <w:t>Terimler ve tarifler</w:t>
      </w:r>
      <w:bookmarkEnd w:id="30"/>
      <w:bookmarkEnd w:id="31"/>
    </w:p>
    <w:p w:rsidR="008A14E1" w:rsidRPr="004268D1" w:rsidRDefault="008A14E1" w:rsidP="0016018D">
      <w:pPr>
        <w:rPr>
          <w:lang w:val="tr-TR"/>
        </w:rPr>
      </w:pPr>
    </w:p>
    <w:p w:rsidR="008A14E1" w:rsidRPr="00A634DF" w:rsidRDefault="008A14E1" w:rsidP="001039A1">
      <w:pPr>
        <w:pStyle w:val="Heading2"/>
      </w:pPr>
      <w:bookmarkStart w:id="32" w:name="_Toc245021893"/>
      <w:bookmarkStart w:id="33" w:name="_Toc393621127"/>
      <w:r w:rsidRPr="00A634DF">
        <w:t>3.1</w:t>
      </w:r>
      <w:r w:rsidRPr="00A634DF">
        <w:tab/>
      </w:r>
      <w:bookmarkEnd w:id="32"/>
      <w:r>
        <w:t>Çekme helva</w:t>
      </w:r>
      <w:bookmarkEnd w:id="33"/>
    </w:p>
    <w:p w:rsidR="008A14E1" w:rsidRDefault="008A14E1" w:rsidP="0016018D">
      <w:r>
        <w:t xml:space="preserve">Beyaz şeker, buğday unu, tereyağı, bitkisel margarin </w:t>
      </w:r>
      <w:r w:rsidRPr="00F3309A">
        <w:t>ve/veya yemeklik bitkisel sıvı yağla</w:t>
      </w:r>
      <w:r>
        <w:t>r, sitrik asit</w:t>
      </w:r>
      <w:r w:rsidRPr="00F3309A">
        <w:t>, gerektiğinde katkı ve çeşni maddeleri de ilave edilerek tekniğ</w:t>
      </w:r>
      <w:r>
        <w:t>ine uygun şekilde hazırlanan mamul</w:t>
      </w:r>
      <w:r w:rsidRPr="00F3309A">
        <w:t>.</w:t>
      </w:r>
    </w:p>
    <w:p w:rsidR="008A14E1" w:rsidRDefault="008A14E1" w:rsidP="0016018D"/>
    <w:p w:rsidR="008A14E1" w:rsidRPr="00A634DF" w:rsidRDefault="008A14E1" w:rsidP="001039A1">
      <w:pPr>
        <w:pStyle w:val="Heading2"/>
      </w:pPr>
      <w:bookmarkStart w:id="34" w:name="_Toc393621128"/>
      <w:r w:rsidRPr="00A634DF">
        <w:t>3.2</w:t>
      </w:r>
      <w:r w:rsidRPr="00A634DF">
        <w:tab/>
      </w:r>
      <w:r>
        <w:t>Çeşni maddeleri</w:t>
      </w:r>
      <w:bookmarkEnd w:id="34"/>
    </w:p>
    <w:p w:rsidR="008A14E1" w:rsidRDefault="008A14E1" w:rsidP="0016018D">
      <w:r w:rsidRPr="009A525E">
        <w:t>Çekme helvaya ka</w:t>
      </w:r>
      <w:r>
        <w:t>tılan kakao, vanilya, antep fıstığı</w:t>
      </w:r>
      <w:r w:rsidRPr="009A525E">
        <w:t>, rendelenmiş hindist</w:t>
      </w:r>
      <w:r>
        <w:t>an cevizi , ceviz içi, susam</w:t>
      </w:r>
      <w:r w:rsidRPr="009A525E">
        <w:t xml:space="preserve"> vb. maddeler.</w:t>
      </w:r>
    </w:p>
    <w:p w:rsidR="008A14E1" w:rsidRPr="003B2596" w:rsidRDefault="008A14E1" w:rsidP="0016018D">
      <w:pPr>
        <w:rPr>
          <w:lang w:val="tr-TR"/>
        </w:rPr>
      </w:pPr>
    </w:p>
    <w:p w:rsidR="008A14E1" w:rsidRPr="00A634DF" w:rsidRDefault="008A14E1" w:rsidP="001039A1">
      <w:pPr>
        <w:pStyle w:val="Heading2"/>
      </w:pPr>
      <w:bookmarkStart w:id="35" w:name="_Toc245021897"/>
      <w:bookmarkStart w:id="36" w:name="_Toc393621129"/>
      <w:r w:rsidRPr="00A634DF">
        <w:t>3.</w:t>
      </w:r>
      <w:r>
        <w:t>3</w:t>
      </w:r>
      <w:r w:rsidRPr="00A634DF">
        <w:tab/>
      </w:r>
      <w:bookmarkEnd w:id="35"/>
      <w:r w:rsidRPr="00732577">
        <w:t>Yabancı madde</w:t>
      </w:r>
      <w:bookmarkEnd w:id="36"/>
    </w:p>
    <w:p w:rsidR="008A14E1" w:rsidRDefault="008A14E1" w:rsidP="0016018D">
      <w:pPr>
        <w:rPr>
          <w:lang w:val="tr-TR"/>
        </w:rPr>
      </w:pPr>
      <w:r>
        <w:rPr>
          <w:lang w:val="tr-TR"/>
        </w:rPr>
        <w:t>Çekme helvaya</w:t>
      </w:r>
      <w:r w:rsidRPr="00732577">
        <w:rPr>
          <w:lang w:val="tr-TR"/>
        </w:rPr>
        <w:t xml:space="preserve">  katılmasına  müsaade  edilen maddelerin dışındaki </w:t>
      </w:r>
      <w:r>
        <w:rPr>
          <w:lang w:val="tr-TR"/>
        </w:rPr>
        <w:t>gözle görülebilir her türlü madde</w:t>
      </w:r>
      <w:r w:rsidRPr="00732577">
        <w:rPr>
          <w:lang w:val="tr-TR"/>
        </w:rPr>
        <w:t>.</w:t>
      </w:r>
    </w:p>
    <w:p w:rsidR="008A14E1" w:rsidRPr="004268D1" w:rsidRDefault="008A14E1" w:rsidP="0016018D">
      <w:pPr>
        <w:rPr>
          <w:lang w:val="tr-TR"/>
        </w:rPr>
      </w:pPr>
    </w:p>
    <w:p w:rsidR="008A14E1" w:rsidRPr="004268D1" w:rsidRDefault="008A14E1" w:rsidP="0016018D">
      <w:pPr>
        <w:pStyle w:val="Heading1"/>
      </w:pPr>
      <w:bookmarkStart w:id="37" w:name="_Toc245021899"/>
      <w:bookmarkStart w:id="38" w:name="_Toc393621130"/>
      <w:r w:rsidRPr="004268D1">
        <w:t>4</w:t>
      </w:r>
      <w:r w:rsidRPr="004268D1">
        <w:tab/>
        <w:t>Sınıflandırma ve özellikler</w:t>
      </w:r>
      <w:bookmarkEnd w:id="37"/>
      <w:bookmarkEnd w:id="38"/>
    </w:p>
    <w:p w:rsidR="008A14E1" w:rsidRPr="004268D1" w:rsidRDefault="008A14E1" w:rsidP="0016018D">
      <w:pPr>
        <w:rPr>
          <w:b/>
          <w:bCs/>
          <w:lang w:val="tr-TR"/>
        </w:rPr>
      </w:pPr>
    </w:p>
    <w:p w:rsidR="008A14E1" w:rsidRPr="00A634DF" w:rsidRDefault="008A14E1" w:rsidP="001039A1">
      <w:pPr>
        <w:pStyle w:val="Heading2"/>
      </w:pPr>
      <w:bookmarkStart w:id="39" w:name="_Toc393621131"/>
      <w:bookmarkStart w:id="40" w:name="_Toc245021900"/>
      <w:r w:rsidRPr="00A634DF">
        <w:t>4.1</w:t>
      </w:r>
      <w:r w:rsidRPr="00A634DF">
        <w:tab/>
      </w:r>
      <w:r>
        <w:t>Özellikler</w:t>
      </w:r>
      <w:bookmarkEnd w:id="39"/>
      <w:bookmarkEnd w:id="40"/>
    </w:p>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4.</w:t>
      </w:r>
      <w:r>
        <w:rPr>
          <w:lang w:val="tr-TR"/>
        </w:rPr>
        <w:t>1</w:t>
      </w:r>
      <w:r w:rsidRPr="004268D1">
        <w:rPr>
          <w:lang w:val="tr-TR"/>
        </w:rPr>
        <w:t>.1</w:t>
      </w:r>
      <w:r w:rsidRPr="004268D1">
        <w:rPr>
          <w:lang w:val="tr-TR"/>
        </w:rPr>
        <w:tab/>
        <w:t>Duyusal özellikler</w:t>
      </w:r>
    </w:p>
    <w:p w:rsidR="008A14E1" w:rsidRPr="004268D1" w:rsidRDefault="008A14E1" w:rsidP="0016018D">
      <w:pPr>
        <w:rPr>
          <w:lang w:val="tr-TR"/>
        </w:rPr>
      </w:pPr>
      <w:r w:rsidRPr="009A525E">
        <w:rPr>
          <w:lang w:val="tr-TR"/>
        </w:rPr>
        <w:t>Çekme helva</w:t>
      </w:r>
      <w:r>
        <w:rPr>
          <w:lang w:val="tr-TR"/>
        </w:rPr>
        <w:t>nın</w:t>
      </w:r>
      <w:r w:rsidRPr="004268D1">
        <w:rPr>
          <w:lang w:val="tr-TR"/>
        </w:rPr>
        <w:t xml:space="preserve"> duyusal özellikleri Çizelge 1’de verilen değerlere uygun olmalıdır.</w:t>
      </w:r>
    </w:p>
    <w:p w:rsidR="008A14E1" w:rsidRDefault="008A14E1" w:rsidP="0016018D">
      <w:pPr>
        <w:rPr>
          <w:lang w:val="tr-TR"/>
        </w:rPr>
      </w:pPr>
    </w:p>
    <w:p w:rsidR="008A14E1" w:rsidRPr="004268D1" w:rsidRDefault="008A14E1" w:rsidP="0016018D">
      <w:pPr>
        <w:rPr>
          <w:lang w:val="tr-TR"/>
        </w:rPr>
      </w:pPr>
      <w:r w:rsidRPr="004268D1">
        <w:rPr>
          <w:b/>
          <w:bCs/>
          <w:lang w:val="tr-TR"/>
        </w:rPr>
        <w:t>Çizelge 1 -</w:t>
      </w:r>
      <w:r w:rsidRPr="004268D1">
        <w:rPr>
          <w:lang w:val="tr-TR"/>
        </w:rPr>
        <w:t xml:space="preserve"> </w:t>
      </w:r>
      <w:r w:rsidRPr="009A525E">
        <w:rPr>
          <w:lang w:val="tr-TR"/>
        </w:rPr>
        <w:t>Çekme helva</w:t>
      </w:r>
      <w:r>
        <w:rPr>
          <w:lang w:val="tr-TR"/>
        </w:rPr>
        <w:t>nın</w:t>
      </w:r>
      <w:r w:rsidRPr="004268D1">
        <w:rPr>
          <w:lang w:val="tr-TR"/>
        </w:rPr>
        <w:t xml:space="preserve"> duyusal özellikleri</w:t>
      </w:r>
    </w:p>
    <w:p w:rsidR="008A14E1" w:rsidRPr="004268D1" w:rsidRDefault="008A14E1" w:rsidP="0016018D">
      <w:pPr>
        <w:rPr>
          <w:lang w:val="tr-TR"/>
        </w:rPr>
      </w:pPr>
    </w:p>
    <w:tbl>
      <w:tblPr>
        <w:tblW w:w="9639" w:type="dxa"/>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2268"/>
        <w:gridCol w:w="7371"/>
      </w:tblGrid>
      <w:tr w:rsidR="008A14E1" w:rsidRPr="00143B17">
        <w:tc>
          <w:tcPr>
            <w:tcW w:w="2268" w:type="dxa"/>
          </w:tcPr>
          <w:p w:rsidR="008A14E1" w:rsidRPr="00143B17" w:rsidRDefault="008A14E1" w:rsidP="00D056E7">
            <w:pPr>
              <w:jc w:val="center"/>
              <w:rPr>
                <w:lang w:val="tr-TR"/>
              </w:rPr>
            </w:pPr>
            <w:r w:rsidRPr="00143B17">
              <w:rPr>
                <w:lang w:val="tr-TR"/>
              </w:rPr>
              <w:t>Özellik</w:t>
            </w:r>
          </w:p>
        </w:tc>
        <w:tc>
          <w:tcPr>
            <w:tcW w:w="7371" w:type="dxa"/>
            <w:tcBorders>
              <w:left w:val="nil"/>
              <w:bottom w:val="nil"/>
            </w:tcBorders>
          </w:tcPr>
          <w:p w:rsidR="008A14E1" w:rsidRPr="00143B17" w:rsidRDefault="008A14E1" w:rsidP="00D056E7">
            <w:pPr>
              <w:jc w:val="center"/>
              <w:rPr>
                <w:lang w:val="tr-TR"/>
              </w:rPr>
            </w:pPr>
            <w:r w:rsidRPr="00143B17">
              <w:rPr>
                <w:lang w:val="tr-TR"/>
              </w:rPr>
              <w:t>Değer</w:t>
            </w:r>
          </w:p>
        </w:tc>
      </w:tr>
      <w:tr w:rsidR="008A14E1" w:rsidRPr="004268D1">
        <w:tc>
          <w:tcPr>
            <w:tcW w:w="2268" w:type="dxa"/>
          </w:tcPr>
          <w:p w:rsidR="008A14E1" w:rsidRPr="004268D1" w:rsidRDefault="008A14E1" w:rsidP="0051115E">
            <w:pPr>
              <w:jc w:val="left"/>
              <w:rPr>
                <w:lang w:val="tr-TR"/>
              </w:rPr>
            </w:pPr>
            <w:r w:rsidRPr="004268D1">
              <w:rPr>
                <w:lang w:val="tr-TR"/>
              </w:rPr>
              <w:t>Tat</w:t>
            </w:r>
            <w:r>
              <w:rPr>
                <w:lang w:val="tr-TR"/>
              </w:rPr>
              <w:t>,</w:t>
            </w:r>
            <w:r w:rsidRPr="004268D1">
              <w:rPr>
                <w:lang w:val="tr-TR"/>
              </w:rPr>
              <w:t xml:space="preserve"> koku ve</w:t>
            </w:r>
            <w:r>
              <w:rPr>
                <w:lang w:val="tr-TR"/>
              </w:rPr>
              <w:t xml:space="preserve"> görünüş</w:t>
            </w:r>
          </w:p>
        </w:tc>
        <w:tc>
          <w:tcPr>
            <w:tcW w:w="7371" w:type="dxa"/>
            <w:tcBorders>
              <w:left w:val="nil"/>
            </w:tcBorders>
          </w:tcPr>
          <w:p w:rsidR="008A14E1" w:rsidRPr="00692CEE" w:rsidRDefault="008A14E1" w:rsidP="00EA7751">
            <w:pPr>
              <w:pStyle w:val="FootnoteText"/>
              <w:rPr>
                <w:rFonts w:ascii="Arial" w:hAnsi="Arial" w:cs="Arial"/>
              </w:rPr>
            </w:pPr>
            <w:r w:rsidRPr="00692CEE">
              <w:rPr>
                <w:rFonts w:ascii="Arial" w:hAnsi="Arial" w:cs="Arial"/>
              </w:rPr>
              <w:t>Kendine özgü tat, koku ve görünüşte, parlak beyazdan sarımsı renge kadar renklerde, lifli, ağızda kolayca dağılabilen yapıda olmalı, ekşime, küflenme, böceklenme, kokuşma ve bozulma sonucu yabancı tat ve koku olmamalıdır.</w:t>
            </w:r>
          </w:p>
        </w:tc>
      </w:tr>
      <w:tr w:rsidR="008A14E1" w:rsidRPr="004268D1">
        <w:tc>
          <w:tcPr>
            <w:tcW w:w="2268" w:type="dxa"/>
          </w:tcPr>
          <w:p w:rsidR="008A14E1" w:rsidRPr="004268D1" w:rsidRDefault="008A14E1" w:rsidP="00D056E7">
            <w:pPr>
              <w:jc w:val="left"/>
              <w:rPr>
                <w:lang w:val="tr-TR"/>
              </w:rPr>
            </w:pPr>
            <w:r>
              <w:rPr>
                <w:lang w:val="tr-TR"/>
              </w:rPr>
              <w:t>Y</w:t>
            </w:r>
            <w:r w:rsidRPr="004268D1">
              <w:rPr>
                <w:lang w:val="tr-TR"/>
              </w:rPr>
              <w:t>abancı madde</w:t>
            </w:r>
          </w:p>
        </w:tc>
        <w:tc>
          <w:tcPr>
            <w:tcW w:w="7371" w:type="dxa"/>
            <w:tcBorders>
              <w:left w:val="nil"/>
            </w:tcBorders>
          </w:tcPr>
          <w:p w:rsidR="008A14E1" w:rsidRPr="004268D1" w:rsidRDefault="008A14E1" w:rsidP="00D056E7">
            <w:pPr>
              <w:jc w:val="left"/>
              <w:rPr>
                <w:lang w:val="tr-TR"/>
              </w:rPr>
            </w:pPr>
            <w:r>
              <w:rPr>
                <w:lang w:val="tr-TR"/>
              </w:rPr>
              <w:t>Bulunmamalıdır.</w:t>
            </w:r>
          </w:p>
        </w:tc>
      </w:tr>
    </w:tbl>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4.</w:t>
      </w:r>
      <w:r>
        <w:rPr>
          <w:lang w:val="tr-TR"/>
        </w:rPr>
        <w:t>1</w:t>
      </w:r>
      <w:r w:rsidRPr="004268D1">
        <w:rPr>
          <w:lang w:val="tr-TR"/>
        </w:rPr>
        <w:t>.</w:t>
      </w:r>
      <w:r>
        <w:rPr>
          <w:lang w:val="tr-TR"/>
        </w:rPr>
        <w:t>2</w:t>
      </w:r>
      <w:r w:rsidRPr="004268D1">
        <w:rPr>
          <w:b w:val="0"/>
          <w:bCs w:val="0"/>
          <w:lang w:val="tr-TR"/>
        </w:rPr>
        <w:tab/>
      </w:r>
      <w:r>
        <w:rPr>
          <w:lang w:val="tr-TR"/>
        </w:rPr>
        <w:t>Kimyasal</w:t>
      </w:r>
      <w:r w:rsidRPr="004268D1">
        <w:rPr>
          <w:lang w:val="tr-TR"/>
        </w:rPr>
        <w:t xml:space="preserve"> özellikler</w:t>
      </w:r>
    </w:p>
    <w:p w:rsidR="008A14E1" w:rsidRPr="004268D1" w:rsidRDefault="008A14E1" w:rsidP="0016018D">
      <w:pPr>
        <w:rPr>
          <w:lang w:val="tr-TR"/>
        </w:rPr>
      </w:pPr>
      <w:r>
        <w:rPr>
          <w:lang w:val="tr-TR"/>
        </w:rPr>
        <w:t>Çekme helvanın kimyasal</w:t>
      </w:r>
      <w:r w:rsidRPr="004268D1">
        <w:rPr>
          <w:lang w:val="tr-TR"/>
        </w:rPr>
        <w:t xml:space="preserve"> özellikleri Çizelge </w:t>
      </w:r>
      <w:r>
        <w:rPr>
          <w:lang w:val="tr-TR"/>
        </w:rPr>
        <w:t>2</w:t>
      </w:r>
      <w:r w:rsidRPr="004268D1">
        <w:rPr>
          <w:lang w:val="tr-TR"/>
        </w:rPr>
        <w:t>’</w:t>
      </w:r>
      <w:r>
        <w:rPr>
          <w:lang w:val="tr-TR"/>
        </w:rPr>
        <w:t>d</w:t>
      </w:r>
      <w:r w:rsidRPr="004268D1">
        <w:rPr>
          <w:lang w:val="tr-TR"/>
        </w:rPr>
        <w:t>e verilen değerlere uygun olmalıdır.</w:t>
      </w:r>
    </w:p>
    <w:p w:rsidR="008A14E1" w:rsidRPr="004268D1" w:rsidRDefault="008A14E1" w:rsidP="0016018D">
      <w:pPr>
        <w:rPr>
          <w:lang w:val="tr-TR"/>
        </w:rPr>
      </w:pPr>
    </w:p>
    <w:p w:rsidR="008A14E1" w:rsidRPr="004268D1" w:rsidRDefault="008A14E1" w:rsidP="0016018D">
      <w:pPr>
        <w:rPr>
          <w:lang w:val="tr-TR"/>
        </w:rPr>
      </w:pPr>
      <w:r w:rsidRPr="004268D1">
        <w:rPr>
          <w:b/>
          <w:bCs/>
          <w:lang w:val="tr-TR"/>
        </w:rPr>
        <w:t xml:space="preserve">Çizelge 3 </w:t>
      </w:r>
      <w:r>
        <w:rPr>
          <w:b/>
          <w:bCs/>
          <w:lang w:val="tr-TR"/>
        </w:rPr>
        <w:t>–</w:t>
      </w:r>
      <w:r w:rsidRPr="004268D1">
        <w:rPr>
          <w:lang w:val="tr-TR"/>
        </w:rPr>
        <w:t xml:space="preserve"> </w:t>
      </w:r>
      <w:r>
        <w:rPr>
          <w:lang w:val="tr-TR"/>
        </w:rPr>
        <w:t>Çekme helva</w:t>
      </w:r>
      <w:r w:rsidRPr="009A525E">
        <w:rPr>
          <w:lang w:val="tr-TR"/>
        </w:rPr>
        <w:t>nın</w:t>
      </w:r>
      <w:r>
        <w:rPr>
          <w:lang w:val="tr-TR"/>
        </w:rPr>
        <w:t xml:space="preserve"> kimyasal</w:t>
      </w:r>
      <w:r w:rsidRPr="004268D1">
        <w:rPr>
          <w:lang w:val="tr-TR"/>
        </w:rPr>
        <w:t xml:space="preserve"> özellikleri</w:t>
      </w:r>
    </w:p>
    <w:p w:rsidR="008A14E1" w:rsidRPr="004268D1" w:rsidRDefault="008A14E1" w:rsidP="0016018D">
      <w:pPr>
        <w:pStyle w:val="Header"/>
        <w:tabs>
          <w:tab w:val="clear" w:pos="4153"/>
          <w:tab w:val="clear" w:pos="8306"/>
        </w:tabs>
        <w:rPr>
          <w:lang w:val="tr-TR"/>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A0"/>
      </w:tblPr>
      <w:tblGrid>
        <w:gridCol w:w="4535"/>
        <w:gridCol w:w="4535"/>
      </w:tblGrid>
      <w:tr w:rsidR="008A14E1" w:rsidRPr="009A525E">
        <w:tc>
          <w:tcPr>
            <w:tcW w:w="4535" w:type="dxa"/>
          </w:tcPr>
          <w:p w:rsidR="008A14E1" w:rsidRPr="009A525E" w:rsidRDefault="008A14E1" w:rsidP="009A525E">
            <w:pPr>
              <w:tabs>
                <w:tab w:val="left" w:pos="214"/>
              </w:tabs>
              <w:ind w:left="-851"/>
              <w:jc w:val="center"/>
              <w:rPr>
                <w:lang w:val="tr-TR" w:eastAsia="zh-CN"/>
              </w:rPr>
            </w:pPr>
            <w:r w:rsidRPr="009A525E">
              <w:rPr>
                <w:lang w:val="tr-TR" w:eastAsia="zh-CN"/>
              </w:rPr>
              <w:t>Özellikler</w:t>
            </w:r>
          </w:p>
        </w:tc>
        <w:tc>
          <w:tcPr>
            <w:tcW w:w="4535" w:type="dxa"/>
          </w:tcPr>
          <w:p w:rsidR="008A14E1" w:rsidRPr="009A525E" w:rsidRDefault="008A14E1" w:rsidP="009A525E">
            <w:pPr>
              <w:jc w:val="center"/>
              <w:rPr>
                <w:lang w:val="tr-TR" w:eastAsia="zh-CN"/>
              </w:rPr>
            </w:pPr>
            <w:r w:rsidRPr="009A525E">
              <w:rPr>
                <w:lang w:val="tr-TR" w:eastAsia="zh-CN"/>
              </w:rPr>
              <w:t>Değerler</w:t>
            </w:r>
          </w:p>
        </w:tc>
      </w:tr>
      <w:tr w:rsidR="008A14E1" w:rsidRPr="009A525E">
        <w:tc>
          <w:tcPr>
            <w:tcW w:w="4535" w:type="dxa"/>
          </w:tcPr>
          <w:p w:rsidR="008A14E1" w:rsidRPr="009A525E" w:rsidRDefault="008A14E1" w:rsidP="009A525E">
            <w:pPr>
              <w:jc w:val="left"/>
              <w:rPr>
                <w:lang w:val="fr-FR" w:eastAsia="zh-CN"/>
              </w:rPr>
            </w:pPr>
            <w:r w:rsidRPr="009A525E">
              <w:rPr>
                <w:lang w:val="fr-FR" w:eastAsia="zh-CN"/>
              </w:rPr>
              <w:t>Rutubet, % (m/m), en çok</w:t>
            </w:r>
          </w:p>
        </w:tc>
        <w:tc>
          <w:tcPr>
            <w:tcW w:w="4535" w:type="dxa"/>
          </w:tcPr>
          <w:p w:rsidR="008A14E1" w:rsidRPr="009A525E" w:rsidRDefault="008A14E1" w:rsidP="009A525E">
            <w:pPr>
              <w:ind w:right="2195"/>
              <w:jc w:val="right"/>
              <w:rPr>
                <w:lang w:val="fr-FR" w:eastAsia="zh-CN"/>
              </w:rPr>
            </w:pPr>
            <w:r w:rsidRPr="009A525E">
              <w:rPr>
                <w:lang w:val="fr-FR" w:eastAsia="zh-CN"/>
              </w:rPr>
              <w:t xml:space="preserve">  6</w:t>
            </w:r>
          </w:p>
        </w:tc>
      </w:tr>
      <w:tr w:rsidR="008A14E1" w:rsidRPr="009A525E">
        <w:tc>
          <w:tcPr>
            <w:tcW w:w="4535" w:type="dxa"/>
          </w:tcPr>
          <w:p w:rsidR="008A14E1" w:rsidRPr="009A525E" w:rsidRDefault="008A14E1" w:rsidP="009A525E">
            <w:pPr>
              <w:jc w:val="left"/>
              <w:rPr>
                <w:lang w:val="fr-FR" w:eastAsia="zh-CN"/>
              </w:rPr>
            </w:pPr>
            <w:r w:rsidRPr="009A525E">
              <w:rPr>
                <w:lang w:val="fr-FR" w:eastAsia="zh-CN"/>
              </w:rPr>
              <w:t>Toplam şeker (sakkaroz olarak), % (m/m), en çok</w:t>
            </w:r>
          </w:p>
        </w:tc>
        <w:tc>
          <w:tcPr>
            <w:tcW w:w="4535" w:type="dxa"/>
          </w:tcPr>
          <w:p w:rsidR="008A14E1" w:rsidRPr="009A525E" w:rsidRDefault="008A14E1" w:rsidP="009A525E">
            <w:pPr>
              <w:ind w:right="2195"/>
              <w:jc w:val="right"/>
              <w:rPr>
                <w:lang w:val="fr-FR" w:eastAsia="zh-CN"/>
              </w:rPr>
            </w:pPr>
            <w:r w:rsidRPr="009A525E">
              <w:rPr>
                <w:lang w:val="fr-FR" w:eastAsia="zh-CN"/>
              </w:rPr>
              <w:t xml:space="preserve">  50</w:t>
            </w:r>
          </w:p>
        </w:tc>
      </w:tr>
      <w:tr w:rsidR="008A14E1" w:rsidRPr="009A525E">
        <w:tc>
          <w:tcPr>
            <w:tcW w:w="4535" w:type="dxa"/>
          </w:tcPr>
          <w:p w:rsidR="008A14E1" w:rsidRPr="009A525E" w:rsidRDefault="008A14E1" w:rsidP="009A525E">
            <w:pPr>
              <w:jc w:val="left"/>
              <w:rPr>
                <w:lang w:val="fr-FR" w:eastAsia="zh-CN"/>
              </w:rPr>
            </w:pPr>
            <w:r w:rsidRPr="009A525E">
              <w:rPr>
                <w:lang w:val="fr-FR" w:eastAsia="zh-CN"/>
              </w:rPr>
              <w:t>Toplam yağ, % (m/m), en çok</w:t>
            </w:r>
          </w:p>
        </w:tc>
        <w:tc>
          <w:tcPr>
            <w:tcW w:w="4535" w:type="dxa"/>
          </w:tcPr>
          <w:p w:rsidR="008A14E1" w:rsidRPr="009A525E" w:rsidRDefault="008A14E1" w:rsidP="009A525E">
            <w:pPr>
              <w:ind w:right="2195"/>
              <w:jc w:val="right"/>
              <w:rPr>
                <w:lang w:val="fr-FR" w:eastAsia="zh-CN"/>
              </w:rPr>
            </w:pPr>
            <w:r w:rsidRPr="009A525E">
              <w:rPr>
                <w:lang w:val="fr-FR" w:eastAsia="zh-CN"/>
              </w:rPr>
              <w:t xml:space="preserve">  16</w:t>
            </w:r>
          </w:p>
        </w:tc>
      </w:tr>
      <w:tr w:rsidR="008A14E1" w:rsidRPr="009A525E">
        <w:tc>
          <w:tcPr>
            <w:tcW w:w="4535" w:type="dxa"/>
          </w:tcPr>
          <w:p w:rsidR="008A14E1" w:rsidRPr="009A525E" w:rsidRDefault="008A14E1" w:rsidP="009A525E">
            <w:pPr>
              <w:jc w:val="left"/>
              <w:rPr>
                <w:lang w:val="fr-FR" w:eastAsia="zh-CN"/>
              </w:rPr>
            </w:pPr>
            <w:r w:rsidRPr="009A525E">
              <w:rPr>
                <w:lang w:val="fr-FR" w:eastAsia="zh-CN"/>
              </w:rPr>
              <w:t>Toplam kül, % (m/m), en çok</w:t>
            </w:r>
          </w:p>
        </w:tc>
        <w:tc>
          <w:tcPr>
            <w:tcW w:w="4535" w:type="dxa"/>
          </w:tcPr>
          <w:p w:rsidR="008A14E1" w:rsidRPr="009A525E" w:rsidRDefault="008A14E1" w:rsidP="009A525E">
            <w:pPr>
              <w:ind w:right="2195"/>
              <w:jc w:val="right"/>
              <w:rPr>
                <w:lang w:val="fr-FR" w:eastAsia="zh-CN"/>
              </w:rPr>
            </w:pPr>
            <w:r w:rsidRPr="009A525E">
              <w:rPr>
                <w:lang w:val="fr-FR" w:eastAsia="zh-CN"/>
              </w:rPr>
              <w:t xml:space="preserve">  0,50</w:t>
            </w:r>
          </w:p>
        </w:tc>
      </w:tr>
      <w:tr w:rsidR="008A14E1" w:rsidRPr="009A525E">
        <w:tc>
          <w:tcPr>
            <w:tcW w:w="4535" w:type="dxa"/>
          </w:tcPr>
          <w:p w:rsidR="008A14E1" w:rsidRPr="009A525E" w:rsidRDefault="008A14E1" w:rsidP="009A525E">
            <w:pPr>
              <w:jc w:val="left"/>
              <w:rPr>
                <w:lang w:val="en-US" w:eastAsia="zh-CN"/>
              </w:rPr>
            </w:pPr>
            <w:r>
              <w:rPr>
                <w:lang w:val="en-US" w:eastAsia="zh-CN"/>
              </w:rPr>
              <w:t>Peroksit, meş</w:t>
            </w:r>
            <w:r w:rsidRPr="009A525E">
              <w:rPr>
                <w:lang w:val="en-US" w:eastAsia="zh-CN"/>
              </w:rPr>
              <w:t xml:space="preserve"> O</w:t>
            </w:r>
            <w:r w:rsidRPr="009A525E">
              <w:rPr>
                <w:vertAlign w:val="subscript"/>
                <w:lang w:val="en-US" w:eastAsia="zh-CN"/>
              </w:rPr>
              <w:t>2</w:t>
            </w:r>
            <w:r w:rsidRPr="009A525E">
              <w:rPr>
                <w:lang w:val="en-US" w:eastAsia="zh-CN"/>
              </w:rPr>
              <w:t>/kg</w:t>
            </w:r>
          </w:p>
        </w:tc>
        <w:tc>
          <w:tcPr>
            <w:tcW w:w="4535" w:type="dxa"/>
          </w:tcPr>
          <w:p w:rsidR="008A14E1" w:rsidRPr="009A525E" w:rsidRDefault="008A14E1" w:rsidP="009A525E">
            <w:pPr>
              <w:ind w:right="2195"/>
              <w:jc w:val="right"/>
              <w:rPr>
                <w:lang w:val="fr-FR" w:eastAsia="zh-CN"/>
              </w:rPr>
            </w:pPr>
            <w:r w:rsidRPr="009A525E">
              <w:rPr>
                <w:lang w:val="fr-FR" w:eastAsia="zh-CN"/>
              </w:rPr>
              <w:t xml:space="preserve">10 </w:t>
            </w:r>
          </w:p>
        </w:tc>
      </w:tr>
    </w:tbl>
    <w:p w:rsidR="008A14E1" w:rsidRPr="00F84B1C" w:rsidRDefault="008A14E1" w:rsidP="00540650">
      <w:pPr>
        <w:rPr>
          <w:lang w:val="tr-TR"/>
        </w:rPr>
      </w:pPr>
    </w:p>
    <w:p w:rsidR="008A14E1" w:rsidRPr="004268D1" w:rsidRDefault="008A14E1" w:rsidP="0016018D">
      <w:pPr>
        <w:pStyle w:val="Heading3"/>
        <w:rPr>
          <w:lang w:val="tr-TR"/>
        </w:rPr>
      </w:pPr>
      <w:r w:rsidRPr="004268D1">
        <w:rPr>
          <w:lang w:val="tr-TR"/>
        </w:rPr>
        <w:t>4.</w:t>
      </w:r>
      <w:r>
        <w:rPr>
          <w:lang w:val="tr-TR"/>
        </w:rPr>
        <w:t>1</w:t>
      </w:r>
      <w:r w:rsidRPr="004268D1">
        <w:rPr>
          <w:lang w:val="tr-TR"/>
        </w:rPr>
        <w:t>.</w:t>
      </w:r>
      <w:r>
        <w:rPr>
          <w:lang w:val="tr-TR"/>
        </w:rPr>
        <w:t>3</w:t>
      </w:r>
      <w:r w:rsidRPr="004268D1">
        <w:rPr>
          <w:b w:val="0"/>
          <w:bCs w:val="0"/>
          <w:lang w:val="tr-TR"/>
        </w:rPr>
        <w:tab/>
      </w:r>
      <w:r w:rsidRPr="004268D1">
        <w:rPr>
          <w:lang w:val="tr-TR"/>
        </w:rPr>
        <w:t>Mikrobiyolojik özellikleri</w:t>
      </w:r>
    </w:p>
    <w:p w:rsidR="008A14E1" w:rsidRPr="004268D1" w:rsidRDefault="008A14E1" w:rsidP="0016018D">
      <w:pPr>
        <w:rPr>
          <w:lang w:val="tr-TR"/>
        </w:rPr>
      </w:pPr>
      <w:r w:rsidRPr="0051115E">
        <w:rPr>
          <w:lang w:val="tr-TR"/>
        </w:rPr>
        <w:t>Çekme helvanın</w:t>
      </w:r>
      <w:r w:rsidRPr="004268D1">
        <w:rPr>
          <w:lang w:val="tr-TR"/>
        </w:rPr>
        <w:t xml:space="preserve"> mikrobiyolojik özellikleri Çizelge 4’te verilen değerlere uygun olmalıdır.</w:t>
      </w:r>
    </w:p>
    <w:p w:rsidR="008A14E1" w:rsidRPr="004268D1" w:rsidRDefault="008A14E1" w:rsidP="0016018D">
      <w:pPr>
        <w:widowControl w:val="0"/>
        <w:rPr>
          <w:lang w:val="tr-TR"/>
        </w:rPr>
      </w:pPr>
    </w:p>
    <w:p w:rsidR="008A14E1" w:rsidRPr="004268D1" w:rsidRDefault="008A14E1" w:rsidP="0016018D">
      <w:pPr>
        <w:rPr>
          <w:lang w:val="tr-TR"/>
        </w:rPr>
      </w:pPr>
      <w:r w:rsidRPr="004268D1">
        <w:rPr>
          <w:b/>
          <w:bCs/>
          <w:lang w:val="tr-TR"/>
        </w:rPr>
        <w:t>Çizelge 4 –</w:t>
      </w:r>
      <w:r w:rsidRPr="004268D1">
        <w:rPr>
          <w:lang w:val="tr-TR"/>
        </w:rPr>
        <w:t xml:space="preserve"> </w:t>
      </w:r>
      <w:r w:rsidRPr="0051115E">
        <w:rPr>
          <w:lang w:val="tr-TR"/>
        </w:rPr>
        <w:t>Çekme helvanın</w:t>
      </w:r>
      <w:r w:rsidRPr="004268D1">
        <w:rPr>
          <w:lang w:val="tr-TR"/>
        </w:rPr>
        <w:t xml:space="preserve"> mikrobiyolojik özellikleri</w:t>
      </w:r>
    </w:p>
    <w:p w:rsidR="008A14E1" w:rsidRPr="004268D1" w:rsidRDefault="008A14E1" w:rsidP="0016018D">
      <w:pPr>
        <w:widowControl w:val="0"/>
        <w:rPr>
          <w:lang w:val="tr-TR"/>
        </w:rPr>
      </w:pPr>
    </w:p>
    <w:tbl>
      <w:tblPr>
        <w:tblW w:w="9747"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24"/>
        <w:gridCol w:w="1624"/>
        <w:gridCol w:w="1440"/>
        <w:gridCol w:w="1440"/>
        <w:gridCol w:w="1719"/>
      </w:tblGrid>
      <w:tr w:rsidR="008A14E1" w:rsidRPr="0016018D">
        <w:trPr>
          <w:trHeight w:val="339"/>
        </w:trPr>
        <w:tc>
          <w:tcPr>
            <w:tcW w:w="3524" w:type="dxa"/>
            <w:vAlign w:val="center"/>
          </w:tcPr>
          <w:p w:rsidR="008A14E1" w:rsidRPr="0016018D" w:rsidRDefault="008A14E1" w:rsidP="0016018D">
            <w:pPr>
              <w:jc w:val="center"/>
              <w:rPr>
                <w:lang w:val="tr-TR"/>
              </w:rPr>
            </w:pPr>
            <w:r>
              <w:rPr>
                <w:lang w:val="tr-TR"/>
              </w:rPr>
              <w:t>Ö</w:t>
            </w:r>
            <w:r w:rsidRPr="0016018D">
              <w:rPr>
                <w:lang w:val="tr-TR"/>
              </w:rPr>
              <w:t>zellik</w:t>
            </w:r>
          </w:p>
        </w:tc>
        <w:tc>
          <w:tcPr>
            <w:tcW w:w="1624" w:type="dxa"/>
            <w:vAlign w:val="center"/>
          </w:tcPr>
          <w:p w:rsidR="008A14E1" w:rsidRPr="0016018D" w:rsidRDefault="008A14E1" w:rsidP="0016018D">
            <w:pPr>
              <w:jc w:val="center"/>
              <w:rPr>
                <w:lang w:val="tr-TR"/>
              </w:rPr>
            </w:pPr>
            <w:r w:rsidRPr="0016018D">
              <w:rPr>
                <w:lang w:val="tr-TR"/>
              </w:rPr>
              <w:t>n</w:t>
            </w:r>
          </w:p>
        </w:tc>
        <w:tc>
          <w:tcPr>
            <w:tcW w:w="1440" w:type="dxa"/>
            <w:vAlign w:val="center"/>
          </w:tcPr>
          <w:p w:rsidR="008A14E1" w:rsidRPr="0016018D" w:rsidRDefault="008A14E1" w:rsidP="0016018D">
            <w:pPr>
              <w:jc w:val="center"/>
              <w:rPr>
                <w:lang w:val="tr-TR"/>
              </w:rPr>
            </w:pPr>
            <w:r w:rsidRPr="0016018D">
              <w:rPr>
                <w:lang w:val="tr-TR"/>
              </w:rPr>
              <w:t>c</w:t>
            </w:r>
          </w:p>
        </w:tc>
        <w:tc>
          <w:tcPr>
            <w:tcW w:w="1440" w:type="dxa"/>
            <w:vAlign w:val="center"/>
          </w:tcPr>
          <w:p w:rsidR="008A14E1" w:rsidRPr="0016018D" w:rsidRDefault="008A14E1" w:rsidP="0016018D">
            <w:pPr>
              <w:jc w:val="center"/>
              <w:rPr>
                <w:lang w:val="tr-TR"/>
              </w:rPr>
            </w:pPr>
            <w:r w:rsidRPr="0016018D">
              <w:rPr>
                <w:lang w:val="tr-TR"/>
              </w:rPr>
              <w:t>m</w:t>
            </w:r>
          </w:p>
        </w:tc>
        <w:tc>
          <w:tcPr>
            <w:tcW w:w="1719" w:type="dxa"/>
            <w:vAlign w:val="center"/>
          </w:tcPr>
          <w:p w:rsidR="008A14E1" w:rsidRPr="0016018D" w:rsidRDefault="008A14E1" w:rsidP="0016018D">
            <w:pPr>
              <w:jc w:val="center"/>
              <w:rPr>
                <w:lang w:val="tr-TR"/>
              </w:rPr>
            </w:pPr>
            <w:r w:rsidRPr="0016018D">
              <w:rPr>
                <w:lang w:val="tr-TR"/>
              </w:rPr>
              <w:t>M</w:t>
            </w:r>
          </w:p>
        </w:tc>
      </w:tr>
      <w:tr w:rsidR="008A14E1" w:rsidRPr="0016018D">
        <w:tc>
          <w:tcPr>
            <w:tcW w:w="3524" w:type="dxa"/>
          </w:tcPr>
          <w:p w:rsidR="008A14E1" w:rsidRPr="00EA7751" w:rsidDel="002B6099" w:rsidRDefault="008A14E1" w:rsidP="0016018D">
            <w:pPr>
              <w:jc w:val="left"/>
              <w:rPr>
                <w:i/>
                <w:iCs/>
                <w:lang w:val="tr-TR"/>
              </w:rPr>
            </w:pPr>
            <w:r>
              <w:rPr>
                <w:i/>
                <w:iCs/>
                <w:lang w:val="tr-TR"/>
              </w:rPr>
              <w:t>Maya küf</w:t>
            </w:r>
          </w:p>
        </w:tc>
        <w:tc>
          <w:tcPr>
            <w:tcW w:w="1624" w:type="dxa"/>
          </w:tcPr>
          <w:p w:rsidR="008A14E1" w:rsidRPr="0016018D" w:rsidRDefault="008A14E1" w:rsidP="0016018D">
            <w:pPr>
              <w:jc w:val="center"/>
              <w:rPr>
                <w:lang w:val="tr-TR"/>
              </w:rPr>
            </w:pPr>
            <w:r>
              <w:rPr>
                <w:lang w:val="tr-TR"/>
              </w:rPr>
              <w:t>5</w:t>
            </w:r>
          </w:p>
        </w:tc>
        <w:tc>
          <w:tcPr>
            <w:tcW w:w="1440" w:type="dxa"/>
          </w:tcPr>
          <w:p w:rsidR="008A14E1" w:rsidRDefault="008A14E1" w:rsidP="0016018D">
            <w:pPr>
              <w:jc w:val="center"/>
              <w:rPr>
                <w:lang w:val="tr-TR"/>
              </w:rPr>
            </w:pPr>
            <w:r>
              <w:rPr>
                <w:lang w:val="tr-TR"/>
              </w:rPr>
              <w:t>2</w:t>
            </w:r>
          </w:p>
        </w:tc>
        <w:tc>
          <w:tcPr>
            <w:tcW w:w="1440" w:type="dxa"/>
            <w:vAlign w:val="center"/>
          </w:tcPr>
          <w:p w:rsidR="008A14E1" w:rsidRPr="0016018D" w:rsidDel="002B6099" w:rsidRDefault="008A14E1" w:rsidP="001039A1">
            <w:pPr>
              <w:jc w:val="center"/>
              <w:rPr>
                <w:lang w:val="tr-TR"/>
              </w:rPr>
            </w:pPr>
            <w:r>
              <w:rPr>
                <w:lang w:val="tr-TR"/>
              </w:rPr>
              <w:t>1</w:t>
            </w:r>
            <w:r w:rsidRPr="0016018D">
              <w:rPr>
                <w:lang w:val="tr-TR"/>
              </w:rPr>
              <w:t>0</w:t>
            </w:r>
            <w:r>
              <w:rPr>
                <w:vertAlign w:val="superscript"/>
                <w:lang w:val="tr-TR"/>
              </w:rPr>
              <w:t>1</w:t>
            </w:r>
          </w:p>
        </w:tc>
        <w:tc>
          <w:tcPr>
            <w:tcW w:w="1719" w:type="dxa"/>
            <w:vAlign w:val="center"/>
          </w:tcPr>
          <w:p w:rsidR="008A14E1" w:rsidRPr="0016018D" w:rsidDel="002B6099" w:rsidRDefault="008A14E1" w:rsidP="001039A1">
            <w:pPr>
              <w:jc w:val="center"/>
              <w:rPr>
                <w:lang w:val="tr-TR"/>
              </w:rPr>
            </w:pPr>
            <w:r>
              <w:rPr>
                <w:lang w:val="tr-TR"/>
              </w:rPr>
              <w:t>1</w:t>
            </w:r>
            <w:r w:rsidRPr="0016018D">
              <w:rPr>
                <w:lang w:val="tr-TR"/>
              </w:rPr>
              <w:t>0</w:t>
            </w:r>
            <w:r>
              <w:rPr>
                <w:vertAlign w:val="superscript"/>
                <w:lang w:val="tr-TR"/>
              </w:rPr>
              <w:t>1</w:t>
            </w:r>
          </w:p>
        </w:tc>
      </w:tr>
      <w:tr w:rsidR="008A14E1" w:rsidRPr="0016018D">
        <w:tc>
          <w:tcPr>
            <w:tcW w:w="3524" w:type="dxa"/>
          </w:tcPr>
          <w:p w:rsidR="008A14E1" w:rsidRDefault="008A14E1" w:rsidP="0016018D">
            <w:pPr>
              <w:jc w:val="left"/>
              <w:rPr>
                <w:i/>
                <w:iCs/>
                <w:lang w:val="tr-TR"/>
              </w:rPr>
            </w:pPr>
            <w:r w:rsidRPr="00EE2B15">
              <w:rPr>
                <w:i/>
                <w:iCs/>
                <w:lang w:val="tr-TR"/>
              </w:rPr>
              <w:t>E. coli</w:t>
            </w:r>
            <w:r w:rsidRPr="0016018D">
              <w:rPr>
                <w:sz w:val="28"/>
                <w:szCs w:val="28"/>
                <w:lang w:val="tr-TR"/>
              </w:rPr>
              <w:t xml:space="preserve"> </w:t>
            </w:r>
          </w:p>
        </w:tc>
        <w:tc>
          <w:tcPr>
            <w:tcW w:w="1624" w:type="dxa"/>
          </w:tcPr>
          <w:p w:rsidR="008A14E1" w:rsidRDefault="008A14E1" w:rsidP="0016018D">
            <w:pPr>
              <w:jc w:val="center"/>
              <w:rPr>
                <w:lang w:val="tr-TR"/>
              </w:rPr>
            </w:pPr>
            <w:r w:rsidRPr="0016018D">
              <w:rPr>
                <w:lang w:val="tr-TR"/>
              </w:rPr>
              <w:t>5</w:t>
            </w:r>
          </w:p>
        </w:tc>
        <w:tc>
          <w:tcPr>
            <w:tcW w:w="1440" w:type="dxa"/>
          </w:tcPr>
          <w:p w:rsidR="008A14E1" w:rsidRDefault="008A14E1" w:rsidP="0016018D">
            <w:pPr>
              <w:jc w:val="center"/>
              <w:rPr>
                <w:lang w:val="tr-TR"/>
              </w:rPr>
            </w:pPr>
            <w:r>
              <w:rPr>
                <w:lang w:val="tr-TR"/>
              </w:rPr>
              <w:t>0</w:t>
            </w:r>
          </w:p>
        </w:tc>
        <w:tc>
          <w:tcPr>
            <w:tcW w:w="3159" w:type="dxa"/>
            <w:gridSpan w:val="2"/>
            <w:vAlign w:val="center"/>
          </w:tcPr>
          <w:p w:rsidR="008A14E1" w:rsidRPr="0016018D" w:rsidDel="002B6099" w:rsidRDefault="008A14E1" w:rsidP="001039A1">
            <w:pPr>
              <w:jc w:val="center"/>
              <w:rPr>
                <w:lang w:val="tr-TR"/>
              </w:rPr>
            </w:pPr>
            <w:r>
              <w:rPr>
                <w:lang w:val="tr-TR"/>
              </w:rPr>
              <w:t>&lt;1</w:t>
            </w:r>
            <w:r w:rsidRPr="0016018D">
              <w:rPr>
                <w:lang w:val="tr-TR"/>
              </w:rPr>
              <w:t>0</w:t>
            </w:r>
            <w:r>
              <w:rPr>
                <w:vertAlign w:val="superscript"/>
                <w:lang w:val="tr-TR"/>
              </w:rPr>
              <w:t>1</w:t>
            </w:r>
          </w:p>
        </w:tc>
      </w:tr>
      <w:tr w:rsidR="008A14E1" w:rsidRPr="0016018D">
        <w:tc>
          <w:tcPr>
            <w:tcW w:w="9747" w:type="dxa"/>
            <w:gridSpan w:val="5"/>
          </w:tcPr>
          <w:p w:rsidR="008A14E1" w:rsidRPr="0031282C" w:rsidRDefault="008A14E1" w:rsidP="00CF4AE6">
            <w:pPr>
              <w:shd w:val="clear" w:color="auto" w:fill="FFFFFF"/>
              <w:rPr>
                <w:color w:val="000000"/>
              </w:rPr>
            </w:pPr>
            <w:r>
              <w:rPr>
                <w:color w:val="000000"/>
              </w:rPr>
              <w:t>n</w:t>
            </w:r>
            <w:r w:rsidRPr="0031282C">
              <w:rPr>
                <w:color w:val="000000"/>
              </w:rPr>
              <w:t>umune alma planında;</w:t>
            </w:r>
          </w:p>
          <w:p w:rsidR="008A14E1" w:rsidRPr="0031282C" w:rsidRDefault="008A14E1" w:rsidP="00CF4AE6">
            <w:pPr>
              <w:shd w:val="clear" w:color="auto" w:fill="FFFFFF"/>
              <w:rPr>
                <w:color w:val="000000"/>
              </w:rPr>
            </w:pPr>
            <w:r w:rsidRPr="0031282C">
              <w:rPr>
                <w:color w:val="000000"/>
              </w:rPr>
              <w:t>n: Partiden bağımsız ve rastgele seçilen numune sayısı,</w:t>
            </w:r>
          </w:p>
          <w:p w:rsidR="008A14E1" w:rsidRPr="0031282C" w:rsidRDefault="008A14E1" w:rsidP="00CF4AE6">
            <w:pPr>
              <w:shd w:val="clear" w:color="auto" w:fill="FFFFFF"/>
              <w:rPr>
                <w:color w:val="000000"/>
              </w:rPr>
            </w:pPr>
            <w:r w:rsidRPr="0031282C">
              <w:rPr>
                <w:color w:val="000000"/>
              </w:rPr>
              <w:t>c: m ve M arasında olmasına izin verilen azami numune sayısı (M değeri taşıyabilecek en fazla numune sayısı),</w:t>
            </w:r>
          </w:p>
          <w:p w:rsidR="008A14E1" w:rsidRPr="0031282C" w:rsidRDefault="008A14E1" w:rsidP="00CF4AE6">
            <w:pPr>
              <w:shd w:val="clear" w:color="auto" w:fill="FFFFFF"/>
              <w:rPr>
                <w:color w:val="000000"/>
              </w:rPr>
            </w:pPr>
            <w:r w:rsidRPr="0031282C">
              <w:rPr>
                <w:color w:val="000000"/>
              </w:rPr>
              <w:t>m: (n-c) sayıdaki numunede bulunabilecek en fazla mikrobiyolojik değer,</w:t>
            </w:r>
          </w:p>
          <w:p w:rsidR="008A14E1" w:rsidRPr="0016018D" w:rsidRDefault="008A14E1" w:rsidP="00F84B1C">
            <w:pPr>
              <w:jc w:val="left"/>
              <w:rPr>
                <w:lang w:val="tr-TR"/>
              </w:rPr>
            </w:pPr>
            <w:r w:rsidRPr="0031282C">
              <w:rPr>
                <w:color w:val="000000"/>
                <w:lang w:eastAsia="en-US"/>
              </w:rPr>
              <w:t>M: c sayıdaki numunenin bu değeri aşması hâlinde uygunsuz olup, kabul edilemez olduğunu gösteren mikroorganizma sayısıdır.</w:t>
            </w:r>
          </w:p>
        </w:tc>
      </w:tr>
    </w:tbl>
    <w:p w:rsidR="008A14E1" w:rsidRPr="004268D1" w:rsidRDefault="008A14E1" w:rsidP="0016018D">
      <w:pPr>
        <w:rPr>
          <w:lang w:val="tr-TR"/>
        </w:rPr>
      </w:pPr>
    </w:p>
    <w:p w:rsidR="008A14E1" w:rsidRPr="00EA7751" w:rsidRDefault="008A14E1" w:rsidP="00EA7751">
      <w:pPr>
        <w:pStyle w:val="Heading2"/>
      </w:pPr>
      <w:bookmarkStart w:id="41" w:name="_Toc245021902"/>
      <w:bookmarkStart w:id="42" w:name="_Toc393621132"/>
      <w:r w:rsidRPr="00EA7751">
        <w:t>4.3</w:t>
      </w:r>
      <w:r w:rsidRPr="00EA7751">
        <w:tab/>
        <w:t>Özellik, muayene ve deney madde numaraları</w:t>
      </w:r>
      <w:bookmarkEnd w:id="41"/>
      <w:bookmarkEnd w:id="42"/>
    </w:p>
    <w:p w:rsidR="008A14E1" w:rsidRPr="004B71C4" w:rsidRDefault="008A14E1" w:rsidP="0016018D">
      <w:pPr>
        <w:rPr>
          <w:lang w:val="tr-TR"/>
        </w:rPr>
      </w:pPr>
      <w:r>
        <w:rPr>
          <w:lang w:val="tr-TR"/>
        </w:rPr>
        <w:t>çekme helvanın</w:t>
      </w:r>
      <w:r w:rsidRPr="004B71C4">
        <w:rPr>
          <w:lang w:val="tr-TR"/>
        </w:rPr>
        <w:t xml:space="preserve"> özellikleriyle bunların muayene ve deneylerine ilişkin Madde numaraları Çizelge 5’te verilmiştir.</w:t>
      </w:r>
    </w:p>
    <w:p w:rsidR="008A14E1" w:rsidRPr="00275FD4" w:rsidRDefault="008A14E1" w:rsidP="0016018D">
      <w:pPr>
        <w:rPr>
          <w:b/>
          <w:bCs/>
          <w:lang w:val="tr-TR"/>
        </w:rPr>
      </w:pPr>
    </w:p>
    <w:p w:rsidR="008A14E1" w:rsidRPr="0051115E" w:rsidRDefault="008A14E1" w:rsidP="0016018D">
      <w:pPr>
        <w:rPr>
          <w:lang w:val="tr-TR"/>
        </w:rPr>
      </w:pPr>
      <w:r w:rsidRPr="00F3309A">
        <w:rPr>
          <w:b/>
          <w:bCs/>
          <w:lang w:val="tr-TR"/>
        </w:rPr>
        <w:t>Çizelge 5 -</w:t>
      </w:r>
      <w:r w:rsidRPr="0051115E">
        <w:rPr>
          <w:lang w:val="tr-TR"/>
        </w:rPr>
        <w:t xml:space="preserve"> Özellik, muayene ve deney madde numaraları</w:t>
      </w:r>
    </w:p>
    <w:p w:rsidR="008A14E1" w:rsidRPr="001039A1" w:rsidRDefault="008A14E1" w:rsidP="001039A1"/>
    <w:tbl>
      <w:tblPr>
        <w:tblW w:w="0" w:type="auto"/>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261"/>
        <w:gridCol w:w="2693"/>
        <w:gridCol w:w="3246"/>
      </w:tblGrid>
      <w:tr w:rsidR="008A14E1" w:rsidRPr="001039A1">
        <w:tc>
          <w:tcPr>
            <w:tcW w:w="3261" w:type="dxa"/>
          </w:tcPr>
          <w:p w:rsidR="008A14E1" w:rsidRPr="00292782" w:rsidRDefault="008A14E1" w:rsidP="0016018D">
            <w:pPr>
              <w:jc w:val="center"/>
              <w:rPr>
                <w:b/>
                <w:bCs/>
                <w:lang w:val="tr-TR"/>
              </w:rPr>
            </w:pPr>
            <w:r w:rsidRPr="00292782">
              <w:rPr>
                <w:b/>
                <w:bCs/>
                <w:lang w:val="tr-TR"/>
              </w:rPr>
              <w:t>Özellik</w:t>
            </w:r>
          </w:p>
        </w:tc>
        <w:tc>
          <w:tcPr>
            <w:tcW w:w="2693" w:type="dxa"/>
          </w:tcPr>
          <w:p w:rsidR="008A14E1" w:rsidRPr="001039A1" w:rsidRDefault="008A14E1" w:rsidP="001039A1">
            <w:pPr>
              <w:jc w:val="center"/>
              <w:rPr>
                <w:b/>
                <w:bCs/>
                <w:lang w:val="tr-TR"/>
              </w:rPr>
            </w:pPr>
            <w:r>
              <w:rPr>
                <w:b/>
                <w:bCs/>
                <w:lang w:val="tr-TR"/>
              </w:rPr>
              <w:t xml:space="preserve">Özellik </w:t>
            </w:r>
            <w:r w:rsidRPr="001039A1">
              <w:rPr>
                <w:b/>
                <w:bCs/>
                <w:lang w:val="tr-TR"/>
              </w:rPr>
              <w:t>madde no</w:t>
            </w:r>
          </w:p>
        </w:tc>
        <w:tc>
          <w:tcPr>
            <w:tcW w:w="3246" w:type="dxa"/>
          </w:tcPr>
          <w:p w:rsidR="008A14E1" w:rsidRPr="001039A1" w:rsidRDefault="008A14E1" w:rsidP="001039A1">
            <w:pPr>
              <w:jc w:val="center"/>
              <w:rPr>
                <w:b/>
                <w:bCs/>
                <w:lang w:val="tr-TR"/>
              </w:rPr>
            </w:pPr>
            <w:r w:rsidRPr="001039A1">
              <w:rPr>
                <w:b/>
                <w:bCs/>
                <w:lang w:val="tr-TR"/>
              </w:rPr>
              <w:t>Muayene ve deney madde no</w:t>
            </w:r>
          </w:p>
        </w:tc>
      </w:tr>
      <w:tr w:rsidR="008A14E1" w:rsidRPr="001039A1">
        <w:tc>
          <w:tcPr>
            <w:tcW w:w="3261" w:type="dxa"/>
          </w:tcPr>
          <w:p w:rsidR="008A14E1" w:rsidRPr="001039A1" w:rsidRDefault="008A14E1" w:rsidP="00D056E7">
            <w:pPr>
              <w:rPr>
                <w:lang w:val="tr-TR"/>
              </w:rPr>
            </w:pPr>
            <w:r w:rsidRPr="001039A1">
              <w:rPr>
                <w:lang w:val="tr-TR"/>
              </w:rPr>
              <w:t>Duyusal</w:t>
            </w:r>
          </w:p>
        </w:tc>
        <w:tc>
          <w:tcPr>
            <w:tcW w:w="2693" w:type="dxa"/>
          </w:tcPr>
          <w:p w:rsidR="008A14E1" w:rsidRPr="00292782" w:rsidRDefault="008A14E1" w:rsidP="0016018D">
            <w:pPr>
              <w:jc w:val="center"/>
              <w:rPr>
                <w:lang w:val="tr-TR"/>
              </w:rPr>
            </w:pPr>
            <w:r w:rsidRPr="001039A1">
              <w:rPr>
                <w:lang w:val="tr-TR"/>
              </w:rPr>
              <w:t>4.</w:t>
            </w:r>
            <w:r>
              <w:rPr>
                <w:lang w:val="tr-TR"/>
              </w:rPr>
              <w:t>1</w:t>
            </w:r>
            <w:r w:rsidRPr="00292782">
              <w:rPr>
                <w:lang w:val="tr-TR"/>
              </w:rPr>
              <w:t>.1</w:t>
            </w:r>
          </w:p>
        </w:tc>
        <w:tc>
          <w:tcPr>
            <w:tcW w:w="3246" w:type="dxa"/>
          </w:tcPr>
          <w:p w:rsidR="008A14E1" w:rsidRPr="00E80DF1" w:rsidRDefault="008A14E1" w:rsidP="0016018D">
            <w:pPr>
              <w:jc w:val="center"/>
              <w:rPr>
                <w:lang w:val="tr-TR"/>
              </w:rPr>
            </w:pPr>
            <w:r w:rsidRPr="00E80DF1">
              <w:rPr>
                <w:lang w:val="tr-TR"/>
              </w:rPr>
              <w:t>5.2.2</w:t>
            </w:r>
          </w:p>
        </w:tc>
      </w:tr>
      <w:tr w:rsidR="008A14E1" w:rsidRPr="001039A1">
        <w:tc>
          <w:tcPr>
            <w:tcW w:w="3261" w:type="dxa"/>
          </w:tcPr>
          <w:p w:rsidR="008A14E1" w:rsidRPr="004B71C4" w:rsidRDefault="008A14E1" w:rsidP="00D056E7">
            <w:pPr>
              <w:rPr>
                <w:lang w:val="tr-TR"/>
              </w:rPr>
            </w:pPr>
            <w:r>
              <w:rPr>
                <w:lang w:val="tr-TR"/>
              </w:rPr>
              <w:t>Rutubet</w:t>
            </w:r>
          </w:p>
        </w:tc>
        <w:tc>
          <w:tcPr>
            <w:tcW w:w="2693" w:type="dxa"/>
          </w:tcPr>
          <w:p w:rsidR="008A14E1" w:rsidRPr="00275FD4" w:rsidRDefault="008A14E1" w:rsidP="0016018D">
            <w:pPr>
              <w:jc w:val="center"/>
              <w:rPr>
                <w:lang w:val="tr-TR"/>
              </w:rPr>
            </w:pPr>
            <w:r w:rsidRPr="00275FD4">
              <w:rPr>
                <w:lang w:val="tr-TR"/>
              </w:rPr>
              <w:t>4.</w:t>
            </w:r>
            <w:r>
              <w:rPr>
                <w:lang w:val="tr-TR"/>
              </w:rPr>
              <w:t>1</w:t>
            </w:r>
            <w:r w:rsidRPr="00275FD4">
              <w:rPr>
                <w:lang w:val="tr-TR"/>
              </w:rPr>
              <w:t>.2</w:t>
            </w:r>
          </w:p>
        </w:tc>
        <w:tc>
          <w:tcPr>
            <w:tcW w:w="3246" w:type="dxa"/>
          </w:tcPr>
          <w:p w:rsidR="008A14E1" w:rsidRPr="00EA7751" w:rsidRDefault="008A14E1" w:rsidP="003B2596">
            <w:pPr>
              <w:jc w:val="center"/>
              <w:rPr>
                <w:lang w:val="tr-TR"/>
              </w:rPr>
            </w:pPr>
          </w:p>
        </w:tc>
      </w:tr>
      <w:tr w:rsidR="008A14E1" w:rsidRPr="001039A1">
        <w:tc>
          <w:tcPr>
            <w:tcW w:w="3261" w:type="dxa"/>
          </w:tcPr>
          <w:p w:rsidR="008A14E1" w:rsidRPr="00EA7751" w:rsidRDefault="008A14E1" w:rsidP="00D056E7">
            <w:pPr>
              <w:rPr>
                <w:lang w:val="tr-TR"/>
              </w:rPr>
            </w:pPr>
            <w:r>
              <w:rPr>
                <w:lang w:val="tr-TR"/>
              </w:rPr>
              <w:t>Toplam şeker</w:t>
            </w:r>
          </w:p>
        </w:tc>
        <w:tc>
          <w:tcPr>
            <w:tcW w:w="2693" w:type="dxa"/>
          </w:tcPr>
          <w:p w:rsidR="008A14E1" w:rsidRPr="00275FD4" w:rsidRDefault="008A14E1" w:rsidP="0016018D">
            <w:pPr>
              <w:jc w:val="center"/>
              <w:rPr>
                <w:lang w:val="tr-TR"/>
              </w:rPr>
            </w:pPr>
            <w:r w:rsidRPr="00292782">
              <w:rPr>
                <w:lang w:val="tr-TR"/>
              </w:rPr>
              <w:t>4.</w:t>
            </w:r>
            <w:r>
              <w:rPr>
                <w:lang w:val="tr-TR"/>
              </w:rPr>
              <w:t>1</w:t>
            </w:r>
            <w:r w:rsidRPr="00292782">
              <w:rPr>
                <w:lang w:val="tr-TR"/>
              </w:rPr>
              <w:t>.</w:t>
            </w:r>
            <w:r>
              <w:rPr>
                <w:lang w:val="tr-TR"/>
              </w:rPr>
              <w:t>2</w:t>
            </w:r>
          </w:p>
        </w:tc>
        <w:tc>
          <w:tcPr>
            <w:tcW w:w="3246" w:type="dxa"/>
          </w:tcPr>
          <w:p w:rsidR="008A14E1" w:rsidRPr="00EA7751" w:rsidRDefault="008A14E1" w:rsidP="003B2596">
            <w:pPr>
              <w:jc w:val="center"/>
              <w:rPr>
                <w:lang w:val="tr-TR"/>
              </w:rPr>
            </w:pPr>
          </w:p>
        </w:tc>
      </w:tr>
      <w:tr w:rsidR="008A14E1" w:rsidRPr="00B94438">
        <w:tc>
          <w:tcPr>
            <w:tcW w:w="3261" w:type="dxa"/>
          </w:tcPr>
          <w:p w:rsidR="008A14E1" w:rsidRPr="00B94438" w:rsidRDefault="008A14E1" w:rsidP="00817B33">
            <w:pPr>
              <w:rPr>
                <w:lang w:val="tr-TR"/>
              </w:rPr>
            </w:pPr>
            <w:r>
              <w:rPr>
                <w:lang w:val="tr-TR"/>
              </w:rPr>
              <w:t>Toplam yağ</w:t>
            </w:r>
          </w:p>
        </w:tc>
        <w:tc>
          <w:tcPr>
            <w:tcW w:w="2693" w:type="dxa"/>
          </w:tcPr>
          <w:p w:rsidR="008A14E1" w:rsidRPr="00B94438" w:rsidRDefault="008A14E1" w:rsidP="00817B33">
            <w:pPr>
              <w:jc w:val="center"/>
              <w:rPr>
                <w:lang w:val="tr-TR"/>
              </w:rPr>
            </w:pPr>
            <w:r>
              <w:rPr>
                <w:lang w:val="tr-TR"/>
              </w:rPr>
              <w:t>4.1</w:t>
            </w:r>
            <w:r w:rsidRPr="00B94438">
              <w:rPr>
                <w:lang w:val="tr-TR"/>
              </w:rPr>
              <w:t>.</w:t>
            </w:r>
            <w:r>
              <w:rPr>
                <w:lang w:val="tr-TR"/>
              </w:rPr>
              <w:t>2</w:t>
            </w:r>
          </w:p>
        </w:tc>
        <w:tc>
          <w:tcPr>
            <w:tcW w:w="3246" w:type="dxa"/>
          </w:tcPr>
          <w:p w:rsidR="008A14E1" w:rsidRPr="00B94438" w:rsidRDefault="008A14E1" w:rsidP="00817B33">
            <w:pPr>
              <w:jc w:val="center"/>
              <w:rPr>
                <w:lang w:val="tr-TR"/>
              </w:rPr>
            </w:pPr>
          </w:p>
        </w:tc>
      </w:tr>
      <w:tr w:rsidR="008A14E1" w:rsidRPr="00B94438">
        <w:tc>
          <w:tcPr>
            <w:tcW w:w="3261" w:type="dxa"/>
          </w:tcPr>
          <w:p w:rsidR="008A14E1" w:rsidRPr="00B94438" w:rsidRDefault="008A14E1" w:rsidP="00817B33">
            <w:pPr>
              <w:rPr>
                <w:lang w:val="tr-TR"/>
              </w:rPr>
            </w:pPr>
            <w:r>
              <w:rPr>
                <w:lang w:val="tr-TR"/>
              </w:rPr>
              <w:t>Toplam kül</w:t>
            </w:r>
          </w:p>
        </w:tc>
        <w:tc>
          <w:tcPr>
            <w:tcW w:w="2693" w:type="dxa"/>
          </w:tcPr>
          <w:p w:rsidR="008A14E1" w:rsidRPr="00B94438" w:rsidRDefault="008A14E1" w:rsidP="00817B33">
            <w:pPr>
              <w:jc w:val="center"/>
              <w:rPr>
                <w:lang w:val="tr-TR"/>
              </w:rPr>
            </w:pPr>
            <w:r>
              <w:rPr>
                <w:lang w:val="tr-TR"/>
              </w:rPr>
              <w:t>4.1.2</w:t>
            </w:r>
          </w:p>
        </w:tc>
        <w:tc>
          <w:tcPr>
            <w:tcW w:w="3246" w:type="dxa"/>
          </w:tcPr>
          <w:p w:rsidR="008A14E1" w:rsidRPr="00B94438" w:rsidRDefault="008A14E1" w:rsidP="00817B33">
            <w:pPr>
              <w:jc w:val="center"/>
              <w:rPr>
                <w:lang w:val="tr-TR"/>
              </w:rPr>
            </w:pPr>
          </w:p>
        </w:tc>
      </w:tr>
      <w:tr w:rsidR="008A14E1" w:rsidRPr="00B94438">
        <w:tc>
          <w:tcPr>
            <w:tcW w:w="3261" w:type="dxa"/>
          </w:tcPr>
          <w:p w:rsidR="008A14E1" w:rsidRPr="00B94438" w:rsidRDefault="008A14E1" w:rsidP="00817B33">
            <w:pPr>
              <w:rPr>
                <w:lang w:val="tr-TR"/>
              </w:rPr>
            </w:pPr>
            <w:r>
              <w:rPr>
                <w:lang w:val="tr-TR"/>
              </w:rPr>
              <w:t>Peroksit</w:t>
            </w:r>
          </w:p>
        </w:tc>
        <w:tc>
          <w:tcPr>
            <w:tcW w:w="2693" w:type="dxa"/>
          </w:tcPr>
          <w:p w:rsidR="008A14E1" w:rsidRPr="00B94438" w:rsidRDefault="008A14E1" w:rsidP="00817B33">
            <w:pPr>
              <w:jc w:val="center"/>
              <w:rPr>
                <w:lang w:val="tr-TR"/>
              </w:rPr>
            </w:pPr>
            <w:r>
              <w:rPr>
                <w:lang w:val="tr-TR"/>
              </w:rPr>
              <w:t>4.1.2</w:t>
            </w:r>
          </w:p>
        </w:tc>
        <w:tc>
          <w:tcPr>
            <w:tcW w:w="3246" w:type="dxa"/>
          </w:tcPr>
          <w:p w:rsidR="008A14E1" w:rsidRPr="00B94438" w:rsidRDefault="008A14E1" w:rsidP="00817B33">
            <w:pPr>
              <w:jc w:val="center"/>
              <w:rPr>
                <w:lang w:val="tr-TR"/>
              </w:rPr>
            </w:pPr>
          </w:p>
        </w:tc>
      </w:tr>
      <w:tr w:rsidR="008A14E1" w:rsidRPr="001039A1">
        <w:tc>
          <w:tcPr>
            <w:tcW w:w="3261" w:type="dxa"/>
          </w:tcPr>
          <w:p w:rsidR="008A14E1" w:rsidRPr="001039A1" w:rsidRDefault="008A14E1" w:rsidP="00D056E7">
            <w:pPr>
              <w:rPr>
                <w:i/>
                <w:iCs/>
                <w:lang w:val="tr-TR"/>
              </w:rPr>
            </w:pPr>
            <w:r>
              <w:rPr>
                <w:i/>
                <w:iCs/>
                <w:lang w:val="tr-TR"/>
              </w:rPr>
              <w:t>Maya ve küf</w:t>
            </w:r>
          </w:p>
        </w:tc>
        <w:tc>
          <w:tcPr>
            <w:tcW w:w="2693" w:type="dxa"/>
          </w:tcPr>
          <w:p w:rsidR="008A14E1" w:rsidRPr="004B71C4" w:rsidRDefault="008A14E1" w:rsidP="0016018D">
            <w:pPr>
              <w:jc w:val="center"/>
              <w:rPr>
                <w:lang w:val="tr-TR"/>
              </w:rPr>
            </w:pPr>
            <w:r>
              <w:rPr>
                <w:lang w:val="tr-TR"/>
              </w:rPr>
              <w:t>4.1.3</w:t>
            </w:r>
          </w:p>
        </w:tc>
        <w:tc>
          <w:tcPr>
            <w:tcW w:w="3246" w:type="dxa"/>
          </w:tcPr>
          <w:p w:rsidR="008A14E1" w:rsidRPr="0051115E" w:rsidRDefault="008A14E1" w:rsidP="003B2596">
            <w:pPr>
              <w:jc w:val="center"/>
              <w:rPr>
                <w:lang w:val="tr-TR"/>
              </w:rPr>
            </w:pPr>
          </w:p>
        </w:tc>
      </w:tr>
      <w:tr w:rsidR="008A14E1" w:rsidRPr="001039A1">
        <w:tc>
          <w:tcPr>
            <w:tcW w:w="3261" w:type="dxa"/>
          </w:tcPr>
          <w:p w:rsidR="008A14E1" w:rsidRPr="00EA7751" w:rsidDel="009D52B8" w:rsidRDefault="008A14E1" w:rsidP="00D056E7">
            <w:pPr>
              <w:rPr>
                <w:i/>
                <w:iCs/>
                <w:lang w:val="tr-TR"/>
              </w:rPr>
            </w:pPr>
            <w:r w:rsidRPr="00B8152F">
              <w:rPr>
                <w:i/>
                <w:iCs/>
                <w:lang w:val="tr-TR"/>
              </w:rPr>
              <w:t>E. coli</w:t>
            </w:r>
          </w:p>
        </w:tc>
        <w:tc>
          <w:tcPr>
            <w:tcW w:w="2693" w:type="dxa"/>
          </w:tcPr>
          <w:p w:rsidR="008A14E1" w:rsidRPr="004B71C4" w:rsidRDefault="008A14E1" w:rsidP="0016018D">
            <w:pPr>
              <w:jc w:val="center"/>
              <w:rPr>
                <w:lang w:val="tr-TR"/>
              </w:rPr>
            </w:pPr>
            <w:r>
              <w:rPr>
                <w:lang w:val="tr-TR"/>
              </w:rPr>
              <w:t>4.1.3</w:t>
            </w:r>
          </w:p>
        </w:tc>
        <w:tc>
          <w:tcPr>
            <w:tcW w:w="3246" w:type="dxa"/>
          </w:tcPr>
          <w:p w:rsidR="008A14E1" w:rsidRPr="00275FD4" w:rsidDel="009834FC" w:rsidRDefault="008A14E1" w:rsidP="003B2596">
            <w:pPr>
              <w:jc w:val="center"/>
              <w:rPr>
                <w:lang w:val="tr-TR"/>
              </w:rPr>
            </w:pPr>
          </w:p>
        </w:tc>
      </w:tr>
      <w:tr w:rsidR="008A14E1" w:rsidRPr="00DE5B27">
        <w:tc>
          <w:tcPr>
            <w:tcW w:w="3261" w:type="dxa"/>
          </w:tcPr>
          <w:p w:rsidR="008A14E1" w:rsidRPr="00DE5B27" w:rsidRDefault="008A14E1" w:rsidP="00D056E7">
            <w:pPr>
              <w:rPr>
                <w:lang w:val="tr-TR"/>
              </w:rPr>
            </w:pPr>
            <w:r w:rsidRPr="00DE5B27">
              <w:rPr>
                <w:lang w:val="tr-TR"/>
              </w:rPr>
              <w:t>Ambalajlama</w:t>
            </w:r>
          </w:p>
        </w:tc>
        <w:tc>
          <w:tcPr>
            <w:tcW w:w="2693" w:type="dxa"/>
          </w:tcPr>
          <w:p w:rsidR="008A14E1" w:rsidRPr="00DE5B27" w:rsidRDefault="008A14E1" w:rsidP="0016018D">
            <w:pPr>
              <w:jc w:val="center"/>
              <w:rPr>
                <w:lang w:val="tr-TR"/>
              </w:rPr>
            </w:pPr>
            <w:r w:rsidRPr="00DE5B27">
              <w:rPr>
                <w:lang w:val="tr-TR"/>
              </w:rPr>
              <w:t>6.1</w:t>
            </w:r>
          </w:p>
        </w:tc>
        <w:tc>
          <w:tcPr>
            <w:tcW w:w="3246" w:type="dxa"/>
          </w:tcPr>
          <w:p w:rsidR="008A14E1" w:rsidRPr="00DE5B27" w:rsidRDefault="008A14E1" w:rsidP="0016018D">
            <w:pPr>
              <w:jc w:val="center"/>
              <w:rPr>
                <w:lang w:val="tr-TR"/>
              </w:rPr>
            </w:pPr>
          </w:p>
        </w:tc>
      </w:tr>
      <w:tr w:rsidR="008A14E1" w:rsidRPr="00DE5B27">
        <w:tc>
          <w:tcPr>
            <w:tcW w:w="3261" w:type="dxa"/>
          </w:tcPr>
          <w:p w:rsidR="008A14E1" w:rsidRPr="00DE5B27" w:rsidRDefault="008A14E1" w:rsidP="00D056E7">
            <w:pPr>
              <w:rPr>
                <w:lang w:val="tr-TR"/>
              </w:rPr>
            </w:pPr>
            <w:r w:rsidRPr="00DE5B27">
              <w:rPr>
                <w:lang w:val="tr-TR"/>
              </w:rPr>
              <w:t>İşaretleme</w:t>
            </w:r>
          </w:p>
        </w:tc>
        <w:tc>
          <w:tcPr>
            <w:tcW w:w="2693" w:type="dxa"/>
          </w:tcPr>
          <w:p w:rsidR="008A14E1" w:rsidRPr="00DE5B27" w:rsidRDefault="008A14E1" w:rsidP="0016018D">
            <w:pPr>
              <w:jc w:val="center"/>
              <w:rPr>
                <w:lang w:val="tr-TR"/>
              </w:rPr>
            </w:pPr>
            <w:r w:rsidRPr="00DE5B27">
              <w:rPr>
                <w:lang w:val="tr-TR"/>
              </w:rPr>
              <w:t>6.2</w:t>
            </w:r>
          </w:p>
        </w:tc>
        <w:tc>
          <w:tcPr>
            <w:tcW w:w="3246" w:type="dxa"/>
          </w:tcPr>
          <w:p w:rsidR="008A14E1" w:rsidRPr="00DE5B27" w:rsidRDefault="008A14E1" w:rsidP="0016018D">
            <w:pPr>
              <w:jc w:val="center"/>
              <w:rPr>
                <w:lang w:val="tr-TR"/>
              </w:rPr>
            </w:pPr>
          </w:p>
        </w:tc>
      </w:tr>
    </w:tbl>
    <w:p w:rsidR="008A14E1" w:rsidRPr="004268D1" w:rsidRDefault="008A14E1" w:rsidP="0016018D">
      <w:pPr>
        <w:rPr>
          <w:lang w:val="tr-TR"/>
        </w:rPr>
      </w:pPr>
    </w:p>
    <w:p w:rsidR="008A14E1" w:rsidRPr="004268D1" w:rsidRDefault="008A14E1" w:rsidP="0016018D">
      <w:pPr>
        <w:pStyle w:val="Heading1"/>
      </w:pPr>
      <w:bookmarkStart w:id="43" w:name="_Toc245021903"/>
      <w:bookmarkStart w:id="44" w:name="_Toc393621133"/>
      <w:r w:rsidRPr="004268D1">
        <w:t>5</w:t>
      </w:r>
      <w:r w:rsidRPr="004268D1">
        <w:tab/>
        <w:t>Numune alma, muayene ve deneyler</w:t>
      </w:r>
      <w:bookmarkEnd w:id="43"/>
      <w:bookmarkEnd w:id="44"/>
    </w:p>
    <w:p w:rsidR="008A14E1" w:rsidRPr="004268D1" w:rsidRDefault="008A14E1" w:rsidP="0016018D">
      <w:pPr>
        <w:rPr>
          <w:lang w:val="tr-TR"/>
        </w:rPr>
      </w:pPr>
    </w:p>
    <w:p w:rsidR="008A14E1" w:rsidRPr="004268D1" w:rsidRDefault="008A14E1" w:rsidP="001039A1">
      <w:pPr>
        <w:pStyle w:val="Heading2"/>
      </w:pPr>
      <w:bookmarkStart w:id="45" w:name="_Toc245021904"/>
      <w:bookmarkStart w:id="46" w:name="_Toc393621134"/>
      <w:r w:rsidRPr="004268D1">
        <w:t>5.1</w:t>
      </w:r>
      <w:r w:rsidRPr="004268D1">
        <w:tab/>
        <w:t>Numune alma</w:t>
      </w:r>
      <w:bookmarkEnd w:id="45"/>
      <w:bookmarkEnd w:id="46"/>
    </w:p>
    <w:p w:rsidR="008A14E1" w:rsidRDefault="008A14E1" w:rsidP="0016018D">
      <w:pPr>
        <w:rPr>
          <w:lang w:val="tr-TR"/>
        </w:rPr>
      </w:pPr>
      <w:r w:rsidRPr="00522CF3">
        <w:rPr>
          <w:lang w:val="tr-TR"/>
        </w:rPr>
        <w:t>Ambalâj büyüklüğü, imalât tarihi ve parti, seri veya kod numarası aynı olan ve bir defada muayeneye sunulan çekme helva bir parti sayılır. Partiden numune TS 3792'ye göre alınır.</w:t>
      </w:r>
    </w:p>
    <w:p w:rsidR="008A14E1" w:rsidRPr="004268D1" w:rsidRDefault="008A14E1" w:rsidP="001039A1">
      <w:pPr>
        <w:pStyle w:val="Heading2"/>
      </w:pPr>
      <w:bookmarkStart w:id="47" w:name="_Toc245021905"/>
      <w:bookmarkStart w:id="48" w:name="_Toc393621135"/>
      <w:r w:rsidRPr="004268D1">
        <w:t>5.2</w:t>
      </w:r>
      <w:r w:rsidRPr="004268D1">
        <w:tab/>
        <w:t>Muayeneler</w:t>
      </w:r>
      <w:bookmarkEnd w:id="47"/>
      <w:bookmarkEnd w:id="48"/>
    </w:p>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5.2.1</w:t>
      </w:r>
      <w:r w:rsidRPr="004268D1">
        <w:rPr>
          <w:lang w:val="tr-TR"/>
        </w:rPr>
        <w:tab/>
        <w:t>Ambalaj muayenesi</w:t>
      </w:r>
    </w:p>
    <w:p w:rsidR="008A14E1" w:rsidRPr="004268D1" w:rsidRDefault="008A14E1" w:rsidP="0016018D">
      <w:pPr>
        <w:rPr>
          <w:lang w:val="tr-TR"/>
        </w:rPr>
      </w:pPr>
      <w:r w:rsidRPr="004268D1">
        <w:rPr>
          <w:lang w:val="tr-TR"/>
        </w:rPr>
        <w:t>Ambalaj</w:t>
      </w:r>
      <w:r>
        <w:rPr>
          <w:lang w:val="tr-TR"/>
        </w:rPr>
        <w:t xml:space="preserve"> bakılarak, </w:t>
      </w:r>
      <w:r w:rsidRPr="004268D1">
        <w:rPr>
          <w:lang w:val="tr-TR"/>
        </w:rPr>
        <w:t>tartılarak</w:t>
      </w:r>
      <w:r>
        <w:rPr>
          <w:lang w:val="tr-TR"/>
        </w:rPr>
        <w:t xml:space="preserve"> ve</w:t>
      </w:r>
      <w:r w:rsidRPr="004268D1">
        <w:rPr>
          <w:lang w:val="tr-TR"/>
        </w:rPr>
        <w:t xml:space="preserve"> elle</w:t>
      </w:r>
      <w:r>
        <w:rPr>
          <w:lang w:val="tr-TR"/>
        </w:rPr>
        <w:t>nerek</w:t>
      </w:r>
      <w:r w:rsidRPr="004268D1">
        <w:rPr>
          <w:lang w:val="tr-TR"/>
        </w:rPr>
        <w:t xml:space="preserve"> muayene edilir</w:t>
      </w:r>
      <w:r>
        <w:rPr>
          <w:lang w:val="tr-TR"/>
        </w:rPr>
        <w:t xml:space="preserve"> ve</w:t>
      </w:r>
      <w:r w:rsidRPr="004268D1">
        <w:rPr>
          <w:lang w:val="tr-TR"/>
        </w:rPr>
        <w:t xml:space="preserve"> sonuçların Madde 6.1 ve Madde 6.2’ye uygun olup olmadığına bakılır.</w:t>
      </w:r>
    </w:p>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5.2.2</w:t>
      </w:r>
      <w:r w:rsidRPr="004268D1">
        <w:rPr>
          <w:lang w:val="tr-TR"/>
        </w:rPr>
        <w:tab/>
        <w:t>Duyusal muayene</w:t>
      </w:r>
    </w:p>
    <w:p w:rsidR="008A14E1" w:rsidRPr="004268D1" w:rsidRDefault="008A14E1" w:rsidP="0016018D">
      <w:pPr>
        <w:rPr>
          <w:lang w:val="tr-TR"/>
        </w:rPr>
      </w:pPr>
      <w:r>
        <w:rPr>
          <w:lang w:val="tr-TR"/>
        </w:rPr>
        <w:t>Çekme helvanın</w:t>
      </w:r>
      <w:r w:rsidRPr="004268D1">
        <w:rPr>
          <w:lang w:val="tr-TR"/>
        </w:rPr>
        <w:t xml:space="preserve"> duyusal özellikleri bakılarak, koklanarak ve tadılarak muayene edilir ve sonuçların Madde 4.</w:t>
      </w:r>
      <w:r>
        <w:rPr>
          <w:lang w:val="tr-TR"/>
        </w:rPr>
        <w:t>1</w:t>
      </w:r>
      <w:r w:rsidRPr="004268D1">
        <w:rPr>
          <w:lang w:val="tr-TR"/>
        </w:rPr>
        <w:t>.1’</w:t>
      </w:r>
      <w:r>
        <w:rPr>
          <w:lang w:val="tr-TR"/>
        </w:rPr>
        <w:t>e</w:t>
      </w:r>
      <w:r w:rsidRPr="004268D1">
        <w:rPr>
          <w:lang w:val="tr-TR"/>
        </w:rPr>
        <w:t xml:space="preserve"> uygun olup olmadığına</w:t>
      </w:r>
      <w:r w:rsidRPr="004268D1" w:rsidDel="00533218">
        <w:rPr>
          <w:lang w:val="tr-TR"/>
        </w:rPr>
        <w:t xml:space="preserve"> </w:t>
      </w:r>
      <w:r w:rsidRPr="004268D1">
        <w:rPr>
          <w:lang w:val="tr-TR"/>
        </w:rPr>
        <w:t>bakılır.</w:t>
      </w:r>
    </w:p>
    <w:p w:rsidR="008A14E1" w:rsidRPr="004268D1" w:rsidRDefault="008A14E1" w:rsidP="0016018D">
      <w:pPr>
        <w:rPr>
          <w:lang w:val="tr-TR"/>
        </w:rPr>
      </w:pPr>
    </w:p>
    <w:p w:rsidR="008A14E1" w:rsidRPr="004268D1" w:rsidRDefault="008A14E1" w:rsidP="001039A1">
      <w:pPr>
        <w:pStyle w:val="Heading2"/>
      </w:pPr>
      <w:bookmarkStart w:id="49" w:name="_Toc245021906"/>
      <w:bookmarkStart w:id="50" w:name="_Toc393621136"/>
      <w:r w:rsidRPr="004268D1">
        <w:t>5.3</w:t>
      </w:r>
      <w:r w:rsidRPr="004268D1">
        <w:tab/>
        <w:t>Deneyler</w:t>
      </w:r>
      <w:bookmarkEnd w:id="49"/>
      <w:bookmarkEnd w:id="50"/>
    </w:p>
    <w:p w:rsidR="008A14E1" w:rsidRPr="004268D1" w:rsidRDefault="008A14E1" w:rsidP="0016018D">
      <w:pPr>
        <w:rPr>
          <w:lang w:val="tr-TR"/>
        </w:rPr>
      </w:pPr>
      <w:r w:rsidRPr="004268D1">
        <w:rPr>
          <w:lang w:val="tr-TR"/>
        </w:rPr>
        <w:t>Deneylerde TS EN ISO 3696’ya uygun su kullanılmalıdır. Kullanılan bütün kimyasal maddeler analitik saflıkta olmalı ve ayarlı çözeltiler TS 545’e, belirteç çözeltiler ise TS 2104’e göre hazırlanmalıdır.</w:t>
      </w:r>
    </w:p>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5.3.1</w:t>
      </w:r>
      <w:r w:rsidRPr="004268D1">
        <w:rPr>
          <w:lang w:val="tr-TR"/>
        </w:rPr>
        <w:tab/>
      </w:r>
      <w:r>
        <w:rPr>
          <w:lang w:val="tr-TR"/>
        </w:rPr>
        <w:t>Rutubet</w:t>
      </w:r>
      <w:r w:rsidRPr="004268D1">
        <w:rPr>
          <w:lang w:val="tr-TR"/>
        </w:rPr>
        <w:t xml:space="preserve"> tayini</w:t>
      </w:r>
    </w:p>
    <w:p w:rsidR="008A14E1" w:rsidRPr="004268D1" w:rsidRDefault="008A14E1" w:rsidP="0016018D">
      <w:pPr>
        <w:rPr>
          <w:lang w:val="tr-TR"/>
        </w:rPr>
      </w:pPr>
      <w:r w:rsidRPr="00522CF3">
        <w:rPr>
          <w:lang w:val="tr-TR"/>
        </w:rPr>
        <w:t>Rutubet tayini, TS 1208 ISO 1742’ye</w:t>
      </w:r>
      <w:r>
        <w:rPr>
          <w:lang w:val="tr-TR"/>
        </w:rPr>
        <w:t xml:space="preserve"> göre yapılır ve sonucun Madde 4.1</w:t>
      </w:r>
      <w:r w:rsidRPr="00522CF3">
        <w:rPr>
          <w:lang w:val="tr-TR"/>
        </w:rPr>
        <w:t>.2’ye uygun olup olmadığına bakılır.</w:t>
      </w:r>
    </w:p>
    <w:p w:rsidR="008A14E1" w:rsidRPr="00DE5B27" w:rsidRDefault="008A14E1" w:rsidP="0016018D">
      <w:pPr>
        <w:rPr>
          <w:sz w:val="16"/>
          <w:szCs w:val="16"/>
          <w:lang w:val="tr-TR"/>
        </w:rPr>
      </w:pPr>
    </w:p>
    <w:p w:rsidR="008A14E1" w:rsidRPr="004268D1" w:rsidRDefault="008A14E1" w:rsidP="0016018D">
      <w:pPr>
        <w:pStyle w:val="Heading3"/>
        <w:rPr>
          <w:lang w:val="tr-TR"/>
        </w:rPr>
      </w:pPr>
      <w:r w:rsidRPr="004268D1">
        <w:rPr>
          <w:lang w:val="tr-TR"/>
        </w:rPr>
        <w:t>5.3.2</w:t>
      </w:r>
      <w:r w:rsidRPr="004268D1">
        <w:rPr>
          <w:lang w:val="tr-TR"/>
        </w:rPr>
        <w:tab/>
      </w:r>
      <w:r>
        <w:rPr>
          <w:lang w:val="tr-TR"/>
        </w:rPr>
        <w:t>Toplam şeker</w:t>
      </w:r>
      <w:r w:rsidRPr="004268D1">
        <w:rPr>
          <w:lang w:val="tr-TR"/>
        </w:rPr>
        <w:t xml:space="preserve"> </w:t>
      </w:r>
      <w:r w:rsidRPr="004268D1">
        <w:rPr>
          <w:b w:val="0"/>
          <w:bCs w:val="0"/>
          <w:lang w:val="tr-TR"/>
        </w:rPr>
        <w:t>t</w:t>
      </w:r>
      <w:r w:rsidRPr="004268D1">
        <w:rPr>
          <w:lang w:val="tr-TR"/>
        </w:rPr>
        <w:t>ayini</w:t>
      </w:r>
    </w:p>
    <w:p w:rsidR="008A14E1" w:rsidRPr="004268D1" w:rsidRDefault="008A14E1" w:rsidP="0016018D">
      <w:pPr>
        <w:rPr>
          <w:lang w:val="tr-TR"/>
        </w:rPr>
      </w:pPr>
      <w:r w:rsidRPr="00522CF3">
        <w:rPr>
          <w:lang w:val="tr-TR"/>
        </w:rPr>
        <w:t>Toplam şeker tayini, TS 7780’e göre</w:t>
      </w:r>
      <w:r>
        <w:rPr>
          <w:lang w:val="tr-TR"/>
        </w:rPr>
        <w:t xml:space="preserve"> yapılır ve sonucun, Madde 4.1.2</w:t>
      </w:r>
      <w:r w:rsidRPr="00522CF3">
        <w:rPr>
          <w:lang w:val="tr-TR"/>
        </w:rPr>
        <w:t>’ye uygun olup olmadığına bakılır.</w:t>
      </w:r>
    </w:p>
    <w:p w:rsidR="008A14E1" w:rsidRPr="001039A1" w:rsidRDefault="008A14E1" w:rsidP="001039A1"/>
    <w:p w:rsidR="008A14E1" w:rsidRPr="004268D1" w:rsidRDefault="008A14E1" w:rsidP="0016018D">
      <w:pPr>
        <w:pStyle w:val="Heading3"/>
        <w:rPr>
          <w:lang w:val="tr-TR"/>
        </w:rPr>
      </w:pPr>
      <w:r w:rsidRPr="004268D1">
        <w:rPr>
          <w:lang w:val="tr-TR"/>
        </w:rPr>
        <w:t>5.3.</w:t>
      </w:r>
      <w:r>
        <w:rPr>
          <w:lang w:val="tr-TR"/>
        </w:rPr>
        <w:t xml:space="preserve">3 Toplam yağ </w:t>
      </w:r>
      <w:r w:rsidRPr="004268D1">
        <w:rPr>
          <w:lang w:val="tr-TR"/>
        </w:rPr>
        <w:t>tayini</w:t>
      </w:r>
    </w:p>
    <w:p w:rsidR="008A14E1" w:rsidRPr="004268D1" w:rsidRDefault="008A14E1" w:rsidP="0016018D">
      <w:pPr>
        <w:rPr>
          <w:lang w:val="tr-TR"/>
        </w:rPr>
      </w:pPr>
      <w:r w:rsidRPr="00774008">
        <w:rPr>
          <w:lang w:val="tr-TR"/>
        </w:rPr>
        <w:t>Toplam yağ tayini, TS 2590’a göre</w:t>
      </w:r>
      <w:r>
        <w:rPr>
          <w:lang w:val="tr-TR"/>
        </w:rPr>
        <w:t xml:space="preserve"> yapılır ve sonucun, Madde 4.1.2</w:t>
      </w:r>
      <w:r w:rsidRPr="00774008">
        <w:rPr>
          <w:lang w:val="tr-TR"/>
        </w:rPr>
        <w:t>’ye uygun olup olmadığına bakılır.</w:t>
      </w:r>
    </w:p>
    <w:p w:rsidR="008A14E1" w:rsidRPr="001039A1" w:rsidRDefault="008A14E1" w:rsidP="001039A1"/>
    <w:p w:rsidR="008A14E1" w:rsidRPr="004268D1" w:rsidRDefault="008A14E1" w:rsidP="0016018D">
      <w:pPr>
        <w:pStyle w:val="Heading3"/>
        <w:rPr>
          <w:lang w:val="tr-TR"/>
        </w:rPr>
      </w:pPr>
      <w:r w:rsidRPr="004268D1">
        <w:rPr>
          <w:lang w:val="tr-TR"/>
        </w:rPr>
        <w:t>5.3.</w:t>
      </w:r>
      <w:r>
        <w:rPr>
          <w:lang w:val="tr-TR"/>
        </w:rPr>
        <w:t>5</w:t>
      </w:r>
      <w:r w:rsidRPr="004268D1">
        <w:rPr>
          <w:lang w:val="tr-TR"/>
        </w:rPr>
        <w:tab/>
      </w:r>
      <w:r>
        <w:rPr>
          <w:lang w:val="tr-TR"/>
        </w:rPr>
        <w:t>Toplam kül tayini</w:t>
      </w:r>
    </w:p>
    <w:p w:rsidR="008A14E1" w:rsidRPr="004268D1" w:rsidRDefault="008A14E1" w:rsidP="0016018D">
      <w:pPr>
        <w:rPr>
          <w:lang w:val="tr-TR"/>
        </w:rPr>
      </w:pPr>
      <w:r w:rsidRPr="004F7D45">
        <w:rPr>
          <w:lang w:val="tr-TR"/>
        </w:rPr>
        <w:t>Toplam kül tayini, TS 2131 ISO 928’e gör</w:t>
      </w:r>
      <w:r>
        <w:rPr>
          <w:lang w:val="tr-TR"/>
        </w:rPr>
        <w:t>e yapılır ve sonucun, Madde 4.1.</w:t>
      </w:r>
      <w:r w:rsidRPr="004F7D45">
        <w:rPr>
          <w:lang w:val="tr-TR"/>
        </w:rPr>
        <w:t>2’ye uygun olup olmadığına bakılır.</w:t>
      </w:r>
    </w:p>
    <w:p w:rsidR="008A14E1" w:rsidRPr="001039A1" w:rsidRDefault="008A14E1" w:rsidP="001039A1"/>
    <w:p w:rsidR="008A14E1" w:rsidRPr="004268D1" w:rsidRDefault="008A14E1" w:rsidP="0016018D">
      <w:pPr>
        <w:pStyle w:val="Heading3"/>
        <w:rPr>
          <w:lang w:val="tr-TR"/>
        </w:rPr>
      </w:pPr>
      <w:r w:rsidRPr="004268D1">
        <w:rPr>
          <w:lang w:val="tr-TR"/>
        </w:rPr>
        <w:t>5.3.</w:t>
      </w:r>
      <w:r>
        <w:rPr>
          <w:lang w:val="tr-TR"/>
        </w:rPr>
        <w:t>6</w:t>
      </w:r>
      <w:r w:rsidRPr="004268D1">
        <w:rPr>
          <w:lang w:val="tr-TR"/>
        </w:rPr>
        <w:t xml:space="preserve"> </w:t>
      </w:r>
      <w:r>
        <w:rPr>
          <w:lang w:val="tr-TR"/>
        </w:rPr>
        <w:t>Peroksit sayısı tayini</w:t>
      </w:r>
    </w:p>
    <w:p w:rsidR="008A14E1" w:rsidRPr="004268D1" w:rsidRDefault="008A14E1" w:rsidP="0016018D">
      <w:pPr>
        <w:rPr>
          <w:lang w:val="tr-TR"/>
        </w:rPr>
      </w:pPr>
      <w:r w:rsidRPr="004F7D45">
        <w:rPr>
          <w:lang w:val="tr-TR"/>
        </w:rPr>
        <w:t>Peroksit sayısı tayini, TS 259</w:t>
      </w:r>
      <w:r>
        <w:rPr>
          <w:lang w:val="tr-TR"/>
        </w:rPr>
        <w:t>0’a göre özütlenen yağda TS EN ISO 3960</w:t>
      </w:r>
      <w:r w:rsidRPr="004F7D45">
        <w:rPr>
          <w:lang w:val="tr-TR"/>
        </w:rPr>
        <w:t>’e göre yapılır ve sonucun,</w:t>
      </w:r>
      <w:r>
        <w:rPr>
          <w:lang w:val="tr-TR"/>
        </w:rPr>
        <w:t xml:space="preserve"> Madde 4.1.</w:t>
      </w:r>
      <w:r w:rsidRPr="004F7D45">
        <w:rPr>
          <w:lang w:val="tr-TR"/>
        </w:rPr>
        <w:t>2’ye uygun olup olmadığına bakılır.</w:t>
      </w:r>
    </w:p>
    <w:p w:rsidR="008A14E1" w:rsidRPr="004268D1" w:rsidRDefault="008A14E1" w:rsidP="0016018D">
      <w:pPr>
        <w:rPr>
          <w:lang w:val="tr-TR"/>
        </w:rPr>
      </w:pPr>
    </w:p>
    <w:p w:rsidR="008A14E1" w:rsidRPr="004268D1" w:rsidRDefault="008A14E1" w:rsidP="0016018D">
      <w:pPr>
        <w:pStyle w:val="Heading3"/>
        <w:rPr>
          <w:lang w:val="tr-TR"/>
        </w:rPr>
      </w:pPr>
      <w:r w:rsidRPr="004268D1">
        <w:rPr>
          <w:lang w:val="tr-TR"/>
        </w:rPr>
        <w:t>5.3.</w:t>
      </w:r>
      <w:r>
        <w:rPr>
          <w:lang w:val="tr-TR"/>
        </w:rPr>
        <w:t>7</w:t>
      </w:r>
      <w:r w:rsidRPr="004268D1">
        <w:rPr>
          <w:lang w:val="tr-TR"/>
        </w:rPr>
        <w:tab/>
      </w:r>
      <w:r w:rsidRPr="00C93F1D">
        <w:t xml:space="preserve"> </w:t>
      </w:r>
      <w:r w:rsidRPr="00C93F1D">
        <w:rPr>
          <w:i/>
          <w:iCs/>
          <w:lang w:val="tr-TR"/>
        </w:rPr>
        <w:t>E. Coli O157 aranması</w:t>
      </w:r>
    </w:p>
    <w:p w:rsidR="008A14E1" w:rsidRDefault="008A14E1" w:rsidP="0016018D">
      <w:pPr>
        <w:rPr>
          <w:lang w:val="tr-TR"/>
        </w:rPr>
      </w:pPr>
      <w:r w:rsidRPr="00C00555">
        <w:rPr>
          <w:lang w:val="tr-TR"/>
        </w:rPr>
        <w:t>E. coli O157 aranması TS EN ISO 16654’e g</w:t>
      </w:r>
      <w:r>
        <w:rPr>
          <w:lang w:val="tr-TR"/>
        </w:rPr>
        <w:t>öre yapılır ve sonucun Madde 4.1</w:t>
      </w:r>
      <w:r w:rsidRPr="00C00555">
        <w:rPr>
          <w:lang w:val="tr-TR"/>
        </w:rPr>
        <w:t>.</w:t>
      </w:r>
      <w:r>
        <w:rPr>
          <w:lang w:val="tr-TR"/>
        </w:rPr>
        <w:t>3</w:t>
      </w:r>
      <w:r w:rsidRPr="00C00555">
        <w:rPr>
          <w:lang w:val="tr-TR"/>
        </w:rPr>
        <w:t>’e uygun olup olmadığına bakılır.</w:t>
      </w:r>
    </w:p>
    <w:p w:rsidR="008A14E1" w:rsidRPr="004268D1" w:rsidRDefault="008A14E1" w:rsidP="0016018D">
      <w:pPr>
        <w:rPr>
          <w:lang w:val="tr-TR"/>
        </w:rPr>
      </w:pPr>
    </w:p>
    <w:p w:rsidR="008A14E1" w:rsidRDefault="008A14E1" w:rsidP="00817E37">
      <w:pPr>
        <w:pStyle w:val="msobodytextindent20"/>
        <w:spacing w:before="0" w:after="0"/>
        <w:ind w:firstLine="0"/>
        <w:rPr>
          <w:b/>
          <w:bCs/>
          <w:sz w:val="22"/>
          <w:szCs w:val="22"/>
        </w:rPr>
      </w:pPr>
      <w:r>
        <w:rPr>
          <w:b/>
          <w:bCs/>
          <w:sz w:val="22"/>
          <w:szCs w:val="22"/>
        </w:rPr>
        <w:t xml:space="preserve">5.3.8 </w:t>
      </w:r>
      <w:r w:rsidRPr="00C93F1D">
        <w:rPr>
          <w:b/>
          <w:bCs/>
          <w:sz w:val="22"/>
          <w:szCs w:val="22"/>
        </w:rPr>
        <w:t>Maya küf</w:t>
      </w:r>
      <w:r>
        <w:rPr>
          <w:b/>
          <w:bCs/>
          <w:sz w:val="22"/>
          <w:szCs w:val="22"/>
        </w:rPr>
        <w:t xml:space="preserve"> tayini</w:t>
      </w:r>
    </w:p>
    <w:p w:rsidR="008A14E1" w:rsidRDefault="008A14E1" w:rsidP="00817E37">
      <w:pPr>
        <w:pStyle w:val="msobodytextindent20"/>
        <w:spacing w:before="0" w:after="0"/>
        <w:ind w:firstLine="0"/>
      </w:pPr>
      <w:r>
        <w:t xml:space="preserve">Maya ve küf sayımı </w:t>
      </w:r>
      <w:r w:rsidRPr="00C93F1D">
        <w:t>TS ISO 21527-1</w:t>
      </w:r>
      <w:r>
        <w:t>’e göre yapılır. Sonucun, Madde 4.1.3’e uygun olup olmadığına bakılır.</w:t>
      </w:r>
    </w:p>
    <w:p w:rsidR="008A14E1" w:rsidRPr="004268D1" w:rsidRDefault="008A14E1" w:rsidP="0016018D">
      <w:pPr>
        <w:widowControl w:val="0"/>
        <w:rPr>
          <w:lang w:val="tr-TR"/>
        </w:rPr>
      </w:pPr>
    </w:p>
    <w:p w:rsidR="008A14E1" w:rsidRPr="004268D1" w:rsidRDefault="008A14E1" w:rsidP="001039A1">
      <w:pPr>
        <w:pStyle w:val="Heading2"/>
      </w:pPr>
      <w:bookmarkStart w:id="51" w:name="_Toc245021907"/>
      <w:bookmarkStart w:id="52" w:name="_Toc393621137"/>
      <w:r w:rsidRPr="004268D1">
        <w:t>5.4</w:t>
      </w:r>
      <w:r w:rsidRPr="004268D1">
        <w:tab/>
        <w:t>Değerlendirme</w:t>
      </w:r>
      <w:bookmarkEnd w:id="51"/>
      <w:bookmarkEnd w:id="52"/>
    </w:p>
    <w:p w:rsidR="008A14E1" w:rsidRPr="004268D1" w:rsidRDefault="008A14E1" w:rsidP="0016018D">
      <w:pPr>
        <w:widowControl w:val="0"/>
        <w:rPr>
          <w:lang w:val="tr-TR"/>
        </w:rPr>
      </w:pPr>
      <w:r w:rsidRPr="004268D1">
        <w:rPr>
          <w:lang w:val="tr-TR"/>
        </w:rPr>
        <w:t>Madde 5.1’e göre alınan numuneler üzerinde gerçekleştirilen muayene ve deneylerde belirlenen sonuçlar, bu standard kapsamında bulunan muayene ve deneylerin sonuçlarına uygunsa, parti standarda uygun sayılır.</w:t>
      </w:r>
    </w:p>
    <w:p w:rsidR="008A14E1" w:rsidRPr="004268D1" w:rsidRDefault="008A14E1" w:rsidP="0016018D">
      <w:pPr>
        <w:widowControl w:val="0"/>
        <w:rPr>
          <w:lang w:val="tr-TR"/>
        </w:rPr>
      </w:pPr>
    </w:p>
    <w:p w:rsidR="008A14E1" w:rsidRPr="004268D1" w:rsidRDefault="008A14E1" w:rsidP="001039A1">
      <w:pPr>
        <w:pStyle w:val="Heading2"/>
      </w:pPr>
      <w:bookmarkStart w:id="53" w:name="_Toc245021908"/>
      <w:bookmarkStart w:id="54" w:name="_Toc393621138"/>
      <w:r w:rsidRPr="004268D1">
        <w:t>5.5</w:t>
      </w:r>
      <w:r w:rsidRPr="004268D1">
        <w:tab/>
        <w:t>Muayene ve deney raporu</w:t>
      </w:r>
      <w:bookmarkEnd w:id="53"/>
      <w:bookmarkEnd w:id="54"/>
    </w:p>
    <w:p w:rsidR="008A14E1" w:rsidRPr="004268D1" w:rsidRDefault="008A14E1" w:rsidP="0016018D">
      <w:pPr>
        <w:rPr>
          <w:lang w:val="tr-TR"/>
        </w:rPr>
      </w:pPr>
      <w:r w:rsidRPr="004268D1">
        <w:rPr>
          <w:lang w:val="tr-TR"/>
        </w:rPr>
        <w:t>Muayene ve deney raporunda en az aşağıdaki bilgiler bulunmalıdır:</w:t>
      </w:r>
    </w:p>
    <w:p w:rsidR="008A14E1" w:rsidRPr="004268D1" w:rsidRDefault="008A14E1" w:rsidP="0016018D">
      <w:pPr>
        <w:numPr>
          <w:ilvl w:val="0"/>
          <w:numId w:val="4"/>
        </w:numPr>
        <w:rPr>
          <w:lang w:val="tr-TR"/>
        </w:rPr>
      </w:pPr>
      <w:r w:rsidRPr="004268D1">
        <w:rPr>
          <w:lang w:val="tr-TR"/>
        </w:rPr>
        <w:t>Firmanın adı ve adresi,</w:t>
      </w:r>
    </w:p>
    <w:p w:rsidR="008A14E1" w:rsidRPr="004268D1" w:rsidRDefault="008A14E1" w:rsidP="0016018D">
      <w:pPr>
        <w:numPr>
          <w:ilvl w:val="0"/>
          <w:numId w:val="4"/>
        </w:numPr>
        <w:rPr>
          <w:lang w:val="tr-TR"/>
        </w:rPr>
      </w:pPr>
      <w:r w:rsidRPr="004268D1">
        <w:rPr>
          <w:lang w:val="tr-TR"/>
        </w:rPr>
        <w:t>Muayene ve deneyin yapıldığı yerin ve laboratuarın adı,</w:t>
      </w:r>
    </w:p>
    <w:p w:rsidR="008A14E1" w:rsidRPr="004268D1" w:rsidRDefault="008A14E1" w:rsidP="0016018D">
      <w:pPr>
        <w:numPr>
          <w:ilvl w:val="0"/>
          <w:numId w:val="4"/>
        </w:numPr>
        <w:rPr>
          <w:lang w:val="tr-TR"/>
        </w:rPr>
      </w:pPr>
      <w:r w:rsidRPr="004268D1">
        <w:rPr>
          <w:lang w:val="tr-TR"/>
        </w:rPr>
        <w:t>Muayene ve deneyi yapanın ve/veya raporu imzalayan yetkililerin adları görev ve meslekleri,</w:t>
      </w:r>
    </w:p>
    <w:p w:rsidR="008A14E1" w:rsidRPr="004268D1" w:rsidRDefault="008A14E1" w:rsidP="0016018D">
      <w:pPr>
        <w:numPr>
          <w:ilvl w:val="0"/>
          <w:numId w:val="4"/>
        </w:numPr>
        <w:rPr>
          <w:lang w:val="tr-TR"/>
        </w:rPr>
      </w:pPr>
      <w:r w:rsidRPr="004268D1">
        <w:rPr>
          <w:lang w:val="tr-TR"/>
        </w:rPr>
        <w:t>Numunenin alındığı tarih ile muayene ve deney tarihi,</w:t>
      </w:r>
    </w:p>
    <w:p w:rsidR="008A14E1" w:rsidRPr="004268D1" w:rsidRDefault="008A14E1" w:rsidP="0016018D">
      <w:pPr>
        <w:numPr>
          <w:ilvl w:val="0"/>
          <w:numId w:val="4"/>
        </w:numPr>
        <w:rPr>
          <w:lang w:val="tr-TR"/>
        </w:rPr>
      </w:pPr>
      <w:r w:rsidRPr="004268D1">
        <w:rPr>
          <w:lang w:val="tr-TR"/>
        </w:rPr>
        <w:t>Numunenin tanıtılması,</w:t>
      </w:r>
    </w:p>
    <w:p w:rsidR="008A14E1" w:rsidRPr="004268D1" w:rsidRDefault="008A14E1" w:rsidP="0016018D">
      <w:pPr>
        <w:numPr>
          <w:ilvl w:val="0"/>
          <w:numId w:val="4"/>
        </w:numPr>
        <w:rPr>
          <w:lang w:val="tr-TR"/>
        </w:rPr>
      </w:pPr>
      <w:r w:rsidRPr="004268D1">
        <w:rPr>
          <w:lang w:val="tr-TR"/>
        </w:rPr>
        <w:t>Muayene ve deneylerde uygulanan standardların numaraları,</w:t>
      </w:r>
    </w:p>
    <w:p w:rsidR="008A14E1" w:rsidRPr="004268D1" w:rsidRDefault="008A14E1" w:rsidP="0016018D">
      <w:pPr>
        <w:numPr>
          <w:ilvl w:val="0"/>
          <w:numId w:val="4"/>
        </w:numPr>
        <w:rPr>
          <w:lang w:val="tr-TR"/>
        </w:rPr>
      </w:pPr>
      <w:r w:rsidRPr="004268D1">
        <w:rPr>
          <w:lang w:val="tr-TR"/>
        </w:rPr>
        <w:t>Sonuçların gösterilmesi,</w:t>
      </w:r>
    </w:p>
    <w:p w:rsidR="008A14E1" w:rsidRPr="004268D1" w:rsidRDefault="008A14E1" w:rsidP="0016018D">
      <w:pPr>
        <w:numPr>
          <w:ilvl w:val="0"/>
          <w:numId w:val="4"/>
        </w:numPr>
        <w:rPr>
          <w:lang w:val="tr-TR"/>
        </w:rPr>
      </w:pPr>
      <w:r w:rsidRPr="004268D1">
        <w:rPr>
          <w:lang w:val="tr-TR"/>
        </w:rPr>
        <w:t>Muayene ve deney sonuçlarını değiştirebilecek faktörlerin mahzurlarını gidermek üzere alınan tedbirler,</w:t>
      </w:r>
    </w:p>
    <w:p w:rsidR="008A14E1" w:rsidRPr="004268D1" w:rsidRDefault="008A14E1" w:rsidP="0016018D">
      <w:pPr>
        <w:numPr>
          <w:ilvl w:val="0"/>
          <w:numId w:val="4"/>
        </w:numPr>
        <w:rPr>
          <w:lang w:val="tr-TR"/>
        </w:rPr>
      </w:pPr>
      <w:r w:rsidRPr="004268D1">
        <w:rPr>
          <w:lang w:val="tr-TR"/>
        </w:rPr>
        <w:t>Uygulanan muayene ve deney metotlarında belirtilmeyen veya mecburî görülmeyen, fakat muayene ve deneyde yer almış olan işlemler,</w:t>
      </w:r>
    </w:p>
    <w:p w:rsidR="008A14E1" w:rsidRPr="004268D1" w:rsidRDefault="008A14E1" w:rsidP="0016018D">
      <w:pPr>
        <w:numPr>
          <w:ilvl w:val="0"/>
          <w:numId w:val="4"/>
        </w:numPr>
        <w:rPr>
          <w:lang w:val="tr-TR"/>
        </w:rPr>
      </w:pPr>
      <w:r w:rsidRPr="004268D1">
        <w:rPr>
          <w:lang w:val="tr-TR"/>
        </w:rPr>
        <w:t>Standarda uygun olup olmadığı,</w:t>
      </w:r>
    </w:p>
    <w:p w:rsidR="008A14E1" w:rsidRPr="004268D1" w:rsidRDefault="008A14E1" w:rsidP="0016018D">
      <w:pPr>
        <w:numPr>
          <w:ilvl w:val="0"/>
          <w:numId w:val="4"/>
        </w:numPr>
        <w:rPr>
          <w:lang w:val="tr-TR"/>
        </w:rPr>
      </w:pPr>
      <w:r w:rsidRPr="004268D1">
        <w:rPr>
          <w:lang w:val="tr-TR"/>
        </w:rPr>
        <w:t>Rapora ait seri numarası ve tarih, her sayfanın numarası ve toplam sayfa sayısı.</w:t>
      </w:r>
    </w:p>
    <w:p w:rsidR="008A14E1" w:rsidRPr="001039A1" w:rsidRDefault="008A14E1" w:rsidP="001039A1"/>
    <w:p w:rsidR="008A14E1" w:rsidRPr="004268D1" w:rsidRDefault="008A14E1" w:rsidP="0016018D">
      <w:pPr>
        <w:pStyle w:val="Heading1"/>
      </w:pPr>
      <w:bookmarkStart w:id="55" w:name="_Toc245021909"/>
      <w:bookmarkStart w:id="56" w:name="_Toc393621139"/>
      <w:r w:rsidRPr="004268D1">
        <w:t>6</w:t>
      </w:r>
      <w:r w:rsidRPr="004268D1">
        <w:tab/>
        <w:t>Piyasaya arz</w:t>
      </w:r>
      <w:bookmarkEnd w:id="55"/>
      <w:bookmarkEnd w:id="56"/>
    </w:p>
    <w:p w:rsidR="008A14E1" w:rsidRDefault="008A14E1" w:rsidP="00461074">
      <w:pPr>
        <w:rPr>
          <w:lang w:val="tr-TR"/>
        </w:rPr>
      </w:pPr>
      <w:r>
        <w:rPr>
          <w:lang w:val="tr-TR"/>
        </w:rPr>
        <w:t>Çekme helva,</w:t>
      </w:r>
      <w:r w:rsidRPr="004268D1">
        <w:rPr>
          <w:lang w:val="tr-TR"/>
        </w:rPr>
        <w:t xml:space="preserve"> ambalajlı olarak piyasaya arz edilir. Açık ve ambalajsız </w:t>
      </w:r>
      <w:r>
        <w:rPr>
          <w:lang w:val="tr-TR"/>
        </w:rPr>
        <w:t>çekme helva</w:t>
      </w:r>
      <w:r w:rsidRPr="004268D1">
        <w:rPr>
          <w:lang w:val="tr-TR"/>
        </w:rPr>
        <w:t xml:space="preserve"> satışı yapılamaz.</w:t>
      </w:r>
    </w:p>
    <w:p w:rsidR="008A14E1" w:rsidRDefault="008A14E1" w:rsidP="00461074">
      <w:pPr>
        <w:rPr>
          <w:lang w:val="tr-TR"/>
        </w:rPr>
      </w:pPr>
    </w:p>
    <w:p w:rsidR="008A14E1" w:rsidRPr="004268D1" w:rsidRDefault="008A14E1" w:rsidP="001039A1">
      <w:pPr>
        <w:pStyle w:val="Heading2"/>
      </w:pPr>
      <w:bookmarkStart w:id="57" w:name="_Toc245021910"/>
      <w:bookmarkStart w:id="58" w:name="_Toc393621140"/>
      <w:r w:rsidRPr="004268D1">
        <w:t>6.1</w:t>
      </w:r>
      <w:r w:rsidRPr="004268D1">
        <w:tab/>
        <w:t>Ambalajlama</w:t>
      </w:r>
      <w:bookmarkEnd w:id="57"/>
      <w:bookmarkEnd w:id="58"/>
      <w:r w:rsidRPr="004268D1">
        <w:t xml:space="preserve"> </w:t>
      </w:r>
    </w:p>
    <w:p w:rsidR="008A14E1" w:rsidRPr="004268D1" w:rsidRDefault="008A14E1" w:rsidP="0016018D">
      <w:pPr>
        <w:widowControl w:val="0"/>
        <w:rPr>
          <w:lang w:val="tr-TR"/>
        </w:rPr>
      </w:pPr>
      <w:r w:rsidRPr="004268D1">
        <w:rPr>
          <w:lang w:val="tr-TR"/>
        </w:rPr>
        <w:t xml:space="preserve">Ambalajlar mevzuatına uygun ve içindeki </w:t>
      </w:r>
      <w:r>
        <w:rPr>
          <w:lang w:val="tr-TR"/>
        </w:rPr>
        <w:t xml:space="preserve">çekme helvayı </w:t>
      </w:r>
      <w:r w:rsidRPr="004268D1">
        <w:rPr>
          <w:lang w:val="tr-TR"/>
        </w:rPr>
        <w:t>koruyabilecek özellikte olmalıdır. Ambalajlar 10 kg’a kadar (dahil) küçük ambalaj, 10 kg’dan daha büyük olanlar ise büyük ambalaj olarak kabul edilir. Ambalajlarda kıl dökebilecek malzeme kullanılmamalıdır.</w:t>
      </w:r>
    </w:p>
    <w:p w:rsidR="008A14E1" w:rsidRPr="004268D1" w:rsidRDefault="008A14E1" w:rsidP="0016018D">
      <w:pPr>
        <w:widowControl w:val="0"/>
        <w:rPr>
          <w:lang w:val="tr-TR"/>
        </w:rPr>
      </w:pPr>
    </w:p>
    <w:p w:rsidR="008A14E1" w:rsidRPr="004268D1" w:rsidRDefault="008A14E1" w:rsidP="001039A1">
      <w:pPr>
        <w:pStyle w:val="Heading2"/>
      </w:pPr>
      <w:bookmarkStart w:id="59" w:name="_Toc245021911"/>
      <w:bookmarkStart w:id="60" w:name="_Toc393621141"/>
      <w:r w:rsidRPr="004268D1">
        <w:t>6.2</w:t>
      </w:r>
      <w:r w:rsidRPr="004268D1">
        <w:tab/>
        <w:t>İşaretleme</w:t>
      </w:r>
      <w:bookmarkEnd w:id="59"/>
      <w:bookmarkEnd w:id="60"/>
    </w:p>
    <w:p w:rsidR="008A14E1" w:rsidRPr="004268D1" w:rsidRDefault="008A14E1" w:rsidP="0016018D">
      <w:pPr>
        <w:rPr>
          <w:lang w:val="tr-TR"/>
        </w:rPr>
      </w:pPr>
      <w:r>
        <w:rPr>
          <w:lang w:val="tr-TR"/>
        </w:rPr>
        <w:t>Çekme helva</w:t>
      </w:r>
      <w:r w:rsidRPr="004268D1">
        <w:rPr>
          <w:lang w:val="tr-TR"/>
        </w:rPr>
        <w:t xml:space="preserve"> ambalajları üzerine en az aşağıdaki bilgiler okunaklı olarak silinmeyecek ve bozulmayacak şekilde yazılır, basılır veya etiket olarak takılır </w:t>
      </w:r>
      <w:r>
        <w:rPr>
          <w:lang w:val="tr-TR"/>
        </w:rPr>
        <w:t>B</w:t>
      </w:r>
      <w:r w:rsidRPr="004268D1">
        <w:rPr>
          <w:lang w:val="tr-TR"/>
        </w:rPr>
        <w:t xml:space="preserve">askı yoluyla işaretlemede </w:t>
      </w:r>
      <w:r>
        <w:rPr>
          <w:lang w:val="tr-TR"/>
        </w:rPr>
        <w:t>çekme helvanın</w:t>
      </w:r>
      <w:r w:rsidRPr="004268D1">
        <w:rPr>
          <w:lang w:val="tr-TR"/>
        </w:rPr>
        <w:t xml:space="preserve"> boyanmaması gereklidir</w:t>
      </w:r>
      <w:r>
        <w:rPr>
          <w:lang w:val="tr-TR"/>
        </w:rPr>
        <w:t>:</w:t>
      </w:r>
    </w:p>
    <w:p w:rsidR="008A14E1" w:rsidRPr="004268D1" w:rsidRDefault="008A14E1" w:rsidP="0016018D">
      <w:pPr>
        <w:widowControl w:val="0"/>
        <w:numPr>
          <w:ilvl w:val="0"/>
          <w:numId w:val="8"/>
        </w:numPr>
        <w:rPr>
          <w:lang w:val="tr-TR"/>
        </w:rPr>
      </w:pPr>
      <w:r w:rsidRPr="004268D1">
        <w:rPr>
          <w:lang w:val="tr-TR"/>
        </w:rPr>
        <w:t>Firmanın ticari unvanı ve adresi veya kısa adı ve adresi veya tescilli markası</w:t>
      </w:r>
      <w:r>
        <w:rPr>
          <w:lang w:val="tr-TR"/>
        </w:rPr>
        <w:t>,</w:t>
      </w:r>
    </w:p>
    <w:p w:rsidR="008A14E1" w:rsidRPr="004268D1" w:rsidRDefault="008A14E1" w:rsidP="0016018D">
      <w:pPr>
        <w:widowControl w:val="0"/>
        <w:numPr>
          <w:ilvl w:val="0"/>
          <w:numId w:val="8"/>
        </w:numPr>
        <w:rPr>
          <w:lang w:val="tr-TR"/>
        </w:rPr>
      </w:pPr>
      <w:r w:rsidRPr="004268D1">
        <w:rPr>
          <w:lang w:val="tr-TR"/>
        </w:rPr>
        <w:t xml:space="preserve">Bu standardın işaret ve numarası (TS </w:t>
      </w:r>
      <w:r>
        <w:rPr>
          <w:lang w:val="tr-TR"/>
        </w:rPr>
        <w:t>…</w:t>
      </w:r>
      <w:r w:rsidRPr="004268D1">
        <w:rPr>
          <w:lang w:val="tr-TR"/>
        </w:rPr>
        <w:t xml:space="preserve"> şeklinde)</w:t>
      </w:r>
      <w:r>
        <w:rPr>
          <w:lang w:val="tr-TR"/>
        </w:rPr>
        <w:t>,</w:t>
      </w:r>
    </w:p>
    <w:p w:rsidR="008A14E1" w:rsidRPr="004268D1" w:rsidRDefault="008A14E1" w:rsidP="0016018D">
      <w:pPr>
        <w:widowControl w:val="0"/>
        <w:numPr>
          <w:ilvl w:val="0"/>
          <w:numId w:val="8"/>
        </w:numPr>
        <w:rPr>
          <w:lang w:val="tr-TR"/>
        </w:rPr>
      </w:pPr>
      <w:r>
        <w:rPr>
          <w:lang w:val="tr-TR"/>
        </w:rPr>
        <w:t>Mamulün</w:t>
      </w:r>
      <w:r w:rsidRPr="004268D1">
        <w:rPr>
          <w:lang w:val="tr-TR"/>
        </w:rPr>
        <w:t xml:space="preserve"> adı,</w:t>
      </w:r>
    </w:p>
    <w:p w:rsidR="008A14E1" w:rsidRPr="004268D1" w:rsidRDefault="008A14E1" w:rsidP="0016018D">
      <w:pPr>
        <w:widowControl w:val="0"/>
        <w:numPr>
          <w:ilvl w:val="0"/>
          <w:numId w:val="8"/>
        </w:numPr>
        <w:rPr>
          <w:lang w:val="tr-TR"/>
        </w:rPr>
      </w:pPr>
      <w:r w:rsidRPr="004268D1">
        <w:rPr>
          <w:lang w:val="tr-TR"/>
        </w:rPr>
        <w:t>Parti ve/veya seri/kod numaralarından en az birisi</w:t>
      </w:r>
      <w:r>
        <w:rPr>
          <w:lang w:val="tr-TR"/>
        </w:rPr>
        <w:t>,</w:t>
      </w:r>
    </w:p>
    <w:p w:rsidR="008A14E1" w:rsidRPr="004268D1" w:rsidRDefault="008A14E1" w:rsidP="0016018D">
      <w:pPr>
        <w:widowControl w:val="0"/>
        <w:numPr>
          <w:ilvl w:val="0"/>
          <w:numId w:val="8"/>
        </w:numPr>
        <w:rPr>
          <w:lang w:val="tr-TR"/>
        </w:rPr>
      </w:pPr>
      <w:r>
        <w:rPr>
          <w:lang w:val="tr-TR"/>
        </w:rPr>
        <w:t>N</w:t>
      </w:r>
      <w:r w:rsidRPr="004268D1">
        <w:rPr>
          <w:lang w:val="tr-TR"/>
        </w:rPr>
        <w:t>et kütlesi (</w:t>
      </w:r>
      <w:r>
        <w:rPr>
          <w:lang w:val="tr-TR"/>
        </w:rPr>
        <w:t xml:space="preserve">g veya </w:t>
      </w:r>
      <w:r w:rsidRPr="004268D1">
        <w:rPr>
          <w:lang w:val="tr-TR"/>
        </w:rPr>
        <w:t>kg olarak</w:t>
      </w:r>
      <w:r>
        <w:rPr>
          <w:lang w:val="tr-TR"/>
        </w:rPr>
        <w:t>),</w:t>
      </w:r>
    </w:p>
    <w:p w:rsidR="008A14E1" w:rsidRPr="004268D1" w:rsidRDefault="008A14E1" w:rsidP="0016018D">
      <w:pPr>
        <w:widowControl w:val="0"/>
        <w:numPr>
          <w:ilvl w:val="0"/>
          <w:numId w:val="8"/>
        </w:numPr>
        <w:rPr>
          <w:lang w:val="tr-TR"/>
        </w:rPr>
      </w:pPr>
      <w:r w:rsidRPr="004268D1">
        <w:rPr>
          <w:lang w:val="tr-TR"/>
        </w:rPr>
        <w:t>Gerektiğinde kullanım bilgisi ve/veya muhafaza şartları</w:t>
      </w:r>
      <w:r>
        <w:rPr>
          <w:lang w:val="tr-TR"/>
        </w:rPr>
        <w:t>,</w:t>
      </w:r>
    </w:p>
    <w:p w:rsidR="008A14E1" w:rsidRPr="004268D1" w:rsidRDefault="008A14E1" w:rsidP="00064F39">
      <w:pPr>
        <w:widowControl w:val="0"/>
        <w:numPr>
          <w:ilvl w:val="0"/>
          <w:numId w:val="8"/>
        </w:numPr>
        <w:rPr>
          <w:lang w:val="tr-TR"/>
        </w:rPr>
      </w:pPr>
      <w:r w:rsidRPr="004268D1">
        <w:rPr>
          <w:lang w:val="tr-TR"/>
        </w:rPr>
        <w:t>Firmaca tavsiye edilen son tüketim tarihi</w:t>
      </w:r>
      <w:r>
        <w:rPr>
          <w:lang w:val="tr-TR"/>
        </w:rPr>
        <w:t>.</w:t>
      </w:r>
    </w:p>
    <w:p w:rsidR="008A14E1" w:rsidRDefault="008A14E1" w:rsidP="0016018D">
      <w:pPr>
        <w:rPr>
          <w:lang w:val="tr-TR"/>
        </w:rPr>
      </w:pPr>
    </w:p>
    <w:p w:rsidR="008A14E1" w:rsidRPr="004268D1" w:rsidRDefault="008A14E1" w:rsidP="0016018D">
      <w:pPr>
        <w:rPr>
          <w:lang w:val="tr-TR"/>
        </w:rPr>
      </w:pPr>
      <w:r w:rsidRPr="004268D1">
        <w:rPr>
          <w:lang w:val="tr-TR"/>
        </w:rPr>
        <w:t>Gerektiğinde bu bilgiler Türkçenin yanı sıra, yabancı dillerde de yazılabilir.</w:t>
      </w:r>
    </w:p>
    <w:p w:rsidR="008A14E1" w:rsidRPr="004268D1" w:rsidRDefault="008A14E1" w:rsidP="0016018D">
      <w:pPr>
        <w:rPr>
          <w:lang w:val="tr-TR"/>
        </w:rPr>
      </w:pPr>
    </w:p>
    <w:p w:rsidR="008A14E1" w:rsidRPr="004268D1" w:rsidRDefault="008A14E1" w:rsidP="001039A1">
      <w:pPr>
        <w:pStyle w:val="Heading2"/>
      </w:pPr>
      <w:bookmarkStart w:id="61" w:name="_Toc245021912"/>
      <w:bookmarkStart w:id="62" w:name="_Toc393621142"/>
      <w:r w:rsidRPr="004268D1">
        <w:t>6.3</w:t>
      </w:r>
      <w:r w:rsidRPr="004268D1">
        <w:tab/>
        <w:t>Taşıma ve muhafaza</w:t>
      </w:r>
      <w:bookmarkEnd w:id="61"/>
      <w:bookmarkEnd w:id="62"/>
    </w:p>
    <w:p w:rsidR="008A14E1" w:rsidRPr="004268D1" w:rsidRDefault="008A14E1" w:rsidP="0016018D">
      <w:pPr>
        <w:rPr>
          <w:lang w:val="tr-TR"/>
        </w:rPr>
      </w:pPr>
      <w:r>
        <w:rPr>
          <w:lang w:val="tr-TR"/>
        </w:rPr>
        <w:t>Çekme helva üretim</w:t>
      </w:r>
      <w:r w:rsidRPr="004268D1">
        <w:rPr>
          <w:lang w:val="tr-TR"/>
        </w:rPr>
        <w:t xml:space="preserve"> yerlerinde, depolarda ve taşıtlarda kötü koku yayan, nemli, </w:t>
      </w:r>
      <w:r>
        <w:rPr>
          <w:lang w:val="tr-TR"/>
        </w:rPr>
        <w:t>çekme helvanın</w:t>
      </w:r>
      <w:r w:rsidRPr="004268D1">
        <w:rPr>
          <w:lang w:val="tr-TR"/>
        </w:rPr>
        <w:t xml:space="preserve"> t</w:t>
      </w:r>
      <w:r>
        <w:rPr>
          <w:lang w:val="tr-TR"/>
        </w:rPr>
        <w:t xml:space="preserve">at ve diğer özelliklerini etkileyebilecek </w:t>
      </w:r>
      <w:r w:rsidRPr="004268D1">
        <w:rPr>
          <w:lang w:val="tr-TR"/>
        </w:rPr>
        <w:t>maddelerle bir arada bulundurulmamalıdır.</w:t>
      </w:r>
    </w:p>
    <w:p w:rsidR="008A14E1" w:rsidRPr="004268D1" w:rsidRDefault="008A14E1" w:rsidP="0016018D">
      <w:pPr>
        <w:rPr>
          <w:lang w:val="tr-TR"/>
        </w:rPr>
      </w:pPr>
    </w:p>
    <w:p w:rsidR="008A14E1" w:rsidRPr="004268D1" w:rsidRDefault="008A14E1" w:rsidP="0016018D">
      <w:pPr>
        <w:rPr>
          <w:lang w:val="tr-TR"/>
        </w:rPr>
      </w:pPr>
      <w:r>
        <w:rPr>
          <w:lang w:val="tr-TR"/>
        </w:rPr>
        <w:t>İçinde çekme helva bulunan ambalajların muhafaza edileceği depolar her türlü hayvan ve böcek girişine ve yuvalanmasına engel olabilecek yapıda, kapalı ve hava dolaşımlı olmalıdır. Ambalajlar çevresinde serbestçe hareket edebilecek şekilde istiflenmeli ve zemine temas etmemelidir. Yağış altında bırakılmamalıdır.</w:t>
      </w:r>
    </w:p>
    <w:p w:rsidR="008A14E1" w:rsidRPr="004268D1" w:rsidRDefault="008A14E1" w:rsidP="0016018D">
      <w:pPr>
        <w:rPr>
          <w:lang w:val="tr-TR"/>
        </w:rPr>
      </w:pPr>
    </w:p>
    <w:p w:rsidR="008A14E1" w:rsidRPr="004268D1" w:rsidRDefault="008A14E1" w:rsidP="0016018D">
      <w:pPr>
        <w:rPr>
          <w:lang w:val="tr-TR"/>
        </w:rPr>
      </w:pPr>
      <w:r w:rsidRPr="004268D1">
        <w:rPr>
          <w:lang w:val="tr-TR"/>
        </w:rPr>
        <w:t>Ambala</w:t>
      </w:r>
      <w:r>
        <w:rPr>
          <w:lang w:val="tr-TR"/>
        </w:rPr>
        <w:t>jlı çekme helvanın</w:t>
      </w:r>
      <w:r w:rsidRPr="004268D1">
        <w:rPr>
          <w:lang w:val="tr-TR"/>
        </w:rPr>
        <w:t xml:space="preserve"> taşınmasında kullanılacak araçlar </w:t>
      </w:r>
      <w:r>
        <w:rPr>
          <w:lang w:val="tr-TR"/>
        </w:rPr>
        <w:t>çekme helvayı</w:t>
      </w:r>
      <w:r w:rsidRPr="004268D1">
        <w:rPr>
          <w:lang w:val="tr-TR"/>
        </w:rPr>
        <w:t xml:space="preserve"> dış etkenlerden ve yabancı madde bulaşmasından koruyabilecek özelliklere sahip olmalıdır.</w:t>
      </w:r>
    </w:p>
    <w:p w:rsidR="008A14E1" w:rsidRPr="004268D1" w:rsidRDefault="008A14E1" w:rsidP="0016018D">
      <w:pPr>
        <w:rPr>
          <w:lang w:val="tr-TR"/>
        </w:rPr>
      </w:pPr>
    </w:p>
    <w:p w:rsidR="008A14E1" w:rsidRPr="004268D1" w:rsidRDefault="008A14E1" w:rsidP="0016018D">
      <w:pPr>
        <w:pStyle w:val="Heading1"/>
      </w:pPr>
      <w:bookmarkStart w:id="63" w:name="_Toc245021913"/>
      <w:bookmarkStart w:id="64" w:name="_Toc393621143"/>
      <w:r w:rsidRPr="004268D1">
        <w:t>7</w:t>
      </w:r>
      <w:r w:rsidRPr="004268D1">
        <w:tab/>
        <w:t>Çeşitli hükümler</w:t>
      </w:r>
      <w:bookmarkEnd w:id="63"/>
      <w:bookmarkEnd w:id="64"/>
    </w:p>
    <w:p w:rsidR="008A14E1" w:rsidRPr="004268D1" w:rsidRDefault="008A14E1" w:rsidP="0016018D">
      <w:pPr>
        <w:rPr>
          <w:lang w:val="tr-TR"/>
        </w:rPr>
      </w:pPr>
      <w:r w:rsidRPr="004268D1">
        <w:rPr>
          <w:lang w:val="tr-TR"/>
        </w:rPr>
        <w:t>İmalatçı veya satıcı, bu standarda uygun olarak üretildiğini beyan ettiği</w:t>
      </w:r>
      <w:r>
        <w:rPr>
          <w:lang w:val="tr-TR"/>
        </w:rPr>
        <w:t xml:space="preserve"> çekme helva</w:t>
      </w:r>
      <w:r w:rsidRPr="004268D1">
        <w:rPr>
          <w:lang w:val="tr-TR"/>
        </w:rPr>
        <w:t xml:space="preserve"> için istenildiğinde standarda uygunluk beyannamesi vermeye veya göstermeye mecburdur. Bu beyannamede satış konusu </w:t>
      </w:r>
      <w:r>
        <w:rPr>
          <w:lang w:val="tr-TR"/>
        </w:rPr>
        <w:t>çekme helvanın</w:t>
      </w:r>
      <w:r w:rsidRPr="004268D1">
        <w:rPr>
          <w:lang w:val="tr-TR"/>
        </w:rPr>
        <w:t>:</w:t>
      </w:r>
    </w:p>
    <w:p w:rsidR="008A14E1" w:rsidRPr="004268D1" w:rsidRDefault="008A14E1" w:rsidP="0016018D">
      <w:pPr>
        <w:numPr>
          <w:ilvl w:val="0"/>
          <w:numId w:val="2"/>
        </w:numPr>
        <w:rPr>
          <w:lang w:val="tr-TR"/>
        </w:rPr>
      </w:pPr>
      <w:r w:rsidRPr="004268D1">
        <w:rPr>
          <w:lang w:val="tr-TR"/>
        </w:rPr>
        <w:t>Madde 4’teki özelliklerde olduğunun,</w:t>
      </w:r>
    </w:p>
    <w:p w:rsidR="008A14E1" w:rsidRPr="00DA7050" w:rsidRDefault="008A14E1" w:rsidP="00DA7050">
      <w:pPr>
        <w:numPr>
          <w:ilvl w:val="0"/>
          <w:numId w:val="2"/>
        </w:numPr>
        <w:rPr>
          <w:lang w:val="tr-TR"/>
        </w:rPr>
      </w:pPr>
      <w:r w:rsidRPr="00DA7050">
        <w:rPr>
          <w:lang w:val="tr-TR"/>
        </w:rPr>
        <w:t>Madde</w:t>
      </w:r>
      <w:r>
        <w:rPr>
          <w:lang w:val="tr-TR"/>
        </w:rPr>
        <w:t xml:space="preserve"> </w:t>
      </w:r>
      <w:r w:rsidRPr="00DA7050">
        <w:rPr>
          <w:lang w:val="tr-TR"/>
        </w:rPr>
        <w:t xml:space="preserve">5’teki muayene ve deneylerin yapılmış ve uygun netice alınmış bulunduğunun </w:t>
      </w:r>
      <w:r w:rsidRPr="00B52B04">
        <w:rPr>
          <w:lang w:val="tr-TR"/>
        </w:rPr>
        <w:t>belirtilmesi</w:t>
      </w:r>
      <w:r>
        <w:rPr>
          <w:lang w:val="tr-TR"/>
        </w:rPr>
        <w:t> </w:t>
      </w:r>
      <w:r w:rsidRPr="00B52B04">
        <w:rPr>
          <w:lang w:val="tr-TR"/>
        </w:rPr>
        <w:t>gerekir</w:t>
      </w:r>
      <w:r w:rsidRPr="00DA7050">
        <w:rPr>
          <w:lang w:val="tr-TR"/>
        </w:rPr>
        <w:t>.</w:t>
      </w:r>
    </w:p>
    <w:p w:rsidR="008A14E1" w:rsidRPr="004268D1" w:rsidRDefault="008A14E1" w:rsidP="0016018D">
      <w:pPr>
        <w:rPr>
          <w:lang w:val="tr-TR"/>
        </w:rPr>
      </w:pPr>
    </w:p>
    <w:p w:rsidR="008A14E1" w:rsidRPr="004268D1" w:rsidRDefault="008A14E1" w:rsidP="0016018D">
      <w:pPr>
        <w:rPr>
          <w:lang w:val="tr-TR"/>
        </w:rPr>
      </w:pPr>
      <w:r w:rsidRPr="004268D1">
        <w:rPr>
          <w:lang w:val="tr-TR"/>
        </w:rPr>
        <w:t>İhracatta ambalaj büyüklüğü alıcı firmanın isteğine göre hazırlanır.</w:t>
      </w:r>
    </w:p>
    <w:p w:rsidR="008A14E1" w:rsidRPr="004268D1" w:rsidRDefault="008A14E1" w:rsidP="0016018D">
      <w:pPr>
        <w:rPr>
          <w:lang w:val="tr-TR"/>
        </w:rPr>
      </w:pPr>
    </w:p>
    <w:p w:rsidR="008A14E1" w:rsidRPr="004268D1" w:rsidRDefault="008A14E1" w:rsidP="0016018D">
      <w:pPr>
        <w:rPr>
          <w:lang w:val="tr-TR"/>
        </w:rPr>
      </w:pPr>
      <w:r w:rsidRPr="004268D1">
        <w:rPr>
          <w:b/>
          <w:bCs/>
          <w:lang w:val="tr-TR"/>
        </w:rPr>
        <w:t xml:space="preserve">Not - </w:t>
      </w:r>
      <w:r w:rsidRPr="004268D1">
        <w:rPr>
          <w:lang w:val="tr-TR"/>
        </w:rPr>
        <w:t>Bu standardda belirtilmeyen hususlarda Türk Gıda Kodeksi hükümleri geçerlidir.</w:t>
      </w:r>
    </w:p>
    <w:p w:rsidR="008A14E1" w:rsidRDefault="008A14E1" w:rsidP="0016018D">
      <w:pPr>
        <w:rPr>
          <w:lang w:val="tr-TR"/>
        </w:rPr>
      </w:pPr>
    </w:p>
    <w:p w:rsidR="008A14E1" w:rsidRDefault="008A14E1" w:rsidP="0016018D">
      <w:pPr>
        <w:rPr>
          <w:lang w:val="tr-TR"/>
        </w:rPr>
      </w:pPr>
    </w:p>
    <w:p w:rsidR="008A14E1" w:rsidRPr="004268D1" w:rsidRDefault="008A14E1" w:rsidP="0016018D">
      <w:pPr>
        <w:pStyle w:val="Heading1"/>
        <w:jc w:val="center"/>
      </w:pPr>
      <w:bookmarkStart w:id="65" w:name="_Toc245021914"/>
      <w:bookmarkStart w:id="66" w:name="_Toc393621144"/>
      <w:r w:rsidRPr="004268D1">
        <w:t>Yararlanılan kaynaklar</w:t>
      </w:r>
      <w:bookmarkEnd w:id="65"/>
      <w:bookmarkEnd w:id="66"/>
    </w:p>
    <w:p w:rsidR="008A14E1" w:rsidRPr="004268D1" w:rsidRDefault="008A14E1" w:rsidP="0016018D">
      <w:pPr>
        <w:rPr>
          <w:lang w:val="tr-TR"/>
        </w:rPr>
      </w:pPr>
    </w:p>
    <w:p w:rsidR="008A14E1" w:rsidRPr="004268D1" w:rsidRDefault="008A14E1" w:rsidP="0016018D">
      <w:pPr>
        <w:rPr>
          <w:lang w:val="tr-TR"/>
        </w:rPr>
      </w:pPr>
      <w:r>
        <w:rPr>
          <w:lang w:val="tr-TR"/>
        </w:rPr>
        <w:t xml:space="preserve">1- </w:t>
      </w:r>
      <w:r w:rsidRPr="004268D1">
        <w:rPr>
          <w:lang w:val="tr-TR"/>
        </w:rPr>
        <w:t>AACC (1983) Approved Methods of the American Association of Cereal Chemists. 8</w:t>
      </w:r>
      <w:r w:rsidRPr="00064F39">
        <w:rPr>
          <w:lang w:val="tr-TR"/>
        </w:rPr>
        <w:t>th</w:t>
      </w:r>
      <w:r w:rsidRPr="004268D1">
        <w:rPr>
          <w:lang w:val="tr-TR"/>
        </w:rPr>
        <w:t xml:space="preserve"> ed. St. Paul, MN, USA</w:t>
      </w:r>
    </w:p>
    <w:p w:rsidR="008A14E1" w:rsidRPr="004268D1" w:rsidRDefault="008A14E1" w:rsidP="0016018D">
      <w:pPr>
        <w:rPr>
          <w:lang w:val="tr-TR"/>
        </w:rPr>
      </w:pPr>
      <w:r>
        <w:rPr>
          <w:lang w:val="tr-TR"/>
        </w:rPr>
        <w:t xml:space="preserve">2- </w:t>
      </w:r>
      <w:r w:rsidRPr="004268D1">
        <w:rPr>
          <w:lang w:val="tr-TR"/>
        </w:rPr>
        <w:t>Elgün A. ve Ertugay Z. (1990) Tahıl İşleme Teknolojisi. Atatürk Üniversitesi Ziraat Fakültesi Yayınları No: 297, Ders Kitapları Serisi No: 52.</w:t>
      </w:r>
    </w:p>
    <w:p w:rsidR="008A14E1" w:rsidRPr="004268D1" w:rsidRDefault="008A14E1" w:rsidP="0016018D">
      <w:pPr>
        <w:rPr>
          <w:lang w:val="tr-TR"/>
        </w:rPr>
      </w:pPr>
      <w:r>
        <w:rPr>
          <w:lang w:val="tr-TR"/>
        </w:rPr>
        <w:t xml:space="preserve">3- </w:t>
      </w:r>
      <w:r w:rsidRPr="004268D1">
        <w:rPr>
          <w:lang w:val="tr-TR"/>
        </w:rPr>
        <w:t>Hoseney, C. (1990) Principles of Cereal Science and Technology, AACC publications, St. Paul., Minn. USA.</w:t>
      </w:r>
    </w:p>
    <w:p w:rsidR="008A14E1" w:rsidRPr="004268D1" w:rsidRDefault="008A14E1" w:rsidP="0016018D">
      <w:pPr>
        <w:rPr>
          <w:lang w:val="tr-TR"/>
        </w:rPr>
      </w:pPr>
      <w:r>
        <w:rPr>
          <w:lang w:val="tr-TR"/>
        </w:rPr>
        <w:t xml:space="preserve">4- </w:t>
      </w:r>
      <w:r w:rsidRPr="004268D1">
        <w:rPr>
          <w:lang w:val="tr-TR"/>
        </w:rPr>
        <w:t>Pomeranz, Y. (1988) Wheat Chemistry and Technology. AACC publications, St. Paul., Minn. USA</w:t>
      </w:r>
    </w:p>
    <w:p w:rsidR="008A14E1" w:rsidRDefault="008A14E1" w:rsidP="0016018D">
      <w:pPr>
        <w:rPr>
          <w:lang w:val="tr-TR"/>
        </w:rPr>
      </w:pPr>
      <w:r>
        <w:rPr>
          <w:lang w:val="tr-TR"/>
        </w:rPr>
        <w:t xml:space="preserve">7- </w:t>
      </w:r>
      <w:r w:rsidRPr="00064F39">
        <w:rPr>
          <w:lang w:val="tr-TR"/>
        </w:rPr>
        <w:t xml:space="preserve">Türk Gıda Kodeksi - Mikrobiyolojik Kriterler </w:t>
      </w:r>
      <w:r>
        <w:rPr>
          <w:lang w:val="tr-TR"/>
        </w:rPr>
        <w:t>Yönetmeliği</w:t>
      </w:r>
      <w:r w:rsidRPr="00064F39">
        <w:rPr>
          <w:lang w:val="tr-TR"/>
        </w:rPr>
        <w:t xml:space="preserve"> (20</w:t>
      </w:r>
      <w:r>
        <w:rPr>
          <w:lang w:val="tr-TR"/>
        </w:rPr>
        <w:t>11</w:t>
      </w:r>
      <w:r w:rsidRPr="00064F39">
        <w:rPr>
          <w:lang w:val="tr-TR"/>
        </w:rPr>
        <w:t>)</w:t>
      </w:r>
    </w:p>
    <w:p w:rsidR="008A14E1" w:rsidRPr="004268D1" w:rsidRDefault="008A14E1" w:rsidP="004B4A76">
      <w:pPr>
        <w:rPr>
          <w:lang w:val="tr-TR"/>
        </w:rPr>
      </w:pPr>
      <w:r>
        <w:rPr>
          <w:lang w:val="tr-TR"/>
        </w:rPr>
        <w:t xml:space="preserve">8- </w:t>
      </w:r>
      <w:r w:rsidRPr="004268D1">
        <w:rPr>
          <w:lang w:val="tr-TR"/>
        </w:rPr>
        <w:t>Türk Gıda Kodeksi – Buğday Unu Tebliği (</w:t>
      </w:r>
      <w:r>
        <w:rPr>
          <w:lang w:val="tr-TR"/>
        </w:rPr>
        <w:t>2013/9</w:t>
      </w:r>
      <w:r w:rsidRPr="004268D1">
        <w:rPr>
          <w:lang w:val="tr-TR"/>
        </w:rPr>
        <w:t>)</w:t>
      </w:r>
    </w:p>
    <w:sectPr w:rsidR="008A14E1" w:rsidRPr="004268D1" w:rsidSect="008A14E1">
      <w:footerReference w:type="even" r:id="rId13"/>
      <w:headerReference w:type="first" r:id="rId14"/>
      <w:pgSz w:w="11906" w:h="16838" w:code="9"/>
      <w:pgMar w:top="1418" w:right="1134" w:bottom="1134" w:left="1134" w:header="851" w:footer="851" w:gutter="0"/>
      <w:pgNumType w:start="1"/>
      <w:cols w:space="708"/>
      <w:titlePg/>
      <w:rtlGutter/>
      <w:docGrid w:linePitch="0"/>
      <w:sectPrChange w:id="67" w:author="fundaa" w:date="2014-11-03T15:31:00Z">
        <w:sectPr w:rsidR="008A14E1" w:rsidRPr="004268D1" w:rsidSect="008A14E1">
          <w:pgSz w:w="12240" w:h="15840" w:code="0"/>
          <w:pgMar w:top="1417" w:right="1417" w:bottom="1417" w:left="1417" w:header="708" w:footer="708"/>
          <w:pgNumType w:start="1"/>
          <w:titlePg w:val="0"/>
          <w:rtlGutter w:val="0"/>
          <w:docGrid w:linePitch="360"/>
        </w:sectPr>
      </w:sectPrChang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A14E1" w:rsidRDefault="008A14E1" w:rsidP="0016018D">
      <w:r>
        <w:separator/>
      </w:r>
    </w:p>
  </w:endnote>
  <w:endnote w:type="continuationSeparator" w:id="0">
    <w:p w:rsidR="008A14E1" w:rsidRDefault="008A14E1" w:rsidP="001601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2"/>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2"/>
    <w:family w:val="swiss"/>
    <w:pitch w:val="variable"/>
    <w:sig w:usb0="E0002AFF" w:usb1="C0007843" w:usb2="00000009" w:usb3="00000000" w:csb0="000001FF"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Arial TUR">
    <w:panose1 w:val="020B0604020202020204"/>
    <w:charset w:val="A2"/>
    <w:family w:val="swiss"/>
    <w:pitch w:val="variable"/>
    <w:sig w:usb0="E0002AFF" w:usb1="C0007843"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E1" w:rsidRDefault="008A14E1" w:rsidP="0016018D">
    <w:pPr>
      <w:pStyle w:val="Footer"/>
      <w:jc w:val="right"/>
    </w:pPr>
    <w:fldSimple w:instr=" PAGE   \* MERGEFORMAT ">
      <w:r>
        <w:rPr>
          <w:noProof/>
        </w:rPr>
        <w:t>1</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E1" w:rsidRDefault="008A14E1">
    <w:pPr>
      <w:pStyle w:val="Footer"/>
    </w:pPr>
    <w:fldSimple w:instr=" PAGE   \* MERGEFORMAT ">
      <w:r>
        <w:rPr>
          <w:noProof/>
        </w:rPr>
        <w:t>4</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A14E1" w:rsidRDefault="008A14E1" w:rsidP="0016018D">
      <w:r>
        <w:separator/>
      </w:r>
    </w:p>
  </w:footnote>
  <w:footnote w:type="continuationSeparator" w:id="0">
    <w:p w:rsidR="008A14E1" w:rsidRDefault="008A14E1" w:rsidP="001601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E1" w:rsidRDefault="008A14E1" w:rsidP="00D056E7">
    <w:pPr>
      <w:pStyle w:val="Header"/>
      <w:pBdr>
        <w:bottom w:val="single" w:sz="4" w:space="1" w:color="auto"/>
      </w:pBdr>
      <w:tabs>
        <w:tab w:val="clear" w:pos="4153"/>
        <w:tab w:val="clear" w:pos="8306"/>
        <w:tab w:val="center" w:pos="4536"/>
        <w:tab w:val="right" w:pos="9639"/>
      </w:tabs>
      <w:rPr>
        <w:lang w:val="tr-TR"/>
      </w:rPr>
    </w:pPr>
    <w:r w:rsidRPr="00143B17">
      <w:rPr>
        <w:lang w:val="tr-TR"/>
      </w:rPr>
      <w:t xml:space="preserve">ICS </w:t>
    </w:r>
    <w:r>
      <w:rPr>
        <w:lang w:val="tr-TR"/>
      </w:rPr>
      <w:t>67.180.10</w:t>
    </w:r>
    <w:r w:rsidRPr="00143B17">
      <w:rPr>
        <w:lang w:val="tr-TR"/>
      </w:rPr>
      <w:tab/>
      <w:t>TÜRK STANDARDI TASARISI</w:t>
    </w:r>
    <w:r w:rsidRPr="00143B17">
      <w:rPr>
        <w:lang w:val="tr-TR"/>
      </w:rPr>
      <w:tab/>
    </w:r>
    <w:r>
      <w:rPr>
        <w:lang w:val="tr-TR"/>
      </w:rPr>
      <w:t>tst 13028/Revizyon</w:t>
    </w:r>
  </w:p>
  <w:p w:rsidR="008A14E1" w:rsidRPr="00143B17" w:rsidRDefault="008A14E1" w:rsidP="00D056E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E1" w:rsidRDefault="008A14E1" w:rsidP="00D056E7">
    <w:pPr>
      <w:pStyle w:val="Header"/>
      <w:pBdr>
        <w:bottom w:val="single" w:sz="4" w:space="1" w:color="auto"/>
      </w:pBdr>
      <w:tabs>
        <w:tab w:val="clear" w:pos="4153"/>
        <w:tab w:val="clear" w:pos="8306"/>
        <w:tab w:val="center" w:pos="4536"/>
        <w:tab w:val="right" w:pos="9639"/>
      </w:tabs>
      <w:rPr>
        <w:lang w:val="tr-TR"/>
      </w:rPr>
    </w:pPr>
    <w:r w:rsidRPr="00143B17">
      <w:rPr>
        <w:lang w:val="tr-TR"/>
      </w:rPr>
      <w:t>ICS 67.</w:t>
    </w:r>
    <w:r>
      <w:rPr>
        <w:lang w:val="tr-TR"/>
      </w:rPr>
      <w:t>180.10</w:t>
    </w:r>
    <w:r w:rsidRPr="00143B17">
      <w:rPr>
        <w:lang w:val="tr-TR"/>
      </w:rPr>
      <w:tab/>
      <w:t>TÜRK STANDARDI TASARISI</w:t>
    </w:r>
    <w:r w:rsidRPr="00143B17">
      <w:rPr>
        <w:lang w:val="tr-TR"/>
      </w:rPr>
      <w:tab/>
    </w:r>
    <w:r>
      <w:rPr>
        <w:lang w:val="tr-TR"/>
      </w:rPr>
      <w:t>tst 13028/Revizyon</w:t>
    </w:r>
  </w:p>
  <w:p w:rsidR="008A14E1" w:rsidRPr="00143B17" w:rsidRDefault="008A14E1" w:rsidP="00D056E7">
    <w:pPr>
      <w:pStyle w:val="Header"/>
      <w:tabs>
        <w:tab w:val="clear" w:pos="4153"/>
        <w:tab w:val="clear" w:pos="8306"/>
        <w:tab w:val="center" w:pos="4536"/>
        <w:tab w:val="right" w:pos="9639"/>
      </w:tabs>
      <w:rPr>
        <w:lang w:val="tr-TR"/>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14E1" w:rsidRDefault="008A14E1" w:rsidP="0016018D">
    <w:pPr>
      <w:pStyle w:val="Header"/>
      <w:pBdr>
        <w:bottom w:val="single" w:sz="4" w:space="1" w:color="auto"/>
      </w:pBdr>
      <w:tabs>
        <w:tab w:val="clear" w:pos="4153"/>
        <w:tab w:val="clear" w:pos="8306"/>
        <w:tab w:val="center" w:pos="4536"/>
        <w:tab w:val="right" w:pos="9639"/>
      </w:tabs>
      <w:rPr>
        <w:lang w:val="tr-TR"/>
      </w:rPr>
    </w:pPr>
    <w:r w:rsidRPr="00143B17">
      <w:rPr>
        <w:lang w:val="tr-TR"/>
      </w:rPr>
      <w:t>ICS 67.</w:t>
    </w:r>
    <w:r>
      <w:rPr>
        <w:lang w:val="tr-TR"/>
      </w:rPr>
      <w:t>180.10</w:t>
    </w:r>
    <w:r w:rsidRPr="00143B17">
      <w:rPr>
        <w:lang w:val="tr-TR"/>
      </w:rPr>
      <w:tab/>
      <w:t>TÜRK STANDARDI TASARISI</w:t>
    </w:r>
    <w:r w:rsidRPr="00143B17">
      <w:rPr>
        <w:lang w:val="tr-TR"/>
      </w:rPr>
      <w:tab/>
    </w:r>
    <w:r>
      <w:rPr>
        <w:lang w:val="tr-TR"/>
      </w:rPr>
      <w:t>tst 13028/Revizyon</w:t>
    </w:r>
  </w:p>
  <w:p w:rsidR="008A14E1" w:rsidRDefault="008A14E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FFFFFFF"/>
    <w:lvl w:ilvl="0">
      <w:numFmt w:val="decimal"/>
      <w:lvlText w:val="*"/>
      <w:lvlJc w:val="left"/>
    </w:lvl>
  </w:abstractNum>
  <w:abstractNum w:abstractNumId="1">
    <w:nsid w:val="083E7371"/>
    <w:multiLevelType w:val="singleLevel"/>
    <w:tmpl w:val="081C9956"/>
    <w:lvl w:ilvl="0">
      <w:start w:val="1"/>
      <w:numFmt w:val="decimal"/>
      <w:lvlText w:val="%1-"/>
      <w:lvlJc w:val="left"/>
      <w:pPr>
        <w:tabs>
          <w:tab w:val="num" w:pos="360"/>
        </w:tabs>
        <w:ind w:left="360" w:hanging="360"/>
      </w:pPr>
      <w:rPr>
        <w:rFonts w:ascii="Times New Roman" w:eastAsia="Times New Roman" w:hAnsi="Times New Roman"/>
      </w:rPr>
    </w:lvl>
  </w:abstractNum>
  <w:abstractNum w:abstractNumId="2">
    <w:nsid w:val="098A31DA"/>
    <w:multiLevelType w:val="hybridMultilevel"/>
    <w:tmpl w:val="38C0A394"/>
    <w:lvl w:ilvl="0" w:tplc="4C3AE35E">
      <w:start w:val="1"/>
      <w:numFmt w:val="bullet"/>
      <w:lvlText w:val=""/>
      <w:lvlJc w:val="left"/>
      <w:pPr>
        <w:tabs>
          <w:tab w:val="num" w:pos="720"/>
        </w:tabs>
        <w:ind w:left="720" w:hanging="360"/>
      </w:pPr>
      <w:rPr>
        <w:rFonts w:ascii="Symbol" w:eastAsia="Times New Roman" w:hAnsi="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3">
    <w:nsid w:val="10A12CAD"/>
    <w:multiLevelType w:val="singleLevel"/>
    <w:tmpl w:val="E51C244C"/>
    <w:lvl w:ilvl="0">
      <w:start w:val="1"/>
      <w:numFmt w:val="bullet"/>
      <w:lvlText w:val=""/>
      <w:lvlJc w:val="left"/>
      <w:pPr>
        <w:tabs>
          <w:tab w:val="num" w:pos="360"/>
        </w:tabs>
        <w:ind w:left="360" w:hanging="360"/>
      </w:pPr>
      <w:rPr>
        <w:rFonts w:ascii="Symbol" w:hAnsi="Symbol" w:cs="Symbol" w:hint="default"/>
      </w:rPr>
    </w:lvl>
  </w:abstractNum>
  <w:abstractNum w:abstractNumId="4">
    <w:nsid w:val="38D03412"/>
    <w:multiLevelType w:val="hybridMultilevel"/>
    <w:tmpl w:val="BC2A3E0A"/>
    <w:lvl w:ilvl="0" w:tplc="E0104EBE">
      <w:start w:val="1"/>
      <w:numFmt w:val="bullet"/>
      <w:lvlText w:val=""/>
      <w:lvlJc w:val="left"/>
      <w:pPr>
        <w:tabs>
          <w:tab w:val="num" w:pos="397"/>
        </w:tabs>
        <w:ind w:left="397" w:hanging="397"/>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5">
    <w:nsid w:val="44E41C4A"/>
    <w:multiLevelType w:val="hybridMultilevel"/>
    <w:tmpl w:val="D31A42D8"/>
    <w:lvl w:ilvl="0" w:tplc="6F00E656">
      <w:start w:val="1"/>
      <w:numFmt w:val="bullet"/>
      <w:lvlText w:val=""/>
      <w:lvlJc w:val="left"/>
      <w:pPr>
        <w:tabs>
          <w:tab w:val="num" w:pos="720"/>
        </w:tabs>
        <w:ind w:left="720" w:hanging="360"/>
      </w:pPr>
      <w:rPr>
        <w:rFonts w:ascii="Symbol" w:hAnsi="Symbol" w:cs="Symbo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6">
    <w:nsid w:val="4F8C7B83"/>
    <w:multiLevelType w:val="hybridMultilevel"/>
    <w:tmpl w:val="02C82B26"/>
    <w:lvl w:ilvl="0" w:tplc="9DC2C5E2">
      <w:start w:val="12"/>
      <w:numFmt w:val="bullet"/>
      <w:lvlText w:val="-"/>
      <w:lvlJc w:val="left"/>
      <w:pPr>
        <w:tabs>
          <w:tab w:val="num" w:pos="720"/>
        </w:tabs>
        <w:ind w:left="720" w:hanging="360"/>
      </w:pPr>
      <w:rPr>
        <w:rFonts w:ascii="Arial" w:eastAsia="Times New Roman" w:hAnsi="Arial" w:hint="default"/>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abstractNum w:abstractNumId="7">
    <w:nsid w:val="620D61E1"/>
    <w:multiLevelType w:val="hybridMultilevel"/>
    <w:tmpl w:val="2EC82128"/>
    <w:lvl w:ilvl="0" w:tplc="143238DE">
      <w:start w:val="1"/>
      <w:numFmt w:val="bullet"/>
      <w:lvlText w:val="-"/>
      <w:lvlJc w:val="left"/>
      <w:pPr>
        <w:tabs>
          <w:tab w:val="num" w:pos="705"/>
        </w:tabs>
        <w:ind w:left="705" w:hanging="360"/>
      </w:pPr>
      <w:rPr>
        <w:rFonts w:ascii="Arial" w:eastAsia="Times New Roman" w:hAnsi="Arial" w:hint="default"/>
      </w:rPr>
    </w:lvl>
    <w:lvl w:ilvl="1" w:tplc="041F0003">
      <w:start w:val="1"/>
      <w:numFmt w:val="bullet"/>
      <w:lvlText w:val="o"/>
      <w:lvlJc w:val="left"/>
      <w:pPr>
        <w:tabs>
          <w:tab w:val="num" w:pos="1425"/>
        </w:tabs>
        <w:ind w:left="1425" w:hanging="360"/>
      </w:pPr>
      <w:rPr>
        <w:rFonts w:ascii="Courier New" w:hAnsi="Courier New" w:cs="Courier New" w:hint="default"/>
      </w:rPr>
    </w:lvl>
    <w:lvl w:ilvl="2" w:tplc="041F0005">
      <w:start w:val="1"/>
      <w:numFmt w:val="bullet"/>
      <w:lvlText w:val=""/>
      <w:lvlJc w:val="left"/>
      <w:pPr>
        <w:tabs>
          <w:tab w:val="num" w:pos="2145"/>
        </w:tabs>
        <w:ind w:left="2145" w:hanging="360"/>
      </w:pPr>
      <w:rPr>
        <w:rFonts w:ascii="Wingdings" w:hAnsi="Wingdings" w:cs="Wingdings" w:hint="default"/>
      </w:rPr>
    </w:lvl>
    <w:lvl w:ilvl="3" w:tplc="041F0001">
      <w:start w:val="1"/>
      <w:numFmt w:val="bullet"/>
      <w:lvlText w:val=""/>
      <w:lvlJc w:val="left"/>
      <w:pPr>
        <w:tabs>
          <w:tab w:val="num" w:pos="2865"/>
        </w:tabs>
        <w:ind w:left="2865" w:hanging="360"/>
      </w:pPr>
      <w:rPr>
        <w:rFonts w:ascii="Symbol" w:hAnsi="Symbol" w:cs="Symbol" w:hint="default"/>
      </w:rPr>
    </w:lvl>
    <w:lvl w:ilvl="4" w:tplc="041F0003">
      <w:start w:val="1"/>
      <w:numFmt w:val="bullet"/>
      <w:lvlText w:val="o"/>
      <w:lvlJc w:val="left"/>
      <w:pPr>
        <w:tabs>
          <w:tab w:val="num" w:pos="3585"/>
        </w:tabs>
        <w:ind w:left="3585" w:hanging="360"/>
      </w:pPr>
      <w:rPr>
        <w:rFonts w:ascii="Courier New" w:hAnsi="Courier New" w:cs="Courier New" w:hint="default"/>
      </w:rPr>
    </w:lvl>
    <w:lvl w:ilvl="5" w:tplc="041F0005">
      <w:start w:val="1"/>
      <w:numFmt w:val="bullet"/>
      <w:lvlText w:val=""/>
      <w:lvlJc w:val="left"/>
      <w:pPr>
        <w:tabs>
          <w:tab w:val="num" w:pos="4305"/>
        </w:tabs>
        <w:ind w:left="4305" w:hanging="360"/>
      </w:pPr>
      <w:rPr>
        <w:rFonts w:ascii="Wingdings" w:hAnsi="Wingdings" w:cs="Wingdings" w:hint="default"/>
      </w:rPr>
    </w:lvl>
    <w:lvl w:ilvl="6" w:tplc="041F0001">
      <w:start w:val="1"/>
      <w:numFmt w:val="bullet"/>
      <w:lvlText w:val=""/>
      <w:lvlJc w:val="left"/>
      <w:pPr>
        <w:tabs>
          <w:tab w:val="num" w:pos="5025"/>
        </w:tabs>
        <w:ind w:left="5025" w:hanging="360"/>
      </w:pPr>
      <w:rPr>
        <w:rFonts w:ascii="Symbol" w:hAnsi="Symbol" w:cs="Symbol" w:hint="default"/>
      </w:rPr>
    </w:lvl>
    <w:lvl w:ilvl="7" w:tplc="041F0003">
      <w:start w:val="1"/>
      <w:numFmt w:val="bullet"/>
      <w:lvlText w:val="o"/>
      <w:lvlJc w:val="left"/>
      <w:pPr>
        <w:tabs>
          <w:tab w:val="num" w:pos="5745"/>
        </w:tabs>
        <w:ind w:left="5745" w:hanging="360"/>
      </w:pPr>
      <w:rPr>
        <w:rFonts w:ascii="Courier New" w:hAnsi="Courier New" w:cs="Courier New" w:hint="default"/>
      </w:rPr>
    </w:lvl>
    <w:lvl w:ilvl="8" w:tplc="041F0005">
      <w:start w:val="1"/>
      <w:numFmt w:val="bullet"/>
      <w:lvlText w:val=""/>
      <w:lvlJc w:val="left"/>
      <w:pPr>
        <w:tabs>
          <w:tab w:val="num" w:pos="6465"/>
        </w:tabs>
        <w:ind w:left="6465" w:hanging="360"/>
      </w:pPr>
      <w:rPr>
        <w:rFonts w:ascii="Wingdings" w:hAnsi="Wingdings" w:cs="Wingdings" w:hint="default"/>
      </w:rPr>
    </w:lvl>
  </w:abstractNum>
  <w:abstractNum w:abstractNumId="8">
    <w:nsid w:val="73D86BCB"/>
    <w:multiLevelType w:val="singleLevel"/>
    <w:tmpl w:val="E51C244C"/>
    <w:lvl w:ilvl="0">
      <w:start w:val="1"/>
      <w:numFmt w:val="bullet"/>
      <w:lvlText w:val=""/>
      <w:lvlJc w:val="left"/>
      <w:pPr>
        <w:tabs>
          <w:tab w:val="num" w:pos="360"/>
        </w:tabs>
        <w:ind w:left="360" w:hanging="360"/>
      </w:pPr>
      <w:rPr>
        <w:rFonts w:ascii="Symbol" w:hAnsi="Symbol" w:cs="Symbol" w:hint="default"/>
      </w:rPr>
    </w:lvl>
  </w:abstractNum>
  <w:abstractNum w:abstractNumId="9">
    <w:nsid w:val="7BC3427E"/>
    <w:multiLevelType w:val="hybridMultilevel"/>
    <w:tmpl w:val="1A9EA7AA"/>
    <w:lvl w:ilvl="0" w:tplc="1C6A81E2">
      <w:numFmt w:val="bullet"/>
      <w:lvlText w:val="-"/>
      <w:lvlJc w:val="left"/>
      <w:pPr>
        <w:tabs>
          <w:tab w:val="num" w:pos="814"/>
        </w:tabs>
        <w:ind w:left="814" w:hanging="454"/>
      </w:pPr>
      <w:rPr>
        <w:rFonts w:ascii="Arial" w:hAnsi="Arial" w:cs="Arial" w:hint="default"/>
        <w:b w:val="0"/>
        <w:bCs w:val="0"/>
        <w:i w:val="0"/>
        <w:iCs w:val="0"/>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start w:val="1"/>
      <w:numFmt w:val="bullet"/>
      <w:lvlText w:val=""/>
      <w:lvlJc w:val="left"/>
      <w:pPr>
        <w:tabs>
          <w:tab w:val="num" w:pos="2160"/>
        </w:tabs>
        <w:ind w:left="2160" w:hanging="360"/>
      </w:pPr>
      <w:rPr>
        <w:rFonts w:ascii="Wingdings" w:hAnsi="Wingdings" w:cs="Wingdings" w:hint="default"/>
      </w:rPr>
    </w:lvl>
    <w:lvl w:ilvl="3" w:tplc="041F0001">
      <w:start w:val="1"/>
      <w:numFmt w:val="bullet"/>
      <w:lvlText w:val=""/>
      <w:lvlJc w:val="left"/>
      <w:pPr>
        <w:tabs>
          <w:tab w:val="num" w:pos="2880"/>
        </w:tabs>
        <w:ind w:left="2880" w:hanging="360"/>
      </w:pPr>
      <w:rPr>
        <w:rFonts w:ascii="Symbol" w:hAnsi="Symbol" w:cs="Symbol" w:hint="default"/>
      </w:rPr>
    </w:lvl>
    <w:lvl w:ilvl="4" w:tplc="041F0003">
      <w:start w:val="1"/>
      <w:numFmt w:val="bullet"/>
      <w:lvlText w:val="o"/>
      <w:lvlJc w:val="left"/>
      <w:pPr>
        <w:tabs>
          <w:tab w:val="num" w:pos="3600"/>
        </w:tabs>
        <w:ind w:left="3600" w:hanging="360"/>
      </w:pPr>
      <w:rPr>
        <w:rFonts w:ascii="Courier New" w:hAnsi="Courier New" w:cs="Courier New" w:hint="default"/>
      </w:rPr>
    </w:lvl>
    <w:lvl w:ilvl="5" w:tplc="041F0005">
      <w:start w:val="1"/>
      <w:numFmt w:val="bullet"/>
      <w:lvlText w:val=""/>
      <w:lvlJc w:val="left"/>
      <w:pPr>
        <w:tabs>
          <w:tab w:val="num" w:pos="4320"/>
        </w:tabs>
        <w:ind w:left="4320" w:hanging="360"/>
      </w:pPr>
      <w:rPr>
        <w:rFonts w:ascii="Wingdings" w:hAnsi="Wingdings" w:cs="Wingdings" w:hint="default"/>
      </w:rPr>
    </w:lvl>
    <w:lvl w:ilvl="6" w:tplc="041F0001">
      <w:start w:val="1"/>
      <w:numFmt w:val="bullet"/>
      <w:lvlText w:val=""/>
      <w:lvlJc w:val="left"/>
      <w:pPr>
        <w:tabs>
          <w:tab w:val="num" w:pos="5040"/>
        </w:tabs>
        <w:ind w:left="5040" w:hanging="360"/>
      </w:pPr>
      <w:rPr>
        <w:rFonts w:ascii="Symbol" w:hAnsi="Symbol" w:cs="Symbol" w:hint="default"/>
      </w:rPr>
    </w:lvl>
    <w:lvl w:ilvl="7" w:tplc="041F0003">
      <w:start w:val="1"/>
      <w:numFmt w:val="bullet"/>
      <w:lvlText w:val="o"/>
      <w:lvlJc w:val="left"/>
      <w:pPr>
        <w:tabs>
          <w:tab w:val="num" w:pos="5760"/>
        </w:tabs>
        <w:ind w:left="5760" w:hanging="360"/>
      </w:pPr>
      <w:rPr>
        <w:rFonts w:ascii="Courier New" w:hAnsi="Courier New" w:cs="Courier New" w:hint="default"/>
      </w:rPr>
    </w:lvl>
    <w:lvl w:ilvl="8" w:tplc="041F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8"/>
  </w:num>
  <w:num w:numId="3">
    <w:abstractNumId w:val="1"/>
  </w:num>
  <w:num w:numId="4">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5">
    <w:abstractNumId w:val="0"/>
    <w:lvlOverride w:ilvl="0">
      <w:lvl w:ilvl="0">
        <w:start w:val="1"/>
        <w:numFmt w:val="bullet"/>
        <w:lvlText w:val=""/>
        <w:legacy w:legacy="1" w:legacySpace="0" w:legacyIndent="283"/>
        <w:lvlJc w:val="left"/>
        <w:pPr>
          <w:ind w:left="283" w:hanging="283"/>
        </w:pPr>
        <w:rPr>
          <w:rFonts w:ascii="Symbol" w:hAnsi="Symbol" w:cs="Symbol" w:hint="default"/>
        </w:rPr>
      </w:lvl>
    </w:lvlOverride>
  </w:num>
  <w:num w:numId="6">
    <w:abstractNumId w:val="2"/>
  </w:num>
  <w:num w:numId="7">
    <w:abstractNumId w:val="7"/>
  </w:num>
  <w:num w:numId="8">
    <w:abstractNumId w:val="4"/>
  </w:num>
  <w:num w:numId="9">
    <w:abstractNumId w:val="6"/>
  </w:num>
  <w:num w:numId="10">
    <w:abstractNumId w:val="9"/>
  </w:num>
  <w:num w:numId="11">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36"/>
  <w:embedSystemFonts/>
  <w:trackRevisions/>
  <w:documentProtection w:edit="trackedChanges" w:enforcement="1"/>
  <w:defaultTabStop w:val="708"/>
  <w:hyphenationZone w:val="425"/>
  <w:doNotHyphenateCaps/>
  <w:evenAndOddHeaders/>
  <w:drawingGridHorizontalSpacing w:val="100"/>
  <w:drawingGridVerticalSpacing w:val="136"/>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6018D"/>
    <w:rsid w:val="000167BD"/>
    <w:rsid w:val="0002215F"/>
    <w:rsid w:val="000230EA"/>
    <w:rsid w:val="0003375E"/>
    <w:rsid w:val="00052856"/>
    <w:rsid w:val="00064F39"/>
    <w:rsid w:val="0007302B"/>
    <w:rsid w:val="000763CA"/>
    <w:rsid w:val="00083651"/>
    <w:rsid w:val="00094CA9"/>
    <w:rsid w:val="000A33C0"/>
    <w:rsid w:val="000A4F6D"/>
    <w:rsid w:val="000D09CD"/>
    <w:rsid w:val="000F220F"/>
    <w:rsid w:val="000F4D94"/>
    <w:rsid w:val="000F5ACD"/>
    <w:rsid w:val="001039A1"/>
    <w:rsid w:val="00107443"/>
    <w:rsid w:val="001109C1"/>
    <w:rsid w:val="00116209"/>
    <w:rsid w:val="00135312"/>
    <w:rsid w:val="00143B17"/>
    <w:rsid w:val="0015660F"/>
    <w:rsid w:val="0016018D"/>
    <w:rsid w:val="00161304"/>
    <w:rsid w:val="00163754"/>
    <w:rsid w:val="001A2A8E"/>
    <w:rsid w:val="001A7122"/>
    <w:rsid w:val="001B6B3C"/>
    <w:rsid w:val="001F015F"/>
    <w:rsid w:val="001F7142"/>
    <w:rsid w:val="002243EE"/>
    <w:rsid w:val="002339D4"/>
    <w:rsid w:val="0024483C"/>
    <w:rsid w:val="00257692"/>
    <w:rsid w:val="002629D9"/>
    <w:rsid w:val="00275FD4"/>
    <w:rsid w:val="002830A6"/>
    <w:rsid w:val="00291858"/>
    <w:rsid w:val="00292782"/>
    <w:rsid w:val="002A1324"/>
    <w:rsid w:val="002B6099"/>
    <w:rsid w:val="003037AE"/>
    <w:rsid w:val="0031282C"/>
    <w:rsid w:val="00330853"/>
    <w:rsid w:val="0033548D"/>
    <w:rsid w:val="0035516B"/>
    <w:rsid w:val="00370C10"/>
    <w:rsid w:val="003B2596"/>
    <w:rsid w:val="003F3A0D"/>
    <w:rsid w:val="004008DF"/>
    <w:rsid w:val="00406392"/>
    <w:rsid w:val="00410A7C"/>
    <w:rsid w:val="00412741"/>
    <w:rsid w:val="004268D1"/>
    <w:rsid w:val="00432DFC"/>
    <w:rsid w:val="00447D0B"/>
    <w:rsid w:val="00461074"/>
    <w:rsid w:val="00465016"/>
    <w:rsid w:val="00475DFE"/>
    <w:rsid w:val="004A0A0C"/>
    <w:rsid w:val="004A4D4C"/>
    <w:rsid w:val="004B4A76"/>
    <w:rsid w:val="004B71C4"/>
    <w:rsid w:val="004E6353"/>
    <w:rsid w:val="004F7D45"/>
    <w:rsid w:val="00506D7D"/>
    <w:rsid w:val="0051115E"/>
    <w:rsid w:val="00513B81"/>
    <w:rsid w:val="00522CF3"/>
    <w:rsid w:val="00527B5B"/>
    <w:rsid w:val="00533218"/>
    <w:rsid w:val="00540650"/>
    <w:rsid w:val="00571B14"/>
    <w:rsid w:val="00595996"/>
    <w:rsid w:val="005960D8"/>
    <w:rsid w:val="005C15B5"/>
    <w:rsid w:val="005F7E9B"/>
    <w:rsid w:val="00601818"/>
    <w:rsid w:val="00610267"/>
    <w:rsid w:val="006141E9"/>
    <w:rsid w:val="006248F4"/>
    <w:rsid w:val="00631C33"/>
    <w:rsid w:val="00672670"/>
    <w:rsid w:val="00675C25"/>
    <w:rsid w:val="00681C3B"/>
    <w:rsid w:val="00692CEE"/>
    <w:rsid w:val="00696BB9"/>
    <w:rsid w:val="006A3F6F"/>
    <w:rsid w:val="006A5D07"/>
    <w:rsid w:val="006D1C9C"/>
    <w:rsid w:val="006D6FD8"/>
    <w:rsid w:val="006E0045"/>
    <w:rsid w:val="006F2D92"/>
    <w:rsid w:val="00700A4F"/>
    <w:rsid w:val="0070298F"/>
    <w:rsid w:val="00731EC4"/>
    <w:rsid w:val="00732577"/>
    <w:rsid w:val="00755B51"/>
    <w:rsid w:val="00765ABD"/>
    <w:rsid w:val="00773B8C"/>
    <w:rsid w:val="00774008"/>
    <w:rsid w:val="007808D6"/>
    <w:rsid w:val="007C71F6"/>
    <w:rsid w:val="007D6F78"/>
    <w:rsid w:val="007F01D0"/>
    <w:rsid w:val="00817B33"/>
    <w:rsid w:val="00817E37"/>
    <w:rsid w:val="00825ACD"/>
    <w:rsid w:val="00852DCD"/>
    <w:rsid w:val="00865608"/>
    <w:rsid w:val="008A14E1"/>
    <w:rsid w:val="008A4084"/>
    <w:rsid w:val="008A4129"/>
    <w:rsid w:val="008B3D0B"/>
    <w:rsid w:val="008B4B92"/>
    <w:rsid w:val="008C719B"/>
    <w:rsid w:val="008C7BED"/>
    <w:rsid w:val="008D17A6"/>
    <w:rsid w:val="008D6C57"/>
    <w:rsid w:val="008E4F9F"/>
    <w:rsid w:val="00916C5D"/>
    <w:rsid w:val="00923C6D"/>
    <w:rsid w:val="00927F37"/>
    <w:rsid w:val="00944C14"/>
    <w:rsid w:val="00960227"/>
    <w:rsid w:val="00962E0C"/>
    <w:rsid w:val="009834FC"/>
    <w:rsid w:val="0099475D"/>
    <w:rsid w:val="009A4EC1"/>
    <w:rsid w:val="009A525E"/>
    <w:rsid w:val="009B0C21"/>
    <w:rsid w:val="009B567B"/>
    <w:rsid w:val="009C2031"/>
    <w:rsid w:val="009C615C"/>
    <w:rsid w:val="009D45C0"/>
    <w:rsid w:val="009D52B8"/>
    <w:rsid w:val="009E3CB6"/>
    <w:rsid w:val="009F5FAB"/>
    <w:rsid w:val="009F6ACF"/>
    <w:rsid w:val="00A06310"/>
    <w:rsid w:val="00A11E81"/>
    <w:rsid w:val="00A13407"/>
    <w:rsid w:val="00A634DF"/>
    <w:rsid w:val="00A655C8"/>
    <w:rsid w:val="00A85189"/>
    <w:rsid w:val="00AC652D"/>
    <w:rsid w:val="00AD19BB"/>
    <w:rsid w:val="00B013CC"/>
    <w:rsid w:val="00B33C95"/>
    <w:rsid w:val="00B352D1"/>
    <w:rsid w:val="00B4569A"/>
    <w:rsid w:val="00B52B04"/>
    <w:rsid w:val="00B717AC"/>
    <w:rsid w:val="00B8152F"/>
    <w:rsid w:val="00B94438"/>
    <w:rsid w:val="00B950B3"/>
    <w:rsid w:val="00BD1DB7"/>
    <w:rsid w:val="00BD1FAE"/>
    <w:rsid w:val="00BD42DC"/>
    <w:rsid w:val="00BE3385"/>
    <w:rsid w:val="00BF0A9D"/>
    <w:rsid w:val="00BF3515"/>
    <w:rsid w:val="00C00555"/>
    <w:rsid w:val="00C05CCB"/>
    <w:rsid w:val="00C439A8"/>
    <w:rsid w:val="00C93F1D"/>
    <w:rsid w:val="00CB7842"/>
    <w:rsid w:val="00CD0F62"/>
    <w:rsid w:val="00CE36AC"/>
    <w:rsid w:val="00CE3F10"/>
    <w:rsid w:val="00CF4AE6"/>
    <w:rsid w:val="00D056E7"/>
    <w:rsid w:val="00D111AB"/>
    <w:rsid w:val="00D31BC9"/>
    <w:rsid w:val="00D40137"/>
    <w:rsid w:val="00D527E4"/>
    <w:rsid w:val="00D76443"/>
    <w:rsid w:val="00D82FF5"/>
    <w:rsid w:val="00D92BDB"/>
    <w:rsid w:val="00D92CC6"/>
    <w:rsid w:val="00DA2F07"/>
    <w:rsid w:val="00DA7050"/>
    <w:rsid w:val="00DD1A03"/>
    <w:rsid w:val="00DE5B27"/>
    <w:rsid w:val="00E03BBC"/>
    <w:rsid w:val="00E42D73"/>
    <w:rsid w:val="00E44187"/>
    <w:rsid w:val="00E80DF1"/>
    <w:rsid w:val="00E84B9F"/>
    <w:rsid w:val="00E9207B"/>
    <w:rsid w:val="00EA15C5"/>
    <w:rsid w:val="00EA34FA"/>
    <w:rsid w:val="00EA7751"/>
    <w:rsid w:val="00EB67F6"/>
    <w:rsid w:val="00ED23F8"/>
    <w:rsid w:val="00ED3665"/>
    <w:rsid w:val="00ED7BDC"/>
    <w:rsid w:val="00EE2B15"/>
    <w:rsid w:val="00EF1E3E"/>
    <w:rsid w:val="00F26026"/>
    <w:rsid w:val="00F3309A"/>
    <w:rsid w:val="00F51AF1"/>
    <w:rsid w:val="00F566D4"/>
    <w:rsid w:val="00F62560"/>
    <w:rsid w:val="00F726AB"/>
    <w:rsid w:val="00F82CAB"/>
    <w:rsid w:val="00F84B1C"/>
    <w:rsid w:val="00F84C3F"/>
    <w:rsid w:val="00FA15A9"/>
    <w:rsid w:val="00FA537D"/>
    <w:rsid w:val="00FA6176"/>
  </w:rsids>
  <m:mathPr>
    <m:mathFont m:val="Cambria Math"/>
    <m:brkBin m:val="before"/>
    <m:brkBinSub m:val="--"/>
    <m:smallFrac m:val="off"/>
    <m:dispDef/>
    <m:lMargin m:val="0"/>
    <m:rMargin m:val="0"/>
    <m:defJc m:val="centerGroup"/>
    <m:wrapIndent m:val="1440"/>
    <m:intLim m:val="subSup"/>
    <m:naryLim m:val="undOvr"/>
  </m:mathPr>
  <w:uiCompat97To2003/>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Calibri" w:hAnsi="Arial" w:cs="Times New Roman"/>
        <w:sz w:val="22"/>
        <w:szCs w:val="22"/>
        <w:lang w:val="tr-TR" w:eastAsia="tr-TR"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locked="1" w:uiPriority="0"/>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locked="1" w:uiPriority="0"/>
    <w:lsdException w:name="Table Simple 2" w:locked="1" w:uiPriority="0"/>
    <w:lsdException w:name="Table Simple 3" w:locked="1" w:uiPriority="0"/>
    <w:lsdException w:name="Table Classic 1" w:locked="1" w:uiPriority="0"/>
    <w:lsdException w:name="Table Classic 2" w:locked="1" w:uiPriority="0"/>
    <w:lsdException w:name="Table Classic 3" w:locked="1" w:uiPriority="0"/>
    <w:lsdException w:name="Table Classic 4" w:locked="1" w:uiPriority="0"/>
    <w:lsdException w:name="Table Colorful 1" w:locked="1" w:uiPriority="0"/>
    <w:lsdException w:name="Table Colorful 2" w:locked="1" w:uiPriority="0"/>
    <w:lsdException w:name="Table Colorful 3" w:locked="1" w:uiPriority="0"/>
    <w:lsdException w:name="Table Columns 1" w:locked="1" w:uiPriority="0"/>
    <w:lsdException w:name="Table Columns 2" w:locked="1" w:uiPriority="0"/>
    <w:lsdException w:name="Table Columns 3" w:locked="1" w:uiPriority="0"/>
    <w:lsdException w:name="Table Columns 4" w:locked="1" w:uiPriority="0"/>
    <w:lsdException w:name="Table Columns 5" w:locked="1" w:uiPriority="0"/>
    <w:lsdException w:name="Table Grid 1" w:locked="1" w:uiPriority="0"/>
    <w:lsdException w:name="Table Grid 2" w:locked="1" w:uiPriority="0"/>
    <w:lsdException w:name="Table Grid 3" w:locked="1" w:uiPriority="0"/>
    <w:lsdException w:name="Table Grid 4" w:locked="1" w:uiPriority="0"/>
    <w:lsdException w:name="Table Grid 5" w:locked="1" w:uiPriority="0"/>
    <w:lsdException w:name="Table Grid 6" w:locked="1" w:uiPriority="0"/>
    <w:lsdException w:name="Table Grid 7" w:locked="1" w:uiPriority="0"/>
    <w:lsdException w:name="Table Grid 8" w:locked="1" w:uiPriority="0"/>
    <w:lsdException w:name="Table List 1" w:locked="1" w:uiPriority="0"/>
    <w:lsdException w:name="Table List 2" w:locked="1" w:uiPriority="0"/>
    <w:lsdException w:name="Table List 3" w:locked="1" w:uiPriority="0"/>
    <w:lsdException w:name="Table List 4" w:locked="1" w:uiPriority="0"/>
    <w:lsdException w:name="Table List 5" w:locked="1" w:uiPriority="0"/>
    <w:lsdException w:name="Table List 6" w:locked="1" w:uiPriority="0"/>
    <w:lsdException w:name="Table List 7" w:locked="1" w:uiPriority="0"/>
    <w:lsdException w:name="Table List 8" w:locked="1" w:uiPriority="0"/>
    <w:lsdException w:name="Table 3D effects 1" w:locked="1" w:uiPriority="0"/>
    <w:lsdException w:name="Table 3D effects 2" w:locked="1" w:uiPriority="0"/>
    <w:lsdException w:name="Table 3D effects 3" w:locked="1" w:uiPriority="0"/>
    <w:lsdException w:name="Table Contemporary" w:locked="1" w:uiPriority="0"/>
    <w:lsdException w:name="Table Elegant" w:locked="1" w:uiPriority="0"/>
    <w:lsdException w:name="Table Professional" w:locked="1" w:uiPriority="0"/>
    <w:lsdException w:name="Table Subtle 1" w:locked="1" w:uiPriority="0"/>
    <w:lsdException w:name="Table Subtle 2" w:locked="1" w:uiPriority="0"/>
    <w:lsdException w:name="Table Web 1" w:locked="1" w:uiPriority="0"/>
    <w:lsdException w:name="Table Web 2" w:locked="1" w:uiPriority="0"/>
    <w:lsdException w:name="Table Web 3" w:locked="1" w:uiPriority="0"/>
    <w:lsdException w:name="Balloon Text" w:semiHidden="1" w:unhideWhenUsed="1"/>
    <w:lsdException w:name="Table Grid" w:uiPriority="59"/>
    <w:lsdException w:name="Table Theme" w:locked="1"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6018D"/>
    <w:pPr>
      <w:jc w:val="both"/>
    </w:pPr>
    <w:rPr>
      <w:rFonts w:eastAsia="Times New Roman" w:cs="Arial"/>
      <w:sz w:val="20"/>
      <w:szCs w:val="20"/>
      <w:lang w:val="en-AU"/>
    </w:rPr>
  </w:style>
  <w:style w:type="paragraph" w:styleId="Heading1">
    <w:name w:val="heading 1"/>
    <w:aliases w:val="Başlık 1-tse"/>
    <w:basedOn w:val="Normal"/>
    <w:next w:val="Normal"/>
    <w:link w:val="Heading1Char"/>
    <w:autoRedefine/>
    <w:uiPriority w:val="99"/>
    <w:qFormat/>
    <w:rsid w:val="004A4D4C"/>
    <w:pPr>
      <w:tabs>
        <w:tab w:val="left" w:pos="567"/>
      </w:tabs>
      <w:jc w:val="left"/>
      <w:outlineLvl w:val="0"/>
    </w:pPr>
    <w:rPr>
      <w:rFonts w:eastAsia="Calibri"/>
      <w:b/>
      <w:bCs/>
      <w:spacing w:val="5"/>
      <w:sz w:val="28"/>
      <w:szCs w:val="28"/>
      <w:lang w:val="tr-TR" w:eastAsia="en-US"/>
    </w:rPr>
  </w:style>
  <w:style w:type="paragraph" w:styleId="Heading2">
    <w:name w:val="heading 2"/>
    <w:aliases w:val="Başlık 2-tse"/>
    <w:basedOn w:val="Normal"/>
    <w:next w:val="Normal"/>
    <w:link w:val="Heading2Char"/>
    <w:autoRedefine/>
    <w:uiPriority w:val="99"/>
    <w:qFormat/>
    <w:rsid w:val="009834FC"/>
    <w:pPr>
      <w:tabs>
        <w:tab w:val="left" w:pos="567"/>
      </w:tabs>
      <w:jc w:val="left"/>
      <w:outlineLvl w:val="1"/>
    </w:pPr>
    <w:rPr>
      <w:b/>
      <w:bCs/>
      <w:sz w:val="24"/>
      <w:szCs w:val="24"/>
      <w:lang w:val="tr-TR"/>
    </w:rPr>
  </w:style>
  <w:style w:type="paragraph" w:styleId="Heading3">
    <w:name w:val="heading 3"/>
    <w:basedOn w:val="Normal"/>
    <w:next w:val="Normal"/>
    <w:link w:val="Heading3Char"/>
    <w:uiPriority w:val="99"/>
    <w:qFormat/>
    <w:rsid w:val="0016018D"/>
    <w:pPr>
      <w:keepNext/>
      <w:tabs>
        <w:tab w:val="left" w:pos="567"/>
      </w:tabs>
      <w:outlineLvl w:val="2"/>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Başlık 1-tse Char"/>
    <w:basedOn w:val="DefaultParagraphFont"/>
    <w:link w:val="Heading1"/>
    <w:uiPriority w:val="99"/>
    <w:locked/>
    <w:rsid w:val="004A4D4C"/>
    <w:rPr>
      <w:rFonts w:ascii="Arial" w:hAnsi="Arial" w:cs="Arial"/>
      <w:b/>
      <w:bCs/>
      <w:spacing w:val="5"/>
      <w:sz w:val="36"/>
      <w:szCs w:val="36"/>
      <w:lang w:eastAsia="en-US"/>
    </w:rPr>
  </w:style>
  <w:style w:type="character" w:customStyle="1" w:styleId="Heading2Char">
    <w:name w:val="Heading 2 Char"/>
    <w:aliases w:val="Başlık 2-tse Char"/>
    <w:basedOn w:val="DefaultParagraphFont"/>
    <w:link w:val="Heading2"/>
    <w:uiPriority w:val="99"/>
    <w:locked/>
    <w:rsid w:val="009834FC"/>
    <w:rPr>
      <w:rFonts w:eastAsia="Times New Roman"/>
      <w:b/>
      <w:bCs/>
      <w:sz w:val="28"/>
      <w:szCs w:val="28"/>
    </w:rPr>
  </w:style>
  <w:style w:type="character" w:customStyle="1" w:styleId="Heading3Char">
    <w:name w:val="Heading 3 Char"/>
    <w:basedOn w:val="DefaultParagraphFont"/>
    <w:link w:val="Heading3"/>
    <w:uiPriority w:val="99"/>
    <w:locked/>
    <w:rsid w:val="0016018D"/>
    <w:rPr>
      <w:rFonts w:eastAsia="Times New Roman"/>
      <w:b/>
      <w:bCs/>
      <w:sz w:val="20"/>
      <w:szCs w:val="20"/>
      <w:lang w:val="en-AU" w:eastAsia="tr-TR"/>
    </w:rPr>
  </w:style>
  <w:style w:type="paragraph" w:styleId="TOC1">
    <w:name w:val="toc 1"/>
    <w:basedOn w:val="Normal"/>
    <w:next w:val="Normal"/>
    <w:autoRedefine/>
    <w:uiPriority w:val="99"/>
    <w:semiHidden/>
    <w:rsid w:val="00465016"/>
    <w:pPr>
      <w:spacing w:before="60" w:after="60"/>
    </w:pPr>
    <w:rPr>
      <w:b/>
      <w:bCs/>
      <w:lang w:val="en-US"/>
    </w:rPr>
  </w:style>
  <w:style w:type="paragraph" w:styleId="Header">
    <w:name w:val="header"/>
    <w:basedOn w:val="Normal"/>
    <w:link w:val="HeaderChar"/>
    <w:uiPriority w:val="99"/>
    <w:rsid w:val="0016018D"/>
    <w:pPr>
      <w:tabs>
        <w:tab w:val="center" w:pos="4153"/>
        <w:tab w:val="right" w:pos="8306"/>
      </w:tabs>
    </w:pPr>
  </w:style>
  <w:style w:type="character" w:customStyle="1" w:styleId="HeaderChar">
    <w:name w:val="Header Char"/>
    <w:basedOn w:val="DefaultParagraphFont"/>
    <w:link w:val="Header"/>
    <w:uiPriority w:val="99"/>
    <w:locked/>
    <w:rsid w:val="0016018D"/>
    <w:rPr>
      <w:rFonts w:eastAsia="Times New Roman"/>
      <w:sz w:val="20"/>
      <w:szCs w:val="20"/>
      <w:lang w:val="en-AU" w:eastAsia="tr-TR"/>
    </w:rPr>
  </w:style>
  <w:style w:type="paragraph" w:styleId="TOC5">
    <w:name w:val="toc 5"/>
    <w:basedOn w:val="Normal"/>
    <w:next w:val="Normal"/>
    <w:autoRedefine/>
    <w:uiPriority w:val="99"/>
    <w:semiHidden/>
    <w:rsid w:val="0016018D"/>
    <w:pPr>
      <w:ind w:left="800"/>
    </w:pPr>
  </w:style>
  <w:style w:type="paragraph" w:styleId="FootnoteText">
    <w:name w:val="footnote text"/>
    <w:basedOn w:val="Normal"/>
    <w:link w:val="FootnoteTextChar"/>
    <w:uiPriority w:val="99"/>
    <w:semiHidden/>
    <w:rsid w:val="0016018D"/>
    <w:pPr>
      <w:jc w:val="left"/>
    </w:pPr>
    <w:rPr>
      <w:rFonts w:ascii="Times New Roman" w:hAnsi="Times New Roman" w:cs="Times New Roman"/>
      <w:lang w:val="tr-TR"/>
    </w:rPr>
  </w:style>
  <w:style w:type="character" w:customStyle="1" w:styleId="FootnoteTextChar">
    <w:name w:val="Footnote Text Char"/>
    <w:basedOn w:val="DefaultParagraphFont"/>
    <w:link w:val="FootnoteText"/>
    <w:uiPriority w:val="99"/>
    <w:semiHidden/>
    <w:locked/>
    <w:rsid w:val="0016018D"/>
    <w:rPr>
      <w:rFonts w:ascii="Times New Roman" w:hAnsi="Times New Roman" w:cs="Times New Roman"/>
      <w:sz w:val="20"/>
      <w:szCs w:val="20"/>
      <w:lang w:eastAsia="tr-TR"/>
    </w:rPr>
  </w:style>
  <w:style w:type="paragraph" w:styleId="Title">
    <w:name w:val="Title"/>
    <w:basedOn w:val="Normal"/>
    <w:link w:val="TitleChar"/>
    <w:uiPriority w:val="99"/>
    <w:qFormat/>
    <w:rsid w:val="0016018D"/>
    <w:pPr>
      <w:jc w:val="center"/>
    </w:pPr>
    <w:rPr>
      <w:b/>
      <w:bCs/>
      <w:sz w:val="28"/>
      <w:szCs w:val="28"/>
    </w:rPr>
  </w:style>
  <w:style w:type="character" w:customStyle="1" w:styleId="TitleChar">
    <w:name w:val="Title Char"/>
    <w:basedOn w:val="DefaultParagraphFont"/>
    <w:link w:val="Title"/>
    <w:uiPriority w:val="99"/>
    <w:locked/>
    <w:rsid w:val="0016018D"/>
    <w:rPr>
      <w:rFonts w:eastAsia="Times New Roman"/>
      <w:b/>
      <w:bCs/>
      <w:sz w:val="20"/>
      <w:szCs w:val="20"/>
      <w:lang w:val="en-AU" w:eastAsia="tr-TR"/>
    </w:rPr>
  </w:style>
  <w:style w:type="table" w:styleId="TableGrid">
    <w:name w:val="Table Grid"/>
    <w:basedOn w:val="TableNormal"/>
    <w:uiPriority w:val="99"/>
    <w:rsid w:val="0016018D"/>
    <w:rPr>
      <w:rFonts w:ascii="Times New Roman" w:eastAsia="Times New Roman" w:hAnsi="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rsid w:val="0016018D"/>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16018D"/>
    <w:rPr>
      <w:rFonts w:ascii="Tahoma" w:hAnsi="Tahoma" w:cs="Tahoma"/>
      <w:sz w:val="16"/>
      <w:szCs w:val="16"/>
      <w:lang w:val="en-AU" w:eastAsia="tr-TR"/>
    </w:rPr>
  </w:style>
  <w:style w:type="paragraph" w:styleId="Footer">
    <w:name w:val="footer"/>
    <w:basedOn w:val="Normal"/>
    <w:link w:val="FooterChar"/>
    <w:uiPriority w:val="99"/>
    <w:rsid w:val="0016018D"/>
    <w:pPr>
      <w:tabs>
        <w:tab w:val="center" w:pos="4536"/>
        <w:tab w:val="right" w:pos="9072"/>
      </w:tabs>
    </w:pPr>
  </w:style>
  <w:style w:type="character" w:customStyle="1" w:styleId="FooterChar">
    <w:name w:val="Footer Char"/>
    <w:basedOn w:val="DefaultParagraphFont"/>
    <w:link w:val="Footer"/>
    <w:uiPriority w:val="99"/>
    <w:locked/>
    <w:rsid w:val="0016018D"/>
    <w:rPr>
      <w:rFonts w:eastAsia="Times New Roman"/>
      <w:sz w:val="20"/>
      <w:szCs w:val="20"/>
      <w:lang w:val="en-AU" w:eastAsia="tr-TR"/>
    </w:rPr>
  </w:style>
  <w:style w:type="paragraph" w:styleId="TOC2">
    <w:name w:val="toc 2"/>
    <w:basedOn w:val="Normal"/>
    <w:next w:val="Normal"/>
    <w:autoRedefine/>
    <w:uiPriority w:val="99"/>
    <w:semiHidden/>
    <w:rsid w:val="00DE5B27"/>
    <w:pPr>
      <w:ind w:left="200"/>
    </w:pPr>
  </w:style>
  <w:style w:type="paragraph" w:styleId="BodyText">
    <w:name w:val="Body Text"/>
    <w:basedOn w:val="Normal"/>
    <w:link w:val="BodyTextChar"/>
    <w:uiPriority w:val="99"/>
    <w:rsid w:val="00B33C95"/>
    <w:pPr>
      <w:spacing w:after="120"/>
      <w:jc w:val="left"/>
    </w:pPr>
    <w:rPr>
      <w:lang w:val="tr-TR" w:eastAsia="en-US"/>
    </w:rPr>
  </w:style>
  <w:style w:type="character" w:customStyle="1" w:styleId="BodyTextChar">
    <w:name w:val="Body Text Char"/>
    <w:basedOn w:val="DefaultParagraphFont"/>
    <w:link w:val="BodyText"/>
    <w:uiPriority w:val="99"/>
    <w:semiHidden/>
    <w:rsid w:val="00281467"/>
    <w:rPr>
      <w:rFonts w:eastAsia="Times New Roman" w:cs="Arial"/>
      <w:sz w:val="20"/>
      <w:szCs w:val="20"/>
      <w:lang w:val="en-AU"/>
    </w:rPr>
  </w:style>
  <w:style w:type="character" w:styleId="Hyperlink">
    <w:name w:val="Hyperlink"/>
    <w:basedOn w:val="DefaultParagraphFont"/>
    <w:uiPriority w:val="99"/>
    <w:rsid w:val="00E9207B"/>
    <w:rPr>
      <w:color w:val="000080"/>
      <w:sz w:val="14"/>
      <w:szCs w:val="14"/>
      <w:u w:val="none"/>
      <w:effect w:val="none"/>
    </w:rPr>
  </w:style>
  <w:style w:type="paragraph" w:customStyle="1" w:styleId="msobodytextindent20">
    <w:name w:val="msobodytextindent2"/>
    <w:basedOn w:val="Normal"/>
    <w:uiPriority w:val="99"/>
    <w:rsid w:val="00817E37"/>
    <w:pPr>
      <w:spacing w:before="120" w:after="120"/>
      <w:ind w:firstLine="567"/>
    </w:pPr>
    <w:rPr>
      <w:lang w:val="tr-TR"/>
    </w:rPr>
  </w:style>
</w:styles>
</file>

<file path=word/webSettings.xml><?xml version="1.0" encoding="utf-8"?>
<w:webSettings xmlns:r="http://schemas.openxmlformats.org/officeDocument/2006/relationships" xmlns:w="http://schemas.openxmlformats.org/wordprocessingml/2006/main">
  <w:divs>
    <w:div w:id="1967730665">
      <w:marLeft w:val="0"/>
      <w:marRight w:val="0"/>
      <w:marTop w:val="0"/>
      <w:marBottom w:val="0"/>
      <w:divBdr>
        <w:top w:val="none" w:sz="0" w:space="0" w:color="auto"/>
        <w:left w:val="none" w:sz="0" w:space="0" w:color="auto"/>
        <w:bottom w:val="none" w:sz="0" w:space="0" w:color="auto"/>
        <w:right w:val="none" w:sz="0" w:space="0" w:color="auto"/>
      </w:divBdr>
    </w:div>
    <w:div w:id="1967730666">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8</Pages>
  <Words>1600</Words>
  <Characters>10487</Characters>
  <Application>Microsoft Office Outlook</Application>
  <DocSecurity>0</DocSecurity>
  <Lines>0</Lines>
  <Paragraphs>0</Paragraphs>
  <ScaleCrop>false</ScaleCrop>
  <Company>GAIB</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ncicek</dc:creator>
  <cp:keywords/>
  <dc:description/>
  <cp:lastModifiedBy>fundaa</cp:lastModifiedBy>
  <cp:revision>2</cp:revision>
  <cp:lastPrinted>2014-07-20T09:07:00Z</cp:lastPrinted>
  <dcterms:created xsi:type="dcterms:W3CDTF">2014-11-03T13:31:00Z</dcterms:created>
  <dcterms:modified xsi:type="dcterms:W3CDTF">2014-11-03T13:31:00Z</dcterms:modified>
</cp:coreProperties>
</file>