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781" w:type="dxa"/>
        <w:tblInd w:w="-106" w:type="dxa"/>
        <w:tblLook w:val="0000"/>
      </w:tblPr>
      <w:tblGrid>
        <w:gridCol w:w="1868"/>
        <w:gridCol w:w="7913"/>
      </w:tblGrid>
      <w:tr w:rsidR="00820C9D" w:rsidRPr="001F3870">
        <w:trPr>
          <w:cantSplit/>
          <w:trHeight w:val="142"/>
        </w:trPr>
        <w:tc>
          <w:tcPr>
            <w:tcW w:w="1868" w:type="dxa"/>
            <w:vMerge w:val="restart"/>
          </w:tcPr>
          <w:p w:rsidR="00820C9D" w:rsidRPr="001F3870" w:rsidRDefault="00820C9D" w:rsidP="007130AF">
            <w:ins w:id="0" w:author="fundaa" w:date="2014-11-03T15:31:00Z">
              <w:r w:rsidRPr="00CF230B">
                <w:pi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Resim 1" o:spid="_x0000_i1025" type="#_x0000_t75" style="width:82.5pt;height:48pt;visibility:visible">
                    <v:imagedata r:id="rId5" o:title=""/>
                  </v:shape>
                </w:pict>
              </w:r>
            </w:ins>
          </w:p>
        </w:tc>
        <w:tc>
          <w:tcPr>
            <w:tcW w:w="7913" w:type="dxa"/>
          </w:tcPr>
          <w:p w:rsidR="00820C9D" w:rsidRPr="0099658A" w:rsidRDefault="00820C9D" w:rsidP="007130AF">
            <w:pPr>
              <w:jc w:val="right"/>
            </w:pPr>
            <w:r w:rsidRPr="001F3870">
              <w:t>Sayfa 1/</w:t>
            </w:r>
            <w:r w:rsidRPr="0099658A">
              <w:t>1</w:t>
            </w:r>
          </w:p>
        </w:tc>
      </w:tr>
      <w:tr w:rsidR="00820C9D" w:rsidRPr="001F3870">
        <w:trPr>
          <w:cantSplit/>
          <w:trHeight w:val="479"/>
        </w:trPr>
        <w:tc>
          <w:tcPr>
            <w:tcW w:w="1868" w:type="dxa"/>
            <w:vMerge/>
          </w:tcPr>
          <w:p w:rsidR="00820C9D" w:rsidRPr="001F3870" w:rsidRDefault="00820C9D" w:rsidP="007130AF"/>
        </w:tc>
        <w:tc>
          <w:tcPr>
            <w:tcW w:w="7913" w:type="dxa"/>
          </w:tcPr>
          <w:p w:rsidR="00820C9D" w:rsidRPr="00634094" w:rsidRDefault="00820C9D" w:rsidP="00634094">
            <w:pPr>
              <w:keepNext/>
              <w:tabs>
                <w:tab w:val="left" w:pos="567"/>
              </w:tabs>
              <w:overflowPunct w:val="0"/>
              <w:adjustRightInd w:val="0"/>
              <w:textAlignment w:val="baseline"/>
              <w:outlineLvl w:val="0"/>
              <w:rPr>
                <w:rFonts w:eastAsia="SimSun"/>
                <w:b/>
                <w:bCs/>
                <w:sz w:val="24"/>
                <w:szCs w:val="24"/>
                <w:lang w:val="en-US" w:eastAsia="en-US"/>
              </w:rPr>
            </w:pPr>
            <w:bookmarkStart w:id="1" w:name="_Toc56407686"/>
            <w:r w:rsidRPr="00634094">
              <w:rPr>
                <w:rFonts w:eastAsia="SimSun"/>
                <w:b/>
                <w:bCs/>
                <w:sz w:val="24"/>
                <w:szCs w:val="24"/>
                <w:lang w:val="en-US" w:eastAsia="en-US"/>
              </w:rPr>
              <w:t>T</w:t>
            </w:r>
            <w:bookmarkEnd w:id="1"/>
            <w:r w:rsidRPr="00634094">
              <w:rPr>
                <w:rFonts w:eastAsia="SimSun"/>
                <w:b/>
                <w:bCs/>
                <w:sz w:val="24"/>
                <w:szCs w:val="24"/>
                <w:lang w:val="en-US" w:eastAsia="en-US"/>
              </w:rPr>
              <w:t>ADİL TASARISI</w:t>
            </w:r>
          </w:p>
          <w:p w:rsidR="00820C9D" w:rsidRPr="0099658A" w:rsidRDefault="00820C9D" w:rsidP="00C64D39">
            <w:r w:rsidRPr="00634094">
              <w:rPr>
                <w:i/>
                <w:iCs/>
              </w:rPr>
              <w:t>DRAFT AMENDMENT</w:t>
            </w:r>
            <w:r w:rsidRPr="00634094">
              <w:rPr>
                <w:rFonts w:eastAsia="SimSun"/>
              </w:rPr>
              <w:t xml:space="preserve"> </w:t>
            </w:r>
          </w:p>
        </w:tc>
      </w:tr>
      <w:tr w:rsidR="00820C9D" w:rsidRPr="001F3870">
        <w:trPr>
          <w:cantSplit/>
          <w:trHeight w:val="242"/>
        </w:trPr>
        <w:tc>
          <w:tcPr>
            <w:tcW w:w="1868" w:type="dxa"/>
            <w:vMerge/>
          </w:tcPr>
          <w:p w:rsidR="00820C9D" w:rsidRPr="001F3870" w:rsidRDefault="00820C9D" w:rsidP="007130AF"/>
        </w:tc>
        <w:tc>
          <w:tcPr>
            <w:tcW w:w="7913" w:type="dxa"/>
          </w:tcPr>
          <w:p w:rsidR="00820C9D" w:rsidRPr="001F3870" w:rsidRDefault="00820C9D" w:rsidP="007130AF"/>
        </w:tc>
      </w:tr>
    </w:tbl>
    <w:p w:rsidR="00820C9D" w:rsidRPr="001F3870" w:rsidRDefault="00820C9D" w:rsidP="007130AF"/>
    <w:tbl>
      <w:tblPr>
        <w:tblW w:w="3739" w:type="dxa"/>
        <w:tblInd w:w="-106" w:type="dxa"/>
        <w:tblLayout w:type="fixed"/>
        <w:tblLook w:val="0000"/>
      </w:tblPr>
      <w:tblGrid>
        <w:gridCol w:w="3739"/>
      </w:tblGrid>
      <w:tr w:rsidR="00820C9D" w:rsidRPr="001F3870">
        <w:trPr>
          <w:cantSplit/>
          <w:trHeight w:val="281"/>
        </w:trPr>
        <w:tc>
          <w:tcPr>
            <w:tcW w:w="3739" w:type="dxa"/>
          </w:tcPr>
          <w:p w:rsidR="00820C9D" w:rsidRPr="001F3870" w:rsidRDefault="00820C9D" w:rsidP="009D3EFC">
            <w:pPr>
              <w:pStyle w:val="Heading5"/>
              <w:spacing w:before="0" w:after="0"/>
              <w:jc w:val="left"/>
              <w:rPr>
                <w:i w:val="0"/>
                <w:iCs w:val="0"/>
                <w:sz w:val="32"/>
                <w:szCs w:val="32"/>
              </w:rPr>
            </w:pPr>
            <w:r w:rsidRPr="0019492E">
              <w:rPr>
                <w:i w:val="0"/>
                <w:iCs w:val="0"/>
                <w:sz w:val="32"/>
                <w:szCs w:val="32"/>
              </w:rPr>
              <w:t xml:space="preserve">TS </w:t>
            </w:r>
            <w:r>
              <w:rPr>
                <w:i w:val="0"/>
                <w:iCs w:val="0"/>
                <w:sz w:val="32"/>
                <w:szCs w:val="32"/>
              </w:rPr>
              <w:t>3075</w:t>
            </w:r>
            <w:r w:rsidRPr="001F3870">
              <w:rPr>
                <w:i w:val="0"/>
                <w:iCs w:val="0"/>
                <w:sz w:val="32"/>
                <w:szCs w:val="32"/>
              </w:rPr>
              <w:t xml:space="preserve">: </w:t>
            </w:r>
            <w:r>
              <w:rPr>
                <w:i w:val="0"/>
                <w:iCs w:val="0"/>
                <w:sz w:val="32"/>
                <w:szCs w:val="32"/>
              </w:rPr>
              <w:t>2012</w:t>
            </w:r>
          </w:p>
        </w:tc>
      </w:tr>
      <w:tr w:rsidR="00820C9D" w:rsidRPr="001F3870">
        <w:trPr>
          <w:cantSplit/>
          <w:trHeight w:val="281"/>
        </w:trPr>
        <w:tc>
          <w:tcPr>
            <w:tcW w:w="3739" w:type="dxa"/>
          </w:tcPr>
          <w:p w:rsidR="00820C9D" w:rsidRPr="00C34B4B" w:rsidRDefault="00820C9D" w:rsidP="001625FC">
            <w:pPr>
              <w:pStyle w:val="Heading4"/>
              <w:spacing w:before="0" w:after="0"/>
              <w:jc w:val="left"/>
              <w:rPr>
                <w:rFonts w:cs="Arial"/>
                <w:sz w:val="32"/>
                <w:szCs w:val="32"/>
              </w:rPr>
            </w:pPr>
            <w:r>
              <w:rPr>
                <w:rFonts w:cs="Arial"/>
                <w:sz w:val="32"/>
                <w:szCs w:val="32"/>
              </w:rPr>
              <w:t>t</w:t>
            </w:r>
            <w:r w:rsidRPr="001F3870">
              <w:rPr>
                <w:rFonts w:cs="Arial"/>
                <w:sz w:val="32"/>
                <w:szCs w:val="32"/>
              </w:rPr>
              <w:t>st</w:t>
            </w:r>
            <w:r>
              <w:rPr>
                <w:rFonts w:cs="Arial"/>
                <w:sz w:val="32"/>
                <w:szCs w:val="32"/>
              </w:rPr>
              <w:t xml:space="preserve"> </w:t>
            </w:r>
            <w:r w:rsidRPr="001F3870">
              <w:rPr>
                <w:rFonts w:cs="Arial"/>
                <w:sz w:val="32"/>
                <w:szCs w:val="32"/>
              </w:rPr>
              <w:t>T</w:t>
            </w:r>
            <w:r>
              <w:rPr>
                <w:rFonts w:cs="Arial"/>
                <w:sz w:val="32"/>
                <w:szCs w:val="32"/>
              </w:rPr>
              <w:t>1:</w:t>
            </w:r>
          </w:p>
        </w:tc>
      </w:tr>
    </w:tbl>
    <w:p w:rsidR="00820C9D" w:rsidRPr="001F3870" w:rsidRDefault="00820C9D" w:rsidP="007130AF">
      <w:pPr>
        <w:pStyle w:val="BodyText"/>
        <w:pBdr>
          <w:bottom w:val="single" w:sz="4" w:space="1" w:color="auto"/>
        </w:pBdr>
        <w:rPr>
          <w:sz w:val="12"/>
          <w:szCs w:val="12"/>
        </w:rPr>
      </w:pPr>
      <w:bookmarkStart w:id="2" w:name="_GoBack"/>
      <w:bookmarkEnd w:id="2"/>
    </w:p>
    <w:p w:rsidR="00820C9D" w:rsidRPr="001F3870" w:rsidRDefault="00820C9D" w:rsidP="00603179">
      <w:pPr>
        <w:pStyle w:val="BodyText"/>
        <w:pBdr>
          <w:bottom w:val="single" w:sz="4" w:space="1" w:color="auto"/>
        </w:pBdr>
        <w:rPr>
          <w:sz w:val="16"/>
          <w:szCs w:val="16"/>
        </w:rPr>
      </w:pPr>
      <w:r w:rsidRPr="001F3870">
        <w:rPr>
          <w:sz w:val="24"/>
          <w:szCs w:val="24"/>
        </w:rPr>
        <w:t xml:space="preserve">ICS </w:t>
      </w:r>
      <w:r w:rsidRPr="001F3870">
        <w:rPr>
          <w:b w:val="0"/>
          <w:bCs w:val="0"/>
          <w:sz w:val="24"/>
          <w:szCs w:val="24"/>
        </w:rPr>
        <w:t>6</w:t>
      </w:r>
      <w:r>
        <w:rPr>
          <w:b w:val="0"/>
          <w:bCs w:val="0"/>
          <w:sz w:val="24"/>
          <w:szCs w:val="24"/>
        </w:rPr>
        <w:t>7.080.10</w:t>
      </w:r>
    </w:p>
    <w:p w:rsidR="00820C9D" w:rsidRDefault="00820C9D" w:rsidP="007130AF">
      <w:r>
        <w:t xml:space="preserve">Bu tadil, Türk Standardları Enstitüsü Gıda tarım ve Hayvancılık İhtisas Kurulu’na bağlı TK25 Ziraat Teknik Komitesi’nce hazırlanmış ve TSE Teknik Kurulu’nun </w:t>
      </w:r>
      <w:r w:rsidRPr="001F3870">
        <w:t>………… tarihli toplantısında kabul edilerek yayımına karar verilmiştir.</w:t>
      </w:r>
    </w:p>
    <w:p w:rsidR="00820C9D" w:rsidRDefault="00820C9D" w:rsidP="007130AF"/>
    <w:p w:rsidR="00820C9D" w:rsidRPr="001F3870" w:rsidRDefault="00820C9D" w:rsidP="007130AF"/>
    <w:p w:rsidR="00820C9D" w:rsidRPr="001F3870" w:rsidRDefault="00820C9D" w:rsidP="007130AF"/>
    <w:tbl>
      <w:tblPr>
        <w:tblW w:w="0" w:type="auto"/>
        <w:tblInd w:w="-106" w:type="dxa"/>
        <w:tblLook w:val="0000"/>
      </w:tblPr>
      <w:tblGrid>
        <w:gridCol w:w="9775"/>
      </w:tblGrid>
      <w:tr w:rsidR="00820C9D" w:rsidRPr="00FF5552">
        <w:tc>
          <w:tcPr>
            <w:tcW w:w="9288" w:type="dxa"/>
          </w:tcPr>
          <w:tbl>
            <w:tblPr>
              <w:tblW w:w="0" w:type="auto"/>
              <w:tblLook w:val="0000"/>
            </w:tblPr>
            <w:tblGrid>
              <w:gridCol w:w="9559"/>
            </w:tblGrid>
            <w:tr w:rsidR="00820C9D" w:rsidRPr="003430E6">
              <w:tc>
                <w:tcPr>
                  <w:tcW w:w="9854" w:type="dxa"/>
                </w:tcPr>
                <w:p w:rsidR="00820C9D" w:rsidRPr="003430E6" w:rsidRDefault="00820C9D" w:rsidP="006C30DF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sz w:val="28"/>
                      <w:szCs w:val="28"/>
                    </w:rPr>
                    <w:t>İç fındık</w:t>
                  </w:r>
                </w:p>
                <w:p w:rsidR="00820C9D" w:rsidRPr="003430E6" w:rsidRDefault="00820C9D">
                  <w:pPr>
                    <w:rPr>
                      <w:b/>
                      <w:bCs/>
                      <w:sz w:val="28"/>
                      <w:szCs w:val="28"/>
                    </w:rPr>
                  </w:pPr>
                </w:p>
              </w:tc>
            </w:tr>
            <w:tr w:rsidR="00820C9D" w:rsidRPr="003430E6">
              <w:tc>
                <w:tcPr>
                  <w:tcW w:w="9854" w:type="dxa"/>
                </w:tcPr>
                <w:p w:rsidR="00820C9D" w:rsidRPr="003430E6" w:rsidRDefault="00820C9D" w:rsidP="006C30DF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Hazelnut kernel</w:t>
                  </w:r>
                </w:p>
              </w:tc>
            </w:tr>
          </w:tbl>
          <w:p w:rsidR="00820C9D" w:rsidRDefault="00820C9D" w:rsidP="006C30DF"/>
          <w:p w:rsidR="00820C9D" w:rsidRDefault="00820C9D" w:rsidP="00603179"/>
          <w:p w:rsidR="00820C9D" w:rsidRDefault="00820C9D" w:rsidP="006C30DF"/>
          <w:p w:rsidR="00820C9D" w:rsidRPr="00603179" w:rsidRDefault="00820C9D" w:rsidP="00603179">
            <w:pPr>
              <w:pStyle w:val="ListParagraph"/>
              <w:numPr>
                <w:ilvl w:val="0"/>
                <w:numId w:val="22"/>
              </w:numPr>
              <w:rPr>
                <w:b/>
                <w:bCs/>
              </w:rPr>
            </w:pPr>
            <w:r w:rsidRPr="00603179">
              <w:rPr>
                <w:b/>
                <w:bCs/>
              </w:rPr>
              <w:t>Atıf yapılan standardlara aşağıdaki standard ilave edilmiştir:</w:t>
            </w:r>
          </w:p>
          <w:p w:rsidR="00820C9D" w:rsidRDefault="00820C9D" w:rsidP="006C30DF"/>
          <w:tbl>
            <w:tblPr>
              <w:tblW w:w="9549" w:type="dxa"/>
              <w:tblInd w:w="3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57" w:type="dxa"/>
                <w:right w:w="57" w:type="dxa"/>
              </w:tblCellMar>
              <w:tblLook w:val="01E0"/>
            </w:tblPr>
            <w:tblGrid>
              <w:gridCol w:w="1701"/>
              <w:gridCol w:w="3999"/>
              <w:gridCol w:w="3849"/>
            </w:tblGrid>
            <w:tr w:rsidR="00820C9D" w:rsidRPr="00B329FD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C9D" w:rsidRPr="00603179" w:rsidRDefault="00820C9D" w:rsidP="00A23582">
                  <w:pPr>
                    <w:jc w:val="center"/>
                    <w:rPr>
                      <w:b/>
                      <w:bCs/>
                    </w:rPr>
                  </w:pPr>
                  <w:r w:rsidRPr="00603179">
                    <w:rPr>
                      <w:b/>
                      <w:bCs/>
                    </w:rPr>
                    <w:t>TS No</w:t>
                  </w:r>
                </w:p>
              </w:tc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C9D" w:rsidRPr="00603179" w:rsidRDefault="00820C9D" w:rsidP="00A23582">
                  <w:pPr>
                    <w:jc w:val="center"/>
                    <w:rPr>
                      <w:b/>
                      <w:bCs/>
                    </w:rPr>
                  </w:pPr>
                  <w:r w:rsidRPr="002C281C">
                    <w:rPr>
                      <w:b/>
                      <w:bCs/>
                    </w:rPr>
                    <w:t>Türkçe Adı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C9D" w:rsidRPr="00603179" w:rsidRDefault="00820C9D" w:rsidP="00A23582">
                  <w:pPr>
                    <w:jc w:val="center"/>
                    <w:rPr>
                      <w:b/>
                      <w:bCs/>
                    </w:rPr>
                  </w:pPr>
                  <w:r w:rsidRPr="002C281C">
                    <w:rPr>
                      <w:b/>
                      <w:bCs/>
                    </w:rPr>
                    <w:t>İngilizce Adı</w:t>
                  </w:r>
                </w:p>
              </w:tc>
            </w:tr>
            <w:tr w:rsidR="00820C9D" w:rsidRPr="00B329FD">
              <w:tc>
                <w:tcPr>
                  <w:tcW w:w="1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820C9D" w:rsidRPr="00B329FD" w:rsidRDefault="00820C9D" w:rsidP="00603179">
                  <w:pPr>
                    <w:jc w:val="center"/>
                  </w:pPr>
                  <w:r w:rsidRPr="00603179">
                    <w:t>TS EN 14123</w:t>
                  </w:r>
                </w:p>
              </w:tc>
              <w:tc>
                <w:tcPr>
                  <w:tcW w:w="399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C9D" w:rsidRPr="00603179" w:rsidRDefault="00820C9D" w:rsidP="00A23582">
                  <w:pPr>
                    <w:jc w:val="left"/>
                  </w:pPr>
                  <w:r w:rsidRPr="00603179">
                    <w:t>Gıda maddeleri - Fındık, yerfıstığı, antep fıstığı, incir ve kırmızı toz biberde aflatoksin b1 ile aflatoksin b1, b2, g1 ve g2 toplamlarının tayini - Art kolon türevlendirmeli ve immunoaffinite ile kolondan geri almalı yüksek performanslı sıvı kromatografisi yöntemi</w:t>
                  </w:r>
                </w:p>
              </w:tc>
              <w:tc>
                <w:tcPr>
                  <w:tcW w:w="38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20C9D" w:rsidRPr="00603179" w:rsidRDefault="00820C9D" w:rsidP="00A23582">
                  <w:pPr>
                    <w:jc w:val="left"/>
                  </w:pPr>
                  <w:r w:rsidRPr="00603179">
                    <w:t>Foodstuffs</w:t>
                  </w:r>
                  <w:r>
                    <w:t xml:space="preserve"> </w:t>
                  </w:r>
                  <w:r w:rsidRPr="00603179">
                    <w:t>-</w:t>
                  </w:r>
                  <w:r>
                    <w:t xml:space="preserve"> </w:t>
                  </w:r>
                  <w:r w:rsidRPr="00603179">
                    <w:t>Determination of aflatoxsin B1,and the sum of aflatoxin B1,B2,G1,G2 in peanuts, pistachios, figs, and paprika powder</w:t>
                  </w:r>
                  <w:r>
                    <w:t xml:space="preserve"> </w:t>
                  </w:r>
                  <w:r w:rsidRPr="00603179">
                    <w:t>-</w:t>
                  </w:r>
                  <w:r>
                    <w:t xml:space="preserve"> </w:t>
                  </w:r>
                  <w:r w:rsidRPr="00603179">
                    <w:t>High performance liquid chromatographic method with post column derivatization and immunoaffinity column clean- up</w:t>
                  </w:r>
                </w:p>
              </w:tc>
            </w:tr>
          </w:tbl>
          <w:p w:rsidR="00820C9D" w:rsidRPr="003430E6" w:rsidRDefault="00820C9D" w:rsidP="006C30DF"/>
          <w:p w:rsidR="00820C9D" w:rsidRPr="00603179" w:rsidRDefault="00820C9D" w:rsidP="00603179">
            <w:pPr>
              <w:rPr>
                <w:sz w:val="24"/>
                <w:szCs w:val="24"/>
              </w:rPr>
            </w:pPr>
          </w:p>
        </w:tc>
      </w:tr>
    </w:tbl>
    <w:p w:rsidR="00820C9D" w:rsidRDefault="00820C9D" w:rsidP="001625FC">
      <w:pPr>
        <w:rPr>
          <w:b/>
          <w:bCs/>
        </w:rPr>
      </w:pPr>
    </w:p>
    <w:p w:rsidR="00820C9D" w:rsidRDefault="00820C9D" w:rsidP="001625FC">
      <w:pPr>
        <w:rPr>
          <w:b/>
          <w:bCs/>
        </w:rPr>
      </w:pPr>
    </w:p>
    <w:p w:rsidR="00820C9D" w:rsidRPr="001625FC" w:rsidRDefault="00820C9D" w:rsidP="001625FC">
      <w:pPr>
        <w:rPr>
          <w:b/>
          <w:bCs/>
        </w:rPr>
      </w:pPr>
    </w:p>
    <w:p w:rsidR="00820C9D" w:rsidRPr="00603179" w:rsidRDefault="00820C9D" w:rsidP="00603179">
      <w:pPr>
        <w:pStyle w:val="ListParagraph"/>
        <w:numPr>
          <w:ilvl w:val="0"/>
          <w:numId w:val="21"/>
        </w:numPr>
        <w:rPr>
          <w:b/>
          <w:bCs/>
        </w:rPr>
      </w:pPr>
      <w:r w:rsidRPr="00603179">
        <w:rPr>
          <w:b/>
          <w:bCs/>
        </w:rPr>
        <w:t>Madde 3.12 aşağıdaki şekilde değiştirilmiştir:</w:t>
      </w:r>
    </w:p>
    <w:p w:rsidR="00820C9D" w:rsidRDefault="00820C9D" w:rsidP="007130AF">
      <w:pPr>
        <w:rPr>
          <w:b/>
          <w:bCs/>
          <w:sz w:val="24"/>
          <w:szCs w:val="24"/>
        </w:rPr>
      </w:pPr>
    </w:p>
    <w:p w:rsidR="00820C9D" w:rsidRPr="004E7FDC" w:rsidRDefault="00820C9D" w:rsidP="009D3EFC">
      <w:pPr>
        <w:pStyle w:val="Heading2"/>
      </w:pPr>
      <w:bookmarkStart w:id="3" w:name="_Toc486911336"/>
      <w:bookmarkStart w:id="4" w:name="_Toc494271441"/>
      <w:bookmarkStart w:id="5" w:name="_Toc30412494"/>
      <w:bookmarkStart w:id="6" w:name="_Toc320212890"/>
      <w:r w:rsidRPr="004E7FDC">
        <w:t>3.12</w:t>
      </w:r>
      <w:r w:rsidRPr="004E7FDC">
        <w:tab/>
        <w:t>Urlu</w:t>
      </w:r>
      <w:bookmarkEnd w:id="3"/>
      <w:bookmarkEnd w:id="4"/>
      <w:bookmarkEnd w:id="5"/>
      <w:r w:rsidRPr="004E7FDC">
        <w:t xml:space="preserve"> tane</w:t>
      </w:r>
      <w:bookmarkEnd w:id="6"/>
    </w:p>
    <w:p w:rsidR="00820C9D" w:rsidRDefault="00820C9D" w:rsidP="009D3EFC">
      <w:pPr>
        <w:tabs>
          <w:tab w:val="left" w:pos="993"/>
        </w:tabs>
      </w:pPr>
      <w:r>
        <w:t>Üzerinde haşere</w:t>
      </w:r>
      <w:r>
        <w:rPr>
          <w:vertAlign w:val="superscript"/>
        </w:rPr>
        <w:t>*</w:t>
      </w:r>
      <w:r>
        <w:t xml:space="preserve"> zararını kapatmak üzere oluşmuş derinliği 3 mm ve çapı 3 mm’den büyük sert yumru veya yumru izleri bulunması ile aynı haşerenin meyve eti içinde oluşturduğu beyaz renkli sertleşmiş dokuya sahip tane.</w:t>
      </w:r>
    </w:p>
    <w:p w:rsidR="00820C9D" w:rsidRDefault="00820C9D" w:rsidP="009D3EFC"/>
    <w:p w:rsidR="00820C9D" w:rsidRDefault="00820C9D" w:rsidP="009D3EFC">
      <w:pPr>
        <w:pStyle w:val="ListParagraph"/>
      </w:pPr>
      <w:r>
        <w:rPr>
          <w:vertAlign w:val="superscript"/>
        </w:rPr>
        <w:t xml:space="preserve">* </w:t>
      </w:r>
      <w:r w:rsidRPr="00B061A5">
        <w:t xml:space="preserve">Fındık </w:t>
      </w:r>
      <w:r>
        <w:t>kokarcası “Palomena prasina L.</w:t>
      </w:r>
    </w:p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9D3EFC"/>
    <w:p w:rsidR="00820C9D" w:rsidRDefault="00820C9D" w:rsidP="001625FC">
      <w:pPr>
        <w:jc w:val="right"/>
      </w:pPr>
      <w:r>
        <w:t>Sayfa 2/2</w:t>
      </w:r>
    </w:p>
    <w:p w:rsidR="00820C9D" w:rsidRDefault="00820C9D" w:rsidP="001625FC">
      <w:pPr>
        <w:tabs>
          <w:tab w:val="right" w:pos="9638"/>
        </w:tabs>
      </w:pPr>
      <w:r>
        <w:t>ICS 67.080.10</w:t>
      </w:r>
      <w:r>
        <w:tab/>
        <w:t>TS 3075:2012/T1</w:t>
      </w:r>
    </w:p>
    <w:p w:rsidR="00820C9D" w:rsidRDefault="00820C9D" w:rsidP="001625FC">
      <w:pPr>
        <w:pBdr>
          <w:top w:val="single" w:sz="4" w:space="1" w:color="auto"/>
        </w:pBdr>
      </w:pPr>
    </w:p>
    <w:p w:rsidR="00820C9D" w:rsidRDefault="00820C9D" w:rsidP="009D3EFC"/>
    <w:p w:rsidR="00820C9D" w:rsidRDefault="00820C9D" w:rsidP="009D3EFC"/>
    <w:p w:rsidR="00820C9D" w:rsidRPr="00603179" w:rsidRDefault="00820C9D" w:rsidP="00603179">
      <w:pPr>
        <w:pStyle w:val="ListParagraph"/>
        <w:numPr>
          <w:ilvl w:val="0"/>
          <w:numId w:val="21"/>
        </w:numPr>
        <w:rPr>
          <w:b/>
          <w:bCs/>
        </w:rPr>
      </w:pPr>
      <w:r w:rsidRPr="00603179">
        <w:rPr>
          <w:b/>
          <w:bCs/>
        </w:rPr>
        <w:t>Madde 4.2.4 Çizelge 1 aşağıdaki gibi değiştirilmiştir:</w:t>
      </w:r>
    </w:p>
    <w:p w:rsidR="00820C9D" w:rsidRDefault="00820C9D" w:rsidP="009D3EFC"/>
    <w:p w:rsidR="00820C9D" w:rsidRPr="00B061A5" w:rsidRDefault="00820C9D" w:rsidP="009D3EFC">
      <w:pPr>
        <w:tabs>
          <w:tab w:val="left" w:pos="993"/>
        </w:tabs>
        <w:rPr>
          <w:sz w:val="10"/>
          <w:szCs w:val="10"/>
        </w:rPr>
      </w:pPr>
      <w:bookmarkStart w:id="7" w:name="_Toc486911359"/>
      <w:bookmarkStart w:id="8" w:name="_Toc494271465"/>
      <w:r w:rsidRPr="00B061A5">
        <w:rPr>
          <w:b/>
          <w:bCs/>
        </w:rPr>
        <w:t>Çizelge 1 -</w:t>
      </w:r>
      <w:r w:rsidRPr="00B061A5">
        <w:t xml:space="preserve"> İç fındıklarda sınıf özellikleri</w:t>
      </w:r>
    </w:p>
    <w:p w:rsidR="00820C9D" w:rsidRPr="00B061A5" w:rsidRDefault="00820C9D" w:rsidP="009D3EFC">
      <w:pPr>
        <w:tabs>
          <w:tab w:val="left" w:pos="993"/>
        </w:tabs>
        <w:rPr>
          <w:sz w:val="16"/>
          <w:szCs w:val="16"/>
        </w:rPr>
      </w:pPr>
    </w:p>
    <w:tbl>
      <w:tblPr>
        <w:tblW w:w="949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35"/>
        <w:gridCol w:w="1101"/>
        <w:gridCol w:w="812"/>
        <w:gridCol w:w="1069"/>
        <w:gridCol w:w="1077"/>
      </w:tblGrid>
      <w:tr w:rsidR="00820C9D" w:rsidRPr="00D04C24">
        <w:trPr>
          <w:trHeight w:val="457"/>
        </w:trPr>
        <w:tc>
          <w:tcPr>
            <w:tcW w:w="5435" w:type="dxa"/>
            <w:vMerge w:val="restart"/>
          </w:tcPr>
          <w:p w:rsidR="00820C9D" w:rsidRPr="00D04C24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603179">
              <w:rPr>
                <w:b/>
                <w:bCs/>
              </w:rPr>
              <w:t>Kabul edilebilir kusurlar (en çok)</w:t>
            </w:r>
          </w:p>
        </w:tc>
        <w:tc>
          <w:tcPr>
            <w:tcW w:w="4058" w:type="dxa"/>
            <w:gridSpan w:val="4"/>
          </w:tcPr>
          <w:p w:rsidR="00820C9D" w:rsidRPr="00603179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603179">
              <w:rPr>
                <w:b/>
                <w:bCs/>
              </w:rPr>
              <w:t>Kabul edilebilir tolerans</w:t>
            </w:r>
          </w:p>
          <w:p w:rsidR="00820C9D" w:rsidRPr="00D04C24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603179">
              <w:rPr>
                <w:b/>
                <w:bCs/>
              </w:rPr>
              <w:t>(Kusurlu meyvenin kütlece % si olarak)</w:t>
            </w:r>
          </w:p>
        </w:tc>
      </w:tr>
      <w:tr w:rsidR="00820C9D" w:rsidRPr="00B061A5">
        <w:trPr>
          <w:trHeight w:val="143"/>
        </w:trPr>
        <w:tc>
          <w:tcPr>
            <w:tcW w:w="5435" w:type="dxa"/>
            <w:vMerge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Ekstra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Sınıf I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Sınıf II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</w:pPr>
            <w:r w:rsidRPr="00B061A5">
              <w:t>Sanayilik</w:t>
            </w:r>
          </w:p>
        </w:tc>
      </w:tr>
      <w:tr w:rsidR="00820C9D" w:rsidRPr="00B061A5">
        <w:trPr>
          <w:trHeight w:val="49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Acı,* çürük, küflü, limonlaşmış, kötü kokuya ve tada sahip, böcek yenikli</w:t>
            </w:r>
            <w:r w:rsidRPr="00B061A5">
              <w:rPr>
                <w:vertAlign w:val="superscript"/>
              </w:rPr>
              <w:t>**</w:t>
            </w:r>
            <w:r w:rsidRPr="00B061A5">
              <w:t xml:space="preserve"> veya kemiricilerin vurgununa uğramış iç fındıklar</w:t>
            </w:r>
            <w:r w:rsidRPr="00B061A5">
              <w:rPr>
                <w:vertAlign w:val="superscript"/>
              </w:rPr>
              <w:t>a)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1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2</w:t>
            </w:r>
          </w:p>
          <w:p w:rsidR="00820C9D" w:rsidRPr="00B061A5" w:rsidRDefault="00820C9D" w:rsidP="009D3EFC">
            <w:pPr>
              <w:tabs>
                <w:tab w:val="left" w:pos="993"/>
              </w:tabs>
            </w:pP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3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7</w:t>
            </w:r>
          </w:p>
        </w:tc>
      </w:tr>
      <w:tr w:rsidR="00820C9D" w:rsidRPr="00B061A5">
        <w:trPr>
          <w:trHeight w:val="457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Tam gelişmemiş, haşlak ve buruşuk iç fındıklarla, urlu</w:t>
            </w:r>
            <w:r w:rsidRPr="00B061A5">
              <w:rPr>
                <w:vertAlign w:val="superscript"/>
              </w:rPr>
              <w:t xml:space="preserve"> b)</w:t>
            </w:r>
            <w:r w:rsidRPr="00B061A5">
              <w:t xml:space="preserve">, lekeli ve sarımsı renkte iç fındıklar 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2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4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8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Aranmaz</w:t>
            </w:r>
          </w:p>
        </w:tc>
      </w:tr>
      <w:tr w:rsidR="00820C9D" w:rsidRPr="00B061A5">
        <w:trPr>
          <w:trHeight w:val="215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 xml:space="preserve">Mekanik işlemler esnasında zarar görmüş iç fındık </w:t>
            </w:r>
            <w:r>
              <w:rPr>
                <w:vertAlign w:val="superscript"/>
              </w:rPr>
              <w:t>c</w:t>
            </w:r>
            <w:r w:rsidRPr="00B061A5">
              <w:rPr>
                <w:vertAlign w:val="superscript"/>
              </w:rPr>
              <w:t>)</w:t>
            </w:r>
            <w:r w:rsidRPr="00B061A5">
              <w:t xml:space="preserve"> 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3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8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10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Aranmaz</w:t>
            </w:r>
          </w:p>
        </w:tc>
      </w:tr>
      <w:tr w:rsidR="00820C9D" w:rsidRPr="00B061A5">
        <w:trPr>
          <w:trHeight w:val="228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 xml:space="preserve">Kabuklu fındık, kabuk ve zar parçaları, fındık kırıntısı ve tozu 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0,25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0,25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0,25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Aranmaz</w:t>
            </w:r>
          </w:p>
        </w:tc>
      </w:tr>
      <w:tr w:rsidR="00820C9D" w:rsidRPr="00B061A5">
        <w:trPr>
          <w:trHeight w:val="228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 xml:space="preserve">Yabancı madde 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0,05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0,05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0,05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2</w:t>
            </w:r>
          </w:p>
        </w:tc>
      </w:tr>
      <w:tr w:rsidR="00820C9D" w:rsidRPr="00B061A5">
        <w:trPr>
          <w:trHeight w:val="215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Toplam tolerans</w:t>
            </w:r>
            <w:r>
              <w:rPr>
                <w:vertAlign w:val="superscript"/>
              </w:rPr>
              <w:t xml:space="preserve"> d</w:t>
            </w:r>
            <w:r w:rsidRPr="00B061A5">
              <w:rPr>
                <w:vertAlign w:val="superscript"/>
              </w:rPr>
              <w:t>)</w:t>
            </w:r>
            <w:r w:rsidRPr="00B061A5">
              <w:t xml:space="preserve"> (en çok)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5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12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16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Aranmaz</w:t>
            </w:r>
          </w:p>
        </w:tc>
      </w:tr>
      <w:tr w:rsidR="00820C9D" w:rsidRPr="00B061A5">
        <w:trPr>
          <w:trHeight w:val="228"/>
        </w:trPr>
        <w:tc>
          <w:tcPr>
            <w:tcW w:w="5435" w:type="dxa"/>
          </w:tcPr>
          <w:p w:rsidR="00820C9D" w:rsidRPr="00B061A5" w:rsidRDefault="00820C9D" w:rsidP="009D3EFC">
            <w:pPr>
              <w:tabs>
                <w:tab w:val="left" w:pos="993"/>
              </w:tabs>
            </w:pPr>
            <w:r w:rsidRPr="00B061A5">
              <w:t>İkiz iç fındıklar (toplam toleransa dâhil değildir)</w:t>
            </w:r>
          </w:p>
        </w:tc>
        <w:tc>
          <w:tcPr>
            <w:tcW w:w="1101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2</w:t>
            </w:r>
          </w:p>
        </w:tc>
        <w:tc>
          <w:tcPr>
            <w:tcW w:w="812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5</w:t>
            </w:r>
          </w:p>
        </w:tc>
        <w:tc>
          <w:tcPr>
            <w:tcW w:w="1069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8</w:t>
            </w:r>
          </w:p>
        </w:tc>
        <w:tc>
          <w:tcPr>
            <w:tcW w:w="1077" w:type="dxa"/>
          </w:tcPr>
          <w:p w:rsidR="00820C9D" w:rsidRPr="00B061A5" w:rsidRDefault="00820C9D" w:rsidP="009D3EFC">
            <w:pPr>
              <w:tabs>
                <w:tab w:val="left" w:pos="993"/>
              </w:tabs>
              <w:jc w:val="center"/>
            </w:pPr>
            <w:r w:rsidRPr="00B061A5">
              <w:t>Aranmaz</w:t>
            </w:r>
          </w:p>
        </w:tc>
      </w:tr>
      <w:tr w:rsidR="00820C9D" w:rsidRPr="00B061A5">
        <w:trPr>
          <w:trHeight w:val="457"/>
        </w:trPr>
        <w:tc>
          <w:tcPr>
            <w:tcW w:w="9494" w:type="dxa"/>
            <w:gridSpan w:val="5"/>
          </w:tcPr>
          <w:p w:rsidR="00820C9D" w:rsidRPr="00B061A5" w:rsidRDefault="00820C9D" w:rsidP="009D3EFC">
            <w:pPr>
              <w:tabs>
                <w:tab w:val="left" w:pos="993"/>
              </w:tabs>
            </w:pPr>
            <w:r w:rsidRPr="00B061A5">
              <w:t xml:space="preserve">*   İç fındıkta yağlı bir görünüm mutlaka acılığın göstergesi değildir. </w:t>
            </w:r>
          </w:p>
          <w:p w:rsidR="00820C9D" w:rsidRPr="00B061A5" w:rsidRDefault="00820C9D" w:rsidP="009D3EFC">
            <w:pPr>
              <w:tabs>
                <w:tab w:val="left" w:pos="993"/>
              </w:tabs>
              <w:rPr>
                <w:b/>
                <w:bCs/>
              </w:rPr>
            </w:pPr>
            <w:r w:rsidRPr="00B061A5">
              <w:t>**  Canlı böcekler veya hayvansal kalıntılar hiç bir sınıfta bulunmamalıdır.</w:t>
            </w:r>
          </w:p>
        </w:tc>
      </w:tr>
      <w:tr w:rsidR="00820C9D" w:rsidRPr="00B061A5">
        <w:trPr>
          <w:trHeight w:val="672"/>
        </w:trPr>
        <w:tc>
          <w:tcPr>
            <w:tcW w:w="9494" w:type="dxa"/>
            <w:gridSpan w:val="5"/>
          </w:tcPr>
          <w:p w:rsidR="00820C9D" w:rsidRDefault="00820C9D" w:rsidP="00863643">
            <w:pPr>
              <w:tabs>
                <w:tab w:val="left" w:pos="993"/>
              </w:tabs>
            </w:pPr>
            <w:r>
              <w:t xml:space="preserve">Not 1 - </w:t>
            </w:r>
            <w:r w:rsidRPr="00B061A5">
              <w:t xml:space="preserve">Ekstra ve Sınıf I için aynı bölgesel alanda üretilmiş, çeşidi ticari tipi ve şekli farklı olan iç fındıklarda tolerans </w:t>
            </w:r>
            <w:r>
              <w:t xml:space="preserve"> </w:t>
            </w:r>
            <w:r w:rsidRPr="00B061A5">
              <w:t>en çok % 10’dur. Bu özellikler çeşidi ve ticari tipi işaretlenerek gösterilmiş olan Sınıf II iç fındıklara da uygulanır.</w:t>
            </w:r>
            <w:r>
              <w:t xml:space="preserve"> </w:t>
            </w:r>
          </w:p>
          <w:p w:rsidR="00820C9D" w:rsidRPr="00603179" w:rsidRDefault="00820C9D" w:rsidP="009D3EFC">
            <w:pPr>
              <w:tabs>
                <w:tab w:val="left" w:pos="993"/>
              </w:tabs>
            </w:pPr>
            <w:r>
              <w:t xml:space="preserve">Not 2 - </w:t>
            </w:r>
            <w:r w:rsidRPr="00B061A5">
              <w:t>Zarının bir kısmını kaybetmiş iç fındıklarla, çapı 3 mm’den ve</w:t>
            </w:r>
            <w:r>
              <w:t xml:space="preserve"> derinliği ise 1,5 mm’den küçük yaraları </w:t>
            </w:r>
            <w:r w:rsidRPr="00B061A5">
              <w:t>bulunan iç fındıklar kusurlu sayılmaz.</w:t>
            </w:r>
          </w:p>
        </w:tc>
      </w:tr>
      <w:tr w:rsidR="00820C9D" w:rsidRPr="00B061A5">
        <w:trPr>
          <w:trHeight w:val="63"/>
        </w:trPr>
        <w:tc>
          <w:tcPr>
            <w:tcW w:w="9494" w:type="dxa"/>
            <w:gridSpan w:val="5"/>
          </w:tcPr>
          <w:p w:rsidR="00820C9D" w:rsidRDefault="00820C9D" w:rsidP="009D3EFC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</w:pPr>
            <w:r w:rsidRPr="00B061A5">
              <w:t>Bu toleranslar, eski ürün olarak belirtildiği takdirde, eski ürün için toleransl</w:t>
            </w:r>
            <w:r>
              <w:t xml:space="preserve">ar Ekstra,  Sınıf I ve Sınıf II için </w:t>
            </w:r>
            <w:r w:rsidRPr="00B061A5">
              <w:t>sırasıyla % 1,5, % 2,5  ve % 4’e yükseltilir.</w:t>
            </w:r>
          </w:p>
          <w:p w:rsidR="00820C9D" w:rsidRPr="00B061A5" w:rsidRDefault="00820C9D" w:rsidP="009D3EFC">
            <w:pPr>
              <w:pStyle w:val="ListParagraph"/>
              <w:numPr>
                <w:ilvl w:val="0"/>
                <w:numId w:val="20"/>
              </w:numPr>
              <w:tabs>
                <w:tab w:val="left" w:pos="993"/>
              </w:tabs>
            </w:pPr>
            <w:r>
              <w:t>Fındık kokarcası haşeresinin zararını kapatmak üzere derinliği 3 mm ve çapı 3 mm’ye kadar oluşmuş sert yumru veya yumru izleri ile aynı haşerenin meyve eti içinde oluşturduğu beyaz renkli sertleşmiş dokular kusur olarak sayılmaz.</w:t>
            </w:r>
          </w:p>
          <w:p w:rsidR="00820C9D" w:rsidRPr="00B061A5" w:rsidRDefault="00820C9D" w:rsidP="00603179">
            <w:pPr>
              <w:tabs>
                <w:tab w:val="left" w:pos="993"/>
              </w:tabs>
              <w:ind w:left="388" w:hanging="388"/>
            </w:pPr>
            <w:r>
              <w:t>c</w:t>
            </w:r>
            <w:r w:rsidRPr="00B061A5">
              <w:t>)  Kırık iç fındık oranı Ekstra, Sınıf I, Sınıf II için sırasıyla % 0,5, %</w:t>
            </w:r>
            <w:r>
              <w:t xml:space="preserve"> 1,0 ve % 2,0’den fazla olamaz </w:t>
            </w:r>
            <w:r w:rsidRPr="00B061A5">
              <w:t xml:space="preserve">(Bu oranlar </w:t>
            </w:r>
            <w:r>
              <w:t xml:space="preserve">  m</w:t>
            </w:r>
            <w:r w:rsidRPr="00B061A5">
              <w:t>ekanik İşlemler esnasında zarar görmüş iç fındık toleranslarına dahildir)</w:t>
            </w:r>
          </w:p>
          <w:p w:rsidR="00820C9D" w:rsidRDefault="00820C9D" w:rsidP="00603179">
            <w:pPr>
              <w:tabs>
                <w:tab w:val="left" w:pos="993"/>
              </w:tabs>
              <w:ind w:left="104" w:hanging="104"/>
            </w:pPr>
            <w:r>
              <w:t>d</w:t>
            </w:r>
            <w:r w:rsidRPr="00B061A5">
              <w:t>) Eski ürün şeklinde belirtildiği takdirde, eski ürün için toplam toleranslar Ekstra,</w:t>
            </w:r>
            <w:r>
              <w:t xml:space="preserve"> Sınıf I ve Sınıf II için </w:t>
            </w:r>
            <w:r>
              <w:br/>
              <w:t xml:space="preserve">    </w:t>
            </w:r>
            <w:r w:rsidRPr="00B061A5">
              <w:t>sırasıyla % 6, % 13 ve % 18’dir.</w:t>
            </w:r>
          </w:p>
          <w:p w:rsidR="00820C9D" w:rsidRPr="00B061A5" w:rsidRDefault="00820C9D">
            <w:pPr>
              <w:tabs>
                <w:tab w:val="left" w:pos="993"/>
              </w:tabs>
              <w:ind w:left="246" w:hanging="246"/>
            </w:pPr>
            <w:r>
              <w:t xml:space="preserve">    </w:t>
            </w:r>
          </w:p>
        </w:tc>
      </w:tr>
      <w:bookmarkEnd w:id="7"/>
      <w:bookmarkEnd w:id="8"/>
    </w:tbl>
    <w:p w:rsidR="00820C9D" w:rsidRDefault="00820C9D" w:rsidP="007130AF">
      <w:pPr>
        <w:rPr>
          <w:b/>
          <w:bCs/>
          <w:sz w:val="24"/>
          <w:szCs w:val="24"/>
        </w:rPr>
      </w:pPr>
    </w:p>
    <w:p w:rsidR="00820C9D" w:rsidRPr="00603179" w:rsidRDefault="00820C9D" w:rsidP="00603179">
      <w:pPr>
        <w:pStyle w:val="ListParagraph"/>
        <w:widowControl w:val="0"/>
        <w:numPr>
          <w:ilvl w:val="0"/>
          <w:numId w:val="21"/>
        </w:numPr>
        <w:rPr>
          <w:b/>
          <w:bCs/>
        </w:rPr>
      </w:pPr>
      <w:r w:rsidRPr="00603179">
        <w:rPr>
          <w:b/>
          <w:bCs/>
        </w:rPr>
        <w:t>4.2.5 Mikrobiyolojik özellikler maddesi ilave edilmiştir.</w:t>
      </w:r>
    </w:p>
    <w:p w:rsidR="00820C9D" w:rsidRDefault="00820C9D" w:rsidP="008E4A99">
      <w:pPr>
        <w:widowControl w:val="0"/>
        <w:rPr>
          <w:b/>
          <w:bCs/>
        </w:rPr>
      </w:pPr>
    </w:p>
    <w:p w:rsidR="00820C9D" w:rsidRPr="00603179" w:rsidRDefault="00820C9D" w:rsidP="008E4A99">
      <w:pPr>
        <w:widowControl w:val="0"/>
        <w:rPr>
          <w:b/>
          <w:bCs/>
          <w:sz w:val="22"/>
          <w:szCs w:val="22"/>
        </w:rPr>
      </w:pPr>
      <w:r w:rsidRPr="00603179">
        <w:rPr>
          <w:b/>
          <w:bCs/>
          <w:sz w:val="22"/>
          <w:szCs w:val="22"/>
        </w:rPr>
        <w:t>4.2.5 Mikrobiyolojik özellikler</w:t>
      </w:r>
    </w:p>
    <w:p w:rsidR="00820C9D" w:rsidRDefault="00820C9D" w:rsidP="008E4A99">
      <w:pPr>
        <w:widowControl w:val="0"/>
      </w:pPr>
      <w:r>
        <w:t>İç fındığın mikrobiyolojik özellikleri Çizelge 2'de verilen değerlere uygun olmalıdır.</w:t>
      </w:r>
    </w:p>
    <w:p w:rsidR="00820C9D" w:rsidRDefault="00820C9D" w:rsidP="008E4A99">
      <w:pPr>
        <w:widowControl w:val="0"/>
      </w:pPr>
    </w:p>
    <w:p w:rsidR="00820C9D" w:rsidRDefault="00820C9D" w:rsidP="008E4A99">
      <w:pPr>
        <w:widowControl w:val="0"/>
      </w:pPr>
      <w:r>
        <w:rPr>
          <w:b/>
          <w:bCs/>
        </w:rPr>
        <w:t xml:space="preserve">Çizelge 2 </w:t>
      </w:r>
      <w:r>
        <w:rPr>
          <w:b/>
          <w:bCs/>
        </w:rPr>
        <w:noBreakHyphen/>
      </w:r>
      <w:r>
        <w:t xml:space="preserve"> Mikrobiyolojik özellikler</w:t>
      </w:r>
    </w:p>
    <w:p w:rsidR="00820C9D" w:rsidRDefault="00820C9D" w:rsidP="008E4A99">
      <w:pPr>
        <w:widowControl w:val="0"/>
      </w:pPr>
      <w:r>
        <w:t xml:space="preserve">                                                          </w:t>
      </w: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3846"/>
        <w:gridCol w:w="2750"/>
      </w:tblGrid>
      <w:tr w:rsidR="00820C9D">
        <w:trPr>
          <w:trHeight w:val="231"/>
        </w:trPr>
        <w:tc>
          <w:tcPr>
            <w:tcW w:w="3846" w:type="dxa"/>
            <w:tcBorders>
              <w:bottom w:val="nil"/>
            </w:tcBorders>
          </w:tcPr>
          <w:p w:rsidR="00820C9D" w:rsidRPr="00603179" w:rsidRDefault="00820C9D" w:rsidP="008E4A99">
            <w:pPr>
              <w:widowControl w:val="0"/>
              <w:rPr>
                <w:b/>
                <w:bCs/>
              </w:rPr>
            </w:pPr>
            <w:r w:rsidRPr="00603179">
              <w:rPr>
                <w:b/>
                <w:bCs/>
              </w:rPr>
              <w:t xml:space="preserve">Özellikler </w:t>
            </w:r>
          </w:p>
        </w:tc>
        <w:tc>
          <w:tcPr>
            <w:tcW w:w="2750" w:type="dxa"/>
            <w:tcBorders>
              <w:bottom w:val="nil"/>
            </w:tcBorders>
          </w:tcPr>
          <w:p w:rsidR="00820C9D" w:rsidRDefault="00820C9D" w:rsidP="0060317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Sınırlar</w:t>
            </w:r>
          </w:p>
          <w:p w:rsidR="00820C9D" w:rsidRPr="00603179" w:rsidRDefault="00820C9D" w:rsidP="00603179">
            <w:pPr>
              <w:widowControl w:val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en çok</w:t>
            </w:r>
            <w:r w:rsidRPr="00603179">
              <w:rPr>
                <w:b/>
                <w:bCs/>
              </w:rPr>
              <w:t>, µg/kg</w:t>
            </w:r>
          </w:p>
        </w:tc>
      </w:tr>
      <w:tr w:rsidR="00820C9D">
        <w:trPr>
          <w:trHeight w:val="231"/>
        </w:trPr>
        <w:tc>
          <w:tcPr>
            <w:tcW w:w="3846" w:type="dxa"/>
            <w:tcBorders>
              <w:bottom w:val="nil"/>
            </w:tcBorders>
          </w:tcPr>
          <w:p w:rsidR="00820C9D" w:rsidRPr="00603179" w:rsidRDefault="00820C9D" w:rsidP="008E4A99">
            <w:pPr>
              <w:widowControl w:val="0"/>
              <w:rPr>
                <w:vertAlign w:val="subscript"/>
              </w:rPr>
            </w:pPr>
            <w:r>
              <w:t>Aflatoksin B</w:t>
            </w:r>
            <w:r>
              <w:rPr>
                <w:vertAlign w:val="subscript"/>
              </w:rPr>
              <w:t>1</w:t>
            </w:r>
          </w:p>
        </w:tc>
        <w:tc>
          <w:tcPr>
            <w:tcW w:w="2750" w:type="dxa"/>
            <w:tcBorders>
              <w:bottom w:val="nil"/>
            </w:tcBorders>
          </w:tcPr>
          <w:p w:rsidR="00820C9D" w:rsidRDefault="00820C9D" w:rsidP="00603179">
            <w:pPr>
              <w:widowControl w:val="0"/>
              <w:jc w:val="center"/>
            </w:pPr>
            <w:r>
              <w:t>8,0</w:t>
            </w:r>
          </w:p>
        </w:tc>
      </w:tr>
      <w:tr w:rsidR="00820C9D">
        <w:trPr>
          <w:trHeight w:val="231"/>
        </w:trPr>
        <w:tc>
          <w:tcPr>
            <w:tcW w:w="3846" w:type="dxa"/>
          </w:tcPr>
          <w:p w:rsidR="00820C9D" w:rsidRDefault="00820C9D" w:rsidP="008E4A99">
            <w:pPr>
              <w:widowControl w:val="0"/>
            </w:pPr>
            <w:r>
              <w:t>Aflatoksin B</w:t>
            </w:r>
            <w:r>
              <w:rPr>
                <w:vertAlign w:val="subscript"/>
              </w:rPr>
              <w:t>1</w:t>
            </w:r>
            <w:r>
              <w:t>+B</w:t>
            </w:r>
            <w:r>
              <w:rPr>
                <w:vertAlign w:val="subscript"/>
              </w:rPr>
              <w:t>2</w:t>
            </w:r>
            <w:r>
              <w:t>+G</w:t>
            </w:r>
            <w:r>
              <w:rPr>
                <w:vertAlign w:val="subscript"/>
              </w:rPr>
              <w:t>1</w:t>
            </w:r>
            <w:r>
              <w:t>+G</w:t>
            </w:r>
            <w:r>
              <w:rPr>
                <w:vertAlign w:val="subscript"/>
              </w:rPr>
              <w:t>2</w:t>
            </w:r>
          </w:p>
        </w:tc>
        <w:tc>
          <w:tcPr>
            <w:tcW w:w="2750" w:type="dxa"/>
          </w:tcPr>
          <w:p w:rsidR="00820C9D" w:rsidRDefault="00820C9D" w:rsidP="004E7FDC">
            <w:pPr>
              <w:widowControl w:val="0"/>
              <w:jc w:val="center"/>
            </w:pPr>
            <w:r>
              <w:t>15,0</w:t>
            </w:r>
          </w:p>
        </w:tc>
      </w:tr>
      <w:tr w:rsidR="00820C9D">
        <w:trPr>
          <w:trHeight w:val="90"/>
        </w:trPr>
        <w:tc>
          <w:tcPr>
            <w:tcW w:w="3846" w:type="dxa"/>
            <w:tcBorders>
              <w:left w:val="nil"/>
              <w:bottom w:val="nil"/>
              <w:right w:val="nil"/>
            </w:tcBorders>
          </w:tcPr>
          <w:p w:rsidR="00820C9D" w:rsidRDefault="00820C9D" w:rsidP="008E4A99">
            <w:pPr>
              <w:widowControl w:val="0"/>
            </w:pPr>
          </w:p>
        </w:tc>
        <w:tc>
          <w:tcPr>
            <w:tcW w:w="2750" w:type="dxa"/>
            <w:tcBorders>
              <w:left w:val="nil"/>
              <w:bottom w:val="nil"/>
              <w:right w:val="nil"/>
            </w:tcBorders>
          </w:tcPr>
          <w:p w:rsidR="00820C9D" w:rsidRDefault="00820C9D" w:rsidP="00603179">
            <w:pPr>
              <w:widowControl w:val="0"/>
              <w:jc w:val="center"/>
            </w:pPr>
          </w:p>
        </w:tc>
      </w:tr>
    </w:tbl>
    <w:p w:rsidR="00820C9D" w:rsidRPr="00603179" w:rsidRDefault="00820C9D" w:rsidP="00603179">
      <w:pPr>
        <w:pStyle w:val="ListParagraph"/>
        <w:numPr>
          <w:ilvl w:val="0"/>
          <w:numId w:val="21"/>
        </w:numPr>
        <w:rPr>
          <w:b/>
          <w:bCs/>
        </w:rPr>
      </w:pPr>
      <w:r w:rsidRPr="00603179">
        <w:rPr>
          <w:b/>
          <w:bCs/>
        </w:rPr>
        <w:t>6.3.4 Aflatoksin tayini maddesi ilave edilmiştir.</w:t>
      </w:r>
    </w:p>
    <w:p w:rsidR="00820C9D" w:rsidRDefault="00820C9D" w:rsidP="007130AF">
      <w:pPr>
        <w:rPr>
          <w:b/>
          <w:bCs/>
          <w:sz w:val="24"/>
          <w:szCs w:val="24"/>
        </w:rPr>
      </w:pPr>
    </w:p>
    <w:p w:rsidR="00820C9D" w:rsidRPr="00603179" w:rsidRDefault="00820C9D" w:rsidP="007130AF">
      <w:pPr>
        <w:rPr>
          <w:b/>
          <w:bCs/>
          <w:sz w:val="22"/>
          <w:szCs w:val="22"/>
        </w:rPr>
      </w:pPr>
      <w:r w:rsidRPr="00603179">
        <w:rPr>
          <w:b/>
          <w:bCs/>
          <w:sz w:val="22"/>
          <w:szCs w:val="22"/>
        </w:rPr>
        <w:t>6.3.4 Aflatoksin tayini</w:t>
      </w:r>
    </w:p>
    <w:p w:rsidR="00820C9D" w:rsidRPr="00603179" w:rsidRDefault="00820C9D" w:rsidP="007130AF">
      <w:r w:rsidRPr="00603179">
        <w:t>Aflatoksin tayini TS EN 14123’e göre yapılır. Sonucun Madde 4.2.5’e uygun olup olmadığına bakılır.</w:t>
      </w:r>
    </w:p>
    <w:p w:rsidR="00820C9D" w:rsidRDefault="00820C9D" w:rsidP="007130AF">
      <w:pPr>
        <w:rPr>
          <w:b/>
          <w:bCs/>
          <w:sz w:val="24"/>
          <w:szCs w:val="24"/>
        </w:rPr>
      </w:pPr>
    </w:p>
    <w:p w:rsidR="00820C9D" w:rsidRPr="00603179" w:rsidRDefault="00820C9D" w:rsidP="00603179">
      <w:pPr>
        <w:pStyle w:val="ListParagraph"/>
        <w:numPr>
          <w:ilvl w:val="0"/>
          <w:numId w:val="21"/>
        </w:numPr>
        <w:rPr>
          <w:b/>
          <w:bCs/>
        </w:rPr>
      </w:pPr>
      <w:r w:rsidRPr="00603179">
        <w:rPr>
          <w:b/>
          <w:bCs/>
        </w:rPr>
        <w:t>Madde 5’te yer alan Çizelge 2, Çizelge 3 olarak değiştirilmiştir.</w:t>
      </w:r>
    </w:p>
    <w:p w:rsidR="00820C9D" w:rsidRDefault="00820C9D" w:rsidP="007130AF">
      <w:pPr>
        <w:rPr>
          <w:b/>
          <w:bCs/>
          <w:sz w:val="24"/>
          <w:szCs w:val="24"/>
        </w:rPr>
      </w:pPr>
    </w:p>
    <w:sectPr w:rsidR="00820C9D" w:rsidSect="00820C9D">
      <w:pgSz w:w="11906" w:h="16838" w:code="9"/>
      <w:pgMar w:top="1418" w:right="1134" w:bottom="1134" w:left="1134" w:header="851" w:footer="851" w:gutter="0"/>
      <w:cols w:space="708"/>
      <w:rtlGutter/>
      <w:docGrid w:linePitch="360"/>
      <w:sectPrChange w:id="9" w:author="fundaa" w:date="2014-11-03T15:31:00Z">
        <w:sectPr w:rsidR="00820C9D" w:rsidSect="00820C9D">
          <w:pgSz w:w="12240" w:h="15840" w:code="0"/>
          <w:pgMar w:top="1417" w:right="1417" w:bottom="1417" w:left="1417" w:header="708" w:footer="708"/>
          <w:rtlGutter w:val="0"/>
        </w:sectPr>
      </w:sectPrChange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27808"/>
    <w:multiLevelType w:val="hybridMultilevel"/>
    <w:tmpl w:val="31EC7674"/>
    <w:lvl w:ilvl="0" w:tplc="0E2ABE04">
      <w:numFmt w:val="bullet"/>
      <w:lvlText w:val="-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bCs w:val="0"/>
        <w:i w:val="0"/>
        <w:iCs w:val="0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29B72ED"/>
    <w:multiLevelType w:val="hybridMultilevel"/>
    <w:tmpl w:val="02CCA2E4"/>
    <w:lvl w:ilvl="0" w:tplc="53429F2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">
    <w:nsid w:val="1CC02C57"/>
    <w:multiLevelType w:val="hybridMultilevel"/>
    <w:tmpl w:val="83467FAE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">
    <w:nsid w:val="1E666B17"/>
    <w:multiLevelType w:val="multilevel"/>
    <w:tmpl w:val="B05AE92A"/>
    <w:lvl w:ilvl="0">
      <w:start w:val="1"/>
      <w:numFmt w:val="decimal"/>
      <w:suff w:val="space"/>
      <w:lvlText w:val="%1"/>
      <w:lvlJc w:val="left"/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hanging="1"/>
      </w:pPr>
      <w:rPr>
        <w:rFonts w:ascii="Arial" w:hAnsi="Arial" w:cs="Arial" w:hint="default"/>
        <w:b/>
        <w:bCs/>
        <w:i w:val="0"/>
        <w:iCs w:val="0"/>
        <w:sz w:val="24"/>
        <w:szCs w:val="24"/>
      </w:rPr>
    </w:lvl>
    <w:lvl w:ilvl="2">
      <w:start w:val="1"/>
      <w:numFmt w:val="decimal"/>
      <w:suff w:val="space"/>
      <w:lvlText w:val="%1.%2.%3"/>
      <w:lvlJc w:val="left"/>
      <w:pPr>
        <w:ind w:hanging="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3">
      <w:start w:val="1"/>
      <w:numFmt w:val="decimal"/>
      <w:suff w:val="space"/>
      <w:lvlText w:val="%1.%2.%3.%4"/>
      <w:lvlJc w:val="left"/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4">
      <w:start w:val="1"/>
      <w:numFmt w:val="decimal"/>
      <w:suff w:val="space"/>
      <w:lvlText w:val="%1.%2.%3.%4.%5"/>
      <w:lvlJc w:val="left"/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5">
      <w:start w:val="1"/>
      <w:numFmt w:val="decimal"/>
      <w:suff w:val="space"/>
      <w:lvlText w:val="%1.%2.%3.%4.%5.%6"/>
      <w:lvlJc w:val="left"/>
      <w:pPr>
        <w:ind w:left="1328" w:hanging="1509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6">
      <w:start w:val="1"/>
      <w:numFmt w:val="decimal"/>
      <w:suff w:val="space"/>
      <w:lvlText w:val="%1.%2.%3.%4.%5.%6.%7"/>
      <w:lvlJc w:val="left"/>
      <w:pPr>
        <w:ind w:left="1472" w:hanging="1653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7">
      <w:start w:val="1"/>
      <w:numFmt w:val="decimal"/>
      <w:suff w:val="space"/>
      <w:lvlText w:val="%1.%2.%3.%4.%5.%6.%7.%8"/>
      <w:lvlJc w:val="left"/>
      <w:pPr>
        <w:ind w:left="1616" w:hanging="1797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8">
      <w:start w:val="1"/>
      <w:numFmt w:val="decimal"/>
      <w:suff w:val="space"/>
      <w:lvlText w:val="%1.%2.%3.%4.%5.%6.%7.%8.%9"/>
      <w:lvlJc w:val="left"/>
      <w:pPr>
        <w:ind w:left="1760" w:hanging="1941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</w:abstractNum>
  <w:abstractNum w:abstractNumId="4">
    <w:nsid w:val="1F874523"/>
    <w:multiLevelType w:val="hybridMultilevel"/>
    <w:tmpl w:val="05B694B2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297B038F"/>
    <w:multiLevelType w:val="hybridMultilevel"/>
    <w:tmpl w:val="67A80B36"/>
    <w:lvl w:ilvl="0" w:tplc="5A48E2AC">
      <w:start w:val="1700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  <w:b w:val="0"/>
        <w:bCs w:val="0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2D926C80"/>
    <w:multiLevelType w:val="multilevel"/>
    <w:tmpl w:val="D778D324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7">
    <w:nsid w:val="34F84AAA"/>
    <w:multiLevelType w:val="hybridMultilevel"/>
    <w:tmpl w:val="E108B4C0"/>
    <w:lvl w:ilvl="0" w:tplc="70E0CA86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58B638B"/>
    <w:multiLevelType w:val="hybridMultilevel"/>
    <w:tmpl w:val="4F2A5658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37A57338"/>
    <w:multiLevelType w:val="hybridMultilevel"/>
    <w:tmpl w:val="D834F6D8"/>
    <w:lvl w:ilvl="0" w:tplc="6F00E656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10">
    <w:nsid w:val="44E07660"/>
    <w:multiLevelType w:val="hybridMultilevel"/>
    <w:tmpl w:val="2E5CE1F4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497E2AEE"/>
    <w:multiLevelType w:val="hybridMultilevel"/>
    <w:tmpl w:val="7C207764"/>
    <w:lvl w:ilvl="0" w:tplc="D5CA648A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4F8C7B83"/>
    <w:multiLevelType w:val="hybridMultilevel"/>
    <w:tmpl w:val="02C82B26"/>
    <w:lvl w:ilvl="0" w:tplc="9DC2C5E2">
      <w:start w:val="1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>
    <w:nsid w:val="565C4E88"/>
    <w:multiLevelType w:val="hybridMultilevel"/>
    <w:tmpl w:val="BF12AD3E"/>
    <w:lvl w:ilvl="0" w:tplc="53429F26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58451EBF"/>
    <w:multiLevelType w:val="hybridMultilevel"/>
    <w:tmpl w:val="990A87B0"/>
    <w:lvl w:ilvl="0" w:tplc="DA98824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5">
    <w:nsid w:val="66E07809"/>
    <w:multiLevelType w:val="hybridMultilevel"/>
    <w:tmpl w:val="B9EE6FA0"/>
    <w:lvl w:ilvl="0" w:tplc="1A881632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>
    <w:nsid w:val="6D227E39"/>
    <w:multiLevelType w:val="hybridMultilevel"/>
    <w:tmpl w:val="6018FBB8"/>
    <w:lvl w:ilvl="0" w:tplc="7C4A8BE8">
      <w:start w:val="1"/>
      <w:numFmt w:val="lowerLetter"/>
      <w:lvlText w:val="%1)"/>
      <w:lvlJc w:val="left"/>
      <w:pPr>
        <w:ind w:left="360" w:hanging="360"/>
      </w:pPr>
      <w:rPr>
        <w:rFonts w:ascii="Arial" w:eastAsia="Times New Roman" w:hAnsi="Arial"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>
      <w:start w:val="1"/>
      <w:numFmt w:val="lowerRoman"/>
      <w:lvlText w:val="%3."/>
      <w:lvlJc w:val="right"/>
      <w:pPr>
        <w:ind w:left="1800" w:hanging="180"/>
      </w:pPr>
    </w:lvl>
    <w:lvl w:ilvl="3" w:tplc="041F000F">
      <w:start w:val="1"/>
      <w:numFmt w:val="decimal"/>
      <w:lvlText w:val="%4."/>
      <w:lvlJc w:val="left"/>
      <w:pPr>
        <w:ind w:left="2520" w:hanging="360"/>
      </w:pPr>
    </w:lvl>
    <w:lvl w:ilvl="4" w:tplc="041F0019">
      <w:start w:val="1"/>
      <w:numFmt w:val="lowerLetter"/>
      <w:lvlText w:val="%5."/>
      <w:lvlJc w:val="left"/>
      <w:pPr>
        <w:ind w:left="3240" w:hanging="360"/>
      </w:pPr>
    </w:lvl>
    <w:lvl w:ilvl="5" w:tplc="041F001B">
      <w:start w:val="1"/>
      <w:numFmt w:val="lowerRoman"/>
      <w:lvlText w:val="%6."/>
      <w:lvlJc w:val="right"/>
      <w:pPr>
        <w:ind w:left="3960" w:hanging="180"/>
      </w:pPr>
    </w:lvl>
    <w:lvl w:ilvl="6" w:tplc="041F000F">
      <w:start w:val="1"/>
      <w:numFmt w:val="decimal"/>
      <w:lvlText w:val="%7."/>
      <w:lvlJc w:val="left"/>
      <w:pPr>
        <w:ind w:left="4680" w:hanging="360"/>
      </w:pPr>
    </w:lvl>
    <w:lvl w:ilvl="7" w:tplc="041F0019">
      <w:start w:val="1"/>
      <w:numFmt w:val="lowerLetter"/>
      <w:lvlText w:val="%8."/>
      <w:lvlJc w:val="left"/>
      <w:pPr>
        <w:ind w:left="5400" w:hanging="360"/>
      </w:pPr>
    </w:lvl>
    <w:lvl w:ilvl="8" w:tplc="041F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FC47491"/>
    <w:multiLevelType w:val="hybridMultilevel"/>
    <w:tmpl w:val="2B7818CE"/>
    <w:lvl w:ilvl="0" w:tplc="3CB6733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8">
    <w:nsid w:val="73E84E40"/>
    <w:multiLevelType w:val="hybridMultilevel"/>
    <w:tmpl w:val="4B068984"/>
    <w:lvl w:ilvl="0" w:tplc="9E5823DA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40C48A6"/>
    <w:multiLevelType w:val="hybridMultilevel"/>
    <w:tmpl w:val="559A66BC"/>
    <w:lvl w:ilvl="0" w:tplc="C6681072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cs="Symbol" w:hint="default"/>
      </w:rPr>
    </w:lvl>
    <w:lvl w:ilvl="1" w:tplc="041F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>
    <w:nsid w:val="75C25EF6"/>
    <w:multiLevelType w:val="hybridMultilevel"/>
    <w:tmpl w:val="BF8AB488"/>
    <w:lvl w:ilvl="0" w:tplc="167AC1A0">
      <w:numFmt w:val="bullet"/>
      <w:lvlText w:val="-"/>
      <w:lvlJc w:val="left"/>
      <w:pPr>
        <w:tabs>
          <w:tab w:val="num" w:pos="389"/>
        </w:tabs>
        <w:ind w:left="389" w:hanging="360"/>
      </w:pPr>
      <w:rPr>
        <w:rFonts w:ascii="Arial" w:eastAsia="Times New Roman" w:hAnsi="Arial" w:hint="default"/>
      </w:rPr>
    </w:lvl>
    <w:lvl w:ilvl="1" w:tplc="041F0003">
      <w:start w:val="1"/>
      <w:numFmt w:val="bullet"/>
      <w:lvlText w:val="o"/>
      <w:lvlJc w:val="left"/>
      <w:pPr>
        <w:tabs>
          <w:tab w:val="num" w:pos="1109"/>
        </w:tabs>
        <w:ind w:left="1109" w:hanging="360"/>
      </w:pPr>
      <w:rPr>
        <w:rFonts w:ascii="Courier New" w:hAnsi="Courier New" w:cs="Courier New" w:hint="default"/>
      </w:rPr>
    </w:lvl>
    <w:lvl w:ilvl="2" w:tplc="041F0005">
      <w:start w:val="1"/>
      <w:numFmt w:val="bullet"/>
      <w:lvlText w:val=""/>
      <w:lvlJc w:val="left"/>
      <w:pPr>
        <w:tabs>
          <w:tab w:val="num" w:pos="1829"/>
        </w:tabs>
        <w:ind w:left="1829" w:hanging="360"/>
      </w:pPr>
      <w:rPr>
        <w:rFonts w:ascii="Wingdings" w:hAnsi="Wingdings" w:cs="Wingdings" w:hint="default"/>
      </w:rPr>
    </w:lvl>
    <w:lvl w:ilvl="3" w:tplc="041F0001">
      <w:start w:val="1"/>
      <w:numFmt w:val="bullet"/>
      <w:lvlText w:val=""/>
      <w:lvlJc w:val="left"/>
      <w:pPr>
        <w:tabs>
          <w:tab w:val="num" w:pos="2549"/>
        </w:tabs>
        <w:ind w:left="2549" w:hanging="360"/>
      </w:pPr>
      <w:rPr>
        <w:rFonts w:ascii="Symbol" w:hAnsi="Symbol" w:cs="Symbol" w:hint="default"/>
      </w:rPr>
    </w:lvl>
    <w:lvl w:ilvl="4" w:tplc="041F0003">
      <w:start w:val="1"/>
      <w:numFmt w:val="bullet"/>
      <w:lvlText w:val="o"/>
      <w:lvlJc w:val="left"/>
      <w:pPr>
        <w:tabs>
          <w:tab w:val="num" w:pos="3269"/>
        </w:tabs>
        <w:ind w:left="3269" w:hanging="360"/>
      </w:pPr>
      <w:rPr>
        <w:rFonts w:ascii="Courier New" w:hAnsi="Courier New" w:cs="Courier New" w:hint="default"/>
      </w:rPr>
    </w:lvl>
    <w:lvl w:ilvl="5" w:tplc="041F0005">
      <w:start w:val="1"/>
      <w:numFmt w:val="bullet"/>
      <w:lvlText w:val=""/>
      <w:lvlJc w:val="left"/>
      <w:pPr>
        <w:tabs>
          <w:tab w:val="num" w:pos="3989"/>
        </w:tabs>
        <w:ind w:left="3989" w:hanging="360"/>
      </w:pPr>
      <w:rPr>
        <w:rFonts w:ascii="Wingdings" w:hAnsi="Wingdings" w:cs="Wingdings" w:hint="default"/>
      </w:rPr>
    </w:lvl>
    <w:lvl w:ilvl="6" w:tplc="041F0001">
      <w:start w:val="1"/>
      <w:numFmt w:val="bullet"/>
      <w:lvlText w:val=""/>
      <w:lvlJc w:val="left"/>
      <w:pPr>
        <w:tabs>
          <w:tab w:val="num" w:pos="4709"/>
        </w:tabs>
        <w:ind w:left="4709" w:hanging="360"/>
      </w:pPr>
      <w:rPr>
        <w:rFonts w:ascii="Symbol" w:hAnsi="Symbol" w:cs="Symbol" w:hint="default"/>
      </w:rPr>
    </w:lvl>
    <w:lvl w:ilvl="7" w:tplc="041F0003">
      <w:start w:val="1"/>
      <w:numFmt w:val="bullet"/>
      <w:lvlText w:val="o"/>
      <w:lvlJc w:val="left"/>
      <w:pPr>
        <w:tabs>
          <w:tab w:val="num" w:pos="5429"/>
        </w:tabs>
        <w:ind w:left="5429" w:hanging="360"/>
      </w:pPr>
      <w:rPr>
        <w:rFonts w:ascii="Courier New" w:hAnsi="Courier New" w:cs="Courier New" w:hint="default"/>
      </w:rPr>
    </w:lvl>
    <w:lvl w:ilvl="8" w:tplc="041F0005">
      <w:start w:val="1"/>
      <w:numFmt w:val="bullet"/>
      <w:lvlText w:val=""/>
      <w:lvlJc w:val="left"/>
      <w:pPr>
        <w:tabs>
          <w:tab w:val="num" w:pos="6149"/>
        </w:tabs>
        <w:ind w:left="6149" w:hanging="360"/>
      </w:pPr>
      <w:rPr>
        <w:rFonts w:ascii="Wingdings" w:hAnsi="Wingdings" w:cs="Wingdings" w:hint="default"/>
      </w:rPr>
    </w:lvl>
  </w:abstractNum>
  <w:num w:numId="1">
    <w:abstractNumId w:val="3"/>
  </w:num>
  <w:num w:numId="2">
    <w:abstractNumId w:val="6"/>
  </w:num>
  <w:num w:numId="3">
    <w:abstractNumId w:val="18"/>
  </w:num>
  <w:num w:numId="4">
    <w:abstractNumId w:val="19"/>
  </w:num>
  <w:num w:numId="5">
    <w:abstractNumId w:val="12"/>
  </w:num>
  <w:num w:numId="6">
    <w:abstractNumId w:val="1"/>
  </w:num>
  <w:num w:numId="7">
    <w:abstractNumId w:val="14"/>
  </w:num>
  <w:num w:numId="8">
    <w:abstractNumId w:val="10"/>
  </w:num>
  <w:num w:numId="9">
    <w:abstractNumId w:val="4"/>
  </w:num>
  <w:num w:numId="10">
    <w:abstractNumId w:val="7"/>
  </w:num>
  <w:num w:numId="11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8"/>
  </w:num>
  <w:num w:numId="14">
    <w:abstractNumId w:val="13"/>
  </w:num>
  <w:num w:numId="15">
    <w:abstractNumId w:val="9"/>
  </w:num>
  <w:num w:numId="16">
    <w:abstractNumId w:val="5"/>
  </w:num>
  <w:num w:numId="17">
    <w:abstractNumId w:val="20"/>
  </w:num>
  <w:num w:numId="18">
    <w:abstractNumId w:val="2"/>
  </w:num>
  <w:num w:numId="19">
    <w:abstractNumId w:val="11"/>
  </w:num>
  <w:num w:numId="20">
    <w:abstractNumId w:val="16"/>
  </w:num>
  <w:num w:numId="21">
    <w:abstractNumId w:val="15"/>
  </w:num>
  <w:num w:numId="22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36"/>
  <w:embedSystemFonts/>
  <w:trackRevisions/>
  <w:documentProtection w:edit="trackedChanges" w:enforcement="1"/>
  <w:defaultTabStop w:val="708"/>
  <w:hyphenationZone w:val="425"/>
  <w:doNotHyphenateCaps/>
  <w:evenAndOddHeaders/>
  <w:drawingGridHorizontalSpacing w:val="100"/>
  <w:drawingGridVerticalSpacing w:val="136"/>
  <w:displayHorizontalDrawingGridEvery w:val="0"/>
  <w:displayVerticalDrawingGridEvery w:val="2"/>
  <w:noPunctuationKerning/>
  <w:characterSpacingControl w:val="doNotCompress"/>
  <w:doNotValidateAgainstSchema/>
  <w:doNotDemarcateInvalidXml/>
  <w:compat>
    <w:applyBreakingRules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84577"/>
    <w:rsid w:val="00002341"/>
    <w:rsid w:val="0001046D"/>
    <w:rsid w:val="00013269"/>
    <w:rsid w:val="00017806"/>
    <w:rsid w:val="00017D01"/>
    <w:rsid w:val="00027CE2"/>
    <w:rsid w:val="000300AA"/>
    <w:rsid w:val="0003013C"/>
    <w:rsid w:val="00032838"/>
    <w:rsid w:val="00035928"/>
    <w:rsid w:val="00060642"/>
    <w:rsid w:val="00063C7A"/>
    <w:rsid w:val="0007373A"/>
    <w:rsid w:val="00081544"/>
    <w:rsid w:val="0009026D"/>
    <w:rsid w:val="0009502F"/>
    <w:rsid w:val="0009787A"/>
    <w:rsid w:val="000A390B"/>
    <w:rsid w:val="000B1859"/>
    <w:rsid w:val="000B1A86"/>
    <w:rsid w:val="000B6135"/>
    <w:rsid w:val="000C01E2"/>
    <w:rsid w:val="000C762F"/>
    <w:rsid w:val="000D3F1E"/>
    <w:rsid w:val="000D532C"/>
    <w:rsid w:val="000D6C66"/>
    <w:rsid w:val="000D7B12"/>
    <w:rsid w:val="000E077A"/>
    <w:rsid w:val="000E4287"/>
    <w:rsid w:val="000E77D9"/>
    <w:rsid w:val="001014EF"/>
    <w:rsid w:val="00111DD9"/>
    <w:rsid w:val="0011407F"/>
    <w:rsid w:val="00114F93"/>
    <w:rsid w:val="00116435"/>
    <w:rsid w:val="00116B8F"/>
    <w:rsid w:val="00132BAE"/>
    <w:rsid w:val="00135633"/>
    <w:rsid w:val="00144080"/>
    <w:rsid w:val="001468A6"/>
    <w:rsid w:val="00150C9E"/>
    <w:rsid w:val="0015407B"/>
    <w:rsid w:val="00156F9D"/>
    <w:rsid w:val="001625FC"/>
    <w:rsid w:val="0017796D"/>
    <w:rsid w:val="00181FB3"/>
    <w:rsid w:val="00184586"/>
    <w:rsid w:val="0019077F"/>
    <w:rsid w:val="00191B57"/>
    <w:rsid w:val="0019492E"/>
    <w:rsid w:val="0019521F"/>
    <w:rsid w:val="001A2100"/>
    <w:rsid w:val="001B6676"/>
    <w:rsid w:val="001D02D7"/>
    <w:rsid w:val="001D0DF1"/>
    <w:rsid w:val="001E39C6"/>
    <w:rsid w:val="001E5483"/>
    <w:rsid w:val="001E5E85"/>
    <w:rsid w:val="001E73EE"/>
    <w:rsid w:val="001F0710"/>
    <w:rsid w:val="001F3870"/>
    <w:rsid w:val="002152FD"/>
    <w:rsid w:val="002155AD"/>
    <w:rsid w:val="002240A0"/>
    <w:rsid w:val="00224F57"/>
    <w:rsid w:val="00244938"/>
    <w:rsid w:val="002450AB"/>
    <w:rsid w:val="00246A6F"/>
    <w:rsid w:val="00257585"/>
    <w:rsid w:val="002601DE"/>
    <w:rsid w:val="00274455"/>
    <w:rsid w:val="00274901"/>
    <w:rsid w:val="00276ADC"/>
    <w:rsid w:val="002773BC"/>
    <w:rsid w:val="00284712"/>
    <w:rsid w:val="00285C66"/>
    <w:rsid w:val="00294B1A"/>
    <w:rsid w:val="00296FBB"/>
    <w:rsid w:val="002A452D"/>
    <w:rsid w:val="002B505C"/>
    <w:rsid w:val="002B730D"/>
    <w:rsid w:val="002C281C"/>
    <w:rsid w:val="002C3403"/>
    <w:rsid w:val="002C7E73"/>
    <w:rsid w:val="002D70D2"/>
    <w:rsid w:val="002E1601"/>
    <w:rsid w:val="002E27FD"/>
    <w:rsid w:val="002F472F"/>
    <w:rsid w:val="00306E2E"/>
    <w:rsid w:val="003071BA"/>
    <w:rsid w:val="00326C4D"/>
    <w:rsid w:val="003279A1"/>
    <w:rsid w:val="003367B2"/>
    <w:rsid w:val="003430E6"/>
    <w:rsid w:val="0034765C"/>
    <w:rsid w:val="00350782"/>
    <w:rsid w:val="00353C2B"/>
    <w:rsid w:val="00355982"/>
    <w:rsid w:val="003560BA"/>
    <w:rsid w:val="00356A1A"/>
    <w:rsid w:val="0036129D"/>
    <w:rsid w:val="003829B1"/>
    <w:rsid w:val="00384577"/>
    <w:rsid w:val="00387B35"/>
    <w:rsid w:val="00390845"/>
    <w:rsid w:val="003A3F96"/>
    <w:rsid w:val="003A7124"/>
    <w:rsid w:val="003B1970"/>
    <w:rsid w:val="003B5861"/>
    <w:rsid w:val="003D220D"/>
    <w:rsid w:val="003D7237"/>
    <w:rsid w:val="003D72EA"/>
    <w:rsid w:val="003E32D2"/>
    <w:rsid w:val="003F0858"/>
    <w:rsid w:val="003F6E09"/>
    <w:rsid w:val="00401E13"/>
    <w:rsid w:val="00402570"/>
    <w:rsid w:val="004050ED"/>
    <w:rsid w:val="00430604"/>
    <w:rsid w:val="0043284F"/>
    <w:rsid w:val="004334A6"/>
    <w:rsid w:val="0043496A"/>
    <w:rsid w:val="00436BA2"/>
    <w:rsid w:val="004374F2"/>
    <w:rsid w:val="00441CF4"/>
    <w:rsid w:val="00443D7F"/>
    <w:rsid w:val="004538E2"/>
    <w:rsid w:val="0045630E"/>
    <w:rsid w:val="00462673"/>
    <w:rsid w:val="004676E7"/>
    <w:rsid w:val="00467A64"/>
    <w:rsid w:val="00470FF2"/>
    <w:rsid w:val="00475760"/>
    <w:rsid w:val="00484AA9"/>
    <w:rsid w:val="00496A9E"/>
    <w:rsid w:val="004A1CB8"/>
    <w:rsid w:val="004A7448"/>
    <w:rsid w:val="004A799D"/>
    <w:rsid w:val="004B1067"/>
    <w:rsid w:val="004B1E6E"/>
    <w:rsid w:val="004B7C25"/>
    <w:rsid w:val="004D06FB"/>
    <w:rsid w:val="004D07D5"/>
    <w:rsid w:val="004E2169"/>
    <w:rsid w:val="004E5FFF"/>
    <w:rsid w:val="004E7FDC"/>
    <w:rsid w:val="005035DD"/>
    <w:rsid w:val="005079E0"/>
    <w:rsid w:val="0052279D"/>
    <w:rsid w:val="005265A2"/>
    <w:rsid w:val="00527CA7"/>
    <w:rsid w:val="005339EC"/>
    <w:rsid w:val="00534E8B"/>
    <w:rsid w:val="005414AD"/>
    <w:rsid w:val="00544687"/>
    <w:rsid w:val="0054520A"/>
    <w:rsid w:val="005503B3"/>
    <w:rsid w:val="00553B34"/>
    <w:rsid w:val="00555F7C"/>
    <w:rsid w:val="00556057"/>
    <w:rsid w:val="005569A9"/>
    <w:rsid w:val="00560055"/>
    <w:rsid w:val="00563910"/>
    <w:rsid w:val="00564C09"/>
    <w:rsid w:val="00565A9F"/>
    <w:rsid w:val="005665DD"/>
    <w:rsid w:val="00576A78"/>
    <w:rsid w:val="00580F1A"/>
    <w:rsid w:val="0058640D"/>
    <w:rsid w:val="00592853"/>
    <w:rsid w:val="00596ED7"/>
    <w:rsid w:val="005A0226"/>
    <w:rsid w:val="005A56EF"/>
    <w:rsid w:val="005B1287"/>
    <w:rsid w:val="005C23AA"/>
    <w:rsid w:val="005C28F5"/>
    <w:rsid w:val="005C373E"/>
    <w:rsid w:val="005D037F"/>
    <w:rsid w:val="005D5B38"/>
    <w:rsid w:val="005D69F5"/>
    <w:rsid w:val="005E7B48"/>
    <w:rsid w:val="005F35FA"/>
    <w:rsid w:val="005F74F5"/>
    <w:rsid w:val="00603179"/>
    <w:rsid w:val="00615ECC"/>
    <w:rsid w:val="006164C0"/>
    <w:rsid w:val="006236CB"/>
    <w:rsid w:val="00625BA0"/>
    <w:rsid w:val="00634094"/>
    <w:rsid w:val="00645CF9"/>
    <w:rsid w:val="0065112D"/>
    <w:rsid w:val="00660FA4"/>
    <w:rsid w:val="00670DE5"/>
    <w:rsid w:val="00672064"/>
    <w:rsid w:val="00675D99"/>
    <w:rsid w:val="006A1DC5"/>
    <w:rsid w:val="006A37EF"/>
    <w:rsid w:val="006A480C"/>
    <w:rsid w:val="006B2B64"/>
    <w:rsid w:val="006B32A2"/>
    <w:rsid w:val="006B48C5"/>
    <w:rsid w:val="006C30DF"/>
    <w:rsid w:val="006C572E"/>
    <w:rsid w:val="006C66F4"/>
    <w:rsid w:val="006D05FA"/>
    <w:rsid w:val="006D567A"/>
    <w:rsid w:val="006E3739"/>
    <w:rsid w:val="00701C75"/>
    <w:rsid w:val="007130AF"/>
    <w:rsid w:val="00720236"/>
    <w:rsid w:val="00723ECD"/>
    <w:rsid w:val="007310C6"/>
    <w:rsid w:val="0073601D"/>
    <w:rsid w:val="00737992"/>
    <w:rsid w:val="0074285F"/>
    <w:rsid w:val="007432C9"/>
    <w:rsid w:val="00750F74"/>
    <w:rsid w:val="007537CC"/>
    <w:rsid w:val="00764EED"/>
    <w:rsid w:val="0077012A"/>
    <w:rsid w:val="007713CF"/>
    <w:rsid w:val="00773EEC"/>
    <w:rsid w:val="00777707"/>
    <w:rsid w:val="00787C8E"/>
    <w:rsid w:val="007905B3"/>
    <w:rsid w:val="00795738"/>
    <w:rsid w:val="007B53EA"/>
    <w:rsid w:val="007C51AB"/>
    <w:rsid w:val="007D0595"/>
    <w:rsid w:val="007D096F"/>
    <w:rsid w:val="007E4D95"/>
    <w:rsid w:val="007F4F90"/>
    <w:rsid w:val="007F4FC5"/>
    <w:rsid w:val="00800618"/>
    <w:rsid w:val="008058EA"/>
    <w:rsid w:val="0081500E"/>
    <w:rsid w:val="008167A2"/>
    <w:rsid w:val="00817217"/>
    <w:rsid w:val="00817BF2"/>
    <w:rsid w:val="00820C9D"/>
    <w:rsid w:val="00830A06"/>
    <w:rsid w:val="00830F72"/>
    <w:rsid w:val="008315A3"/>
    <w:rsid w:val="008368FE"/>
    <w:rsid w:val="00842768"/>
    <w:rsid w:val="00842BFB"/>
    <w:rsid w:val="00843951"/>
    <w:rsid w:val="00844FFB"/>
    <w:rsid w:val="00846741"/>
    <w:rsid w:val="00850DA2"/>
    <w:rsid w:val="008523D3"/>
    <w:rsid w:val="00854922"/>
    <w:rsid w:val="00856055"/>
    <w:rsid w:val="00857646"/>
    <w:rsid w:val="00857DF5"/>
    <w:rsid w:val="008607CB"/>
    <w:rsid w:val="0086211F"/>
    <w:rsid w:val="00863643"/>
    <w:rsid w:val="00864DBD"/>
    <w:rsid w:val="00867C1B"/>
    <w:rsid w:val="008755AA"/>
    <w:rsid w:val="0087724D"/>
    <w:rsid w:val="00883527"/>
    <w:rsid w:val="008932FF"/>
    <w:rsid w:val="00897082"/>
    <w:rsid w:val="008A1852"/>
    <w:rsid w:val="008A7804"/>
    <w:rsid w:val="008B27D0"/>
    <w:rsid w:val="008B460A"/>
    <w:rsid w:val="008B7A97"/>
    <w:rsid w:val="008C3F9A"/>
    <w:rsid w:val="008D5179"/>
    <w:rsid w:val="008D662C"/>
    <w:rsid w:val="008D6AA8"/>
    <w:rsid w:val="008E09C1"/>
    <w:rsid w:val="008E1C11"/>
    <w:rsid w:val="008E4A99"/>
    <w:rsid w:val="008F3333"/>
    <w:rsid w:val="009026A2"/>
    <w:rsid w:val="009165AA"/>
    <w:rsid w:val="009220FD"/>
    <w:rsid w:val="009248D9"/>
    <w:rsid w:val="00924DA7"/>
    <w:rsid w:val="00945EE6"/>
    <w:rsid w:val="009469FC"/>
    <w:rsid w:val="0095160A"/>
    <w:rsid w:val="0095284A"/>
    <w:rsid w:val="00955EB8"/>
    <w:rsid w:val="00962B4E"/>
    <w:rsid w:val="00974DA7"/>
    <w:rsid w:val="00987592"/>
    <w:rsid w:val="00994100"/>
    <w:rsid w:val="0099658A"/>
    <w:rsid w:val="009A0BC7"/>
    <w:rsid w:val="009A2DB5"/>
    <w:rsid w:val="009A70F1"/>
    <w:rsid w:val="009A79E7"/>
    <w:rsid w:val="009B2A93"/>
    <w:rsid w:val="009B3536"/>
    <w:rsid w:val="009B5253"/>
    <w:rsid w:val="009B64BD"/>
    <w:rsid w:val="009B68A2"/>
    <w:rsid w:val="009C48B3"/>
    <w:rsid w:val="009D35C1"/>
    <w:rsid w:val="009D3EFC"/>
    <w:rsid w:val="009D55FE"/>
    <w:rsid w:val="009E5FC8"/>
    <w:rsid w:val="009F0555"/>
    <w:rsid w:val="009F3267"/>
    <w:rsid w:val="009F3903"/>
    <w:rsid w:val="00A01E28"/>
    <w:rsid w:val="00A101A8"/>
    <w:rsid w:val="00A12EE3"/>
    <w:rsid w:val="00A16B7E"/>
    <w:rsid w:val="00A23582"/>
    <w:rsid w:val="00A322B2"/>
    <w:rsid w:val="00A36726"/>
    <w:rsid w:val="00A4064C"/>
    <w:rsid w:val="00A40792"/>
    <w:rsid w:val="00A41AFF"/>
    <w:rsid w:val="00A50898"/>
    <w:rsid w:val="00A5683F"/>
    <w:rsid w:val="00A56D41"/>
    <w:rsid w:val="00A65612"/>
    <w:rsid w:val="00A7036D"/>
    <w:rsid w:val="00A725DC"/>
    <w:rsid w:val="00A767BD"/>
    <w:rsid w:val="00A8364E"/>
    <w:rsid w:val="00A86F1C"/>
    <w:rsid w:val="00A9671A"/>
    <w:rsid w:val="00AB3C65"/>
    <w:rsid w:val="00AB5B87"/>
    <w:rsid w:val="00AC5E3F"/>
    <w:rsid w:val="00AD2AAE"/>
    <w:rsid w:val="00AD2F9C"/>
    <w:rsid w:val="00AD6D78"/>
    <w:rsid w:val="00AD7DD9"/>
    <w:rsid w:val="00AE3BDD"/>
    <w:rsid w:val="00AE7FCE"/>
    <w:rsid w:val="00AF64A9"/>
    <w:rsid w:val="00AF73FE"/>
    <w:rsid w:val="00B049E4"/>
    <w:rsid w:val="00B05A7B"/>
    <w:rsid w:val="00B061A5"/>
    <w:rsid w:val="00B072E8"/>
    <w:rsid w:val="00B11932"/>
    <w:rsid w:val="00B12966"/>
    <w:rsid w:val="00B200FD"/>
    <w:rsid w:val="00B27CBB"/>
    <w:rsid w:val="00B329FD"/>
    <w:rsid w:val="00B37225"/>
    <w:rsid w:val="00B37AF9"/>
    <w:rsid w:val="00B50692"/>
    <w:rsid w:val="00B64A37"/>
    <w:rsid w:val="00B65EF1"/>
    <w:rsid w:val="00B708D7"/>
    <w:rsid w:val="00B7123A"/>
    <w:rsid w:val="00B712A3"/>
    <w:rsid w:val="00B741C4"/>
    <w:rsid w:val="00B7712A"/>
    <w:rsid w:val="00B82436"/>
    <w:rsid w:val="00B83626"/>
    <w:rsid w:val="00B86ABA"/>
    <w:rsid w:val="00B874AF"/>
    <w:rsid w:val="00B92898"/>
    <w:rsid w:val="00B93E5D"/>
    <w:rsid w:val="00BA4339"/>
    <w:rsid w:val="00BA647E"/>
    <w:rsid w:val="00BB5562"/>
    <w:rsid w:val="00BC49A6"/>
    <w:rsid w:val="00BC7221"/>
    <w:rsid w:val="00BC7F0E"/>
    <w:rsid w:val="00BD2F29"/>
    <w:rsid w:val="00BE1143"/>
    <w:rsid w:val="00BF4FFC"/>
    <w:rsid w:val="00BF6012"/>
    <w:rsid w:val="00BF66CC"/>
    <w:rsid w:val="00BF7BC7"/>
    <w:rsid w:val="00C06283"/>
    <w:rsid w:val="00C078F3"/>
    <w:rsid w:val="00C16E8D"/>
    <w:rsid w:val="00C20E22"/>
    <w:rsid w:val="00C22627"/>
    <w:rsid w:val="00C235BA"/>
    <w:rsid w:val="00C25B50"/>
    <w:rsid w:val="00C271D7"/>
    <w:rsid w:val="00C34B4B"/>
    <w:rsid w:val="00C64D39"/>
    <w:rsid w:val="00C70674"/>
    <w:rsid w:val="00C70F2C"/>
    <w:rsid w:val="00C74D0A"/>
    <w:rsid w:val="00C82901"/>
    <w:rsid w:val="00C8503D"/>
    <w:rsid w:val="00C87551"/>
    <w:rsid w:val="00C95B88"/>
    <w:rsid w:val="00CA25B1"/>
    <w:rsid w:val="00CA4041"/>
    <w:rsid w:val="00CA4496"/>
    <w:rsid w:val="00CB32F4"/>
    <w:rsid w:val="00CB3A25"/>
    <w:rsid w:val="00CC6221"/>
    <w:rsid w:val="00CC651F"/>
    <w:rsid w:val="00CD3582"/>
    <w:rsid w:val="00CF230B"/>
    <w:rsid w:val="00D04C24"/>
    <w:rsid w:val="00D04CA2"/>
    <w:rsid w:val="00D11FF7"/>
    <w:rsid w:val="00D13A1C"/>
    <w:rsid w:val="00D1469F"/>
    <w:rsid w:val="00D159FD"/>
    <w:rsid w:val="00D16B56"/>
    <w:rsid w:val="00D3216C"/>
    <w:rsid w:val="00D3647A"/>
    <w:rsid w:val="00D427C7"/>
    <w:rsid w:val="00D67DBA"/>
    <w:rsid w:val="00D737DC"/>
    <w:rsid w:val="00D75AC8"/>
    <w:rsid w:val="00D76EFA"/>
    <w:rsid w:val="00D80FC0"/>
    <w:rsid w:val="00D81FF5"/>
    <w:rsid w:val="00D85A2D"/>
    <w:rsid w:val="00D86D52"/>
    <w:rsid w:val="00D97799"/>
    <w:rsid w:val="00D97DA2"/>
    <w:rsid w:val="00DA00E5"/>
    <w:rsid w:val="00DA41C2"/>
    <w:rsid w:val="00DC4BD7"/>
    <w:rsid w:val="00DC6681"/>
    <w:rsid w:val="00DC67BD"/>
    <w:rsid w:val="00DC69FC"/>
    <w:rsid w:val="00DD5FD3"/>
    <w:rsid w:val="00DD6CBE"/>
    <w:rsid w:val="00DE3CC9"/>
    <w:rsid w:val="00DE6BC5"/>
    <w:rsid w:val="00DF0A2E"/>
    <w:rsid w:val="00E06D2A"/>
    <w:rsid w:val="00E1553B"/>
    <w:rsid w:val="00E15AAF"/>
    <w:rsid w:val="00E22F07"/>
    <w:rsid w:val="00E23E7B"/>
    <w:rsid w:val="00E25EFF"/>
    <w:rsid w:val="00E266A1"/>
    <w:rsid w:val="00E3148D"/>
    <w:rsid w:val="00E471D7"/>
    <w:rsid w:val="00E472D0"/>
    <w:rsid w:val="00E47EB1"/>
    <w:rsid w:val="00E525F5"/>
    <w:rsid w:val="00E56FD6"/>
    <w:rsid w:val="00E65150"/>
    <w:rsid w:val="00E7246C"/>
    <w:rsid w:val="00E74D6E"/>
    <w:rsid w:val="00E85C61"/>
    <w:rsid w:val="00EA3AB3"/>
    <w:rsid w:val="00EA6152"/>
    <w:rsid w:val="00EA69EA"/>
    <w:rsid w:val="00EB5650"/>
    <w:rsid w:val="00EC0BC4"/>
    <w:rsid w:val="00EC3CFC"/>
    <w:rsid w:val="00EC7DC2"/>
    <w:rsid w:val="00ED61DA"/>
    <w:rsid w:val="00ED70DE"/>
    <w:rsid w:val="00EE2006"/>
    <w:rsid w:val="00EF15B8"/>
    <w:rsid w:val="00EF1CF3"/>
    <w:rsid w:val="00EF3CDA"/>
    <w:rsid w:val="00F01DD5"/>
    <w:rsid w:val="00F029A2"/>
    <w:rsid w:val="00F04400"/>
    <w:rsid w:val="00F049B6"/>
    <w:rsid w:val="00F11025"/>
    <w:rsid w:val="00F121C1"/>
    <w:rsid w:val="00F12C61"/>
    <w:rsid w:val="00F213B8"/>
    <w:rsid w:val="00F22D98"/>
    <w:rsid w:val="00F22EBC"/>
    <w:rsid w:val="00F25CD1"/>
    <w:rsid w:val="00F27A93"/>
    <w:rsid w:val="00F33C59"/>
    <w:rsid w:val="00F476CA"/>
    <w:rsid w:val="00F50E0F"/>
    <w:rsid w:val="00F5647D"/>
    <w:rsid w:val="00F75051"/>
    <w:rsid w:val="00F7652E"/>
    <w:rsid w:val="00F823C9"/>
    <w:rsid w:val="00FB0342"/>
    <w:rsid w:val="00FB26C3"/>
    <w:rsid w:val="00FB34F9"/>
    <w:rsid w:val="00FB7DA1"/>
    <w:rsid w:val="00FC4C17"/>
    <w:rsid w:val="00FD0799"/>
    <w:rsid w:val="00FD0E79"/>
    <w:rsid w:val="00FD1992"/>
    <w:rsid w:val="00FE2456"/>
    <w:rsid w:val="00FF109E"/>
    <w:rsid w:val="00FF55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semiHidden="0" w:uiPriority="0" w:unhideWhenUsed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List Number" w:locked="1" w:semiHidden="0" w:uiPriority="0" w:unhideWhenUsed="0"/>
    <w:lsdException w:name="List 4" w:locked="1" w:semiHidden="0" w:uiPriority="0" w:unhideWhenUsed="0"/>
    <w:lsdException w:name="List 5" w:locked="1" w:semiHidden="0" w:uiPriority="0" w:unhideWhenUsed="0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alutation" w:locked="1" w:semiHidden="0" w:uiPriority="0" w:unhideWhenUsed="0"/>
    <w:lsdException w:name="Date" w:locked="1" w:semiHidden="0" w:uiPriority="0" w:unhideWhenUsed="0"/>
    <w:lsdException w:name="Body Text First Indent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3EEC"/>
    <w:pPr>
      <w:jc w:val="both"/>
    </w:pPr>
    <w:rPr>
      <w:rFonts w:ascii="Arial" w:hAnsi="Arial" w:cs="Arial"/>
      <w:noProof/>
      <w:sz w:val="20"/>
      <w:szCs w:val="20"/>
    </w:rPr>
  </w:style>
  <w:style w:type="paragraph" w:styleId="Heading1">
    <w:name w:val="heading 1"/>
    <w:aliases w:val="Başlık 1 Char,1 Heading,baslık 1,Heading 1 Char"/>
    <w:basedOn w:val="Normal"/>
    <w:next w:val="Normal"/>
    <w:link w:val="Heading1Char1"/>
    <w:uiPriority w:val="99"/>
    <w:qFormat/>
    <w:rsid w:val="00974DA7"/>
    <w:pPr>
      <w:keepNext/>
      <w:tabs>
        <w:tab w:val="left" w:pos="567"/>
      </w:tabs>
      <w:overflowPunct w:val="0"/>
      <w:adjustRightInd w:val="0"/>
      <w:textAlignment w:val="baseline"/>
      <w:outlineLvl w:val="0"/>
    </w:pPr>
    <w:rPr>
      <w:rFonts w:eastAsia="SimSun"/>
      <w:b/>
      <w:bCs/>
      <w:sz w:val="28"/>
      <w:szCs w:val="2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D7237"/>
    <w:pPr>
      <w:keepNext/>
      <w:outlineLvl w:val="1"/>
    </w:pPr>
    <w:rPr>
      <w:rFonts w:eastAsia="SimSun"/>
      <w:b/>
      <w:bCs/>
      <w:sz w:val="24"/>
      <w:szCs w:val="24"/>
    </w:rPr>
  </w:style>
  <w:style w:type="paragraph" w:styleId="Heading3">
    <w:name w:val="heading 3"/>
    <w:aliases w:val="Heading 3 Char"/>
    <w:basedOn w:val="Normal"/>
    <w:next w:val="Normal"/>
    <w:link w:val="Heading3Char1"/>
    <w:uiPriority w:val="99"/>
    <w:qFormat/>
    <w:rsid w:val="00974DA7"/>
    <w:pPr>
      <w:keepNext/>
      <w:spacing w:before="240" w:after="60"/>
      <w:outlineLvl w:val="2"/>
    </w:pPr>
    <w:rPr>
      <w:b/>
      <w:bCs/>
      <w:noProof w:val="0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130AF"/>
    <w:pPr>
      <w:keepNext/>
      <w:spacing w:before="240" w:after="60"/>
      <w:outlineLvl w:val="3"/>
    </w:pPr>
    <w:rPr>
      <w:rFonts w:cs="Times New Roman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130AF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017D01"/>
    <w:pPr>
      <w:spacing w:before="240" w:after="60"/>
      <w:outlineLvl w:val="5"/>
    </w:pPr>
    <w:rPr>
      <w:rFonts w:ascii="Calibri" w:hAnsi="Calibri" w:cs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9B68A2"/>
    <w:pPr>
      <w:keepNext/>
      <w:outlineLvl w:val="6"/>
    </w:pPr>
    <w:rPr>
      <w:b/>
      <w:bCs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1">
    <w:name w:val="Heading 1 Char1"/>
    <w:aliases w:val="Başlık 1 Char Char,1 Heading Char,baslık 1 Char,Heading 1 Char Char"/>
    <w:basedOn w:val="DefaultParagraphFont"/>
    <w:link w:val="Heading1"/>
    <w:uiPriority w:val="9"/>
    <w:rsid w:val="009A1A44"/>
    <w:rPr>
      <w:rFonts w:asciiTheme="majorHAnsi" w:eastAsiaTheme="majorEastAsia" w:hAnsiTheme="majorHAnsi" w:cstheme="majorBidi"/>
      <w:b/>
      <w:bCs/>
      <w:noProof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A1A44"/>
    <w:rPr>
      <w:rFonts w:asciiTheme="majorHAnsi" w:eastAsiaTheme="majorEastAsia" w:hAnsiTheme="majorHAnsi" w:cstheme="majorBidi"/>
      <w:b/>
      <w:bCs/>
      <w:i/>
      <w:iCs/>
      <w:noProof/>
      <w:sz w:val="28"/>
      <w:szCs w:val="28"/>
    </w:rPr>
  </w:style>
  <w:style w:type="character" w:customStyle="1" w:styleId="Heading3Char1">
    <w:name w:val="Heading 3 Char1"/>
    <w:aliases w:val="Heading 3 Char Char"/>
    <w:basedOn w:val="DefaultParagraphFont"/>
    <w:link w:val="Heading3"/>
    <w:uiPriority w:val="99"/>
    <w:locked/>
    <w:rsid w:val="008755AA"/>
    <w:rPr>
      <w:rFonts w:ascii="Arial" w:hAnsi="Arial" w:cs="Arial"/>
      <w:b/>
      <w:bCs/>
      <w:sz w:val="22"/>
      <w:szCs w:val="22"/>
      <w:lang w:val="tr-TR" w:eastAsia="tr-TR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A1A44"/>
    <w:rPr>
      <w:rFonts w:asciiTheme="minorHAnsi" w:eastAsiaTheme="minorEastAsia" w:hAnsiTheme="minorHAnsi" w:cstheme="minorBidi"/>
      <w:b/>
      <w:bCs/>
      <w:noProof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A1A44"/>
    <w:rPr>
      <w:rFonts w:asciiTheme="minorHAnsi" w:eastAsiaTheme="minorEastAsia" w:hAnsiTheme="minorHAnsi" w:cstheme="minorBidi"/>
      <w:b/>
      <w:bCs/>
      <w:i/>
      <w:iCs/>
      <w:noProof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017D01"/>
    <w:rPr>
      <w:rFonts w:ascii="Calibri" w:hAnsi="Calibri" w:cs="Calibri"/>
      <w:b/>
      <w:bCs/>
      <w:noProof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A1A44"/>
    <w:rPr>
      <w:rFonts w:asciiTheme="minorHAnsi" w:eastAsiaTheme="minorEastAsia" w:hAnsiTheme="minorHAnsi" w:cstheme="minorBidi"/>
      <w:noProof/>
      <w:sz w:val="24"/>
      <w:szCs w:val="24"/>
    </w:rPr>
  </w:style>
  <w:style w:type="paragraph" w:styleId="TOC1">
    <w:name w:val="toc 1"/>
    <w:basedOn w:val="Normal"/>
    <w:next w:val="Normal"/>
    <w:autoRedefine/>
    <w:uiPriority w:val="99"/>
    <w:semiHidden/>
    <w:rsid w:val="00E1553B"/>
    <w:pPr>
      <w:tabs>
        <w:tab w:val="left" w:pos="567"/>
        <w:tab w:val="right" w:leader="dot" w:pos="9628"/>
      </w:tabs>
      <w:spacing w:before="60" w:after="60"/>
      <w:jc w:val="left"/>
    </w:pPr>
    <w:rPr>
      <w:b/>
      <w:bCs/>
      <w:lang w:val="en-AU"/>
    </w:rPr>
  </w:style>
  <w:style w:type="paragraph" w:styleId="TOC2">
    <w:name w:val="toc 2"/>
    <w:basedOn w:val="Normal"/>
    <w:next w:val="Normal"/>
    <w:autoRedefine/>
    <w:uiPriority w:val="99"/>
    <w:semiHidden/>
    <w:rsid w:val="00D75AC8"/>
    <w:pPr>
      <w:tabs>
        <w:tab w:val="left" w:pos="567"/>
        <w:tab w:val="right" w:leader="dot" w:pos="9628"/>
      </w:tabs>
      <w:ind w:left="198"/>
    </w:pPr>
    <w:rPr>
      <w:rFonts w:eastAsia="SimSun"/>
      <w:lang w:val="en-AU"/>
    </w:rPr>
  </w:style>
  <w:style w:type="paragraph" w:styleId="TOC3">
    <w:name w:val="toc 3"/>
    <w:basedOn w:val="Normal"/>
    <w:next w:val="Normal"/>
    <w:autoRedefine/>
    <w:uiPriority w:val="99"/>
    <w:semiHidden/>
    <w:rsid w:val="00484AA9"/>
    <w:pPr>
      <w:tabs>
        <w:tab w:val="right" w:leader="dot" w:pos="567"/>
      </w:tabs>
      <w:ind w:left="403"/>
    </w:pPr>
    <w:rPr>
      <w:rFonts w:eastAsia="SimSun"/>
      <w:kern w:val="20"/>
      <w:lang w:val="en-AU"/>
    </w:rPr>
  </w:style>
  <w:style w:type="paragraph" w:styleId="TOC4">
    <w:name w:val="toc 4"/>
    <w:basedOn w:val="Normal"/>
    <w:next w:val="Normal"/>
    <w:autoRedefine/>
    <w:uiPriority w:val="99"/>
    <w:semiHidden/>
    <w:rsid w:val="00C70674"/>
    <w:pPr>
      <w:ind w:left="600"/>
      <w:jc w:val="left"/>
    </w:pPr>
  </w:style>
  <w:style w:type="paragraph" w:styleId="TOC5">
    <w:name w:val="toc 5"/>
    <w:basedOn w:val="Normal"/>
    <w:next w:val="Normal"/>
    <w:autoRedefine/>
    <w:uiPriority w:val="99"/>
    <w:semiHidden/>
    <w:rsid w:val="00C70674"/>
    <w:pPr>
      <w:ind w:left="800"/>
      <w:jc w:val="left"/>
    </w:pPr>
  </w:style>
  <w:style w:type="paragraph" w:styleId="TOC9">
    <w:name w:val="toc 9"/>
    <w:basedOn w:val="Normal"/>
    <w:next w:val="Normal"/>
    <w:autoRedefine/>
    <w:uiPriority w:val="99"/>
    <w:semiHidden/>
    <w:rsid w:val="00C70674"/>
    <w:pPr>
      <w:ind w:left="1600"/>
      <w:jc w:val="left"/>
    </w:pPr>
  </w:style>
  <w:style w:type="paragraph" w:styleId="TOC8">
    <w:name w:val="toc 8"/>
    <w:basedOn w:val="Normal"/>
    <w:next w:val="Normal"/>
    <w:autoRedefine/>
    <w:uiPriority w:val="99"/>
    <w:semiHidden/>
    <w:rsid w:val="00C70674"/>
    <w:pPr>
      <w:ind w:left="1400"/>
      <w:jc w:val="left"/>
    </w:pPr>
  </w:style>
  <w:style w:type="paragraph" w:styleId="TOC7">
    <w:name w:val="toc 7"/>
    <w:basedOn w:val="Normal"/>
    <w:next w:val="Normal"/>
    <w:autoRedefine/>
    <w:uiPriority w:val="99"/>
    <w:semiHidden/>
    <w:rsid w:val="00C70674"/>
    <w:pPr>
      <w:ind w:left="1200"/>
      <w:jc w:val="left"/>
    </w:pPr>
  </w:style>
  <w:style w:type="paragraph" w:styleId="TOC6">
    <w:name w:val="toc 6"/>
    <w:basedOn w:val="Normal"/>
    <w:next w:val="Normal"/>
    <w:autoRedefine/>
    <w:uiPriority w:val="99"/>
    <w:semiHidden/>
    <w:rsid w:val="00C70674"/>
    <w:pPr>
      <w:ind w:left="1000"/>
      <w:jc w:val="left"/>
    </w:pPr>
  </w:style>
  <w:style w:type="paragraph" w:customStyle="1" w:styleId="StyleHeading1Characterscale84">
    <w:name w:val="Style Heading 1 + Character scale: 84%"/>
    <w:basedOn w:val="Heading1"/>
    <w:next w:val="Heading1"/>
    <w:uiPriority w:val="99"/>
    <w:rsid w:val="00191B57"/>
    <w:rPr>
      <w:w w:val="84"/>
    </w:rPr>
  </w:style>
  <w:style w:type="paragraph" w:customStyle="1" w:styleId="Style1">
    <w:name w:val="Style1"/>
    <w:basedOn w:val="Heading2"/>
    <w:next w:val="TOC2"/>
    <w:uiPriority w:val="99"/>
    <w:rsid w:val="00A4064C"/>
    <w:pPr>
      <w:tabs>
        <w:tab w:val="left" w:pos="567"/>
      </w:tabs>
    </w:pPr>
  </w:style>
  <w:style w:type="paragraph" w:customStyle="1" w:styleId="StyleHeading3">
    <w:name w:val="Style Heading 3"/>
    <w:aliases w:val="Başlık 3 Char1 + (Latin) 10 pt"/>
    <w:basedOn w:val="Heading3"/>
    <w:uiPriority w:val="99"/>
    <w:rsid w:val="00555F7C"/>
  </w:style>
  <w:style w:type="paragraph" w:styleId="Footer">
    <w:name w:val="footer"/>
    <w:basedOn w:val="Normal"/>
    <w:link w:val="FooterChar"/>
    <w:uiPriority w:val="99"/>
    <w:rsid w:val="006D567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A1A44"/>
    <w:rPr>
      <w:rFonts w:ascii="Arial" w:hAnsi="Arial" w:cs="Arial"/>
      <w:noProof/>
      <w:sz w:val="20"/>
      <w:szCs w:val="20"/>
    </w:rPr>
  </w:style>
  <w:style w:type="paragraph" w:styleId="Header">
    <w:name w:val="header"/>
    <w:basedOn w:val="Normal"/>
    <w:link w:val="HeaderChar"/>
    <w:uiPriority w:val="99"/>
    <w:rsid w:val="006D567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FF5552"/>
    <w:rPr>
      <w:rFonts w:ascii="Arial" w:hAnsi="Arial" w:cs="Arial"/>
      <w:noProof/>
      <w:sz w:val="24"/>
      <w:szCs w:val="24"/>
    </w:rPr>
  </w:style>
  <w:style w:type="paragraph" w:styleId="NormalWeb">
    <w:name w:val="Normal (Web)"/>
    <w:basedOn w:val="Normal"/>
    <w:uiPriority w:val="99"/>
    <w:rsid w:val="00E56FD6"/>
  </w:style>
  <w:style w:type="paragraph" w:customStyle="1" w:styleId="StyleHeading2Left">
    <w:name w:val="Style Heading 2 + Left"/>
    <w:basedOn w:val="Heading2"/>
    <w:uiPriority w:val="99"/>
    <w:rsid w:val="00F04400"/>
    <w:pPr>
      <w:widowControl w:val="0"/>
      <w:autoSpaceDE w:val="0"/>
      <w:autoSpaceDN w:val="0"/>
      <w:adjustRightInd w:val="0"/>
      <w:jc w:val="left"/>
    </w:pPr>
  </w:style>
  <w:style w:type="paragraph" w:customStyle="1" w:styleId="StyleComplex10ptLatinBoldCentered">
    <w:name w:val="Style (Complex) 10 pt (Latin) Bold Centered"/>
    <w:basedOn w:val="Normal"/>
    <w:next w:val="Normal"/>
    <w:uiPriority w:val="99"/>
    <w:rsid w:val="0015407B"/>
    <w:pPr>
      <w:jc w:val="center"/>
    </w:pPr>
    <w:rPr>
      <w:b/>
      <w:bCs/>
    </w:rPr>
  </w:style>
  <w:style w:type="paragraph" w:customStyle="1" w:styleId="Style2">
    <w:name w:val="Style2"/>
    <w:basedOn w:val="Normal"/>
    <w:uiPriority w:val="99"/>
    <w:rsid w:val="005E7B48"/>
  </w:style>
  <w:style w:type="paragraph" w:customStyle="1" w:styleId="StyleStil5CharJustified">
    <w:name w:val="Style Stil5 Char + Justified"/>
    <w:basedOn w:val="Normal"/>
    <w:next w:val="Normal"/>
    <w:uiPriority w:val="99"/>
    <w:rsid w:val="00132BAE"/>
  </w:style>
  <w:style w:type="paragraph" w:customStyle="1" w:styleId="StyleStil5CharBoldJustified">
    <w:name w:val="Style Stil5 Char + Bold Justified"/>
    <w:basedOn w:val="Normal"/>
    <w:next w:val="Normal"/>
    <w:uiPriority w:val="99"/>
    <w:rsid w:val="00132BAE"/>
  </w:style>
  <w:style w:type="paragraph" w:customStyle="1" w:styleId="StyleHeading1">
    <w:name w:val="Style Heading 1"/>
    <w:aliases w:val="Başlık 1 Char + Arial"/>
    <w:basedOn w:val="Normal"/>
    <w:uiPriority w:val="99"/>
    <w:rsid w:val="00132BAE"/>
    <w:pPr>
      <w:jc w:val="left"/>
    </w:pPr>
  </w:style>
  <w:style w:type="paragraph" w:customStyle="1" w:styleId="StyleStyle2Justified">
    <w:name w:val="Style Style2 + Justified"/>
    <w:basedOn w:val="Normal"/>
    <w:next w:val="Normal"/>
    <w:uiPriority w:val="99"/>
    <w:rsid w:val="00132BAE"/>
  </w:style>
  <w:style w:type="paragraph" w:customStyle="1" w:styleId="StyleStyle2Centered">
    <w:name w:val="Style Style2 + Centered"/>
    <w:basedOn w:val="Normal"/>
    <w:next w:val="Normal"/>
    <w:uiPriority w:val="99"/>
    <w:rsid w:val="00132BAE"/>
    <w:pPr>
      <w:jc w:val="center"/>
    </w:pPr>
  </w:style>
  <w:style w:type="paragraph" w:customStyle="1" w:styleId="StyleStyle2BoldJustified">
    <w:name w:val="Style Style2 + Bold Justified"/>
    <w:basedOn w:val="Normal"/>
    <w:next w:val="Normal"/>
    <w:uiPriority w:val="99"/>
    <w:rsid w:val="00132BAE"/>
    <w:rPr>
      <w:b/>
      <w:bCs/>
    </w:rPr>
  </w:style>
  <w:style w:type="paragraph" w:customStyle="1" w:styleId="StyleHeading2Arial">
    <w:name w:val="Style Heading 2 + Arial"/>
    <w:basedOn w:val="Heading2"/>
    <w:uiPriority w:val="99"/>
    <w:rsid w:val="00C271D7"/>
  </w:style>
  <w:style w:type="paragraph" w:customStyle="1" w:styleId="StyleHeading211pt">
    <w:name w:val="Style Heading 2 + 11 pt"/>
    <w:basedOn w:val="Heading2"/>
    <w:uiPriority w:val="99"/>
    <w:rsid w:val="003F6E09"/>
  </w:style>
  <w:style w:type="paragraph" w:customStyle="1" w:styleId="StyleHeading2Expandedby05pt">
    <w:name w:val="Style Heading 2 + Expanded by  05 pt"/>
    <w:basedOn w:val="Heading2"/>
    <w:uiPriority w:val="99"/>
    <w:rsid w:val="002E27FD"/>
    <w:pPr>
      <w:spacing w:before="240" w:after="60"/>
    </w:pPr>
    <w:rPr>
      <w:rFonts w:eastAsia="Times New Roman"/>
      <w:color w:val="000000"/>
      <w:spacing w:val="10"/>
    </w:rPr>
  </w:style>
  <w:style w:type="paragraph" w:customStyle="1" w:styleId="StyleHeading2">
    <w:name w:val="Style Heading 2"/>
    <w:aliases w:val="Başlık 2 Char + Arial"/>
    <w:basedOn w:val="Heading2"/>
    <w:uiPriority w:val="99"/>
    <w:rsid w:val="00645CF9"/>
  </w:style>
  <w:style w:type="paragraph" w:customStyle="1" w:styleId="StyleHeading212ptJustifiedLeft0cm">
    <w:name w:val="Style Heading 2 + 12 pt Justified Left:  0 cm"/>
    <w:basedOn w:val="Heading2"/>
    <w:uiPriority w:val="99"/>
    <w:rsid w:val="0019077F"/>
    <w:pPr>
      <w:ind w:right="506"/>
    </w:pPr>
  </w:style>
  <w:style w:type="paragraph" w:customStyle="1" w:styleId="Style">
    <w:name w:val="Style"/>
    <w:basedOn w:val="Normal"/>
    <w:uiPriority w:val="99"/>
    <w:rsid w:val="00A16B7E"/>
    <w:pPr>
      <w:spacing w:line="200" w:lineRule="exact"/>
    </w:pPr>
    <w:rPr>
      <w:lang w:eastAsia="zh-CN"/>
    </w:rPr>
  </w:style>
  <w:style w:type="paragraph" w:customStyle="1" w:styleId="StyleHeading3BlackAfter0pt">
    <w:name w:val="Style Heading 3 + Black After:  0 pt"/>
    <w:basedOn w:val="Heading3"/>
    <w:uiPriority w:val="99"/>
    <w:rsid w:val="00D16B56"/>
    <w:pPr>
      <w:tabs>
        <w:tab w:val="left" w:pos="340"/>
        <w:tab w:val="left" w:pos="680"/>
      </w:tabs>
    </w:pPr>
    <w:rPr>
      <w:color w:val="000000"/>
      <w:lang w:val="en-AU" w:eastAsia="zh-CN"/>
    </w:rPr>
  </w:style>
  <w:style w:type="character" w:customStyle="1" w:styleId="StyleArial14ptBold">
    <w:name w:val="Style Arial 14 pt Bold"/>
    <w:uiPriority w:val="99"/>
    <w:rsid w:val="00D13A1C"/>
    <w:rPr>
      <w:rFonts w:ascii="Arial" w:hAnsi="Arial" w:cs="Arial"/>
      <w:b/>
      <w:bCs/>
      <w:sz w:val="28"/>
      <w:szCs w:val="28"/>
    </w:rPr>
  </w:style>
  <w:style w:type="paragraph" w:customStyle="1" w:styleId="StyleHeading212pt">
    <w:name w:val="Style Heading 2 + 12 pt"/>
    <w:basedOn w:val="Heading2"/>
    <w:uiPriority w:val="99"/>
    <w:rsid w:val="003F6E09"/>
    <w:pPr>
      <w:jc w:val="left"/>
    </w:pPr>
  </w:style>
  <w:style w:type="paragraph" w:customStyle="1" w:styleId="StyleHeading311ptJustifiedBefore12ptAfter3pt">
    <w:name w:val="Style Heading 3 + 11 pt Justified Before:  12 pt After:  3 pt"/>
    <w:basedOn w:val="Heading3"/>
    <w:uiPriority w:val="99"/>
    <w:rsid w:val="00955EB8"/>
    <w:rPr>
      <w:lang w:val="en-US"/>
    </w:rPr>
  </w:style>
  <w:style w:type="paragraph" w:customStyle="1" w:styleId="StyleHeading2Black">
    <w:name w:val="Style Heading 2 + Black"/>
    <w:basedOn w:val="Heading2"/>
    <w:uiPriority w:val="99"/>
    <w:rsid w:val="00496A9E"/>
    <w:rPr>
      <w:color w:val="000000"/>
    </w:rPr>
  </w:style>
  <w:style w:type="paragraph" w:customStyle="1" w:styleId="StyleArial14ptBoldJustified">
    <w:name w:val="Style Arial 14 pt Bold Justified"/>
    <w:basedOn w:val="Normal"/>
    <w:uiPriority w:val="99"/>
    <w:rsid w:val="00191B57"/>
    <w:rPr>
      <w:b/>
      <w:bCs/>
      <w:sz w:val="28"/>
      <w:szCs w:val="28"/>
      <w:lang w:val="en-US" w:eastAsia="en-US"/>
    </w:rPr>
  </w:style>
  <w:style w:type="paragraph" w:customStyle="1" w:styleId="Style14ptBoldCentered">
    <w:name w:val="Style 14 pt Bold Centered"/>
    <w:basedOn w:val="Normal"/>
    <w:uiPriority w:val="99"/>
    <w:rsid w:val="008B27D0"/>
    <w:pPr>
      <w:jc w:val="center"/>
    </w:pPr>
    <w:rPr>
      <w:b/>
      <w:bCs/>
    </w:rPr>
  </w:style>
  <w:style w:type="paragraph" w:customStyle="1" w:styleId="StyleHeading211pt1">
    <w:name w:val="Style Heading 2 + 11 pt1"/>
    <w:basedOn w:val="Heading2"/>
    <w:uiPriority w:val="99"/>
    <w:rsid w:val="00C87551"/>
    <w:rPr>
      <w:sz w:val="22"/>
      <w:szCs w:val="22"/>
    </w:rPr>
  </w:style>
  <w:style w:type="paragraph" w:customStyle="1" w:styleId="StyleHeading211pt2">
    <w:name w:val="Style Heading 2 + 11 pt2"/>
    <w:basedOn w:val="Heading2"/>
    <w:uiPriority w:val="99"/>
    <w:rsid w:val="002773BC"/>
  </w:style>
  <w:style w:type="paragraph" w:customStyle="1" w:styleId="StyleHeading2Italic">
    <w:name w:val="Style Heading 2 + Italic"/>
    <w:basedOn w:val="Heading2"/>
    <w:uiPriority w:val="99"/>
    <w:rsid w:val="006B48C5"/>
  </w:style>
  <w:style w:type="paragraph" w:customStyle="1" w:styleId="StyleBoldJustified">
    <w:name w:val="Style Bold Justified"/>
    <w:basedOn w:val="Normal"/>
    <w:uiPriority w:val="99"/>
    <w:rsid w:val="00534E8B"/>
  </w:style>
  <w:style w:type="character" w:customStyle="1" w:styleId="StyleBold">
    <w:name w:val="Style Bold"/>
    <w:basedOn w:val="DefaultParagraphFont"/>
    <w:uiPriority w:val="99"/>
    <w:rsid w:val="00534E8B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7130AF"/>
    <w:rPr>
      <w:b/>
      <w:bCs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9A1A44"/>
    <w:rPr>
      <w:rFonts w:ascii="Arial" w:hAnsi="Arial" w:cs="Arial"/>
      <w:noProof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5F74F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1A44"/>
    <w:rPr>
      <w:noProof/>
      <w:sz w:val="0"/>
      <w:szCs w:val="0"/>
    </w:rPr>
  </w:style>
  <w:style w:type="table" w:styleId="TableGrid">
    <w:name w:val="Table Grid"/>
    <w:basedOn w:val="TableNormal"/>
    <w:uiPriority w:val="99"/>
    <w:rsid w:val="005D69F5"/>
    <w:pPr>
      <w:jc w:val="both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081544"/>
    <w:rPr>
      <w:rFonts w:cs="Times New Roman"/>
      <w:color w:val="0000FF"/>
      <w:u w:val="none"/>
      <w:effect w:val="none"/>
    </w:rPr>
  </w:style>
  <w:style w:type="paragraph" w:styleId="BodyTextIndent2">
    <w:name w:val="Body Text Indent 2"/>
    <w:basedOn w:val="Normal"/>
    <w:link w:val="BodyTextIndent2Char"/>
    <w:uiPriority w:val="99"/>
    <w:rsid w:val="0019492E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19492E"/>
    <w:rPr>
      <w:rFonts w:ascii="Arial" w:hAnsi="Arial" w:cs="Arial"/>
      <w:noProof/>
    </w:rPr>
  </w:style>
  <w:style w:type="paragraph" w:styleId="BodyTextIndent">
    <w:name w:val="Body Text Indent"/>
    <w:basedOn w:val="Normal"/>
    <w:link w:val="BodyTextIndentChar"/>
    <w:uiPriority w:val="99"/>
    <w:rsid w:val="00017D01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017D01"/>
    <w:rPr>
      <w:rFonts w:ascii="Arial" w:hAnsi="Arial" w:cs="Arial"/>
      <w:noProof/>
    </w:rPr>
  </w:style>
  <w:style w:type="paragraph" w:styleId="ListParagraph">
    <w:name w:val="List Paragraph"/>
    <w:basedOn w:val="Normal"/>
    <w:uiPriority w:val="99"/>
    <w:qFormat/>
    <w:rsid w:val="009D3EFC"/>
    <w:pPr>
      <w:ind w:left="720"/>
    </w:pPr>
    <w:rPr>
      <w:noProof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2036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2036396">
          <w:marLeft w:val="0"/>
          <w:marRight w:val="4200"/>
          <w:marTop w:val="0"/>
          <w:marBottom w:val="0"/>
          <w:divBdr>
            <w:top w:val="none" w:sz="0" w:space="0" w:color="ECE2BF"/>
            <w:left w:val="none" w:sz="0" w:space="15" w:color="ECE2BF"/>
            <w:bottom w:val="none" w:sz="0" w:space="0" w:color="ECE2BF"/>
            <w:right w:val="none" w:sz="0" w:space="15" w:color="ECE2BF"/>
          </w:divBdr>
        </w:div>
      </w:divsChild>
    </w:div>
    <w:div w:id="15520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036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2</Pages>
  <Words>537</Words>
  <Characters>3519</Characters>
  <Application>Microsoft Office Outlook</Application>
  <DocSecurity>0</DocSecurity>
  <Lines>0</Lines>
  <Paragraphs>0</Paragraphs>
  <ScaleCrop>false</ScaleCrop>
  <Company>tse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ayinilmez</dc:creator>
  <cp:keywords/>
  <dc:description/>
  <cp:lastModifiedBy>fundaa</cp:lastModifiedBy>
  <cp:revision>2</cp:revision>
  <cp:lastPrinted>2013-11-27T17:38:00Z</cp:lastPrinted>
  <dcterms:created xsi:type="dcterms:W3CDTF">2014-11-03T13:32:00Z</dcterms:created>
  <dcterms:modified xsi:type="dcterms:W3CDTF">2014-11-03T13:32:00Z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1877651230</vt:i4>
  </property>
  <property fmtid="{D5CDD505-2E9C-101B-9397-08002B2CF9AE}" pid="3" name="_EmailSubject">
    <vt:lpwstr>TS_1466_tst_T1_73785.doc</vt:lpwstr>
  </property>
  <property fmtid="{D5CDD505-2E9C-101B-9397-08002B2CF9AE}" pid="4" name="_AuthorEmail">
    <vt:lpwstr>ziraat.hg@tse.org.tr</vt:lpwstr>
  </property>
  <property fmtid="{D5CDD505-2E9C-101B-9397-08002B2CF9AE}" pid="5" name="_AuthorEmailDisplayName">
    <vt:lpwstr>TSE-Ziraat İhtisas Grubu</vt:lpwstr>
  </property>
  <property fmtid="{D5CDD505-2E9C-101B-9397-08002B2CF9AE}" pid="6" name="_ReviewingToolsShownOnce">
    <vt:lpwstr/>
  </property>
</Properties>
</file>