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F0F" w:rsidRPr="00CE1320" w:rsidRDefault="00636F0F"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636F0F" w:rsidRPr="00F5464F" w:rsidRDefault="00636F0F" w:rsidP="00B64CD8">
                  <w:pPr>
                    <w:pStyle w:val="Heading1"/>
                    <w:ind w:left="426"/>
                  </w:pPr>
                </w:p>
                <w:p w:rsidR="00636F0F" w:rsidRDefault="00636F0F" w:rsidP="00B64CD8">
                  <w:pPr>
                    <w:rPr>
                      <w:b/>
                      <w:bCs/>
                    </w:rPr>
                  </w:pPr>
                  <w:ins w:id="0" w:author="fundaa" w:date="2014-11-05T14:58:00Z">
                    <w:r w:rsidRPr="00865608">
                      <w:rPr>
                        <w:b/>
                        <w:bCs/>
                        <w:rPrChange w:id="1" w:author="fundaa" w:date="2014-11-05T14:58: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1.5pt" o:ole="" fillcolor="window">
                          <v:imagedata r:id="rId7" o:title=""/>
                        </v:shape>
                        <o:OLEObject Type="Embed" ProgID="Word.Picture.8" ShapeID="_x0000_i1027" DrawAspect="Content" ObjectID="_1476704674" r:id="rId8"/>
                      </w:object>
                    </w:r>
                  </w:ins>
                  <w:ins w:id="2" w:author="fundaa" w:date="2014-11-05T14:58:00Z">
                    <w:r w:rsidRPr="004D4888">
                      <w:rPr>
                        <w:b/>
                        <w:bCs/>
                        <w:rPrChange w:id="3" w:author="fundaa" w:date="2014-11-05T14:58: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675" r:id="rId10"/>
                      </w:object>
                    </w:r>
                  </w:ins>
                </w:p>
                <w:p w:rsidR="00636F0F" w:rsidRDefault="00636F0F" w:rsidP="00B64CD8">
                  <w:pPr>
                    <w:rPr>
                      <w:b/>
                      <w:bCs/>
                    </w:rPr>
                  </w:pPr>
                </w:p>
                <w:p w:rsidR="00636F0F" w:rsidRDefault="00636F0F" w:rsidP="00B64CD8">
                  <w:pPr>
                    <w:rPr>
                      <w:b/>
                      <w:bCs/>
                    </w:rPr>
                  </w:pPr>
                </w:p>
                <w:p w:rsidR="00636F0F" w:rsidRPr="00865608" w:rsidRDefault="00636F0F" w:rsidP="00B64CD8">
                  <w:pPr>
                    <w:rPr>
                      <w:b/>
                      <w:bCs/>
                    </w:rPr>
                  </w:pPr>
                </w:p>
                <w:p w:rsidR="00636F0F" w:rsidRPr="00865608" w:rsidRDefault="00636F0F" w:rsidP="00B64CD8">
                  <w:pPr>
                    <w:rPr>
                      <w:b/>
                      <w:bCs/>
                    </w:rPr>
                  </w:pPr>
                </w:p>
                <w:p w:rsidR="00636F0F" w:rsidRPr="00865608" w:rsidRDefault="00636F0F" w:rsidP="00B64CD8"/>
                <w:tbl>
                  <w:tblPr>
                    <w:tblW w:w="0" w:type="auto"/>
                    <w:tblInd w:w="-106" w:type="dxa"/>
                    <w:tblLayout w:type="fixed"/>
                    <w:tblLook w:val="0000"/>
                  </w:tblPr>
                  <w:tblGrid>
                    <w:gridCol w:w="4458"/>
                  </w:tblGrid>
                  <w:tr w:rsidR="00636F0F" w:rsidRPr="00865608">
                    <w:trPr>
                      <w:cantSplit/>
                      <w:trHeight w:val="282"/>
                    </w:trPr>
                    <w:tc>
                      <w:tcPr>
                        <w:tcW w:w="4458" w:type="dxa"/>
                      </w:tcPr>
                      <w:p w:rsidR="00636F0F" w:rsidRPr="00601958" w:rsidRDefault="00636F0F" w:rsidP="005653A1">
                        <w:pPr>
                          <w:jc w:val="right"/>
                          <w:rPr>
                            <w:b/>
                            <w:bCs/>
                            <w:sz w:val="44"/>
                            <w:szCs w:val="44"/>
                          </w:rPr>
                        </w:pPr>
                        <w:r w:rsidRPr="00601958">
                          <w:rPr>
                            <w:b/>
                            <w:bCs/>
                            <w:sz w:val="44"/>
                            <w:szCs w:val="44"/>
                          </w:rPr>
                          <w:t xml:space="preserve">tst </w:t>
                        </w:r>
                        <w:r w:rsidRPr="006E7829">
                          <w:rPr>
                            <w:b/>
                            <w:bCs/>
                            <w:sz w:val="44"/>
                            <w:szCs w:val="44"/>
                          </w:rPr>
                          <w:t>1</w:t>
                        </w:r>
                        <w:r>
                          <w:rPr>
                            <w:b/>
                            <w:bCs/>
                            <w:sz w:val="44"/>
                            <w:szCs w:val="44"/>
                          </w:rPr>
                          <w:t>0436</w:t>
                        </w:r>
                      </w:p>
                    </w:tc>
                  </w:tr>
                  <w:tr w:rsidR="00636F0F" w:rsidRPr="00DF2760">
                    <w:trPr>
                      <w:cantSplit/>
                      <w:trHeight w:val="281"/>
                    </w:trPr>
                    <w:tc>
                      <w:tcPr>
                        <w:tcW w:w="4458" w:type="dxa"/>
                      </w:tcPr>
                      <w:p w:rsidR="00636F0F" w:rsidRPr="00744F93" w:rsidRDefault="00636F0F" w:rsidP="009858F1">
                        <w:pPr>
                          <w:jc w:val="right"/>
                          <w:rPr>
                            <w:sz w:val="24"/>
                            <w:szCs w:val="24"/>
                          </w:rPr>
                        </w:pPr>
                        <w:r w:rsidRPr="00744F93">
                          <w:rPr>
                            <w:sz w:val="24"/>
                            <w:szCs w:val="24"/>
                          </w:rPr>
                          <w:t>Revizyon</w:t>
                        </w:r>
                      </w:p>
                    </w:tc>
                  </w:tr>
                  <w:tr w:rsidR="00636F0F" w:rsidRPr="00865608">
                    <w:trPr>
                      <w:cantSplit/>
                      <w:trHeight w:val="281"/>
                    </w:trPr>
                    <w:tc>
                      <w:tcPr>
                        <w:tcW w:w="4458" w:type="dxa"/>
                      </w:tcPr>
                      <w:p w:rsidR="00636F0F" w:rsidRPr="00865608" w:rsidRDefault="00636F0F">
                        <w:pPr>
                          <w:jc w:val="right"/>
                        </w:pPr>
                      </w:p>
                    </w:tc>
                  </w:tr>
                  <w:tr w:rsidR="00636F0F" w:rsidRPr="00865608">
                    <w:trPr>
                      <w:cantSplit/>
                      <w:trHeight w:val="281"/>
                    </w:trPr>
                    <w:tc>
                      <w:tcPr>
                        <w:tcW w:w="4458" w:type="dxa"/>
                      </w:tcPr>
                      <w:p w:rsidR="00636F0F" w:rsidRPr="00865608" w:rsidRDefault="00636F0F">
                        <w:pPr>
                          <w:jc w:val="right"/>
                        </w:pPr>
                      </w:p>
                    </w:tc>
                  </w:tr>
                  <w:tr w:rsidR="00636F0F" w:rsidRPr="00865608">
                    <w:trPr>
                      <w:cantSplit/>
                      <w:trHeight w:val="281"/>
                    </w:trPr>
                    <w:tc>
                      <w:tcPr>
                        <w:tcW w:w="4458" w:type="dxa"/>
                      </w:tcPr>
                      <w:p w:rsidR="00636F0F" w:rsidRPr="00865608" w:rsidRDefault="00636F0F" w:rsidP="008C2259"/>
                    </w:tc>
                  </w:tr>
                  <w:tr w:rsidR="00636F0F" w:rsidRPr="00865608">
                    <w:trPr>
                      <w:cantSplit/>
                      <w:trHeight w:val="281"/>
                    </w:trPr>
                    <w:tc>
                      <w:tcPr>
                        <w:tcW w:w="4458" w:type="dxa"/>
                      </w:tcPr>
                      <w:p w:rsidR="00636F0F" w:rsidRPr="00865608" w:rsidRDefault="00636F0F">
                        <w:pPr>
                          <w:jc w:val="right"/>
                        </w:pPr>
                      </w:p>
                    </w:tc>
                  </w:tr>
                  <w:tr w:rsidR="00636F0F" w:rsidRPr="00EA4656">
                    <w:trPr>
                      <w:cantSplit/>
                      <w:trHeight w:val="281"/>
                    </w:trPr>
                    <w:tc>
                      <w:tcPr>
                        <w:tcW w:w="4458" w:type="dxa"/>
                      </w:tcPr>
                      <w:p w:rsidR="00636F0F" w:rsidRPr="00675BCD" w:rsidRDefault="00636F0F" w:rsidP="008C2259">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636F0F" w:rsidRPr="00865608" w:rsidRDefault="00636F0F" w:rsidP="00B64CD8"/>
                <w:p w:rsidR="00636F0F" w:rsidRPr="00865608" w:rsidRDefault="00636F0F"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636F0F" w:rsidRPr="00865608">
                    <w:trPr>
                      <w:cantSplit/>
                      <w:trHeight w:val="264"/>
                    </w:trPr>
                    <w:tc>
                      <w:tcPr>
                        <w:tcW w:w="7938" w:type="dxa"/>
                        <w:tcBorders>
                          <w:top w:val="thickThinSmallGap" w:sz="24" w:space="0" w:color="auto"/>
                        </w:tcBorders>
                      </w:tcPr>
                      <w:p w:rsidR="00636F0F" w:rsidRPr="00865608" w:rsidRDefault="00636F0F"/>
                    </w:tc>
                  </w:tr>
                  <w:tr w:rsidR="00636F0F" w:rsidRPr="00865608">
                    <w:trPr>
                      <w:cantSplit/>
                      <w:trHeight w:val="264"/>
                    </w:trPr>
                    <w:tc>
                      <w:tcPr>
                        <w:tcW w:w="7938" w:type="dxa"/>
                      </w:tcPr>
                      <w:p w:rsidR="00636F0F" w:rsidRPr="00865608" w:rsidRDefault="00636F0F"/>
                    </w:tc>
                  </w:tr>
                  <w:tr w:rsidR="00636F0F" w:rsidRPr="00865608">
                    <w:trPr>
                      <w:cantSplit/>
                      <w:trHeight w:val="1467"/>
                    </w:trPr>
                    <w:tc>
                      <w:tcPr>
                        <w:tcW w:w="7938" w:type="dxa"/>
                        <w:tcBorders>
                          <w:bottom w:val="nil"/>
                        </w:tcBorders>
                      </w:tcPr>
                      <w:p w:rsidR="00636F0F" w:rsidRDefault="00636F0F" w:rsidP="008C2259">
                        <w:pPr>
                          <w:tabs>
                            <w:tab w:val="left" w:pos="1701"/>
                            <w:tab w:val="left" w:pos="5670"/>
                          </w:tabs>
                          <w:rPr>
                            <w:b/>
                            <w:bCs/>
                            <w:color w:val="000000"/>
                            <w:sz w:val="28"/>
                            <w:szCs w:val="28"/>
                          </w:rPr>
                        </w:pPr>
                        <w:r>
                          <w:rPr>
                            <w:b/>
                            <w:bCs/>
                            <w:sz w:val="28"/>
                            <w:szCs w:val="28"/>
                          </w:rPr>
                          <w:t>HAYVAN YEMLERİ - GEBE KEÇİ YEMİ</w:t>
                        </w:r>
                      </w:p>
                      <w:p w:rsidR="00636F0F" w:rsidRDefault="00636F0F" w:rsidP="008C2259">
                        <w:pPr>
                          <w:tabs>
                            <w:tab w:val="left" w:pos="1701"/>
                            <w:tab w:val="left" w:pos="5670"/>
                          </w:tabs>
                          <w:rPr>
                            <w:b/>
                            <w:bCs/>
                            <w:color w:val="000000"/>
                            <w:sz w:val="28"/>
                            <w:szCs w:val="28"/>
                          </w:rPr>
                        </w:pPr>
                      </w:p>
                      <w:p w:rsidR="00636F0F" w:rsidRPr="00CE1320" w:rsidRDefault="00636F0F" w:rsidP="008C2259">
                        <w:r w:rsidRPr="000840DA">
                          <w:rPr>
                            <w:color w:val="000000"/>
                            <w:sz w:val="28"/>
                            <w:szCs w:val="28"/>
                          </w:rPr>
                          <w:t>Animal feed - Pregnanat goat feed</w:t>
                        </w:r>
                      </w:p>
                      <w:p w:rsidR="00636F0F" w:rsidRPr="00865608" w:rsidRDefault="00636F0F" w:rsidP="008C2259">
                        <w:pPr>
                          <w:rPr>
                            <w:b/>
                            <w:bCs/>
                            <w:sz w:val="28"/>
                            <w:szCs w:val="28"/>
                          </w:rPr>
                        </w:pPr>
                      </w:p>
                    </w:tc>
                  </w:tr>
                </w:tbl>
                <w:p w:rsidR="00636F0F" w:rsidRPr="00865608" w:rsidRDefault="00636F0F" w:rsidP="00B64CD8"/>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1701"/>
                      <w:tab w:val="left" w:pos="5670"/>
                    </w:tabs>
                    <w:rPr>
                      <w:b/>
                      <w:bCs/>
                    </w:rPr>
                  </w:pPr>
                </w:p>
                <w:p w:rsidR="00636F0F" w:rsidRDefault="00636F0F" w:rsidP="00B64CD8">
                  <w:pPr>
                    <w:tabs>
                      <w:tab w:val="left" w:pos="7938"/>
                    </w:tabs>
                    <w:jc w:val="both"/>
                    <w:rPr>
                      <w:b/>
                      <w:bCs/>
                    </w:rPr>
                  </w:pPr>
                </w:p>
                <w:tbl>
                  <w:tblPr>
                    <w:tblW w:w="0" w:type="auto"/>
                    <w:tblInd w:w="-106" w:type="dxa"/>
                    <w:tblLayout w:type="fixed"/>
                    <w:tblLook w:val="0000"/>
                  </w:tblPr>
                  <w:tblGrid>
                    <w:gridCol w:w="2268"/>
                  </w:tblGrid>
                  <w:tr w:rsidR="00636F0F" w:rsidRPr="006D4025">
                    <w:tc>
                      <w:tcPr>
                        <w:tcW w:w="2268" w:type="dxa"/>
                      </w:tcPr>
                      <w:p w:rsidR="00636F0F" w:rsidRPr="00744F93" w:rsidRDefault="00636F0F" w:rsidP="009858F1">
                        <w:pPr>
                          <w:tabs>
                            <w:tab w:val="left" w:pos="7371"/>
                          </w:tabs>
                          <w:jc w:val="center"/>
                          <w:rPr>
                            <w:b/>
                            <w:bCs/>
                          </w:rPr>
                        </w:pPr>
                        <w:r w:rsidRPr="00744F93">
                          <w:rPr>
                            <w:b/>
                            <w:bCs/>
                          </w:rPr>
                          <w:t>I. MÜTALAA</w:t>
                        </w:r>
                      </w:p>
                    </w:tc>
                  </w:tr>
                  <w:tr w:rsidR="00636F0F" w:rsidRPr="006D4025">
                    <w:tc>
                      <w:tcPr>
                        <w:tcW w:w="2268" w:type="dxa"/>
                      </w:tcPr>
                      <w:p w:rsidR="00636F0F" w:rsidRPr="00744F93" w:rsidRDefault="00636F0F" w:rsidP="008D4982">
                        <w:pPr>
                          <w:tabs>
                            <w:tab w:val="left" w:pos="7371"/>
                          </w:tabs>
                          <w:jc w:val="center"/>
                          <w:rPr>
                            <w:b/>
                            <w:bCs/>
                          </w:rPr>
                        </w:pPr>
                        <w:r w:rsidRPr="00744F93">
                          <w:rPr>
                            <w:b/>
                            <w:bCs/>
                          </w:rPr>
                          <w:t>2013/94</w:t>
                        </w:r>
                        <w:r>
                          <w:rPr>
                            <w:b/>
                            <w:bCs/>
                          </w:rPr>
                          <w:t>700</w:t>
                        </w:r>
                      </w:p>
                    </w:tc>
                  </w:tr>
                </w:tbl>
                <w:p w:rsidR="00636F0F" w:rsidRDefault="00636F0F" w:rsidP="00B64CD8"/>
                <w:p w:rsidR="00636F0F" w:rsidRDefault="00636F0F" w:rsidP="00B64CD8"/>
                <w:p w:rsidR="00636F0F" w:rsidRDefault="00636F0F" w:rsidP="00B64CD8"/>
                <w:p w:rsidR="00636F0F" w:rsidRDefault="00636F0F"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27"/>
                  </w:tblGrid>
                  <w:tr w:rsidR="00636F0F">
                    <w:tc>
                      <w:tcPr>
                        <w:tcW w:w="8027" w:type="dxa"/>
                        <w:tcBorders>
                          <w:top w:val="nil"/>
                          <w:left w:val="nil"/>
                          <w:bottom w:val="thickThinSmallGap" w:sz="24" w:space="0" w:color="auto"/>
                          <w:right w:val="nil"/>
                        </w:tcBorders>
                      </w:tcPr>
                      <w:p w:rsidR="00636F0F" w:rsidDel="008D3E45" w:rsidRDefault="00636F0F"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636F0F" w:rsidRDefault="00636F0F" w:rsidP="00B64CD8"/>
                <w:p w:rsidR="00636F0F" w:rsidRDefault="00636F0F" w:rsidP="00B64CD8">
                  <w:pPr>
                    <w:ind w:left="1701" w:right="506"/>
                    <w:rPr>
                      <w:b/>
                      <w:bCs/>
                      <w:sz w:val="28"/>
                      <w:szCs w:val="28"/>
                    </w:rPr>
                  </w:pPr>
                  <w:r>
                    <w:rPr>
                      <w:b/>
                      <w:bCs/>
                      <w:sz w:val="28"/>
                      <w:szCs w:val="28"/>
                    </w:rPr>
                    <w:t>TÜRK STANDARDLARI ENSTİTÜSÜ</w:t>
                  </w:r>
                </w:p>
                <w:p w:rsidR="00636F0F" w:rsidRDefault="00636F0F" w:rsidP="00B64CD8">
                  <w:pPr>
                    <w:ind w:left="1701" w:right="506"/>
                    <w:rPr>
                      <w:b/>
                      <w:bCs/>
                      <w:sz w:val="28"/>
                      <w:szCs w:val="28"/>
                    </w:rPr>
                  </w:pPr>
                  <w:r>
                    <w:rPr>
                      <w:b/>
                      <w:bCs/>
                      <w:sz w:val="28"/>
                      <w:szCs w:val="28"/>
                    </w:rPr>
                    <w:t>Necatibey Caddesi No.112 Bakanlıklar/ANKARA</w:t>
                  </w:r>
                </w:p>
              </w:txbxContent>
            </v:textbox>
          </v:shape>
        </w:pict>
      </w:r>
    </w:p>
    <w:p w:rsidR="00636F0F" w:rsidRPr="00BB073F" w:rsidRDefault="00636F0F" w:rsidP="00B64CD8"/>
    <w:p w:rsidR="00636F0F" w:rsidRPr="00BB073F" w:rsidRDefault="00636F0F" w:rsidP="00B64CD8"/>
    <w:p w:rsidR="00636F0F" w:rsidRPr="004666AB" w:rsidRDefault="00636F0F" w:rsidP="00B64CD8"/>
    <w:p w:rsidR="00636F0F" w:rsidRPr="00C5512E" w:rsidRDefault="00636F0F" w:rsidP="00B64CD8"/>
    <w:p w:rsidR="00636F0F" w:rsidRPr="0031282C" w:rsidRDefault="00636F0F" w:rsidP="00B64CD8"/>
    <w:p w:rsidR="00636F0F" w:rsidRPr="000C77E2" w:rsidRDefault="00636F0F" w:rsidP="00B64CD8"/>
    <w:p w:rsidR="00636F0F" w:rsidRPr="00BB073F" w:rsidRDefault="00636F0F" w:rsidP="00B64CD8"/>
    <w:p w:rsidR="00636F0F" w:rsidRPr="00BB073F" w:rsidRDefault="00636F0F" w:rsidP="00B64CD8"/>
    <w:p w:rsidR="00636F0F" w:rsidRPr="00BB073F" w:rsidRDefault="00636F0F" w:rsidP="00B64CD8"/>
    <w:p w:rsidR="00636F0F" w:rsidRPr="00DC39CB" w:rsidRDefault="00636F0F" w:rsidP="00B64CD8"/>
    <w:p w:rsidR="00636F0F" w:rsidRPr="003C42A1" w:rsidRDefault="00636F0F" w:rsidP="00B64CD8"/>
    <w:p w:rsidR="00636F0F" w:rsidRPr="00E205DB" w:rsidRDefault="00636F0F" w:rsidP="00B64CD8"/>
    <w:p w:rsidR="00636F0F" w:rsidRPr="00A25FC1" w:rsidRDefault="00636F0F" w:rsidP="00B64CD8"/>
    <w:p w:rsidR="00636F0F" w:rsidRPr="00D37BBD" w:rsidRDefault="00636F0F" w:rsidP="00B64CD8"/>
    <w:p w:rsidR="00636F0F" w:rsidRPr="00B81950" w:rsidRDefault="00636F0F" w:rsidP="00B64CD8"/>
    <w:p w:rsidR="00636F0F" w:rsidRPr="00687F54" w:rsidRDefault="00636F0F" w:rsidP="00B64CD8"/>
    <w:p w:rsidR="00636F0F" w:rsidRPr="000D7152" w:rsidRDefault="00636F0F" w:rsidP="00B64CD8"/>
    <w:p w:rsidR="00636F0F" w:rsidRPr="007267E3" w:rsidRDefault="00636F0F" w:rsidP="00B64CD8"/>
    <w:p w:rsidR="00636F0F" w:rsidRPr="00CC4659" w:rsidRDefault="00636F0F" w:rsidP="00B64CD8"/>
    <w:p w:rsidR="00636F0F" w:rsidRPr="002C1D67" w:rsidRDefault="00636F0F" w:rsidP="00B64CD8"/>
    <w:p w:rsidR="00636F0F" w:rsidRPr="00664E47" w:rsidRDefault="00636F0F" w:rsidP="00B64CD8"/>
    <w:p w:rsidR="00636F0F" w:rsidRPr="00CE1320" w:rsidRDefault="00636F0F" w:rsidP="00B64CD8"/>
    <w:p w:rsidR="00636F0F" w:rsidRPr="00CE1320" w:rsidRDefault="00636F0F" w:rsidP="00B64CD8"/>
    <w:p w:rsidR="00636F0F" w:rsidRPr="00CE1320" w:rsidRDefault="00636F0F" w:rsidP="00B64CD8"/>
    <w:p w:rsidR="00636F0F" w:rsidRPr="00CE1320" w:rsidRDefault="00636F0F" w:rsidP="00B64CD8"/>
    <w:p w:rsidR="00636F0F" w:rsidRPr="00CE1320" w:rsidRDefault="00636F0F" w:rsidP="00B64CD8"/>
    <w:p w:rsidR="00636F0F" w:rsidRPr="00CE1320" w:rsidRDefault="00636F0F" w:rsidP="00B64CD8"/>
    <w:p w:rsidR="00636F0F" w:rsidRPr="00CE1320" w:rsidRDefault="00636F0F" w:rsidP="00B64CD8">
      <w:pPr>
        <w:pStyle w:val="TOC1"/>
        <w:rPr>
          <w:b w:val="0"/>
          <w:bCs w:val="0"/>
        </w:rPr>
        <w:sectPr w:rsidR="00636F0F" w:rsidRPr="00CE1320" w:rsidSect="00744F93">
          <w:footerReference w:type="even" r:id="rId11"/>
          <w:footerReference w:type="default" r:id="rId12"/>
          <w:pgSz w:w="11906" w:h="16838" w:code="9"/>
          <w:pgMar w:top="1418" w:right="1134" w:bottom="1134" w:left="1134" w:header="851" w:footer="851" w:gutter="0"/>
          <w:cols w:space="708"/>
          <w:docGrid w:linePitch="360"/>
        </w:sectPr>
      </w:pPr>
    </w:p>
    <w:p w:rsidR="00636F0F" w:rsidRPr="00F21C9C" w:rsidRDefault="00636F0F" w:rsidP="00B64CD8">
      <w:pPr>
        <w:jc w:val="center"/>
        <w:rPr>
          <w:b/>
          <w:bCs/>
          <w:sz w:val="28"/>
          <w:szCs w:val="28"/>
        </w:rPr>
      </w:pPr>
      <w:r w:rsidRPr="00F21C9C">
        <w:rPr>
          <w:b/>
          <w:bCs/>
          <w:sz w:val="28"/>
          <w:szCs w:val="28"/>
        </w:rPr>
        <w:t>Önsöz</w:t>
      </w:r>
    </w:p>
    <w:p w:rsidR="00636F0F" w:rsidRPr="00BB073F" w:rsidRDefault="00636F0F" w:rsidP="00B64CD8"/>
    <w:p w:rsidR="00636F0F" w:rsidRPr="001959A7" w:rsidRDefault="00636F0F" w:rsidP="0096307F">
      <w:pPr>
        <w:numPr>
          <w:ilvl w:val="0"/>
          <w:numId w:val="21"/>
        </w:numPr>
        <w:ind w:left="284" w:hanging="284"/>
        <w:jc w:val="both"/>
        <w:rPr>
          <w:lang w:val="sv-SE"/>
        </w:rPr>
      </w:pPr>
      <w:r w:rsidRPr="001959A7">
        <w:rPr>
          <w:lang w:val="sv-SE"/>
        </w:rPr>
        <w:t xml:space="preserve">Bu tasarı, </w:t>
      </w:r>
      <w:r w:rsidRPr="001959A7">
        <w:t>Türk Standardları Enstitüsü Gıda</w:t>
      </w:r>
      <w:r>
        <w:t>,</w:t>
      </w:r>
      <w:r w:rsidRPr="001959A7">
        <w:t xml:space="preserve"> Tarım ve Hayvancılık İhtisas Kurulu’na bağlı TK25 Ziraat Teknik Komitesi</w:t>
      </w:r>
      <w:r>
        <w:t xml:space="preserve"> tarafından</w:t>
      </w:r>
      <w:r w:rsidRPr="001959A7">
        <w:t xml:space="preserve"> </w:t>
      </w:r>
      <w:r>
        <w:t>TS 10436 (1992)’nın revizyonu</w:t>
      </w:r>
      <w:r w:rsidRPr="001959A7">
        <w:t xml:space="preserve"> </w:t>
      </w:r>
      <w:r w:rsidRPr="001959A7">
        <w:rPr>
          <w:lang w:val="sv-SE"/>
        </w:rPr>
        <w:t>olarak hazırlanmıştır.</w:t>
      </w:r>
    </w:p>
    <w:p w:rsidR="00636F0F" w:rsidRPr="001959A7" w:rsidRDefault="00636F0F" w:rsidP="00B64CD8">
      <w:pPr>
        <w:jc w:val="both"/>
        <w:rPr>
          <w:lang w:val="sv-SE"/>
        </w:rPr>
      </w:pPr>
    </w:p>
    <w:p w:rsidR="00636F0F" w:rsidRPr="00C43585" w:rsidRDefault="00636F0F" w:rsidP="00B64CD8">
      <w:pPr>
        <w:jc w:val="center"/>
        <w:rPr>
          <w:b/>
          <w:bCs/>
          <w:sz w:val="28"/>
          <w:szCs w:val="28"/>
        </w:rPr>
      </w:pPr>
      <w:r w:rsidRPr="00CE1320">
        <w:br w:type="page"/>
      </w:r>
      <w:r w:rsidRPr="00C43585">
        <w:rPr>
          <w:b/>
          <w:bCs/>
          <w:sz w:val="28"/>
          <w:szCs w:val="28"/>
        </w:rPr>
        <w:t>İçindekiler</w:t>
      </w:r>
    </w:p>
    <w:p w:rsidR="00636F0F" w:rsidRPr="00C43585" w:rsidRDefault="00636F0F" w:rsidP="00B64CD8">
      <w:pPr>
        <w:jc w:val="center"/>
      </w:pPr>
    </w:p>
    <w:p w:rsidR="00636F0F" w:rsidRDefault="00636F0F">
      <w:pPr>
        <w:pStyle w:val="TOC1"/>
        <w:tabs>
          <w:tab w:val="left" w:pos="403"/>
        </w:tabs>
        <w:rPr>
          <w:rFonts w:ascii="Calibri" w:hAnsi="Calibri"/>
          <w:b w:val="0"/>
          <w:bCs w:val="0"/>
          <w:sz w:val="22"/>
          <w:szCs w:val="22"/>
          <w:lang w:val="tr-TR"/>
        </w:rPr>
      </w:pPr>
      <w:r>
        <w:rPr>
          <w:sz w:val="28"/>
          <w:szCs w:val="28"/>
        </w:rPr>
        <w:fldChar w:fldCharType="begin"/>
      </w:r>
      <w:r>
        <w:rPr>
          <w:sz w:val="28"/>
          <w:szCs w:val="28"/>
        </w:rPr>
        <w:instrText xml:space="preserve"> TOC \o "1-2" \u </w:instrText>
      </w:r>
      <w:r>
        <w:rPr>
          <w:sz w:val="28"/>
          <w:szCs w:val="28"/>
        </w:rPr>
        <w:fldChar w:fldCharType="separate"/>
      </w:r>
      <w:r>
        <w:t>1</w:t>
      </w:r>
      <w:r>
        <w:rPr>
          <w:rFonts w:ascii="Calibri" w:hAnsi="Calibri"/>
          <w:b w:val="0"/>
          <w:bCs w:val="0"/>
          <w:sz w:val="22"/>
          <w:szCs w:val="22"/>
          <w:lang w:val="tr-TR"/>
        </w:rPr>
        <w:tab/>
      </w:r>
      <w:r>
        <w:t>Kapsam</w:t>
      </w:r>
      <w:r>
        <w:tab/>
      </w:r>
      <w:r>
        <w:fldChar w:fldCharType="begin"/>
      </w:r>
      <w:r>
        <w:instrText xml:space="preserve"> PAGEREF _Toc386095475 \h </w:instrText>
      </w:r>
      <w:ins w:id="4" w:author="fundaa" w:date="2014-11-05T14:58:00Z"/>
      <w:r>
        <w:fldChar w:fldCharType="separate"/>
      </w:r>
      <w:r>
        <w:t>1</w:t>
      </w:r>
      <w:r>
        <w:fldChar w:fldCharType="end"/>
      </w:r>
    </w:p>
    <w:p w:rsidR="00636F0F" w:rsidRDefault="00636F0F">
      <w:pPr>
        <w:pStyle w:val="TOC1"/>
        <w:tabs>
          <w:tab w:val="left" w:pos="403"/>
        </w:tabs>
        <w:rPr>
          <w:rFonts w:ascii="Calibri" w:hAnsi="Calibri"/>
          <w:b w:val="0"/>
          <w:bCs w:val="0"/>
          <w:sz w:val="22"/>
          <w:szCs w:val="22"/>
          <w:lang w:val="tr-TR"/>
        </w:rPr>
      </w:pPr>
      <w:r>
        <w:t>2</w:t>
      </w:r>
      <w:r>
        <w:rPr>
          <w:rFonts w:ascii="Calibri" w:hAnsi="Calibri"/>
          <w:b w:val="0"/>
          <w:bCs w:val="0"/>
          <w:sz w:val="22"/>
          <w:szCs w:val="22"/>
          <w:lang w:val="tr-TR"/>
        </w:rPr>
        <w:tab/>
      </w:r>
      <w:r w:rsidRPr="001A4C10">
        <w:rPr>
          <w:lang w:val="tr-TR"/>
        </w:rPr>
        <w:t>Atıf yapılan standard ve/veya dokümanlar</w:t>
      </w:r>
      <w:r>
        <w:tab/>
      </w:r>
      <w:r>
        <w:fldChar w:fldCharType="begin"/>
      </w:r>
      <w:r>
        <w:instrText xml:space="preserve"> PAGEREF _Toc386095476 \h </w:instrText>
      </w:r>
      <w:ins w:id="5" w:author="fundaa" w:date="2014-11-05T14:58:00Z"/>
      <w:r>
        <w:fldChar w:fldCharType="separate"/>
      </w:r>
      <w:r>
        <w:t>1</w:t>
      </w:r>
      <w:r>
        <w:fldChar w:fldCharType="end"/>
      </w:r>
    </w:p>
    <w:p w:rsidR="00636F0F" w:rsidRDefault="00636F0F">
      <w:pPr>
        <w:pStyle w:val="TOC1"/>
        <w:tabs>
          <w:tab w:val="left" w:pos="403"/>
        </w:tabs>
        <w:rPr>
          <w:rFonts w:ascii="Calibri" w:hAnsi="Calibri"/>
          <w:b w:val="0"/>
          <w:bCs w:val="0"/>
          <w:sz w:val="22"/>
          <w:szCs w:val="22"/>
          <w:lang w:val="tr-TR"/>
        </w:rPr>
      </w:pPr>
      <w:r>
        <w:t>3</w:t>
      </w:r>
      <w:r>
        <w:rPr>
          <w:rFonts w:ascii="Calibri" w:hAnsi="Calibri"/>
          <w:b w:val="0"/>
          <w:bCs w:val="0"/>
          <w:sz w:val="22"/>
          <w:szCs w:val="22"/>
          <w:lang w:val="tr-TR"/>
        </w:rPr>
        <w:tab/>
      </w:r>
      <w:r>
        <w:t>Terimler ve tarifler</w:t>
      </w:r>
      <w:r>
        <w:tab/>
      </w:r>
      <w:r>
        <w:fldChar w:fldCharType="begin"/>
      </w:r>
      <w:r>
        <w:instrText xml:space="preserve"> PAGEREF _Toc386095477 \h </w:instrText>
      </w:r>
      <w:ins w:id="6" w:author="fundaa" w:date="2014-11-05T14:58:00Z"/>
      <w:r>
        <w:fldChar w:fldCharType="separate"/>
      </w:r>
      <w:r>
        <w:t>2</w:t>
      </w:r>
      <w:r>
        <w:fldChar w:fldCharType="end"/>
      </w:r>
    </w:p>
    <w:p w:rsidR="00636F0F" w:rsidRDefault="00636F0F">
      <w:pPr>
        <w:pStyle w:val="TOC1"/>
        <w:tabs>
          <w:tab w:val="left" w:pos="403"/>
        </w:tabs>
        <w:rPr>
          <w:rFonts w:ascii="Calibri" w:hAnsi="Calibri"/>
          <w:b w:val="0"/>
          <w:bCs w:val="0"/>
          <w:sz w:val="22"/>
          <w:szCs w:val="22"/>
          <w:lang w:val="tr-TR"/>
        </w:rPr>
      </w:pPr>
      <w:r>
        <w:t>4</w:t>
      </w:r>
      <w:r>
        <w:rPr>
          <w:rFonts w:ascii="Calibri" w:hAnsi="Calibri"/>
          <w:b w:val="0"/>
          <w:bCs w:val="0"/>
          <w:sz w:val="22"/>
          <w:szCs w:val="22"/>
          <w:lang w:val="tr-TR"/>
        </w:rPr>
        <w:tab/>
      </w:r>
      <w:r>
        <w:t>Sınıflandırma ve özellikler</w:t>
      </w:r>
      <w:r>
        <w:tab/>
      </w:r>
      <w:r>
        <w:fldChar w:fldCharType="begin"/>
      </w:r>
      <w:r>
        <w:instrText xml:space="preserve"> PAGEREF _Toc386095492 \h </w:instrText>
      </w:r>
      <w:ins w:id="7" w:author="fundaa" w:date="2014-11-05T14:58:00Z"/>
      <w:r>
        <w:fldChar w:fldCharType="separate"/>
      </w:r>
      <w:r>
        <w:t>3</w:t>
      </w:r>
      <w: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rPr>
        <w:t>4.1</w:t>
      </w:r>
      <w:r>
        <w:rPr>
          <w:rFonts w:ascii="Calibri" w:eastAsia="Times New Roman" w:hAnsi="Calibri"/>
          <w:noProof/>
          <w:sz w:val="22"/>
          <w:szCs w:val="22"/>
          <w:lang w:val="tr-TR"/>
        </w:rPr>
        <w:tab/>
      </w:r>
      <w:r>
        <w:rPr>
          <w:noProof/>
        </w:rPr>
        <w:t>Sınıflandırma</w:t>
      </w:r>
      <w:r>
        <w:rPr>
          <w:noProof/>
        </w:rPr>
        <w:tab/>
      </w:r>
      <w:r>
        <w:rPr>
          <w:noProof/>
        </w:rPr>
        <w:fldChar w:fldCharType="begin"/>
      </w:r>
      <w:r>
        <w:rPr>
          <w:noProof/>
        </w:rPr>
        <w:instrText xml:space="preserve"> PAGEREF _Toc386095493 \h </w:instrText>
      </w:r>
      <w:ins w:id="8" w:author="fundaa" w:date="2014-11-05T14:58:00Z">
        <w:r>
          <w:rPr>
            <w:noProof/>
          </w:rPr>
        </w:r>
      </w:ins>
      <w:r>
        <w:rPr>
          <w:noProof/>
        </w:rPr>
        <w:fldChar w:fldCharType="separate"/>
      </w:r>
      <w:r>
        <w:rPr>
          <w:noProof/>
        </w:rPr>
        <w:t>3</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4.2</w:t>
      </w:r>
      <w:r>
        <w:rPr>
          <w:rFonts w:ascii="Calibri" w:eastAsia="Times New Roman" w:hAnsi="Calibri"/>
          <w:noProof/>
          <w:sz w:val="22"/>
          <w:szCs w:val="22"/>
          <w:lang w:val="tr-TR"/>
        </w:rPr>
        <w:tab/>
      </w:r>
      <w:r>
        <w:rPr>
          <w:noProof/>
        </w:rPr>
        <w:t>Özellikler</w:t>
      </w:r>
      <w:r>
        <w:rPr>
          <w:noProof/>
        </w:rPr>
        <w:tab/>
      </w:r>
      <w:r>
        <w:rPr>
          <w:noProof/>
        </w:rPr>
        <w:fldChar w:fldCharType="begin"/>
      </w:r>
      <w:r>
        <w:rPr>
          <w:noProof/>
        </w:rPr>
        <w:instrText xml:space="preserve"> PAGEREF _Toc386095494 \h </w:instrText>
      </w:r>
      <w:ins w:id="9" w:author="fundaa" w:date="2014-11-05T14:58:00Z">
        <w:r>
          <w:rPr>
            <w:noProof/>
          </w:rPr>
        </w:r>
      </w:ins>
      <w:r>
        <w:rPr>
          <w:noProof/>
        </w:rPr>
        <w:fldChar w:fldCharType="separate"/>
      </w:r>
      <w:r>
        <w:rPr>
          <w:noProof/>
        </w:rPr>
        <w:t>3</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Pr>
          <w:noProof/>
        </w:rPr>
        <w:t>4.3</w:t>
      </w:r>
      <w:r>
        <w:rPr>
          <w:rFonts w:ascii="Calibri" w:eastAsia="Times New Roman" w:hAnsi="Calibri"/>
          <w:noProof/>
          <w:sz w:val="22"/>
          <w:szCs w:val="22"/>
          <w:lang w:val="tr-TR"/>
        </w:rPr>
        <w:tab/>
      </w:r>
      <w:r>
        <w:rPr>
          <w:noProof/>
        </w:rPr>
        <w:t>Toleranslar</w:t>
      </w:r>
      <w:r>
        <w:rPr>
          <w:noProof/>
        </w:rPr>
        <w:tab/>
      </w:r>
      <w:r>
        <w:rPr>
          <w:noProof/>
        </w:rPr>
        <w:fldChar w:fldCharType="begin"/>
      </w:r>
      <w:r>
        <w:rPr>
          <w:noProof/>
        </w:rPr>
        <w:instrText xml:space="preserve"> PAGEREF _Toc386095495 \h </w:instrText>
      </w:r>
      <w:ins w:id="10" w:author="fundaa" w:date="2014-11-05T14:58:00Z">
        <w:r>
          <w:rPr>
            <w:noProof/>
          </w:rPr>
        </w:r>
      </w:ins>
      <w:r>
        <w:rPr>
          <w:noProof/>
        </w:rPr>
        <w:fldChar w:fldCharType="separate"/>
      </w:r>
      <w:r>
        <w:rPr>
          <w:noProof/>
        </w:rPr>
        <w:t>4</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4.4</w:t>
      </w:r>
      <w:r>
        <w:rPr>
          <w:rFonts w:ascii="Calibri" w:eastAsia="Times New Roman" w:hAnsi="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_Toc386095496 \h </w:instrText>
      </w:r>
      <w:ins w:id="11" w:author="fundaa" w:date="2014-11-05T14:58:00Z">
        <w:r>
          <w:rPr>
            <w:noProof/>
          </w:rPr>
        </w:r>
      </w:ins>
      <w:r>
        <w:rPr>
          <w:noProof/>
        </w:rPr>
        <w:fldChar w:fldCharType="separate"/>
      </w:r>
      <w:r>
        <w:rPr>
          <w:noProof/>
        </w:rPr>
        <w:t>4</w:t>
      </w:r>
      <w:r>
        <w:rPr>
          <w:noProof/>
        </w:rPr>
        <w:fldChar w:fldCharType="end"/>
      </w:r>
    </w:p>
    <w:p w:rsidR="00636F0F" w:rsidRDefault="00636F0F">
      <w:pPr>
        <w:pStyle w:val="TOC1"/>
        <w:tabs>
          <w:tab w:val="left" w:pos="403"/>
        </w:tabs>
        <w:rPr>
          <w:rFonts w:ascii="Calibri" w:hAnsi="Calibri"/>
          <w:b w:val="0"/>
          <w:bCs w:val="0"/>
          <w:sz w:val="22"/>
          <w:szCs w:val="22"/>
          <w:lang w:val="tr-TR"/>
        </w:rPr>
      </w:pPr>
      <w:r w:rsidRPr="001A4C10">
        <w:rPr>
          <w:color w:val="000000"/>
          <w:lang w:val="tr-TR"/>
        </w:rPr>
        <w:t>5</w:t>
      </w:r>
      <w:r>
        <w:rPr>
          <w:rFonts w:ascii="Calibri" w:hAnsi="Calibri"/>
          <w:b w:val="0"/>
          <w:bCs w:val="0"/>
          <w:sz w:val="22"/>
          <w:szCs w:val="22"/>
          <w:lang w:val="tr-TR"/>
        </w:rPr>
        <w:tab/>
      </w:r>
      <w:r w:rsidRPr="001A4C10">
        <w:rPr>
          <w:lang w:val="tr-TR"/>
        </w:rPr>
        <w:t>Numune alma, muayene ve deneyler</w:t>
      </w:r>
      <w:r>
        <w:tab/>
      </w:r>
      <w:r>
        <w:fldChar w:fldCharType="begin"/>
      </w:r>
      <w:r>
        <w:instrText xml:space="preserve"> PAGEREF _Toc386095497 \h </w:instrText>
      </w:r>
      <w:ins w:id="12" w:author="fundaa" w:date="2014-11-05T14:58:00Z"/>
      <w:r>
        <w:fldChar w:fldCharType="separate"/>
      </w:r>
      <w:r>
        <w:t>5</w:t>
      </w:r>
      <w: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lang w:val="tr-TR"/>
        </w:rPr>
        <w:t>5.1</w:t>
      </w:r>
      <w:r>
        <w:rPr>
          <w:rFonts w:ascii="Calibri" w:eastAsia="Times New Roman" w:hAnsi="Calibri"/>
          <w:noProof/>
          <w:sz w:val="22"/>
          <w:szCs w:val="22"/>
          <w:lang w:val="tr-TR"/>
        </w:rPr>
        <w:tab/>
      </w:r>
      <w:r w:rsidRPr="001A4C10">
        <w:rPr>
          <w:noProof/>
          <w:lang w:val="tr-TR"/>
        </w:rPr>
        <w:t>Numune alma</w:t>
      </w:r>
      <w:r>
        <w:rPr>
          <w:noProof/>
        </w:rPr>
        <w:tab/>
      </w:r>
      <w:r>
        <w:rPr>
          <w:noProof/>
        </w:rPr>
        <w:fldChar w:fldCharType="begin"/>
      </w:r>
      <w:r>
        <w:rPr>
          <w:noProof/>
        </w:rPr>
        <w:instrText xml:space="preserve"> PAGEREF _Toc386095498 \h </w:instrText>
      </w:r>
      <w:ins w:id="13" w:author="fundaa" w:date="2014-11-05T14:58:00Z">
        <w:r>
          <w:rPr>
            <w:noProof/>
          </w:rPr>
        </w:r>
      </w:ins>
      <w:r>
        <w:rPr>
          <w:noProof/>
        </w:rPr>
        <w:fldChar w:fldCharType="separate"/>
      </w:r>
      <w:r>
        <w:rPr>
          <w:noProof/>
        </w:rPr>
        <w:t>5</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lang w:val="tr-TR"/>
        </w:rPr>
        <w:t>5.2</w:t>
      </w:r>
      <w:r>
        <w:rPr>
          <w:rFonts w:ascii="Calibri" w:eastAsia="Times New Roman" w:hAnsi="Calibri"/>
          <w:noProof/>
          <w:sz w:val="22"/>
          <w:szCs w:val="22"/>
          <w:lang w:val="tr-TR"/>
        </w:rPr>
        <w:tab/>
      </w:r>
      <w:r w:rsidRPr="001A4C10">
        <w:rPr>
          <w:noProof/>
          <w:lang w:val="tr-TR"/>
        </w:rPr>
        <w:t>Muayeneler</w:t>
      </w:r>
      <w:r>
        <w:rPr>
          <w:noProof/>
        </w:rPr>
        <w:tab/>
      </w:r>
      <w:r>
        <w:rPr>
          <w:noProof/>
        </w:rPr>
        <w:fldChar w:fldCharType="begin"/>
      </w:r>
      <w:r>
        <w:rPr>
          <w:noProof/>
        </w:rPr>
        <w:instrText xml:space="preserve"> PAGEREF _Toc386095499 \h </w:instrText>
      </w:r>
      <w:ins w:id="14" w:author="fundaa" w:date="2014-11-05T14:58:00Z">
        <w:r>
          <w:rPr>
            <w:noProof/>
          </w:rPr>
        </w:r>
      </w:ins>
      <w:r>
        <w:rPr>
          <w:noProof/>
        </w:rPr>
        <w:fldChar w:fldCharType="separate"/>
      </w:r>
      <w:r>
        <w:rPr>
          <w:noProof/>
        </w:rPr>
        <w:t>5</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lang w:val="tr-TR"/>
        </w:rPr>
        <w:t>5.3</w:t>
      </w:r>
      <w:r>
        <w:rPr>
          <w:rFonts w:ascii="Calibri" w:eastAsia="Times New Roman" w:hAnsi="Calibri"/>
          <w:noProof/>
          <w:sz w:val="22"/>
          <w:szCs w:val="22"/>
          <w:lang w:val="tr-TR"/>
        </w:rPr>
        <w:tab/>
      </w:r>
      <w:r w:rsidRPr="001A4C10">
        <w:rPr>
          <w:noProof/>
          <w:lang w:val="tr-TR"/>
        </w:rPr>
        <w:t>Deneyler</w:t>
      </w:r>
      <w:r>
        <w:rPr>
          <w:noProof/>
        </w:rPr>
        <w:tab/>
      </w:r>
      <w:r>
        <w:rPr>
          <w:noProof/>
        </w:rPr>
        <w:fldChar w:fldCharType="begin"/>
      </w:r>
      <w:r>
        <w:rPr>
          <w:noProof/>
        </w:rPr>
        <w:instrText xml:space="preserve"> PAGEREF _Toc386095500 \h </w:instrText>
      </w:r>
      <w:ins w:id="15" w:author="fundaa" w:date="2014-11-05T14:58:00Z">
        <w:r>
          <w:rPr>
            <w:noProof/>
          </w:rPr>
        </w:r>
      </w:ins>
      <w:r>
        <w:rPr>
          <w:noProof/>
        </w:rPr>
        <w:fldChar w:fldCharType="separate"/>
      </w:r>
      <w:r>
        <w:rPr>
          <w:noProof/>
        </w:rPr>
        <w:t>5</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5.4</w:t>
      </w:r>
      <w:r>
        <w:rPr>
          <w:rFonts w:ascii="Calibri" w:eastAsia="Times New Roman" w:hAnsi="Calibri"/>
          <w:noProof/>
          <w:sz w:val="22"/>
          <w:szCs w:val="22"/>
          <w:lang w:val="tr-TR"/>
        </w:rPr>
        <w:tab/>
      </w:r>
      <w:r>
        <w:rPr>
          <w:noProof/>
        </w:rPr>
        <w:t>Değerlendirme</w:t>
      </w:r>
      <w:r>
        <w:rPr>
          <w:noProof/>
        </w:rPr>
        <w:tab/>
      </w:r>
      <w:r>
        <w:rPr>
          <w:noProof/>
        </w:rPr>
        <w:fldChar w:fldCharType="begin"/>
      </w:r>
      <w:r>
        <w:rPr>
          <w:noProof/>
        </w:rPr>
        <w:instrText xml:space="preserve"> PAGEREF _Toc386095501 \h </w:instrText>
      </w:r>
      <w:ins w:id="16" w:author="fundaa" w:date="2014-11-05T14:58:00Z">
        <w:r>
          <w:rPr>
            <w:noProof/>
          </w:rPr>
        </w:r>
      </w:ins>
      <w:r>
        <w:rPr>
          <w:noProof/>
        </w:rPr>
        <w:fldChar w:fldCharType="separate"/>
      </w:r>
      <w:r>
        <w:rPr>
          <w:noProof/>
        </w:rPr>
        <w:t>6</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5.5</w:t>
      </w:r>
      <w:r>
        <w:rPr>
          <w:rFonts w:ascii="Calibri" w:eastAsia="Times New Roman" w:hAnsi="Calibri"/>
          <w:noProof/>
          <w:sz w:val="22"/>
          <w:szCs w:val="22"/>
          <w:lang w:val="tr-TR"/>
        </w:rPr>
        <w:tab/>
      </w:r>
      <w:r>
        <w:rPr>
          <w:noProof/>
        </w:rPr>
        <w:t>Muayene ve deney raporu</w:t>
      </w:r>
      <w:r>
        <w:rPr>
          <w:noProof/>
        </w:rPr>
        <w:tab/>
      </w:r>
      <w:r>
        <w:rPr>
          <w:noProof/>
        </w:rPr>
        <w:fldChar w:fldCharType="begin"/>
      </w:r>
      <w:r>
        <w:rPr>
          <w:noProof/>
        </w:rPr>
        <w:instrText xml:space="preserve"> PAGEREF _Toc386095502 \h </w:instrText>
      </w:r>
      <w:ins w:id="17" w:author="fundaa" w:date="2014-11-05T14:58:00Z">
        <w:r>
          <w:rPr>
            <w:noProof/>
          </w:rPr>
        </w:r>
      </w:ins>
      <w:r>
        <w:rPr>
          <w:noProof/>
        </w:rPr>
        <w:fldChar w:fldCharType="separate"/>
      </w:r>
      <w:r>
        <w:rPr>
          <w:noProof/>
        </w:rPr>
        <w:t>6</w:t>
      </w:r>
      <w:r>
        <w:rPr>
          <w:noProof/>
        </w:rPr>
        <w:fldChar w:fldCharType="end"/>
      </w:r>
    </w:p>
    <w:p w:rsidR="00636F0F" w:rsidRDefault="00636F0F">
      <w:pPr>
        <w:pStyle w:val="TOC1"/>
        <w:tabs>
          <w:tab w:val="left" w:pos="403"/>
        </w:tabs>
        <w:rPr>
          <w:rFonts w:ascii="Calibri" w:hAnsi="Calibri"/>
          <w:b w:val="0"/>
          <w:bCs w:val="0"/>
          <w:sz w:val="22"/>
          <w:szCs w:val="22"/>
          <w:lang w:val="tr-TR"/>
        </w:rPr>
      </w:pPr>
      <w:r w:rsidRPr="001A4C10">
        <w:t>6</w:t>
      </w:r>
      <w:r>
        <w:rPr>
          <w:rFonts w:ascii="Calibri" w:hAnsi="Calibri"/>
          <w:b w:val="0"/>
          <w:bCs w:val="0"/>
          <w:sz w:val="22"/>
          <w:szCs w:val="22"/>
          <w:lang w:val="tr-TR"/>
        </w:rPr>
        <w:tab/>
      </w:r>
      <w:r w:rsidRPr="001A4C10">
        <w:t>Piyasaya arz</w:t>
      </w:r>
      <w:r>
        <w:tab/>
      </w:r>
      <w:r>
        <w:fldChar w:fldCharType="begin"/>
      </w:r>
      <w:r>
        <w:instrText xml:space="preserve"> PAGEREF _Toc386095503 \h </w:instrText>
      </w:r>
      <w:ins w:id="18" w:author="fundaa" w:date="2014-11-05T14:58:00Z"/>
      <w:r>
        <w:fldChar w:fldCharType="separate"/>
      </w:r>
      <w:r>
        <w:t>7</w:t>
      </w:r>
      <w: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6.1</w:t>
      </w:r>
      <w:r>
        <w:rPr>
          <w:rFonts w:ascii="Calibri" w:eastAsia="Times New Roman" w:hAnsi="Calibri"/>
          <w:noProof/>
          <w:sz w:val="22"/>
          <w:szCs w:val="22"/>
          <w:lang w:val="tr-TR"/>
        </w:rPr>
        <w:tab/>
      </w:r>
      <w:r>
        <w:rPr>
          <w:noProof/>
        </w:rPr>
        <w:t>Ambalajlama</w:t>
      </w:r>
      <w:r>
        <w:rPr>
          <w:noProof/>
        </w:rPr>
        <w:tab/>
      </w:r>
      <w:r>
        <w:rPr>
          <w:noProof/>
        </w:rPr>
        <w:fldChar w:fldCharType="begin"/>
      </w:r>
      <w:r>
        <w:rPr>
          <w:noProof/>
        </w:rPr>
        <w:instrText xml:space="preserve"> PAGEREF _Toc386095504 \h </w:instrText>
      </w:r>
      <w:ins w:id="19" w:author="fundaa" w:date="2014-11-05T14:58:00Z">
        <w:r>
          <w:rPr>
            <w:noProof/>
          </w:rPr>
        </w:r>
      </w:ins>
      <w:r>
        <w:rPr>
          <w:noProof/>
        </w:rPr>
        <w:fldChar w:fldCharType="separate"/>
      </w:r>
      <w:r>
        <w:rPr>
          <w:noProof/>
        </w:rPr>
        <w:t>7</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6.2</w:t>
      </w:r>
      <w:r>
        <w:rPr>
          <w:rFonts w:ascii="Calibri" w:eastAsia="Times New Roman" w:hAnsi="Calibri"/>
          <w:noProof/>
          <w:sz w:val="22"/>
          <w:szCs w:val="22"/>
          <w:lang w:val="tr-TR"/>
        </w:rPr>
        <w:tab/>
      </w:r>
      <w:r>
        <w:rPr>
          <w:noProof/>
        </w:rPr>
        <w:t>İşaretleme</w:t>
      </w:r>
      <w:r>
        <w:rPr>
          <w:noProof/>
        </w:rPr>
        <w:tab/>
      </w:r>
      <w:r>
        <w:rPr>
          <w:noProof/>
        </w:rPr>
        <w:fldChar w:fldCharType="begin"/>
      </w:r>
      <w:r>
        <w:rPr>
          <w:noProof/>
        </w:rPr>
        <w:instrText xml:space="preserve"> PAGEREF _Toc386095505 \h </w:instrText>
      </w:r>
      <w:ins w:id="20" w:author="fundaa" w:date="2014-11-05T14:58:00Z">
        <w:r>
          <w:rPr>
            <w:noProof/>
          </w:rPr>
        </w:r>
      </w:ins>
      <w:r>
        <w:rPr>
          <w:noProof/>
        </w:rPr>
        <w:fldChar w:fldCharType="separate"/>
      </w:r>
      <w:r>
        <w:rPr>
          <w:noProof/>
        </w:rPr>
        <w:t>7</w:t>
      </w:r>
      <w:r>
        <w:rPr>
          <w:noProof/>
        </w:rPr>
        <w:fldChar w:fldCharType="end"/>
      </w:r>
    </w:p>
    <w:p w:rsidR="00636F0F" w:rsidRDefault="00636F0F">
      <w:pPr>
        <w:pStyle w:val="TOC2"/>
        <w:tabs>
          <w:tab w:val="left" w:pos="880"/>
        </w:tabs>
        <w:rPr>
          <w:rFonts w:ascii="Calibri" w:eastAsia="Times New Roman" w:hAnsi="Calibri"/>
          <w:noProof/>
          <w:sz w:val="22"/>
          <w:szCs w:val="22"/>
          <w:lang w:val="tr-TR"/>
        </w:rPr>
      </w:pPr>
      <w:r w:rsidRPr="001A4C10">
        <w:rPr>
          <w:noProof/>
          <w:color w:val="000000"/>
        </w:rPr>
        <w:t>6.3</w:t>
      </w:r>
      <w:r>
        <w:rPr>
          <w:rFonts w:ascii="Calibri" w:eastAsia="Times New Roman" w:hAnsi="Calibri"/>
          <w:noProof/>
          <w:sz w:val="22"/>
          <w:szCs w:val="22"/>
          <w:lang w:val="tr-TR"/>
        </w:rPr>
        <w:tab/>
      </w:r>
      <w:r>
        <w:rPr>
          <w:noProof/>
        </w:rPr>
        <w:t>Muhafaza ve taşıma</w:t>
      </w:r>
      <w:r>
        <w:rPr>
          <w:noProof/>
        </w:rPr>
        <w:tab/>
      </w:r>
      <w:r>
        <w:rPr>
          <w:noProof/>
        </w:rPr>
        <w:fldChar w:fldCharType="begin"/>
      </w:r>
      <w:r>
        <w:rPr>
          <w:noProof/>
        </w:rPr>
        <w:instrText xml:space="preserve"> PAGEREF _Toc386095506 \h </w:instrText>
      </w:r>
      <w:ins w:id="21" w:author="fundaa" w:date="2014-11-05T14:58:00Z">
        <w:r>
          <w:rPr>
            <w:noProof/>
          </w:rPr>
        </w:r>
      </w:ins>
      <w:r>
        <w:rPr>
          <w:noProof/>
        </w:rPr>
        <w:fldChar w:fldCharType="separate"/>
      </w:r>
      <w:r>
        <w:rPr>
          <w:noProof/>
        </w:rPr>
        <w:t>7</w:t>
      </w:r>
      <w:r>
        <w:rPr>
          <w:noProof/>
        </w:rPr>
        <w:fldChar w:fldCharType="end"/>
      </w:r>
    </w:p>
    <w:p w:rsidR="00636F0F" w:rsidRDefault="00636F0F">
      <w:pPr>
        <w:pStyle w:val="TOC1"/>
        <w:tabs>
          <w:tab w:val="left" w:pos="403"/>
        </w:tabs>
        <w:rPr>
          <w:rFonts w:ascii="Calibri" w:hAnsi="Calibri"/>
          <w:b w:val="0"/>
          <w:bCs w:val="0"/>
          <w:sz w:val="22"/>
          <w:szCs w:val="22"/>
          <w:lang w:val="tr-TR"/>
        </w:rPr>
      </w:pPr>
      <w:r w:rsidRPr="001A4C10">
        <w:rPr>
          <w:color w:val="000000"/>
        </w:rPr>
        <w:t>7</w:t>
      </w:r>
      <w:r>
        <w:rPr>
          <w:rFonts w:ascii="Calibri" w:hAnsi="Calibri"/>
          <w:b w:val="0"/>
          <w:bCs w:val="0"/>
          <w:sz w:val="22"/>
          <w:szCs w:val="22"/>
          <w:lang w:val="tr-TR"/>
        </w:rPr>
        <w:tab/>
      </w:r>
      <w:r>
        <w:t>Çeşitli hükümler</w:t>
      </w:r>
      <w:r>
        <w:tab/>
      </w:r>
      <w:r>
        <w:fldChar w:fldCharType="begin"/>
      </w:r>
      <w:r>
        <w:instrText xml:space="preserve"> PAGEREF _Toc386095507 \h </w:instrText>
      </w:r>
      <w:ins w:id="22" w:author="fundaa" w:date="2014-11-05T14:58:00Z"/>
      <w:r>
        <w:fldChar w:fldCharType="separate"/>
      </w:r>
      <w:r>
        <w:t>7</w:t>
      </w:r>
      <w:r>
        <w:fldChar w:fldCharType="end"/>
      </w:r>
    </w:p>
    <w:p w:rsidR="00636F0F" w:rsidRDefault="00636F0F">
      <w:pPr>
        <w:pStyle w:val="TOC1"/>
        <w:rPr>
          <w:rFonts w:ascii="Calibri" w:hAnsi="Calibri"/>
          <w:b w:val="0"/>
          <w:bCs w:val="0"/>
          <w:sz w:val="22"/>
          <w:szCs w:val="22"/>
          <w:lang w:val="tr-TR"/>
        </w:rPr>
      </w:pPr>
      <w:r>
        <w:t>Yararlanılan kaynaklar</w:t>
      </w:r>
      <w:r>
        <w:tab/>
      </w:r>
      <w:r>
        <w:fldChar w:fldCharType="begin"/>
      </w:r>
      <w:r>
        <w:instrText xml:space="preserve"> PAGEREF _Toc386095508 \h </w:instrText>
      </w:r>
      <w:ins w:id="23" w:author="fundaa" w:date="2014-11-05T14:58:00Z"/>
      <w:r>
        <w:fldChar w:fldCharType="separate"/>
      </w:r>
      <w:r>
        <w:t>8</w:t>
      </w:r>
      <w:r>
        <w:fldChar w:fldCharType="end"/>
      </w:r>
    </w:p>
    <w:p w:rsidR="00636F0F" w:rsidRDefault="00636F0F" w:rsidP="00B64CD8">
      <w:pPr>
        <w:rPr>
          <w:sz w:val="28"/>
          <w:szCs w:val="28"/>
        </w:rPr>
      </w:pPr>
      <w:r>
        <w:rPr>
          <w:sz w:val="28"/>
          <w:szCs w:val="28"/>
        </w:rPr>
        <w:fldChar w:fldCharType="end"/>
      </w:r>
    </w:p>
    <w:p w:rsidR="00636F0F" w:rsidRPr="00CE1320" w:rsidRDefault="00636F0F" w:rsidP="00B64CD8">
      <w:pPr>
        <w:rPr>
          <w:sz w:val="28"/>
          <w:szCs w:val="28"/>
        </w:rPr>
      </w:pPr>
    </w:p>
    <w:p w:rsidR="00636F0F" w:rsidRPr="00CE1320" w:rsidRDefault="00636F0F" w:rsidP="00B64CD8">
      <w:pPr>
        <w:rPr>
          <w:sz w:val="28"/>
          <w:szCs w:val="28"/>
        </w:rPr>
        <w:sectPr w:rsidR="00636F0F" w:rsidRPr="00CE1320" w:rsidSect="00744F93">
          <w:headerReference w:type="even" r:id="rId13"/>
          <w:headerReference w:type="default" r:id="rId14"/>
          <w:pgSz w:w="11906" w:h="16838" w:code="9"/>
          <w:pgMar w:top="1418" w:right="1134" w:bottom="1134" w:left="1134" w:header="851" w:footer="851" w:gutter="0"/>
          <w:cols w:space="708"/>
          <w:docGrid w:linePitch="360"/>
        </w:sectPr>
      </w:pPr>
    </w:p>
    <w:p w:rsidR="00636F0F" w:rsidRPr="00E45ABF" w:rsidRDefault="00636F0F" w:rsidP="00B64CD8">
      <w:pPr>
        <w:jc w:val="center"/>
        <w:rPr>
          <w:b/>
          <w:bCs/>
          <w:sz w:val="28"/>
          <w:szCs w:val="28"/>
        </w:rPr>
      </w:pPr>
      <w:r>
        <w:rPr>
          <w:b/>
          <w:bCs/>
          <w:sz w:val="28"/>
          <w:szCs w:val="28"/>
        </w:rPr>
        <w:t>Gebe keçi yemi</w:t>
      </w:r>
    </w:p>
    <w:p w:rsidR="00636F0F" w:rsidRPr="00F21C9C" w:rsidRDefault="00636F0F" w:rsidP="00B64CD8"/>
    <w:p w:rsidR="00636F0F" w:rsidRPr="00F21C9C" w:rsidRDefault="00636F0F" w:rsidP="00B64CD8">
      <w:pPr>
        <w:pBdr>
          <w:top w:val="single" w:sz="4" w:space="1" w:color="auto"/>
        </w:pBdr>
      </w:pPr>
    </w:p>
    <w:p w:rsidR="00636F0F" w:rsidRPr="00CE1320" w:rsidRDefault="00636F0F" w:rsidP="00B64CD8">
      <w:pPr>
        <w:pStyle w:val="Heading1"/>
      </w:pPr>
      <w:bookmarkStart w:id="24" w:name="_Toc228106884"/>
      <w:bookmarkStart w:id="25" w:name="_Toc347338462"/>
      <w:bookmarkStart w:id="26" w:name="_Toc349927027"/>
      <w:bookmarkStart w:id="27" w:name="_Toc383600174"/>
      <w:bookmarkStart w:id="28" w:name="_Toc386095475"/>
      <w:bookmarkStart w:id="29" w:name="_Toc184575184"/>
      <w:bookmarkStart w:id="30" w:name="_Toc187124015"/>
      <w:bookmarkStart w:id="31" w:name="_Toc187124103"/>
      <w:bookmarkStart w:id="32" w:name="_Toc187124485"/>
      <w:bookmarkStart w:id="33" w:name="_Toc264913502"/>
      <w:bookmarkStart w:id="34" w:name="_Toc266447936"/>
      <w:r w:rsidRPr="00CE1320">
        <w:t>1</w:t>
      </w:r>
      <w:r w:rsidRPr="00CE1320">
        <w:tab/>
        <w:t>Kapsam</w:t>
      </w:r>
      <w:bookmarkEnd w:id="24"/>
      <w:bookmarkEnd w:id="25"/>
      <w:bookmarkEnd w:id="26"/>
      <w:bookmarkEnd w:id="27"/>
      <w:bookmarkEnd w:id="28"/>
    </w:p>
    <w:bookmarkEnd w:id="29"/>
    <w:bookmarkEnd w:id="30"/>
    <w:bookmarkEnd w:id="31"/>
    <w:bookmarkEnd w:id="32"/>
    <w:bookmarkEnd w:id="33"/>
    <w:bookmarkEnd w:id="34"/>
    <w:p w:rsidR="00636F0F" w:rsidRDefault="00636F0F" w:rsidP="00A67B7E">
      <w:pPr>
        <w:shd w:val="clear" w:color="auto" w:fill="FFFFFF"/>
        <w:spacing w:before="7" w:line="234" w:lineRule="exact"/>
        <w:jc w:val="both"/>
      </w:pPr>
      <w:r>
        <w:t>Bu Standard, gebe keçi yeminin tarifine, sınıflandırma ve özelliklerine, numune alma, muayene ve deneyleri ile piyasaya arz şeklini kapsar. Diğer keçi yemlerini kapsamaz.</w:t>
      </w:r>
    </w:p>
    <w:p w:rsidR="00636F0F" w:rsidRPr="00CE1320" w:rsidRDefault="00636F0F" w:rsidP="00B64CD8"/>
    <w:p w:rsidR="00636F0F" w:rsidRPr="00F73C97" w:rsidRDefault="00636F0F" w:rsidP="00B64CD8">
      <w:pPr>
        <w:pStyle w:val="Heading1"/>
        <w:rPr>
          <w:lang w:val="tr-TR"/>
        </w:rPr>
      </w:pPr>
      <w:bookmarkStart w:id="35" w:name="_Toc264913503"/>
      <w:bookmarkStart w:id="36" w:name="_Toc266447937"/>
      <w:bookmarkStart w:id="37" w:name="_Toc349927028"/>
      <w:bookmarkStart w:id="38" w:name="_Toc383600175"/>
      <w:bookmarkStart w:id="39" w:name="_Toc386095476"/>
      <w:bookmarkStart w:id="40" w:name="_Toc184575185"/>
      <w:bookmarkStart w:id="41" w:name="_Toc187124016"/>
      <w:bookmarkStart w:id="42" w:name="_Toc187124104"/>
      <w:bookmarkStart w:id="43" w:name="_Toc187124486"/>
      <w:r w:rsidRPr="00CE1320">
        <w:t>2</w:t>
      </w:r>
      <w:r w:rsidRPr="00CE1320">
        <w:tab/>
      </w:r>
      <w:bookmarkStart w:id="44" w:name="_Toc232251364"/>
      <w:bookmarkStart w:id="45" w:name="_Toc232407717"/>
      <w:bookmarkStart w:id="46" w:name="_Toc98778017"/>
      <w:bookmarkStart w:id="47" w:name="_Toc189919363"/>
      <w:r w:rsidRPr="00F73C97">
        <w:rPr>
          <w:lang w:val="tr-TR"/>
        </w:rPr>
        <w:t>Atıf yapılan standard ve/veya dokümanlar</w:t>
      </w:r>
      <w:bookmarkEnd w:id="35"/>
      <w:bookmarkEnd w:id="36"/>
      <w:bookmarkEnd w:id="37"/>
      <w:bookmarkEnd w:id="38"/>
      <w:bookmarkEnd w:id="39"/>
      <w:bookmarkEnd w:id="44"/>
      <w:bookmarkEnd w:id="45"/>
      <w:bookmarkEnd w:id="46"/>
      <w:bookmarkEnd w:id="47"/>
    </w:p>
    <w:p w:rsidR="00636F0F" w:rsidRPr="004D3150" w:rsidRDefault="00636F0F" w:rsidP="00442DF8">
      <w:pPr>
        <w:tabs>
          <w:tab w:val="left" w:pos="1000"/>
        </w:tabs>
        <w:adjustRightInd w:val="0"/>
        <w:jc w:val="both"/>
      </w:pPr>
      <w:r w:rsidRPr="007647ED">
        <w:t>Bu standar</w:t>
      </w:r>
      <w:r>
        <w:t>dd</w:t>
      </w:r>
      <w:r w:rsidRPr="007647ED">
        <w:t xml:space="preserve">a </w:t>
      </w:r>
      <w:r>
        <w:t>diğer standard ve/veya dokümanlara atıf yapılmaktadır. Bu atıflar metin içerisinde uygun yerlerde belirtilmiş ve aşağıda liste halinde verilmiştir. * işaretli olanlar bu kriterin basıldığı tarihte ingilizce metin olarak yayımlanmış olan Türk Standardlarıdır.</w:t>
      </w:r>
    </w:p>
    <w:p w:rsidR="00636F0F" w:rsidRPr="004666AB" w:rsidRDefault="00636F0F" w:rsidP="008175C5">
      <w:pPr>
        <w:tabs>
          <w:tab w:val="left" w:pos="1000"/>
        </w:tabs>
        <w:adjustRightInd w:val="0"/>
        <w:jc w:val="both"/>
        <w:rPr>
          <w:rFonts w:eastAsia="SimSun"/>
        </w:rPr>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29"/>
        <w:gridCol w:w="4229"/>
        <w:gridCol w:w="4394"/>
      </w:tblGrid>
      <w:tr w:rsidR="00636F0F" w:rsidRPr="00CD68E6">
        <w:tc>
          <w:tcPr>
            <w:tcW w:w="1329" w:type="dxa"/>
            <w:vAlign w:val="center"/>
          </w:tcPr>
          <w:p w:rsidR="00636F0F" w:rsidRPr="00CD68E6" w:rsidRDefault="00636F0F" w:rsidP="008175C5">
            <w:pPr>
              <w:jc w:val="center"/>
              <w:rPr>
                <w:b/>
                <w:bCs/>
              </w:rPr>
            </w:pPr>
            <w:r w:rsidRPr="00CD68E6">
              <w:rPr>
                <w:b/>
                <w:bCs/>
              </w:rPr>
              <w:t>TS No</w:t>
            </w:r>
          </w:p>
        </w:tc>
        <w:tc>
          <w:tcPr>
            <w:tcW w:w="4229" w:type="dxa"/>
            <w:vAlign w:val="center"/>
          </w:tcPr>
          <w:p w:rsidR="00636F0F" w:rsidRPr="00CD68E6" w:rsidRDefault="00636F0F" w:rsidP="008175C5">
            <w:pPr>
              <w:jc w:val="center"/>
              <w:rPr>
                <w:b/>
                <w:bCs/>
              </w:rPr>
            </w:pPr>
            <w:r w:rsidRPr="00CD68E6">
              <w:rPr>
                <w:b/>
                <w:bCs/>
              </w:rPr>
              <w:t>Türkçe Adı</w:t>
            </w:r>
          </w:p>
        </w:tc>
        <w:tc>
          <w:tcPr>
            <w:tcW w:w="4394" w:type="dxa"/>
            <w:vAlign w:val="center"/>
          </w:tcPr>
          <w:p w:rsidR="00636F0F" w:rsidRPr="00CD68E6" w:rsidRDefault="00636F0F" w:rsidP="008175C5">
            <w:pPr>
              <w:jc w:val="center"/>
              <w:rPr>
                <w:b/>
                <w:bCs/>
              </w:rPr>
            </w:pPr>
            <w:r w:rsidRPr="00CD68E6">
              <w:rPr>
                <w:b/>
                <w:bCs/>
              </w:rPr>
              <w:t>İngilizce Adı</w:t>
            </w:r>
          </w:p>
        </w:tc>
      </w:tr>
      <w:tr w:rsidR="00636F0F" w:rsidRPr="00CD68E6">
        <w:trPr>
          <w:trHeight w:val="340"/>
        </w:trPr>
        <w:tc>
          <w:tcPr>
            <w:tcW w:w="1329" w:type="dxa"/>
          </w:tcPr>
          <w:p w:rsidR="00636F0F" w:rsidRPr="00CD68E6" w:rsidRDefault="00636F0F" w:rsidP="00272F10">
            <w:r w:rsidRPr="00CD68E6">
              <w:t>TS 2947 EN ISO 658</w:t>
            </w:r>
          </w:p>
        </w:tc>
        <w:tc>
          <w:tcPr>
            <w:tcW w:w="4229" w:type="dxa"/>
          </w:tcPr>
          <w:p w:rsidR="00636F0F" w:rsidRPr="00CD68E6" w:rsidRDefault="00636F0F" w:rsidP="00272F10">
            <w:r w:rsidRPr="00CD68E6">
              <w:t>Yağlı tohumlar - Yabancı madde muhtevasının tayini</w:t>
            </w:r>
          </w:p>
        </w:tc>
        <w:tc>
          <w:tcPr>
            <w:tcW w:w="4394" w:type="dxa"/>
          </w:tcPr>
          <w:p w:rsidR="00636F0F" w:rsidRPr="00CD68E6" w:rsidRDefault="00636F0F" w:rsidP="00272F10">
            <w:r w:rsidRPr="00CD68E6">
              <w:t>Oilseeds – Determination of impurities content</w:t>
            </w:r>
          </w:p>
        </w:tc>
      </w:tr>
      <w:tr w:rsidR="00636F0F" w:rsidRPr="00CD68E6">
        <w:tc>
          <w:tcPr>
            <w:tcW w:w="1329" w:type="dxa"/>
          </w:tcPr>
          <w:p w:rsidR="00636F0F" w:rsidRPr="00CD68E6" w:rsidRDefault="00636F0F" w:rsidP="00744F93">
            <w:pPr>
              <w:rPr>
                <w:b/>
                <w:bCs/>
              </w:rPr>
            </w:pPr>
            <w:r w:rsidRPr="00CD68E6">
              <w:t>TS EN ISO</w:t>
            </w:r>
            <w:r>
              <w:t xml:space="preserve"> 3696</w:t>
            </w:r>
          </w:p>
        </w:tc>
        <w:tc>
          <w:tcPr>
            <w:tcW w:w="4229" w:type="dxa"/>
          </w:tcPr>
          <w:p w:rsidR="00636F0F" w:rsidRPr="00744F93" w:rsidRDefault="00636F0F" w:rsidP="00744F93">
            <w:r w:rsidRPr="00744F93">
              <w:t>Su</w:t>
            </w:r>
            <w:r>
              <w:t xml:space="preserve"> </w:t>
            </w:r>
            <w:r w:rsidRPr="00744F93">
              <w:t>-</w:t>
            </w:r>
            <w:r>
              <w:t xml:space="preserve"> </w:t>
            </w:r>
            <w:r w:rsidRPr="00744F93">
              <w:t>Analitik laboratuvarında kullanılan -Özellikler ve deney metotları</w:t>
            </w:r>
          </w:p>
        </w:tc>
        <w:tc>
          <w:tcPr>
            <w:tcW w:w="4394" w:type="dxa"/>
          </w:tcPr>
          <w:p w:rsidR="00636F0F" w:rsidRPr="00744F93" w:rsidRDefault="00636F0F" w:rsidP="00744F93">
            <w:r w:rsidRPr="00744F93">
              <w:t>Water for analytical laboratory use -Specification and test methods</w:t>
            </w:r>
          </w:p>
        </w:tc>
      </w:tr>
      <w:tr w:rsidR="00636F0F" w:rsidRPr="00CD68E6">
        <w:trPr>
          <w:trHeight w:val="340"/>
        </w:trPr>
        <w:tc>
          <w:tcPr>
            <w:tcW w:w="1329" w:type="dxa"/>
            <w:vAlign w:val="center"/>
          </w:tcPr>
          <w:p w:rsidR="00636F0F" w:rsidRPr="00CD68E6" w:rsidRDefault="00636F0F" w:rsidP="008175C5">
            <w:r w:rsidRPr="00CD68E6">
              <w:t>TS 4155</w:t>
            </w:r>
          </w:p>
        </w:tc>
        <w:tc>
          <w:tcPr>
            <w:tcW w:w="4229" w:type="dxa"/>
            <w:vAlign w:val="center"/>
          </w:tcPr>
          <w:p w:rsidR="00636F0F" w:rsidRPr="00CD68E6" w:rsidRDefault="00636F0F" w:rsidP="008175C5">
            <w:r w:rsidRPr="00CD68E6">
              <w:t>Hayvan yemleri - Terimler ve tarifler</w:t>
            </w:r>
          </w:p>
        </w:tc>
        <w:tc>
          <w:tcPr>
            <w:tcW w:w="4394" w:type="dxa"/>
            <w:vAlign w:val="center"/>
          </w:tcPr>
          <w:p w:rsidR="00636F0F" w:rsidRPr="00CD68E6" w:rsidRDefault="00636F0F" w:rsidP="008175C5">
            <w:r w:rsidRPr="00CD68E6">
              <w:t>Animal Feeds - Terms and definitions</w:t>
            </w:r>
          </w:p>
        </w:tc>
      </w:tr>
      <w:tr w:rsidR="00636F0F" w:rsidRPr="00CD68E6">
        <w:trPr>
          <w:trHeight w:val="340"/>
        </w:trPr>
        <w:tc>
          <w:tcPr>
            <w:tcW w:w="1329" w:type="dxa"/>
          </w:tcPr>
          <w:p w:rsidR="00636F0F" w:rsidRPr="00CD68E6" w:rsidRDefault="00636F0F" w:rsidP="008175C5">
            <w:r w:rsidRPr="00CD68E6">
              <w:t>TS 4331</w:t>
            </w:r>
          </w:p>
        </w:tc>
        <w:tc>
          <w:tcPr>
            <w:tcW w:w="4229" w:type="dxa"/>
          </w:tcPr>
          <w:p w:rsidR="00636F0F" w:rsidRPr="00CD68E6" w:rsidRDefault="00636F0F" w:rsidP="008175C5">
            <w:r w:rsidRPr="00CD68E6">
              <w:t>Ambalaj - Genel ilkeler - Bölüm 3: Ambalajların işaretlenmesi ve etiketlenmesi</w:t>
            </w:r>
          </w:p>
        </w:tc>
        <w:tc>
          <w:tcPr>
            <w:tcW w:w="4394" w:type="dxa"/>
          </w:tcPr>
          <w:p w:rsidR="00636F0F" w:rsidRPr="00CD68E6" w:rsidRDefault="00636F0F" w:rsidP="008175C5">
            <w:r w:rsidRPr="00CD68E6">
              <w:t>Packaging - General principles</w:t>
            </w:r>
            <w:r>
              <w:t xml:space="preserve"> </w:t>
            </w:r>
            <w:r w:rsidRPr="00CD68E6">
              <w:t>- Part 3: marking and labelling of packages</w:t>
            </w:r>
          </w:p>
        </w:tc>
      </w:tr>
      <w:tr w:rsidR="00636F0F" w:rsidRPr="00CD68E6">
        <w:trPr>
          <w:trHeight w:val="340"/>
        </w:trPr>
        <w:tc>
          <w:tcPr>
            <w:tcW w:w="1329" w:type="dxa"/>
          </w:tcPr>
          <w:p w:rsidR="00636F0F" w:rsidRPr="00CD68E6" w:rsidRDefault="00636F0F" w:rsidP="008175C5">
            <w:r w:rsidRPr="00CD68E6">
              <w:t>TS EN ISO 16050</w:t>
            </w:r>
          </w:p>
        </w:tc>
        <w:tc>
          <w:tcPr>
            <w:tcW w:w="4229" w:type="dxa"/>
          </w:tcPr>
          <w:p w:rsidR="00636F0F" w:rsidRPr="00CD68E6" w:rsidRDefault="00636F0F" w:rsidP="008175C5">
            <w:r w:rsidRPr="00CD68E6">
              <w:t>Gıda maddeleri - Hububat, sert kabuklu yemiş ve bunlardan üretilmiş ürünler içindeki aflatoksin B1 ve toplam aflatoksin  (B1, B2, G1 ve G2) muhtevasının tayini - Yüksek performanslı sıvı kromatografi yöntemi</w:t>
            </w:r>
          </w:p>
        </w:tc>
        <w:tc>
          <w:tcPr>
            <w:tcW w:w="4394" w:type="dxa"/>
          </w:tcPr>
          <w:p w:rsidR="00636F0F" w:rsidRPr="00CD68E6" w:rsidRDefault="00636F0F" w:rsidP="008175C5">
            <w:r w:rsidRPr="00CD68E6">
              <w:t>Foodstuffs – Determination of aflatoxin B1, and the total content of aflatoxins B1, B2, G1 and G2 in cereals, nuts and derived products – High - performance liquid chromatographic method</w:t>
            </w:r>
          </w:p>
        </w:tc>
      </w:tr>
      <w:tr w:rsidR="00636F0F" w:rsidRPr="00CD68E6">
        <w:trPr>
          <w:trHeight w:val="340"/>
        </w:trPr>
        <w:tc>
          <w:tcPr>
            <w:tcW w:w="1329" w:type="dxa"/>
          </w:tcPr>
          <w:p w:rsidR="00636F0F" w:rsidRPr="00CD68E6" w:rsidRDefault="00636F0F" w:rsidP="008175C5">
            <w:r w:rsidRPr="00CD68E6">
              <w:t>TS ISO 6495</w:t>
            </w:r>
          </w:p>
        </w:tc>
        <w:tc>
          <w:tcPr>
            <w:tcW w:w="4229" w:type="dxa"/>
          </w:tcPr>
          <w:p w:rsidR="00636F0F" w:rsidRPr="00CD68E6" w:rsidRDefault="00636F0F" w:rsidP="008175C5">
            <w:r w:rsidRPr="00CD68E6">
              <w:t>Hayvan yemleri - Suda çözünebilen klorür muhtevasının tayini</w:t>
            </w:r>
          </w:p>
        </w:tc>
        <w:tc>
          <w:tcPr>
            <w:tcW w:w="4394" w:type="dxa"/>
          </w:tcPr>
          <w:p w:rsidR="00636F0F" w:rsidRPr="00CD68E6" w:rsidRDefault="00636F0F" w:rsidP="008175C5">
            <w:r w:rsidRPr="00CD68E6">
              <w:t>Animal feeding stuffs - Determination of water - soluble chlorides content</w:t>
            </w:r>
          </w:p>
        </w:tc>
      </w:tr>
      <w:tr w:rsidR="00636F0F" w:rsidRPr="00CD68E6">
        <w:trPr>
          <w:trHeight w:val="340"/>
        </w:trPr>
        <w:tc>
          <w:tcPr>
            <w:tcW w:w="1329" w:type="dxa"/>
          </w:tcPr>
          <w:p w:rsidR="00636F0F" w:rsidRPr="00CD68E6" w:rsidRDefault="00636F0F" w:rsidP="008175C5">
            <w:r w:rsidRPr="00CD68E6">
              <w:t xml:space="preserve">TS </w:t>
            </w:r>
            <w:r>
              <w:t>EN</w:t>
            </w:r>
            <w:r w:rsidRPr="00CD68E6">
              <w:t xml:space="preserve"> ISO 5983</w:t>
            </w:r>
            <w:r>
              <w:t>-1*</w:t>
            </w:r>
          </w:p>
        </w:tc>
        <w:tc>
          <w:tcPr>
            <w:tcW w:w="4229" w:type="dxa"/>
          </w:tcPr>
          <w:p w:rsidR="00636F0F" w:rsidRPr="00CD68E6" w:rsidRDefault="00636F0F" w:rsidP="008175C5">
            <w:r w:rsidRPr="00442DF8">
              <w:t>Hayvan yemleri</w:t>
            </w:r>
            <w:r>
              <w:t xml:space="preserve"> </w:t>
            </w:r>
            <w:r w:rsidRPr="00442DF8">
              <w:t>-</w:t>
            </w:r>
            <w:r>
              <w:t xml:space="preserve"> </w:t>
            </w:r>
            <w:r w:rsidRPr="00442DF8">
              <w:t>Azot muhtevasının tayini ve ham protein muhtevasının hesaplanması</w:t>
            </w:r>
            <w:r>
              <w:t xml:space="preserve"> </w:t>
            </w:r>
            <w:r w:rsidRPr="00442DF8">
              <w:t>- Bölüm 1: Kjeldahl metodu </w:t>
            </w:r>
          </w:p>
        </w:tc>
        <w:tc>
          <w:tcPr>
            <w:tcW w:w="4394" w:type="dxa"/>
          </w:tcPr>
          <w:p w:rsidR="00636F0F" w:rsidRPr="00CD68E6" w:rsidRDefault="00636F0F" w:rsidP="008175C5">
            <w:r w:rsidRPr="00442DF8">
              <w:t>Animal feeding stuffs - Determination of nitrogen content and calculation of crude protein content - Part 1: Kjeldahl method</w:t>
            </w:r>
          </w:p>
        </w:tc>
      </w:tr>
      <w:tr w:rsidR="00636F0F" w:rsidRPr="00CD68E6">
        <w:trPr>
          <w:trHeight w:val="340"/>
        </w:trPr>
        <w:tc>
          <w:tcPr>
            <w:tcW w:w="1329" w:type="dxa"/>
          </w:tcPr>
          <w:p w:rsidR="00636F0F" w:rsidRPr="00CD68E6" w:rsidRDefault="00636F0F" w:rsidP="008175C5">
            <w:r w:rsidRPr="00CD68E6">
              <w:t>TS ISO 6491</w:t>
            </w:r>
            <w:r>
              <w:t>*</w:t>
            </w:r>
          </w:p>
        </w:tc>
        <w:tc>
          <w:tcPr>
            <w:tcW w:w="4229" w:type="dxa"/>
          </w:tcPr>
          <w:p w:rsidR="00636F0F" w:rsidRPr="00CD68E6" w:rsidRDefault="00636F0F" w:rsidP="008175C5">
            <w:r w:rsidRPr="00CD68E6">
              <w:t>Hayvan yemleri - Toplam fosfor tayini- Spektrofotometrik metot</w:t>
            </w:r>
          </w:p>
        </w:tc>
        <w:tc>
          <w:tcPr>
            <w:tcW w:w="4394" w:type="dxa"/>
          </w:tcPr>
          <w:p w:rsidR="00636F0F" w:rsidRPr="00CD68E6" w:rsidRDefault="00636F0F" w:rsidP="008175C5">
            <w:r w:rsidRPr="00CD68E6">
              <w:t>Animal feeding stuffs - Determination of phosphorus content - Spectrometric method</w:t>
            </w:r>
          </w:p>
        </w:tc>
      </w:tr>
      <w:tr w:rsidR="00636F0F" w:rsidRPr="00CD68E6">
        <w:trPr>
          <w:trHeight w:val="340"/>
        </w:trPr>
        <w:tc>
          <w:tcPr>
            <w:tcW w:w="1329" w:type="dxa"/>
          </w:tcPr>
          <w:p w:rsidR="00636F0F" w:rsidRPr="00CD68E6" w:rsidRDefault="00636F0F" w:rsidP="008175C5">
            <w:r w:rsidRPr="00CD68E6">
              <w:t>TS ISO 5984</w:t>
            </w:r>
          </w:p>
        </w:tc>
        <w:tc>
          <w:tcPr>
            <w:tcW w:w="4229" w:type="dxa"/>
          </w:tcPr>
          <w:p w:rsidR="00636F0F" w:rsidRPr="00CD68E6" w:rsidRDefault="00636F0F" w:rsidP="008175C5">
            <w:r w:rsidRPr="00CD68E6">
              <w:t>Hayvan yemleri - Ham kül tayini</w:t>
            </w:r>
          </w:p>
        </w:tc>
        <w:tc>
          <w:tcPr>
            <w:tcW w:w="4394" w:type="dxa"/>
          </w:tcPr>
          <w:p w:rsidR="00636F0F" w:rsidRPr="00CD68E6" w:rsidRDefault="00636F0F" w:rsidP="008175C5">
            <w:r w:rsidRPr="00CD68E6">
              <w:t>Animal feeding stuffs - Determination of crude ash</w:t>
            </w:r>
          </w:p>
        </w:tc>
      </w:tr>
      <w:tr w:rsidR="00636F0F" w:rsidRPr="00CD68E6">
        <w:trPr>
          <w:trHeight w:val="340"/>
        </w:trPr>
        <w:tc>
          <w:tcPr>
            <w:tcW w:w="1329" w:type="dxa"/>
          </w:tcPr>
          <w:p w:rsidR="00636F0F" w:rsidRPr="00CD68E6" w:rsidRDefault="00636F0F" w:rsidP="008175C5">
            <w:r w:rsidRPr="00CD68E6">
              <w:t>TS ISO 5985</w:t>
            </w:r>
          </w:p>
        </w:tc>
        <w:tc>
          <w:tcPr>
            <w:tcW w:w="4229" w:type="dxa"/>
          </w:tcPr>
          <w:p w:rsidR="00636F0F" w:rsidRPr="00CD68E6" w:rsidRDefault="00636F0F" w:rsidP="008175C5">
            <w:r w:rsidRPr="00CD68E6">
              <w:t>Hayvan yemleri - Hidroklorik asitte çözünmeyen kül tayini</w:t>
            </w:r>
          </w:p>
        </w:tc>
        <w:tc>
          <w:tcPr>
            <w:tcW w:w="4394" w:type="dxa"/>
          </w:tcPr>
          <w:p w:rsidR="00636F0F" w:rsidRPr="00CD68E6" w:rsidRDefault="00636F0F" w:rsidP="008175C5">
            <w:r w:rsidRPr="00CD68E6">
              <w:t>Animal feeding stuffs - Determination of ash insoluble in hydrochloric acid</w:t>
            </w:r>
          </w:p>
        </w:tc>
      </w:tr>
      <w:tr w:rsidR="00636F0F" w:rsidRPr="00CD68E6">
        <w:trPr>
          <w:trHeight w:val="340"/>
        </w:trPr>
        <w:tc>
          <w:tcPr>
            <w:tcW w:w="1329" w:type="dxa"/>
          </w:tcPr>
          <w:p w:rsidR="00636F0F" w:rsidRPr="00CD68E6" w:rsidRDefault="00636F0F" w:rsidP="008175C5">
            <w:r w:rsidRPr="00CD68E6">
              <w:t>TS 4966</w:t>
            </w:r>
          </w:p>
        </w:tc>
        <w:tc>
          <w:tcPr>
            <w:tcW w:w="4229" w:type="dxa"/>
          </w:tcPr>
          <w:p w:rsidR="00636F0F" w:rsidRPr="00CD68E6" w:rsidRDefault="00636F0F" w:rsidP="008175C5">
            <w:r w:rsidRPr="00CD68E6">
              <w:t>Gıda mamullerinde ham selüloz miktarının tayini - Değiştirilmiş scharrer metodu</w:t>
            </w:r>
          </w:p>
        </w:tc>
        <w:tc>
          <w:tcPr>
            <w:tcW w:w="4394" w:type="dxa"/>
          </w:tcPr>
          <w:p w:rsidR="00636F0F" w:rsidRPr="00CD68E6" w:rsidRDefault="00636F0F" w:rsidP="008175C5">
            <w:r w:rsidRPr="00CD68E6">
              <w:t>Food Products - Determination of crude fibre content- Modified scharrer method</w:t>
            </w:r>
          </w:p>
        </w:tc>
      </w:tr>
      <w:tr w:rsidR="00636F0F" w:rsidRPr="00CD68E6">
        <w:trPr>
          <w:trHeight w:val="340"/>
        </w:trPr>
        <w:tc>
          <w:tcPr>
            <w:tcW w:w="1329" w:type="dxa"/>
          </w:tcPr>
          <w:p w:rsidR="00636F0F" w:rsidRPr="00CD68E6" w:rsidRDefault="00636F0F" w:rsidP="008175C5">
            <w:r w:rsidRPr="00CD68E6">
              <w:t>TS 5526 EN ISO 6497</w:t>
            </w:r>
          </w:p>
        </w:tc>
        <w:tc>
          <w:tcPr>
            <w:tcW w:w="4229" w:type="dxa"/>
          </w:tcPr>
          <w:p w:rsidR="00636F0F" w:rsidRPr="00CD68E6" w:rsidRDefault="00636F0F" w:rsidP="008175C5">
            <w:r w:rsidRPr="00CD68E6">
              <w:t>Hayvan yemleri - Numune alma</w:t>
            </w:r>
          </w:p>
        </w:tc>
        <w:tc>
          <w:tcPr>
            <w:tcW w:w="4394" w:type="dxa"/>
          </w:tcPr>
          <w:p w:rsidR="00636F0F" w:rsidRPr="00CD68E6" w:rsidRDefault="00636F0F" w:rsidP="008175C5">
            <w:r w:rsidRPr="00CD68E6">
              <w:t>Animal feeding stuffs - Sampling</w:t>
            </w:r>
          </w:p>
        </w:tc>
      </w:tr>
      <w:tr w:rsidR="00636F0F" w:rsidRPr="00CD68E6">
        <w:trPr>
          <w:trHeight w:val="340"/>
        </w:trPr>
        <w:tc>
          <w:tcPr>
            <w:tcW w:w="1329" w:type="dxa"/>
          </w:tcPr>
          <w:p w:rsidR="00636F0F" w:rsidRPr="00CD68E6" w:rsidRDefault="00636F0F" w:rsidP="008175C5">
            <w:r w:rsidRPr="00CD68E6">
              <w:t>TS 5547</w:t>
            </w:r>
          </w:p>
        </w:tc>
        <w:tc>
          <w:tcPr>
            <w:tcW w:w="4229" w:type="dxa"/>
          </w:tcPr>
          <w:p w:rsidR="00636F0F" w:rsidRPr="00CD68E6" w:rsidRDefault="00636F0F" w:rsidP="008175C5">
            <w:r w:rsidRPr="00CD68E6">
              <w:t>Hayvan yemleri - Kalsiyum tayini (titrasyon ve atomik absorbsiyon metotları)</w:t>
            </w:r>
          </w:p>
        </w:tc>
        <w:tc>
          <w:tcPr>
            <w:tcW w:w="4394" w:type="dxa"/>
          </w:tcPr>
          <w:p w:rsidR="00636F0F" w:rsidRPr="00CD68E6" w:rsidRDefault="00636F0F" w:rsidP="008175C5">
            <w:r w:rsidRPr="00CD68E6">
              <w:t>Animal Feedsstuffs - Determination of calcium content (Titration and atomic absorbsion spectrophotometric methods)</w:t>
            </w:r>
          </w:p>
        </w:tc>
      </w:tr>
      <w:tr w:rsidR="00636F0F" w:rsidRPr="00CD68E6">
        <w:trPr>
          <w:trHeight w:val="340"/>
        </w:trPr>
        <w:tc>
          <w:tcPr>
            <w:tcW w:w="1329" w:type="dxa"/>
          </w:tcPr>
          <w:p w:rsidR="00636F0F" w:rsidRPr="00CD68E6" w:rsidRDefault="00636F0F" w:rsidP="008175C5">
            <w:r w:rsidRPr="00CD68E6">
              <w:t>TS 5672</w:t>
            </w:r>
          </w:p>
        </w:tc>
        <w:tc>
          <w:tcPr>
            <w:tcW w:w="4229" w:type="dxa"/>
          </w:tcPr>
          <w:p w:rsidR="00636F0F" w:rsidRPr="00CD68E6" w:rsidRDefault="00636F0F" w:rsidP="008175C5">
            <w:r w:rsidRPr="00CD68E6">
              <w:t>Hayvan yemleri - Sodyum tayini alevfotometrik metot</w:t>
            </w:r>
          </w:p>
        </w:tc>
        <w:tc>
          <w:tcPr>
            <w:tcW w:w="4394" w:type="dxa"/>
          </w:tcPr>
          <w:p w:rsidR="00636F0F" w:rsidRPr="00CD68E6" w:rsidRDefault="00636F0F" w:rsidP="008175C5">
            <w:r w:rsidRPr="00CD68E6">
              <w:t>Animal Feeds - Determination of sodium - Flamephotometric method</w:t>
            </w:r>
          </w:p>
        </w:tc>
      </w:tr>
      <w:tr w:rsidR="00636F0F" w:rsidRPr="00CD68E6">
        <w:trPr>
          <w:trHeight w:val="340"/>
        </w:trPr>
        <w:tc>
          <w:tcPr>
            <w:tcW w:w="1329" w:type="dxa"/>
          </w:tcPr>
          <w:p w:rsidR="00636F0F" w:rsidRPr="00CD68E6" w:rsidRDefault="00636F0F" w:rsidP="00272F10">
            <w:r w:rsidRPr="00CD68E6">
              <w:t>TS 5804</w:t>
            </w:r>
          </w:p>
        </w:tc>
        <w:tc>
          <w:tcPr>
            <w:tcW w:w="4229" w:type="dxa"/>
          </w:tcPr>
          <w:p w:rsidR="00636F0F" w:rsidRPr="00CD68E6" w:rsidRDefault="00636F0F" w:rsidP="00272F10">
            <w:r w:rsidRPr="00CD68E6">
              <w:t>Hayvan yemleri - Demir tayini</w:t>
            </w:r>
          </w:p>
        </w:tc>
        <w:tc>
          <w:tcPr>
            <w:tcW w:w="4394" w:type="dxa"/>
          </w:tcPr>
          <w:p w:rsidR="00636F0F" w:rsidRPr="00CD68E6" w:rsidRDefault="00636F0F" w:rsidP="00272F10">
            <w:r w:rsidRPr="00CD68E6">
              <w:t>Animal feeds - Determination of ıron</w:t>
            </w:r>
          </w:p>
        </w:tc>
      </w:tr>
      <w:tr w:rsidR="00636F0F" w:rsidRPr="00CD68E6">
        <w:trPr>
          <w:trHeight w:val="340"/>
        </w:trPr>
        <w:tc>
          <w:tcPr>
            <w:tcW w:w="1329" w:type="dxa"/>
          </w:tcPr>
          <w:p w:rsidR="00636F0F" w:rsidRPr="00CD68E6" w:rsidRDefault="00636F0F" w:rsidP="008175C5">
            <w:r w:rsidRPr="00CD68E6">
              <w:t>TS 5885</w:t>
            </w:r>
          </w:p>
        </w:tc>
        <w:tc>
          <w:tcPr>
            <w:tcW w:w="4229" w:type="dxa"/>
          </w:tcPr>
          <w:p w:rsidR="00636F0F" w:rsidRPr="00CD68E6" w:rsidRDefault="00636F0F" w:rsidP="008175C5">
            <w:r w:rsidRPr="00CD68E6">
              <w:t>Hayvan yemleri - Mangan tayini</w:t>
            </w:r>
          </w:p>
        </w:tc>
        <w:tc>
          <w:tcPr>
            <w:tcW w:w="4394" w:type="dxa"/>
          </w:tcPr>
          <w:p w:rsidR="00636F0F" w:rsidRPr="00CD68E6" w:rsidRDefault="00636F0F" w:rsidP="008175C5">
            <w:r w:rsidRPr="00CD68E6">
              <w:t>Animal feeds - Determination of manganese</w:t>
            </w:r>
          </w:p>
        </w:tc>
      </w:tr>
      <w:tr w:rsidR="00636F0F" w:rsidRPr="00CD68E6">
        <w:trPr>
          <w:trHeight w:val="340"/>
        </w:trPr>
        <w:tc>
          <w:tcPr>
            <w:tcW w:w="1329" w:type="dxa"/>
          </w:tcPr>
          <w:p w:rsidR="00636F0F" w:rsidRPr="00CD68E6" w:rsidRDefault="00636F0F" w:rsidP="00272F10">
            <w:r w:rsidRPr="00CD68E6">
              <w:t>TS 5886</w:t>
            </w:r>
          </w:p>
        </w:tc>
        <w:tc>
          <w:tcPr>
            <w:tcW w:w="4229" w:type="dxa"/>
          </w:tcPr>
          <w:p w:rsidR="00636F0F" w:rsidRPr="00CD68E6" w:rsidRDefault="00636F0F" w:rsidP="00272F10">
            <w:r w:rsidRPr="00CD68E6">
              <w:t>Hayvan yemleri - Magnezyum tayini</w:t>
            </w:r>
          </w:p>
        </w:tc>
        <w:tc>
          <w:tcPr>
            <w:tcW w:w="4394" w:type="dxa"/>
          </w:tcPr>
          <w:p w:rsidR="00636F0F" w:rsidRPr="00CD68E6" w:rsidRDefault="00636F0F" w:rsidP="00272F10">
            <w:r w:rsidRPr="00CD68E6">
              <w:t>Animal feeds - Determination of magnesium</w:t>
            </w:r>
          </w:p>
        </w:tc>
      </w:tr>
      <w:tr w:rsidR="00636F0F" w:rsidRPr="00CD68E6">
        <w:trPr>
          <w:trHeight w:val="340"/>
        </w:trPr>
        <w:tc>
          <w:tcPr>
            <w:tcW w:w="1329" w:type="dxa"/>
          </w:tcPr>
          <w:p w:rsidR="00636F0F" w:rsidRPr="00CD68E6" w:rsidRDefault="00636F0F" w:rsidP="008175C5">
            <w:r w:rsidRPr="00CD68E6">
              <w:t>TS 5888</w:t>
            </w:r>
          </w:p>
        </w:tc>
        <w:tc>
          <w:tcPr>
            <w:tcW w:w="4229" w:type="dxa"/>
          </w:tcPr>
          <w:p w:rsidR="00636F0F" w:rsidRPr="00CD68E6" w:rsidRDefault="00636F0F" w:rsidP="008175C5">
            <w:r w:rsidRPr="00CD68E6">
              <w:t>Hayvan yemleri - Çinko tayin</w:t>
            </w:r>
          </w:p>
        </w:tc>
        <w:tc>
          <w:tcPr>
            <w:tcW w:w="4394" w:type="dxa"/>
          </w:tcPr>
          <w:p w:rsidR="00636F0F" w:rsidRPr="00CD68E6" w:rsidRDefault="00636F0F" w:rsidP="008175C5">
            <w:r w:rsidRPr="00CD68E6">
              <w:t>Animal feeds - Determination of zinc</w:t>
            </w:r>
          </w:p>
        </w:tc>
      </w:tr>
      <w:tr w:rsidR="00636F0F" w:rsidRPr="00CD68E6">
        <w:trPr>
          <w:trHeight w:val="340"/>
        </w:trPr>
        <w:tc>
          <w:tcPr>
            <w:tcW w:w="1329" w:type="dxa"/>
          </w:tcPr>
          <w:p w:rsidR="00636F0F" w:rsidRPr="00CD68E6" w:rsidRDefault="00636F0F" w:rsidP="008175C5">
            <w:r w:rsidRPr="00CD68E6">
              <w:t>TS 6016 EN ISO 14565</w:t>
            </w:r>
          </w:p>
        </w:tc>
        <w:tc>
          <w:tcPr>
            <w:tcW w:w="4229" w:type="dxa"/>
          </w:tcPr>
          <w:p w:rsidR="00636F0F" w:rsidRPr="00CD68E6" w:rsidRDefault="00636F0F" w:rsidP="008175C5">
            <w:r w:rsidRPr="00CD68E6">
              <w:t>Hayvan yemleri - A vitamini muhtevasının tayini - Yüksek performanslı sıvı kromatografisi metodu</w:t>
            </w:r>
          </w:p>
        </w:tc>
        <w:tc>
          <w:tcPr>
            <w:tcW w:w="4394" w:type="dxa"/>
          </w:tcPr>
          <w:p w:rsidR="00636F0F" w:rsidRPr="00CD68E6" w:rsidRDefault="00636F0F" w:rsidP="008175C5">
            <w:r w:rsidRPr="00CD68E6">
              <w:t>Animal feeding stuffs - Determination of vitamin A content - Method using high-performance liquid chromatography</w:t>
            </w:r>
          </w:p>
        </w:tc>
      </w:tr>
      <w:tr w:rsidR="00636F0F" w:rsidRPr="00CD68E6">
        <w:trPr>
          <w:trHeight w:val="340"/>
        </w:trPr>
        <w:tc>
          <w:tcPr>
            <w:tcW w:w="1329" w:type="dxa"/>
          </w:tcPr>
          <w:p w:rsidR="00636F0F" w:rsidRPr="00CD68E6" w:rsidRDefault="00636F0F" w:rsidP="008175C5">
            <w:r w:rsidRPr="00CD68E6">
              <w:t>TS 6019</w:t>
            </w:r>
          </w:p>
        </w:tc>
        <w:tc>
          <w:tcPr>
            <w:tcW w:w="4229" w:type="dxa"/>
          </w:tcPr>
          <w:p w:rsidR="00636F0F" w:rsidRPr="00CD68E6" w:rsidRDefault="00636F0F" w:rsidP="008175C5">
            <w:r w:rsidRPr="00CD68E6">
              <w:t>Hayvan yemleri - D vitamini tayini</w:t>
            </w:r>
          </w:p>
        </w:tc>
        <w:tc>
          <w:tcPr>
            <w:tcW w:w="4394" w:type="dxa"/>
          </w:tcPr>
          <w:p w:rsidR="00636F0F" w:rsidRPr="00CD68E6" w:rsidRDefault="00636F0F" w:rsidP="008175C5">
            <w:r w:rsidRPr="00CD68E6">
              <w:t>Animal feeds - Determination of vitamin D</w:t>
            </w:r>
          </w:p>
        </w:tc>
      </w:tr>
      <w:tr w:rsidR="00636F0F" w:rsidRPr="00CD68E6">
        <w:trPr>
          <w:trHeight w:val="340"/>
        </w:trPr>
        <w:tc>
          <w:tcPr>
            <w:tcW w:w="1329" w:type="dxa"/>
          </w:tcPr>
          <w:p w:rsidR="00636F0F" w:rsidRPr="00CD68E6" w:rsidRDefault="00636F0F" w:rsidP="008175C5">
            <w:r w:rsidRPr="00CD68E6">
              <w:t>TS 6130</w:t>
            </w:r>
          </w:p>
        </w:tc>
        <w:tc>
          <w:tcPr>
            <w:tcW w:w="4229" w:type="dxa"/>
          </w:tcPr>
          <w:p w:rsidR="00636F0F" w:rsidRPr="00CD68E6" w:rsidRDefault="00636F0F" w:rsidP="008175C5">
            <w:r w:rsidRPr="00CD68E6">
              <w:t>Hayvan yemleri - E vitamini (tokoferol) tayini</w:t>
            </w:r>
          </w:p>
        </w:tc>
        <w:tc>
          <w:tcPr>
            <w:tcW w:w="4394" w:type="dxa"/>
          </w:tcPr>
          <w:p w:rsidR="00636F0F" w:rsidRPr="00CD68E6" w:rsidRDefault="00636F0F" w:rsidP="008175C5">
            <w:r w:rsidRPr="00CD68E6">
              <w:t>Animal feeds - Determination of vitamine E (Tocopherol)</w:t>
            </w:r>
          </w:p>
        </w:tc>
      </w:tr>
      <w:tr w:rsidR="00636F0F" w:rsidRPr="00CD68E6">
        <w:trPr>
          <w:trHeight w:val="340"/>
        </w:trPr>
        <w:tc>
          <w:tcPr>
            <w:tcW w:w="1329" w:type="dxa"/>
          </w:tcPr>
          <w:p w:rsidR="00636F0F" w:rsidRPr="00CD68E6" w:rsidRDefault="00636F0F" w:rsidP="008175C5">
            <w:r w:rsidRPr="00CD68E6">
              <w:t>TS 6318</w:t>
            </w:r>
          </w:p>
        </w:tc>
        <w:tc>
          <w:tcPr>
            <w:tcW w:w="4229" w:type="dxa"/>
          </w:tcPr>
          <w:p w:rsidR="00636F0F" w:rsidRPr="00CD68E6" w:rsidRDefault="00636F0F" w:rsidP="008175C5">
            <w:r w:rsidRPr="00CD68E6">
              <w:t>Hayvan yemleri - Rutubet tayini</w:t>
            </w:r>
          </w:p>
        </w:tc>
        <w:tc>
          <w:tcPr>
            <w:tcW w:w="4394" w:type="dxa"/>
          </w:tcPr>
          <w:p w:rsidR="00636F0F" w:rsidRPr="00CD68E6" w:rsidRDefault="00636F0F" w:rsidP="008175C5">
            <w:r w:rsidRPr="00CD68E6">
              <w:t>Animal feeds - Determination of moisture</w:t>
            </w:r>
          </w:p>
        </w:tc>
      </w:tr>
      <w:tr w:rsidR="00636F0F" w:rsidRPr="00CD68E6">
        <w:tc>
          <w:tcPr>
            <w:tcW w:w="1329" w:type="dxa"/>
            <w:vAlign w:val="center"/>
          </w:tcPr>
          <w:p w:rsidR="00636F0F" w:rsidRPr="00CD68E6" w:rsidRDefault="00636F0F" w:rsidP="001C1A1F">
            <w:pPr>
              <w:jc w:val="center"/>
              <w:rPr>
                <w:b/>
                <w:bCs/>
              </w:rPr>
            </w:pPr>
            <w:r w:rsidRPr="00CD68E6">
              <w:rPr>
                <w:b/>
                <w:bCs/>
              </w:rPr>
              <w:t>TS No</w:t>
            </w:r>
          </w:p>
        </w:tc>
        <w:tc>
          <w:tcPr>
            <w:tcW w:w="4229" w:type="dxa"/>
            <w:vAlign w:val="center"/>
          </w:tcPr>
          <w:p w:rsidR="00636F0F" w:rsidRPr="00CD68E6" w:rsidRDefault="00636F0F" w:rsidP="001C1A1F">
            <w:pPr>
              <w:jc w:val="center"/>
              <w:rPr>
                <w:b/>
                <w:bCs/>
              </w:rPr>
            </w:pPr>
            <w:r w:rsidRPr="00CD68E6">
              <w:rPr>
                <w:b/>
                <w:bCs/>
              </w:rPr>
              <w:t>Türkçe Adı</w:t>
            </w:r>
          </w:p>
        </w:tc>
        <w:tc>
          <w:tcPr>
            <w:tcW w:w="4394" w:type="dxa"/>
            <w:vAlign w:val="center"/>
          </w:tcPr>
          <w:p w:rsidR="00636F0F" w:rsidRPr="00CD68E6" w:rsidRDefault="00636F0F" w:rsidP="001C1A1F">
            <w:pPr>
              <w:jc w:val="center"/>
              <w:rPr>
                <w:b/>
                <w:bCs/>
              </w:rPr>
            </w:pPr>
            <w:r w:rsidRPr="00CD68E6">
              <w:rPr>
                <w:b/>
                <w:bCs/>
              </w:rPr>
              <w:t>İngilizce Adı</w:t>
            </w:r>
          </w:p>
        </w:tc>
      </w:tr>
      <w:tr w:rsidR="00636F0F" w:rsidRPr="00CD68E6">
        <w:trPr>
          <w:trHeight w:val="340"/>
        </w:trPr>
        <w:tc>
          <w:tcPr>
            <w:tcW w:w="1329" w:type="dxa"/>
          </w:tcPr>
          <w:p w:rsidR="00636F0F" w:rsidRPr="00CD68E6" w:rsidRDefault="00636F0F" w:rsidP="00272F10">
            <w:r w:rsidRPr="00CD68E6">
              <w:t xml:space="preserve">TS </w:t>
            </w:r>
            <w:r>
              <w:t>EN</w:t>
            </w:r>
            <w:r w:rsidRPr="00CD68E6">
              <w:t xml:space="preserve"> ISO 6498</w:t>
            </w:r>
          </w:p>
        </w:tc>
        <w:tc>
          <w:tcPr>
            <w:tcW w:w="4229" w:type="dxa"/>
          </w:tcPr>
          <w:p w:rsidR="00636F0F" w:rsidRPr="00CD68E6" w:rsidRDefault="00636F0F" w:rsidP="00272F10">
            <w:r w:rsidRPr="00CD68E6">
              <w:t>Hayvan yemleri - Analiz numunesinin hazırlanması</w:t>
            </w:r>
          </w:p>
        </w:tc>
        <w:tc>
          <w:tcPr>
            <w:tcW w:w="4394" w:type="dxa"/>
          </w:tcPr>
          <w:p w:rsidR="00636F0F" w:rsidRPr="00CD68E6" w:rsidRDefault="00636F0F" w:rsidP="00272F10">
            <w:r w:rsidRPr="00CD68E6">
              <w:t>Animal- eding struffs - Preparation of test sample</w:t>
            </w:r>
          </w:p>
        </w:tc>
      </w:tr>
      <w:tr w:rsidR="00636F0F" w:rsidRPr="00CD68E6">
        <w:trPr>
          <w:trHeight w:val="340"/>
        </w:trPr>
        <w:tc>
          <w:tcPr>
            <w:tcW w:w="1329" w:type="dxa"/>
          </w:tcPr>
          <w:p w:rsidR="00636F0F" w:rsidRPr="00CD68E6" w:rsidRDefault="00636F0F" w:rsidP="00272F10">
            <w:r w:rsidRPr="00CD68E6">
              <w:t>TS 6732</w:t>
            </w:r>
          </w:p>
        </w:tc>
        <w:tc>
          <w:tcPr>
            <w:tcW w:w="4229" w:type="dxa"/>
          </w:tcPr>
          <w:p w:rsidR="00636F0F" w:rsidRPr="00CD68E6" w:rsidRDefault="00636F0F" w:rsidP="00272F10">
            <w:r w:rsidRPr="00CD68E6">
              <w:t>Hayvan yemleri - Selenyum tayini</w:t>
            </w:r>
          </w:p>
        </w:tc>
        <w:tc>
          <w:tcPr>
            <w:tcW w:w="4394" w:type="dxa"/>
          </w:tcPr>
          <w:p w:rsidR="00636F0F" w:rsidRPr="00CD68E6" w:rsidRDefault="00636F0F" w:rsidP="00272F10">
            <w:r w:rsidRPr="00CD68E6">
              <w:t>Animal feeds - Determination of selenium</w:t>
            </w:r>
          </w:p>
        </w:tc>
      </w:tr>
      <w:tr w:rsidR="00636F0F" w:rsidRPr="00CD68E6">
        <w:trPr>
          <w:trHeight w:val="340"/>
        </w:trPr>
        <w:tc>
          <w:tcPr>
            <w:tcW w:w="1329" w:type="dxa"/>
          </w:tcPr>
          <w:p w:rsidR="00636F0F" w:rsidRPr="00CD68E6" w:rsidRDefault="00636F0F" w:rsidP="008175C5">
            <w:r w:rsidRPr="00CD68E6">
              <w:t>TS 8604</w:t>
            </w:r>
          </w:p>
        </w:tc>
        <w:tc>
          <w:tcPr>
            <w:tcW w:w="4229" w:type="dxa"/>
          </w:tcPr>
          <w:p w:rsidR="00636F0F" w:rsidRPr="00CD68E6" w:rsidRDefault="00636F0F" w:rsidP="008175C5">
            <w:r w:rsidRPr="00CD68E6">
              <w:t>Hayvan yemleri - Karma yemler - Üretim, depolama ve taşıma kuralları</w:t>
            </w:r>
          </w:p>
        </w:tc>
        <w:tc>
          <w:tcPr>
            <w:tcW w:w="4394" w:type="dxa"/>
          </w:tcPr>
          <w:p w:rsidR="00636F0F" w:rsidRPr="00CD68E6" w:rsidRDefault="00636F0F" w:rsidP="008175C5">
            <w:r w:rsidRPr="00CD68E6">
              <w:t>Animal feeds - Mixed feeds, rules for preparation, storage and Transportation</w:t>
            </w:r>
          </w:p>
        </w:tc>
      </w:tr>
      <w:tr w:rsidR="00636F0F" w:rsidRPr="00CD68E6">
        <w:trPr>
          <w:trHeight w:val="340"/>
        </w:trPr>
        <w:tc>
          <w:tcPr>
            <w:tcW w:w="1329" w:type="dxa"/>
          </w:tcPr>
          <w:p w:rsidR="00636F0F" w:rsidRPr="00CD68E6" w:rsidRDefault="00636F0F" w:rsidP="00272F10">
            <w:r w:rsidRPr="00CD68E6">
              <w:t>TS 9610</w:t>
            </w:r>
          </w:p>
        </w:tc>
        <w:tc>
          <w:tcPr>
            <w:tcW w:w="4229" w:type="dxa"/>
          </w:tcPr>
          <w:p w:rsidR="00636F0F" w:rsidRPr="00CD68E6" w:rsidRDefault="00636F0F" w:rsidP="00272F10">
            <w:r w:rsidRPr="00CD68E6">
              <w:t>Hayvan yemleri - Metabolik (çevrilebilir) enerji tayini kimyasal metot</w:t>
            </w:r>
          </w:p>
        </w:tc>
        <w:tc>
          <w:tcPr>
            <w:tcW w:w="4394" w:type="dxa"/>
          </w:tcPr>
          <w:p w:rsidR="00636F0F" w:rsidRPr="00CD68E6" w:rsidRDefault="00636F0F" w:rsidP="00272F10">
            <w:r w:rsidRPr="00CD68E6">
              <w:t>Animal feeds - Determintion of metabolizable energy (chemical method)</w:t>
            </w:r>
          </w:p>
        </w:tc>
      </w:tr>
    </w:tbl>
    <w:p w:rsidR="00636F0F" w:rsidRPr="00BB073F" w:rsidRDefault="00636F0F" w:rsidP="00B64CD8">
      <w:pPr>
        <w:tabs>
          <w:tab w:val="left" w:pos="1000"/>
        </w:tabs>
        <w:adjustRightInd w:val="0"/>
        <w:jc w:val="both"/>
        <w:rPr>
          <w:rFonts w:eastAsia="SimSun"/>
        </w:rPr>
      </w:pPr>
    </w:p>
    <w:p w:rsidR="00636F0F" w:rsidRPr="00CE1320" w:rsidRDefault="00636F0F" w:rsidP="00B64CD8">
      <w:pPr>
        <w:pStyle w:val="Heading1"/>
      </w:pPr>
      <w:bookmarkStart w:id="48" w:name="_Toc184575186"/>
      <w:bookmarkStart w:id="49" w:name="_Toc187124017"/>
      <w:bookmarkStart w:id="50" w:name="_Toc187124105"/>
      <w:bookmarkStart w:id="51" w:name="_Toc187124487"/>
      <w:bookmarkStart w:id="52" w:name="_Toc264913504"/>
      <w:bookmarkStart w:id="53" w:name="_Toc266447938"/>
      <w:bookmarkStart w:id="54" w:name="_Toc349927029"/>
      <w:bookmarkStart w:id="55" w:name="_Toc383600176"/>
      <w:bookmarkStart w:id="56" w:name="_Toc386095477"/>
      <w:bookmarkEnd w:id="40"/>
      <w:bookmarkEnd w:id="41"/>
      <w:bookmarkEnd w:id="42"/>
      <w:bookmarkEnd w:id="43"/>
      <w:r w:rsidRPr="00CE1320">
        <w:t>3</w:t>
      </w:r>
      <w:r w:rsidRPr="00CE1320">
        <w:tab/>
        <w:t>Terimler</w:t>
      </w:r>
      <w:r>
        <w:t xml:space="preserve"> </w:t>
      </w:r>
      <w:r w:rsidRPr="00CE1320">
        <w:t>ve</w:t>
      </w:r>
      <w:r>
        <w:t xml:space="preserve"> </w:t>
      </w:r>
      <w:r w:rsidRPr="00CE1320">
        <w:t>tarifler</w:t>
      </w:r>
      <w:bookmarkEnd w:id="48"/>
      <w:bookmarkEnd w:id="49"/>
      <w:bookmarkEnd w:id="50"/>
      <w:bookmarkEnd w:id="51"/>
      <w:bookmarkEnd w:id="52"/>
      <w:bookmarkEnd w:id="53"/>
      <w:bookmarkEnd w:id="54"/>
      <w:bookmarkEnd w:id="55"/>
      <w:bookmarkEnd w:id="56"/>
    </w:p>
    <w:p w:rsidR="00636F0F" w:rsidRDefault="00636F0F" w:rsidP="00A67B7E">
      <w:pPr>
        <w:pStyle w:val="Heading3"/>
        <w:jc w:val="both"/>
      </w:pPr>
      <w:bookmarkStart w:id="57" w:name="_Toc184575189"/>
      <w:bookmarkStart w:id="58" w:name="_Toc187124020"/>
      <w:bookmarkStart w:id="59" w:name="_Toc187124108"/>
      <w:bookmarkStart w:id="60" w:name="_Toc187124490"/>
    </w:p>
    <w:p w:rsidR="00636F0F" w:rsidRDefault="00636F0F" w:rsidP="00744F93">
      <w:pPr>
        <w:pStyle w:val="Heading2"/>
      </w:pPr>
      <w:bookmarkStart w:id="61" w:name="_Toc20113144"/>
      <w:bookmarkStart w:id="62" w:name="_Toc386095478"/>
      <w:r>
        <w:t>3.1</w:t>
      </w:r>
      <w:r>
        <w:tab/>
        <w:t>Bozuk yem</w:t>
      </w:r>
      <w:bookmarkEnd w:id="61"/>
      <w:bookmarkEnd w:id="62"/>
    </w:p>
    <w:p w:rsidR="00636F0F" w:rsidRDefault="00636F0F" w:rsidP="00C641F8">
      <w:pPr>
        <w:shd w:val="clear" w:color="auto" w:fill="FFFFFF"/>
        <w:spacing w:before="7" w:line="234" w:lineRule="exact"/>
        <w:jc w:val="both"/>
      </w:pPr>
      <w:r>
        <w:t>Küflenmiş,  kızışmış,  böceklenmiş,  acılaşmış,  rengi  değişmiş, topaklaşmış ve bu şekilde genel yapısı bozulmuş yem.</w:t>
      </w:r>
    </w:p>
    <w:p w:rsidR="00636F0F" w:rsidRDefault="00636F0F" w:rsidP="00C641F8">
      <w:pPr>
        <w:shd w:val="clear" w:color="auto" w:fill="FFFFFF"/>
        <w:spacing w:before="7" w:line="234" w:lineRule="exact"/>
        <w:jc w:val="both"/>
      </w:pPr>
    </w:p>
    <w:p w:rsidR="00636F0F" w:rsidRPr="00744F93" w:rsidRDefault="00636F0F" w:rsidP="00746C99">
      <w:pPr>
        <w:pStyle w:val="Heading2"/>
      </w:pPr>
      <w:bookmarkStart w:id="63" w:name="_Toc386095479"/>
      <w:r>
        <w:t>3.2</w:t>
      </w:r>
      <w:r>
        <w:tab/>
      </w:r>
      <w:r w:rsidRPr="00744F93">
        <w:t>Bulaşık yem</w:t>
      </w:r>
      <w:bookmarkEnd w:id="63"/>
    </w:p>
    <w:p w:rsidR="00636F0F" w:rsidRPr="00744F93" w:rsidRDefault="00636F0F" w:rsidP="00A63765">
      <w:r w:rsidRPr="00744F93">
        <w:t>Kabul edilebilir düzeylerin üzerinde i</w:t>
      </w:r>
      <w:r>
        <w:t>stenmeyen maddeleri içeren yem.</w:t>
      </w:r>
    </w:p>
    <w:p w:rsidR="00636F0F" w:rsidRDefault="00636F0F" w:rsidP="00744F93"/>
    <w:p w:rsidR="00636F0F" w:rsidRDefault="00636F0F" w:rsidP="00746C99">
      <w:pPr>
        <w:pStyle w:val="Heading2"/>
      </w:pPr>
      <w:bookmarkStart w:id="64" w:name="_Toc20113143"/>
      <w:bookmarkStart w:id="65" w:name="_Toc386095480"/>
      <w:r>
        <w:t>3.3</w:t>
      </w:r>
      <w:r>
        <w:tab/>
        <w:t>Gebe keçi yemi</w:t>
      </w:r>
      <w:bookmarkEnd w:id="64"/>
      <w:bookmarkEnd w:id="65"/>
    </w:p>
    <w:p w:rsidR="00636F0F" w:rsidRDefault="00636F0F" w:rsidP="00A67B7E">
      <w:pPr>
        <w:shd w:val="clear" w:color="auto" w:fill="FFFFFF"/>
        <w:spacing w:before="7" w:line="234" w:lineRule="exact"/>
        <w:jc w:val="both"/>
      </w:pPr>
      <w:r>
        <w:t>Hammaddesinin büyük kısmı bitkisel yemlerden meydana gelen, keçilerin ilk gebeliklerinde gebelik dönemi boyunca, diğer gebeliklerde ise gebeliğin son iki ayında beslenmesinde kullanılan ve yavrunun da ihtiyaçlarını karşılayacak seviyede protein, enerji, vitamin ve diğer maddeleri ihtiva eden, ince veya pelet formda hazırlanan karma yem.</w:t>
      </w:r>
    </w:p>
    <w:p w:rsidR="00636F0F" w:rsidRDefault="00636F0F" w:rsidP="00A67B7E">
      <w:pPr>
        <w:shd w:val="clear" w:color="auto" w:fill="FFFFFF"/>
        <w:spacing w:before="7" w:line="234" w:lineRule="exact"/>
        <w:jc w:val="both"/>
      </w:pPr>
    </w:p>
    <w:p w:rsidR="00636F0F" w:rsidRPr="00744F93" w:rsidRDefault="00636F0F" w:rsidP="00746C99">
      <w:pPr>
        <w:pStyle w:val="Heading2"/>
      </w:pPr>
      <w:bookmarkStart w:id="66" w:name="_Toc386095481"/>
      <w:r w:rsidRPr="00744F93">
        <w:t>3.4</w:t>
      </w:r>
      <w:r>
        <w:tab/>
      </w:r>
      <w:r w:rsidRPr="00744F93">
        <w:t>Günlük rasyon</w:t>
      </w:r>
      <w:bookmarkEnd w:id="66"/>
      <w:r w:rsidRPr="00744F93">
        <w:t xml:space="preserve"> </w:t>
      </w:r>
    </w:p>
    <w:p w:rsidR="00636F0F" w:rsidRDefault="00636F0F" w:rsidP="001E2EF1">
      <w:pPr>
        <w:rPr>
          <w:rFonts w:ascii="Calibri" w:hAnsi="Calibri" w:cs="Calibri"/>
          <w:color w:val="1C283D"/>
          <w:sz w:val="16"/>
          <w:szCs w:val="16"/>
          <w:shd w:val="clear" w:color="auto" w:fill="FFFFFF"/>
        </w:rPr>
      </w:pPr>
      <w:r w:rsidRPr="00744F93">
        <w:t>Belli tür, yaş ve verimdeki bir hayvanın tüm besin madde ihtiyaçlarını karşılamak için ihtiyaç duyduğu, % 12 nem içeriği üzerinden hesaplanan günlük toplam yem miktarı</w:t>
      </w:r>
      <w:r>
        <w:t>.</w:t>
      </w:r>
    </w:p>
    <w:p w:rsidR="00636F0F" w:rsidRDefault="00636F0F" w:rsidP="00C641F8">
      <w:pPr>
        <w:rPr>
          <w:b/>
          <w:bCs/>
          <w:sz w:val="22"/>
          <w:szCs w:val="22"/>
        </w:rPr>
      </w:pPr>
    </w:p>
    <w:p w:rsidR="00636F0F" w:rsidRPr="00744F93" w:rsidRDefault="00636F0F" w:rsidP="00746C99">
      <w:pPr>
        <w:pStyle w:val="Heading2"/>
      </w:pPr>
      <w:bookmarkStart w:id="67" w:name="_Toc386095482"/>
      <w:r>
        <w:t>3.5</w:t>
      </w:r>
      <w:r>
        <w:tab/>
      </w:r>
      <w:r w:rsidRPr="00744F93">
        <w:t>Karma yem</w:t>
      </w:r>
      <w:bookmarkEnd w:id="67"/>
    </w:p>
    <w:p w:rsidR="00636F0F" w:rsidRDefault="00636F0F" w:rsidP="00C641F8">
      <w:r w:rsidRPr="00744F93">
        <w:t>Hayvanların ağızdan beslenmesi için tam veya tamamlayıcı yem şeklinde yem katkı maddelerini içeren veya içermeyen en az iki yem maddesinin karışımı</w:t>
      </w:r>
      <w:r>
        <w:t>.</w:t>
      </w:r>
    </w:p>
    <w:p w:rsidR="00636F0F" w:rsidRPr="00744F93" w:rsidRDefault="00636F0F" w:rsidP="00C641F8"/>
    <w:p w:rsidR="00636F0F" w:rsidRPr="00744F93" w:rsidRDefault="00636F0F" w:rsidP="00746C99">
      <w:pPr>
        <w:pStyle w:val="Heading2"/>
      </w:pPr>
      <w:bookmarkStart w:id="68" w:name="_Toc386095483"/>
      <w:r w:rsidRPr="007173AB">
        <w:t>3.6</w:t>
      </w:r>
      <w:r>
        <w:tab/>
      </w:r>
      <w:r w:rsidRPr="00744F93">
        <w:t>Premiks</w:t>
      </w:r>
      <w:bookmarkEnd w:id="68"/>
    </w:p>
    <w:p w:rsidR="00636F0F" w:rsidRDefault="00636F0F" w:rsidP="00744F93">
      <w:pPr>
        <w:jc w:val="both"/>
      </w:pPr>
      <w:r w:rsidRPr="00744F93">
        <w:t>Hayvanlara doğrudan yedirilmesi amaçlanmayan, yem katkı maddelerinin karışımı ya da bir veya birden fazla yem katkı maddesinin taşıyıcı olarak kullanılan bir yem maddesi veya suyla karışımı</w:t>
      </w:r>
      <w:r>
        <w:t>.</w:t>
      </w:r>
    </w:p>
    <w:p w:rsidR="00636F0F" w:rsidRDefault="00636F0F" w:rsidP="00C641F8">
      <w:pPr>
        <w:rPr>
          <w:rFonts w:ascii="Calibri" w:hAnsi="Calibri" w:cs="Calibri"/>
          <w:color w:val="1C283D"/>
          <w:sz w:val="16"/>
          <w:szCs w:val="16"/>
          <w:shd w:val="clear" w:color="auto" w:fill="FFFFFF"/>
        </w:rPr>
      </w:pPr>
    </w:p>
    <w:p w:rsidR="00636F0F" w:rsidRPr="00744F93" w:rsidRDefault="00636F0F" w:rsidP="00746C99">
      <w:pPr>
        <w:pStyle w:val="Heading2"/>
      </w:pPr>
      <w:bookmarkStart w:id="69" w:name="_Toc386095484"/>
      <w:r>
        <w:t>3.8</w:t>
      </w:r>
      <w:r>
        <w:tab/>
      </w:r>
      <w:r w:rsidRPr="00744F93">
        <w:t>Tam yem</w:t>
      </w:r>
      <w:bookmarkEnd w:id="69"/>
    </w:p>
    <w:p w:rsidR="00636F0F" w:rsidRDefault="00636F0F" w:rsidP="00744F93">
      <w:pPr>
        <w:shd w:val="clear" w:color="auto" w:fill="FFFFFF"/>
        <w:spacing w:line="212" w:lineRule="atLeast"/>
        <w:jc w:val="both"/>
      </w:pPr>
      <w:r w:rsidRPr="00744F93">
        <w:t>Bileşimi bakımından günlük rasyon i</w:t>
      </w:r>
      <w:r>
        <w:t>çin yeterli olan yem karışımı.</w:t>
      </w:r>
    </w:p>
    <w:p w:rsidR="00636F0F" w:rsidRPr="00744F93" w:rsidRDefault="00636F0F" w:rsidP="00744F93">
      <w:pPr>
        <w:shd w:val="clear" w:color="auto" w:fill="FFFFFF"/>
        <w:spacing w:line="212" w:lineRule="atLeast"/>
        <w:jc w:val="both"/>
      </w:pPr>
    </w:p>
    <w:p w:rsidR="00636F0F" w:rsidRPr="00744F93" w:rsidRDefault="00636F0F" w:rsidP="00746C99">
      <w:pPr>
        <w:pStyle w:val="Heading2"/>
      </w:pPr>
      <w:bookmarkStart w:id="70" w:name="_Toc386095485"/>
      <w:r>
        <w:t>3.9</w:t>
      </w:r>
      <w:r>
        <w:tab/>
      </w:r>
      <w:r w:rsidRPr="00744F93">
        <w:t>Tamamlayıcı yem</w:t>
      </w:r>
      <w:bookmarkEnd w:id="70"/>
    </w:p>
    <w:p w:rsidR="00636F0F" w:rsidRDefault="00636F0F" w:rsidP="00744F93">
      <w:pPr>
        <w:shd w:val="clear" w:color="auto" w:fill="FFFFFF"/>
        <w:spacing w:line="212" w:lineRule="atLeast"/>
        <w:jc w:val="both"/>
      </w:pPr>
      <w:r w:rsidRPr="00744F93">
        <w:t>Bileşimi itibariyle belirli maddeler bakımından zengin içeriğe sahip, başka bir yemle birlikte kullanıldığında günlük rasyon için yeterli olan karma yem</w:t>
      </w:r>
      <w:r>
        <w:t>.</w:t>
      </w:r>
    </w:p>
    <w:p w:rsidR="00636F0F" w:rsidRDefault="00636F0F" w:rsidP="00744F93">
      <w:pPr>
        <w:shd w:val="clear" w:color="auto" w:fill="FFFFFF"/>
        <w:spacing w:line="212" w:lineRule="atLeast"/>
        <w:jc w:val="both"/>
        <w:rPr>
          <w:rFonts w:ascii="Times New Roman" w:hAnsi="Times New Roman" w:cs="Times New Roman"/>
          <w:color w:val="1C283D"/>
        </w:rPr>
      </w:pPr>
    </w:p>
    <w:p w:rsidR="00636F0F" w:rsidRDefault="00636F0F" w:rsidP="00746C99">
      <w:pPr>
        <w:pStyle w:val="Heading2"/>
      </w:pPr>
      <w:bookmarkStart w:id="71" w:name="_Toc20113145"/>
      <w:bookmarkStart w:id="72" w:name="_Toc386095486"/>
      <w:r>
        <w:t>3.10</w:t>
      </w:r>
      <w:r>
        <w:tab/>
        <w:t>Yabancı madde</w:t>
      </w:r>
      <w:bookmarkEnd w:id="71"/>
      <w:bookmarkEnd w:id="72"/>
    </w:p>
    <w:p w:rsidR="00636F0F" w:rsidRPr="009717B1" w:rsidRDefault="00636F0F" w:rsidP="00A63765">
      <w:pPr>
        <w:shd w:val="clear" w:color="auto" w:fill="FFFFFF"/>
        <w:jc w:val="both"/>
      </w:pPr>
      <w:r>
        <w:t xml:space="preserve">Gebe keçi yeminde bulunan yem ve yem katkı maddeleri dışındaki taş, kum, toprak, bitkisel parçalar vb. </w:t>
      </w:r>
      <w:r w:rsidRPr="009717B1">
        <w:t>gözle görülebilen her türlü madde.</w:t>
      </w:r>
    </w:p>
    <w:p w:rsidR="00636F0F" w:rsidRDefault="00636F0F" w:rsidP="00744F93">
      <w:pPr>
        <w:pStyle w:val="3-normalyaz"/>
        <w:shd w:val="clear" w:color="auto" w:fill="FFFFFF"/>
        <w:spacing w:before="0" w:beforeAutospacing="0" w:after="0" w:afterAutospacing="0"/>
        <w:rPr>
          <w:rFonts w:ascii="Arial" w:hAnsi="Arial" w:cs="Arial"/>
          <w:b/>
          <w:bCs/>
          <w:sz w:val="22"/>
          <w:szCs w:val="22"/>
        </w:rPr>
      </w:pPr>
    </w:p>
    <w:p w:rsidR="00636F0F" w:rsidRPr="00744F93" w:rsidRDefault="00636F0F" w:rsidP="00746C99">
      <w:pPr>
        <w:pStyle w:val="Heading2"/>
      </w:pPr>
      <w:bookmarkStart w:id="73" w:name="_Toc386095487"/>
      <w:r>
        <w:t>3.11</w:t>
      </w:r>
      <w:r>
        <w:tab/>
      </w:r>
      <w:r w:rsidRPr="00744F93">
        <w:t>Yem</w:t>
      </w:r>
      <w:bookmarkEnd w:id="73"/>
    </w:p>
    <w:p w:rsidR="00636F0F" w:rsidRPr="00744F93" w:rsidRDefault="00636F0F" w:rsidP="00744F93">
      <w:pPr>
        <w:pStyle w:val="3-normalyaz"/>
        <w:shd w:val="clear" w:color="auto" w:fill="FFFFFF"/>
        <w:spacing w:before="0" w:beforeAutospacing="0" w:after="0" w:afterAutospacing="0"/>
        <w:jc w:val="both"/>
        <w:rPr>
          <w:rFonts w:ascii="Arial" w:hAnsi="Arial" w:cs="Arial"/>
          <w:sz w:val="20"/>
          <w:szCs w:val="20"/>
        </w:rPr>
      </w:pPr>
      <w:r w:rsidRPr="00744F93">
        <w:rPr>
          <w:rFonts w:ascii="Arial" w:hAnsi="Arial" w:cs="Arial"/>
          <w:sz w:val="20"/>
          <w:szCs w:val="20"/>
        </w:rPr>
        <w:t>Hayvanların ağız yoluyla beslenmesi amacıyla kullanılan işlenmiş, kısmen işlenmiş veya işle</w:t>
      </w:r>
      <w:r>
        <w:rPr>
          <w:rFonts w:ascii="Arial" w:hAnsi="Arial" w:cs="Arial"/>
          <w:sz w:val="20"/>
          <w:szCs w:val="20"/>
        </w:rPr>
        <w:t>nmemiş, yem katkı maddeleri dahil her tür madde veya ürün.</w:t>
      </w:r>
    </w:p>
    <w:p w:rsidR="00636F0F" w:rsidRDefault="00636F0F" w:rsidP="00744F93">
      <w:pPr>
        <w:pStyle w:val="3-normalyaz"/>
        <w:shd w:val="clear" w:color="auto" w:fill="FFFFFF"/>
        <w:spacing w:before="0" w:beforeAutospacing="0" w:after="0" w:afterAutospacing="0"/>
        <w:rPr>
          <w:rFonts w:ascii="Arial" w:hAnsi="Arial" w:cs="Arial"/>
          <w:b/>
          <w:bCs/>
          <w:sz w:val="22"/>
          <w:szCs w:val="22"/>
        </w:rPr>
      </w:pPr>
    </w:p>
    <w:p w:rsidR="00636F0F" w:rsidRPr="00744F93" w:rsidRDefault="00636F0F" w:rsidP="00746C99">
      <w:pPr>
        <w:pStyle w:val="Heading2"/>
      </w:pPr>
      <w:bookmarkStart w:id="74" w:name="_Toc386095488"/>
      <w:r>
        <w:t>3.12</w:t>
      </w:r>
      <w:r>
        <w:tab/>
      </w:r>
      <w:r w:rsidRPr="00744F93">
        <w:t>Yem hijyeni</w:t>
      </w:r>
      <w:bookmarkEnd w:id="74"/>
    </w:p>
    <w:p w:rsidR="00636F0F" w:rsidRPr="00744F93" w:rsidRDefault="00636F0F" w:rsidP="00744F93">
      <w:pPr>
        <w:pStyle w:val="3-normalyaz"/>
        <w:shd w:val="clear" w:color="auto" w:fill="FFFFFF"/>
        <w:spacing w:before="0" w:beforeAutospacing="0" w:after="0" w:afterAutospacing="0" w:line="240" w:lineRule="atLeast"/>
        <w:jc w:val="both"/>
        <w:rPr>
          <w:rFonts w:ascii="Arial" w:hAnsi="Arial" w:cs="Arial"/>
          <w:sz w:val="20"/>
          <w:szCs w:val="20"/>
        </w:rPr>
      </w:pPr>
      <w:r w:rsidRPr="00744F93">
        <w:rPr>
          <w:rFonts w:ascii="Arial" w:hAnsi="Arial" w:cs="Arial"/>
          <w:sz w:val="20"/>
          <w:szCs w:val="20"/>
        </w:rPr>
        <w:t xml:space="preserve">Yemin kullanım amacı göz önünde bulundurularak tehlikelerin kontrol altına alınması ve yemin hayvan tüketimine uygunluğunun sağlanması </w:t>
      </w:r>
      <w:r>
        <w:rPr>
          <w:rFonts w:ascii="Arial" w:hAnsi="Arial" w:cs="Arial"/>
          <w:sz w:val="20"/>
          <w:szCs w:val="20"/>
        </w:rPr>
        <w:t>için gerekli önlem ve koşullar.</w:t>
      </w:r>
    </w:p>
    <w:p w:rsidR="00636F0F" w:rsidRDefault="00636F0F" w:rsidP="00744F93">
      <w:pPr>
        <w:pStyle w:val="3-normalyaz"/>
        <w:shd w:val="clear" w:color="auto" w:fill="FFFFFF"/>
        <w:spacing w:before="0" w:beforeAutospacing="0" w:after="0" w:afterAutospacing="0" w:line="240" w:lineRule="atLeast"/>
        <w:jc w:val="both"/>
        <w:rPr>
          <w:rFonts w:cs="Arial"/>
          <w:color w:val="1C283D"/>
          <w:sz w:val="20"/>
          <w:szCs w:val="20"/>
        </w:rPr>
      </w:pPr>
    </w:p>
    <w:p w:rsidR="00636F0F" w:rsidRPr="00744F93" w:rsidRDefault="00636F0F" w:rsidP="00746C99">
      <w:pPr>
        <w:pStyle w:val="Heading2"/>
      </w:pPr>
      <w:bookmarkStart w:id="75" w:name="_Toc386095489"/>
      <w:r>
        <w:t>3.13</w:t>
      </w:r>
      <w:r>
        <w:tab/>
      </w:r>
      <w:r w:rsidRPr="00744F93">
        <w:t>Yem katkı maddesi</w:t>
      </w:r>
      <w:bookmarkEnd w:id="75"/>
    </w:p>
    <w:p w:rsidR="00636F0F" w:rsidRPr="00744F93" w:rsidRDefault="00636F0F" w:rsidP="00744F93">
      <w:pPr>
        <w:pStyle w:val="3-normalyaz"/>
        <w:shd w:val="clear" w:color="auto" w:fill="FFFFFF"/>
        <w:spacing w:before="0" w:beforeAutospacing="0" w:after="0" w:afterAutospacing="0" w:line="240" w:lineRule="atLeast"/>
        <w:jc w:val="both"/>
        <w:rPr>
          <w:rFonts w:ascii="Arial" w:hAnsi="Arial" w:cs="Arial"/>
          <w:sz w:val="20"/>
          <w:szCs w:val="20"/>
        </w:rPr>
      </w:pPr>
      <w:r w:rsidRPr="00744F93">
        <w:rPr>
          <w:rFonts w:ascii="Arial" w:hAnsi="Arial" w:cs="Arial"/>
          <w:sz w:val="20"/>
          <w:szCs w:val="20"/>
        </w:rPr>
        <w:t>Yem katkı maddeleri mevzuatında belirtilen fonksiyonlardan bir veya birkaçına sahip, yeme veya suya katılan, yem maddesi ve </w:t>
      </w:r>
      <w:r w:rsidRPr="00442DF8">
        <w:rPr>
          <w:rFonts w:ascii="Arial" w:hAnsi="Arial" w:cs="Arial"/>
          <w:sz w:val="20"/>
          <w:szCs w:val="20"/>
        </w:rPr>
        <w:t>premiksler dışındaki maddeler, mikroorganizmalar veya preparatlar</w:t>
      </w:r>
      <w:r w:rsidRPr="00744F93">
        <w:rPr>
          <w:rFonts w:ascii="Arial" w:hAnsi="Arial" w:cs="Arial"/>
          <w:sz w:val="20"/>
          <w:szCs w:val="20"/>
        </w:rPr>
        <w:t xml:space="preserve">. </w:t>
      </w:r>
    </w:p>
    <w:p w:rsidR="00636F0F" w:rsidRPr="00357403" w:rsidRDefault="00636F0F" w:rsidP="00357403"/>
    <w:p w:rsidR="00636F0F" w:rsidRPr="00744F93" w:rsidRDefault="00636F0F" w:rsidP="00746C99">
      <w:pPr>
        <w:pStyle w:val="Heading2"/>
      </w:pPr>
      <w:bookmarkStart w:id="76" w:name="_Toc386095490"/>
      <w:r>
        <w:t>3.14</w:t>
      </w:r>
      <w:r>
        <w:tab/>
      </w:r>
      <w:r w:rsidRPr="00744F93">
        <w:t>Yem maddeleri</w:t>
      </w:r>
      <w:bookmarkEnd w:id="76"/>
    </w:p>
    <w:p w:rsidR="00636F0F" w:rsidRDefault="00636F0F" w:rsidP="00744F93">
      <w:pPr>
        <w:pStyle w:val="3-normalyaz"/>
        <w:shd w:val="clear" w:color="auto" w:fill="FFFFFF"/>
        <w:spacing w:before="0" w:beforeAutospacing="0" w:after="0" w:afterAutospacing="0" w:line="240" w:lineRule="atLeast"/>
        <w:jc w:val="both"/>
        <w:rPr>
          <w:rFonts w:ascii="Calibri" w:hAnsi="Calibri" w:cs="Calibri"/>
          <w:color w:val="1C283D"/>
          <w:sz w:val="22"/>
          <w:szCs w:val="22"/>
        </w:rPr>
      </w:pPr>
      <w:r w:rsidRPr="00744F93">
        <w:rPr>
          <w:rFonts w:ascii="Arial" w:hAnsi="Arial" w:cs="Arial"/>
          <w:sz w:val="20"/>
          <w:szCs w:val="20"/>
        </w:rPr>
        <w:t>Hayvanların besin maddesi ihtiyaçlarını karşılayan, doğal, taze, korunmuş halde olan bitkisel veya hayvansal kökenli ürünler ile bunlardan endüstriyel işleme sonucu elde edilen ürünler ve hayvanların ağızdan beslenmesi amacıyla, premikslerde taşıyıcı olarak ya da karma yemlerin hazırlanmasında doğrudan ya da işlenerek kullanılan, yem katkı maddesi içeren ya da içermeyen organik veya inorganik maddeler</w:t>
      </w:r>
      <w:r>
        <w:rPr>
          <w:rFonts w:ascii="Calibri" w:hAnsi="Calibri" w:cs="Calibri"/>
          <w:color w:val="1C283D"/>
          <w:sz w:val="22"/>
          <w:szCs w:val="22"/>
        </w:rPr>
        <w:t>.</w:t>
      </w:r>
    </w:p>
    <w:p w:rsidR="00636F0F" w:rsidRPr="00357403" w:rsidRDefault="00636F0F" w:rsidP="00357403"/>
    <w:p w:rsidR="00636F0F" w:rsidRDefault="00636F0F" w:rsidP="00746C99">
      <w:pPr>
        <w:pStyle w:val="Heading2"/>
      </w:pPr>
      <w:bookmarkStart w:id="77" w:name="_Toc20113146"/>
      <w:bookmarkStart w:id="78" w:name="_Toc386095491"/>
      <w:r>
        <w:t>3.15</w:t>
      </w:r>
      <w:r>
        <w:tab/>
        <w:t>Diğer terimler ve tarifler</w:t>
      </w:r>
      <w:bookmarkEnd w:id="77"/>
      <w:bookmarkEnd w:id="78"/>
    </w:p>
    <w:p w:rsidR="00636F0F" w:rsidRDefault="00636F0F" w:rsidP="00A67B7E">
      <w:pPr>
        <w:shd w:val="clear" w:color="auto" w:fill="FFFFFF"/>
        <w:spacing w:before="7" w:line="234" w:lineRule="exact"/>
        <w:jc w:val="both"/>
      </w:pPr>
      <w:r>
        <w:t>Diğer terimlerin tarifleri TS 4155’de verilmiştir.</w:t>
      </w:r>
    </w:p>
    <w:p w:rsidR="00636F0F" w:rsidRDefault="00636F0F" w:rsidP="00A67B7E">
      <w:pPr>
        <w:shd w:val="clear" w:color="auto" w:fill="FFFFFF"/>
        <w:spacing w:before="7" w:line="234" w:lineRule="exact"/>
        <w:jc w:val="both"/>
      </w:pPr>
    </w:p>
    <w:p w:rsidR="00636F0F" w:rsidRPr="00CE1320" w:rsidRDefault="00636F0F" w:rsidP="00B64CD8">
      <w:pPr>
        <w:pStyle w:val="Heading1"/>
      </w:pPr>
      <w:bookmarkStart w:id="79" w:name="_Toc264913508"/>
      <w:bookmarkStart w:id="80" w:name="_Toc266447942"/>
      <w:bookmarkStart w:id="81" w:name="_Toc349927037"/>
      <w:bookmarkStart w:id="82" w:name="_Toc383600180"/>
      <w:bookmarkStart w:id="83" w:name="_Toc386095492"/>
      <w:bookmarkStart w:id="84" w:name="_Toc184575190"/>
      <w:bookmarkStart w:id="85" w:name="_Toc187124021"/>
      <w:bookmarkStart w:id="86" w:name="_Toc187124109"/>
      <w:bookmarkStart w:id="87" w:name="_Toc187124491"/>
      <w:bookmarkEnd w:id="57"/>
      <w:bookmarkEnd w:id="58"/>
      <w:bookmarkEnd w:id="59"/>
      <w:bookmarkEnd w:id="60"/>
      <w:r w:rsidRPr="00D37BBD">
        <w:t>4</w:t>
      </w:r>
      <w:r>
        <w:tab/>
      </w:r>
      <w:r w:rsidRPr="00CE1320">
        <w:t>Sınıflandırma</w:t>
      </w:r>
      <w:r>
        <w:t xml:space="preserve"> </w:t>
      </w:r>
      <w:r w:rsidRPr="00CE1320">
        <w:t>ve</w:t>
      </w:r>
      <w:r>
        <w:t xml:space="preserve"> </w:t>
      </w:r>
      <w:r w:rsidRPr="00CE1320">
        <w:t>özellikler</w:t>
      </w:r>
      <w:bookmarkEnd w:id="79"/>
      <w:bookmarkEnd w:id="80"/>
      <w:bookmarkEnd w:id="81"/>
      <w:bookmarkEnd w:id="82"/>
      <w:bookmarkEnd w:id="83"/>
    </w:p>
    <w:bookmarkEnd w:id="84"/>
    <w:bookmarkEnd w:id="85"/>
    <w:bookmarkEnd w:id="86"/>
    <w:bookmarkEnd w:id="87"/>
    <w:p w:rsidR="00636F0F" w:rsidRDefault="00636F0F" w:rsidP="00B64CD8">
      <w:pPr>
        <w:jc w:val="both"/>
      </w:pPr>
    </w:p>
    <w:p w:rsidR="00636F0F" w:rsidRDefault="00636F0F" w:rsidP="00B64CD8">
      <w:pPr>
        <w:pStyle w:val="Heading2"/>
      </w:pPr>
      <w:bookmarkStart w:id="88" w:name="_Toc383600181"/>
      <w:bookmarkStart w:id="89" w:name="_Toc386095493"/>
      <w:bookmarkStart w:id="90" w:name="_Toc524434555"/>
      <w:bookmarkStart w:id="91" w:name="_Toc35849322"/>
      <w:bookmarkStart w:id="92" w:name="_Toc349927038"/>
      <w:r>
        <w:t>4</w:t>
      </w:r>
      <w:r w:rsidRPr="00C1275D">
        <w:t>.1</w:t>
      </w:r>
      <w:r>
        <w:tab/>
      </w:r>
      <w:r w:rsidRPr="00D7471F">
        <w:t>Sınıflandırma</w:t>
      </w:r>
      <w:bookmarkEnd w:id="88"/>
      <w:bookmarkEnd w:id="89"/>
    </w:p>
    <w:p w:rsidR="00636F0F" w:rsidRPr="00936566" w:rsidRDefault="00636F0F" w:rsidP="00936566"/>
    <w:p w:rsidR="00636F0F" w:rsidRPr="00D7471F" w:rsidRDefault="00636F0F" w:rsidP="004C34CD">
      <w:pPr>
        <w:pStyle w:val="Heading3"/>
        <w:jc w:val="both"/>
        <w:rPr>
          <w:sz w:val="20"/>
          <w:szCs w:val="20"/>
        </w:rPr>
      </w:pPr>
      <w:r w:rsidRPr="00D7471F">
        <w:t>4.1.1</w:t>
      </w:r>
      <w:r w:rsidRPr="00D7471F">
        <w:tab/>
      </w:r>
      <w:r>
        <w:t>Sınıflar</w:t>
      </w:r>
    </w:p>
    <w:bookmarkEnd w:id="90"/>
    <w:bookmarkEnd w:id="91"/>
    <w:bookmarkEnd w:id="92"/>
    <w:p w:rsidR="00636F0F" w:rsidRDefault="00636F0F" w:rsidP="00EF0FD0">
      <w:pPr>
        <w:shd w:val="clear" w:color="auto" w:fill="FFFFFF"/>
        <w:spacing w:before="7" w:line="234" w:lineRule="exact"/>
        <w:jc w:val="both"/>
      </w:pPr>
      <w:r>
        <w:t>Gebe keçi yemleri besin maddesi içeriğine göre;</w:t>
      </w:r>
    </w:p>
    <w:p w:rsidR="00636F0F" w:rsidRDefault="00636F0F" w:rsidP="00EF0FD0">
      <w:pPr>
        <w:shd w:val="clear" w:color="auto" w:fill="FFFFFF"/>
        <w:spacing w:before="7" w:line="234" w:lineRule="exact"/>
        <w:jc w:val="both"/>
      </w:pPr>
      <w:r>
        <w:t>- 1. Sınıf</w:t>
      </w:r>
    </w:p>
    <w:p w:rsidR="00636F0F" w:rsidRDefault="00636F0F" w:rsidP="00EF0FD0">
      <w:pPr>
        <w:shd w:val="clear" w:color="auto" w:fill="FFFFFF"/>
        <w:spacing w:before="7" w:line="234" w:lineRule="exact"/>
        <w:jc w:val="both"/>
      </w:pPr>
      <w:r>
        <w:t>- 2. Sınıf</w:t>
      </w:r>
    </w:p>
    <w:p w:rsidR="00636F0F" w:rsidRDefault="00636F0F" w:rsidP="00EF0FD0">
      <w:pPr>
        <w:shd w:val="clear" w:color="auto" w:fill="FFFFFF"/>
        <w:spacing w:before="7" w:line="234" w:lineRule="exact"/>
        <w:jc w:val="both"/>
      </w:pPr>
      <w:r>
        <w:t>olmak üzere iki sınıfa ayrılır.</w:t>
      </w:r>
    </w:p>
    <w:p w:rsidR="00636F0F" w:rsidRPr="00C1275D" w:rsidRDefault="00636F0F" w:rsidP="00B64CD8">
      <w:pPr>
        <w:shd w:val="clear" w:color="auto" w:fill="FFFFFF"/>
        <w:jc w:val="both"/>
        <w:rPr>
          <w:color w:val="000000"/>
        </w:rPr>
      </w:pPr>
    </w:p>
    <w:p w:rsidR="00636F0F" w:rsidRPr="00D7471F" w:rsidRDefault="00636F0F" w:rsidP="004C34CD">
      <w:pPr>
        <w:pStyle w:val="Heading3"/>
        <w:jc w:val="both"/>
        <w:rPr>
          <w:sz w:val="20"/>
          <w:szCs w:val="20"/>
        </w:rPr>
      </w:pPr>
      <w:bookmarkStart w:id="93" w:name="_Toc524434556"/>
      <w:bookmarkStart w:id="94" w:name="_Toc35849323"/>
      <w:bookmarkStart w:id="95" w:name="_Toc349927039"/>
      <w:r w:rsidRPr="00D7471F">
        <w:t>4.1.2</w:t>
      </w:r>
      <w:r w:rsidRPr="00D7471F">
        <w:tab/>
        <w:t>Tipler</w:t>
      </w:r>
    </w:p>
    <w:p w:rsidR="00636F0F" w:rsidRDefault="00636F0F" w:rsidP="006C3F02">
      <w:pPr>
        <w:pStyle w:val="BodyText"/>
        <w:spacing w:after="0"/>
      </w:pPr>
      <w:r>
        <w:t>Gebe keçi yemleri fiziki formuna göre;</w:t>
      </w:r>
      <w:r w:rsidRPr="00091244">
        <w:t xml:space="preserve"> </w:t>
      </w:r>
    </w:p>
    <w:p w:rsidR="00636F0F" w:rsidRDefault="00636F0F" w:rsidP="006C3F02">
      <w:pPr>
        <w:pStyle w:val="BodyText"/>
        <w:spacing w:after="0"/>
      </w:pPr>
      <w:r>
        <w:t xml:space="preserve">- toz </w:t>
      </w:r>
    </w:p>
    <w:p w:rsidR="00636F0F" w:rsidRDefault="00636F0F" w:rsidP="006C3F02">
      <w:pPr>
        <w:pStyle w:val="BodyText"/>
        <w:spacing w:after="0"/>
      </w:pPr>
      <w:r>
        <w:t>- pelet</w:t>
      </w:r>
    </w:p>
    <w:p w:rsidR="00636F0F" w:rsidRPr="006C3F02" w:rsidRDefault="00636F0F" w:rsidP="006C3F02">
      <w:pPr>
        <w:jc w:val="both"/>
        <w:rPr>
          <w:b/>
          <w:bCs/>
        </w:rPr>
      </w:pPr>
      <w:r>
        <w:t>olmak üzere iki tipe ayrılır.</w:t>
      </w:r>
    </w:p>
    <w:p w:rsidR="00636F0F" w:rsidRDefault="00636F0F" w:rsidP="00936566">
      <w:pPr>
        <w:pStyle w:val="BodyText"/>
        <w:spacing w:after="0"/>
      </w:pPr>
    </w:p>
    <w:p w:rsidR="00636F0F" w:rsidRPr="00CE1320" w:rsidRDefault="00636F0F" w:rsidP="00B64CD8">
      <w:pPr>
        <w:pStyle w:val="Heading2"/>
        <w:rPr>
          <w:sz w:val="22"/>
          <w:szCs w:val="22"/>
        </w:rPr>
      </w:pPr>
      <w:bookmarkStart w:id="96" w:name="_Toc349927040"/>
      <w:bookmarkStart w:id="97" w:name="_Toc383600182"/>
      <w:bookmarkStart w:id="98" w:name="_Toc386095494"/>
      <w:bookmarkEnd w:id="93"/>
      <w:bookmarkEnd w:id="94"/>
      <w:bookmarkEnd w:id="95"/>
      <w:r w:rsidRPr="00DC39CB">
        <w:rPr>
          <w:color w:val="000000"/>
        </w:rPr>
        <w:t>4.</w:t>
      </w:r>
      <w:r>
        <w:rPr>
          <w:color w:val="000000"/>
        </w:rPr>
        <w:t>2</w:t>
      </w:r>
      <w:r>
        <w:rPr>
          <w:color w:val="000000"/>
        </w:rPr>
        <w:tab/>
      </w:r>
      <w:r w:rsidRPr="00D7471F">
        <w:t>Özellikler</w:t>
      </w:r>
      <w:bookmarkEnd w:id="96"/>
      <w:bookmarkEnd w:id="97"/>
      <w:bookmarkEnd w:id="98"/>
    </w:p>
    <w:p w:rsidR="00636F0F" w:rsidRDefault="00636F0F" w:rsidP="00B64CD8">
      <w:pPr>
        <w:shd w:val="clear" w:color="auto" w:fill="FFFFFF"/>
        <w:jc w:val="both"/>
        <w:rPr>
          <w:color w:val="000000"/>
        </w:rPr>
      </w:pPr>
    </w:p>
    <w:p w:rsidR="00636F0F" w:rsidRPr="00C042A8" w:rsidRDefault="00636F0F" w:rsidP="004C34CD">
      <w:pPr>
        <w:pStyle w:val="Heading3"/>
        <w:jc w:val="both"/>
      </w:pPr>
      <w:bookmarkStart w:id="99" w:name="_Toc349927041"/>
      <w:r w:rsidRPr="00C042A8">
        <w:t>4.2.1</w:t>
      </w:r>
      <w:r w:rsidRPr="00D7471F">
        <w:tab/>
      </w:r>
      <w:r>
        <w:t>Genel özellikleri</w:t>
      </w:r>
    </w:p>
    <w:p w:rsidR="00636F0F" w:rsidRDefault="00636F0F" w:rsidP="00ED1FDD">
      <w:pPr>
        <w:shd w:val="clear" w:color="auto" w:fill="FFFFFF"/>
        <w:spacing w:before="7" w:line="234" w:lineRule="exact"/>
        <w:jc w:val="both"/>
      </w:pPr>
      <w:r>
        <w:t>Gebe keçi yemleri, keçilerin gelişme ve sağlık durumları üzerine herhangi bir olumsuz etki yapmayacak yemlerden yapılmış ve keçi sindirim sistemlerine uygun olmalı, bozuk ve bulaşık olmamalı, yemlerin yapımında sağlığa zararsız seviyelerde olmak kaydıyla özel mevzuatında belirtilen, karma yemlere katılması yasak olan yemler dışındaki diğer yemler ve yem katkı maddeleri kullanılmalıdır.</w:t>
      </w:r>
    </w:p>
    <w:p w:rsidR="00636F0F" w:rsidRDefault="00636F0F" w:rsidP="003232E0">
      <w:pPr>
        <w:jc w:val="both"/>
      </w:pPr>
    </w:p>
    <w:p w:rsidR="00636F0F" w:rsidRPr="00744F93" w:rsidRDefault="00636F0F" w:rsidP="008175C5">
      <w:pPr>
        <w:jc w:val="both"/>
      </w:pPr>
      <w:r>
        <w:t>Gebe keçi</w:t>
      </w:r>
      <w:r w:rsidRPr="00E42CCB">
        <w:t xml:space="preserve"> yemi</w:t>
      </w:r>
      <w:r>
        <w:t>nde</w:t>
      </w:r>
      <w:r w:rsidRPr="00E42CCB">
        <w:t>, süt ve süt ürünleri, yumurta ve yumurta ürünleri, ruminant menşeili olmayan jelatin</w:t>
      </w:r>
      <w:r>
        <w:t xml:space="preserve"> </w:t>
      </w:r>
      <w:r w:rsidRPr="00E42CCB">
        <w:t>(sadece yem katkılarında kullanılanlar) hariç</w:t>
      </w:r>
      <w:r>
        <w:t>,</w:t>
      </w:r>
      <w:r w:rsidRPr="00E42CCB">
        <w:t xml:space="preserve"> hayvansal proteinler (</w:t>
      </w:r>
      <w:r>
        <w:t>e</w:t>
      </w:r>
      <w:r w:rsidRPr="00E42CCB">
        <w:t>t-kemik unu, kemik unu, kan unu ve diğer kan ürünleri, tavuk unu, balık unu, hidrolize protein vb.)</w:t>
      </w:r>
      <w:r>
        <w:t xml:space="preserve">, </w:t>
      </w:r>
      <w:r w:rsidRPr="00744F93">
        <w:t xml:space="preserve">hayvansal orijinli organik DCP (Dikalsiyum </w:t>
      </w:r>
      <w:r>
        <w:t>f</w:t>
      </w:r>
      <w:r w:rsidRPr="00744F93">
        <w:t xml:space="preserve">osfat) </w:t>
      </w:r>
      <w:r>
        <w:t>ve TCP (Tirikalsiyum fosfat) ile</w:t>
      </w:r>
      <w:r w:rsidRPr="00744F93">
        <w:t xml:space="preserve"> hormon ve hormon benzeri maddeler kullanılmamalıdır. </w:t>
      </w:r>
    </w:p>
    <w:p w:rsidR="00636F0F" w:rsidRDefault="00636F0F" w:rsidP="003232E0">
      <w:pPr>
        <w:jc w:val="both"/>
        <w:rPr>
          <w:color w:val="000000"/>
          <w:sz w:val="15"/>
          <w:szCs w:val="15"/>
        </w:rPr>
      </w:pPr>
    </w:p>
    <w:p w:rsidR="00636F0F" w:rsidRDefault="00636F0F" w:rsidP="003232E0">
      <w:pPr>
        <w:jc w:val="both"/>
        <w:rPr>
          <w:color w:val="000000"/>
          <w:shd w:val="clear" w:color="auto" w:fill="FFFFFF"/>
        </w:rPr>
      </w:pPr>
      <w:r>
        <w:rPr>
          <w:color w:val="000000"/>
          <w:shd w:val="clear" w:color="auto" w:fill="FFFFFF"/>
        </w:rPr>
        <w:t>Gebe keçi yemi, kuru dönem boyunca hayvanların vücut kondisyonları ile formunu korumak, yağlanmayı engellemek, yavrunun normal gelişmesini sağlamak amacıyla, gebeliğinin 3. ayını dolduran keçilere kaba yemin çeşidine, miktarına ve kalitesine göre doğumlarına kadar sürede günlük rasyonda yavaş yavaş arttırılmalı ve doğum olduğunda normal rasyon sürecine geçilmiş olmalıdır.</w:t>
      </w:r>
    </w:p>
    <w:p w:rsidR="00636F0F" w:rsidRDefault="00636F0F" w:rsidP="003232E0">
      <w:pPr>
        <w:jc w:val="both"/>
        <w:rPr>
          <w:sz w:val="18"/>
          <w:szCs w:val="18"/>
        </w:rPr>
      </w:pPr>
    </w:p>
    <w:p w:rsidR="00636F0F" w:rsidRPr="00CE1320" w:rsidRDefault="00636F0F" w:rsidP="007B01C9">
      <w:pPr>
        <w:pStyle w:val="Heading3"/>
      </w:pPr>
      <w:r>
        <w:t>4.2.2</w:t>
      </w:r>
      <w:r>
        <w:tab/>
        <w:t>Sınıf</w:t>
      </w:r>
      <w:r w:rsidRPr="00C042A8">
        <w:t xml:space="preserve"> özellikleri</w:t>
      </w:r>
    </w:p>
    <w:p w:rsidR="00636F0F" w:rsidRDefault="00636F0F" w:rsidP="007B01C9">
      <w:pPr>
        <w:shd w:val="clear" w:color="auto" w:fill="FFFFFF"/>
        <w:jc w:val="both"/>
      </w:pPr>
      <w:r>
        <w:t xml:space="preserve">Gebe keçi yeminin sınıf özellikleri Çizelge 1’de verilmiştir. </w:t>
      </w:r>
    </w:p>
    <w:p w:rsidR="00636F0F" w:rsidRDefault="00636F0F" w:rsidP="007B01C9">
      <w:pPr>
        <w:shd w:val="clear" w:color="auto" w:fill="FFFFFF"/>
        <w:jc w:val="both"/>
      </w:pPr>
    </w:p>
    <w:p w:rsidR="00636F0F" w:rsidRDefault="00636F0F" w:rsidP="007B01C9">
      <w:pPr>
        <w:shd w:val="clear" w:color="auto" w:fill="FFFFFF"/>
        <w:jc w:val="both"/>
      </w:pPr>
      <w:r w:rsidRPr="00F21C9C">
        <w:rPr>
          <w:b/>
          <w:bCs/>
        </w:rPr>
        <w:t xml:space="preserve">Çizelge </w:t>
      </w:r>
      <w:r>
        <w:rPr>
          <w:b/>
          <w:bCs/>
        </w:rPr>
        <w:t>1 -</w:t>
      </w:r>
      <w:r w:rsidRPr="00F21C9C">
        <w:rPr>
          <w:b/>
          <w:bCs/>
        </w:rPr>
        <w:t xml:space="preserve"> </w:t>
      </w:r>
      <w:r>
        <w:t>Gebe keçi yeminin sınıf özellikleri</w:t>
      </w:r>
    </w:p>
    <w:p w:rsidR="00636F0F" w:rsidRDefault="00636F0F" w:rsidP="007B01C9">
      <w:pPr>
        <w:shd w:val="clear" w:color="auto" w:fill="FFFFFF"/>
        <w:jc w:val="both"/>
        <w:rPr>
          <w:sz w:val="18"/>
          <w:szCs w:val="1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1"/>
        <w:gridCol w:w="3076"/>
        <w:gridCol w:w="3213"/>
      </w:tblGrid>
      <w:tr w:rsidR="00636F0F">
        <w:tc>
          <w:tcPr>
            <w:tcW w:w="3231" w:type="dxa"/>
          </w:tcPr>
          <w:p w:rsidR="00636F0F" w:rsidRPr="000840DA" w:rsidRDefault="00636F0F" w:rsidP="000840DA">
            <w:pPr>
              <w:jc w:val="center"/>
              <w:rPr>
                <w:b/>
                <w:bCs/>
              </w:rPr>
            </w:pPr>
            <w:r w:rsidRPr="000840DA">
              <w:rPr>
                <w:b/>
                <w:bCs/>
              </w:rPr>
              <w:t>Özellikler</w:t>
            </w:r>
          </w:p>
        </w:tc>
        <w:tc>
          <w:tcPr>
            <w:tcW w:w="3076" w:type="dxa"/>
          </w:tcPr>
          <w:p w:rsidR="00636F0F" w:rsidRPr="000840DA" w:rsidRDefault="00636F0F" w:rsidP="000840DA">
            <w:pPr>
              <w:jc w:val="center"/>
              <w:rPr>
                <w:b/>
                <w:bCs/>
              </w:rPr>
            </w:pPr>
            <w:r w:rsidRPr="000840DA">
              <w:rPr>
                <w:b/>
                <w:bCs/>
              </w:rPr>
              <w:t>1. Sınıf</w:t>
            </w:r>
          </w:p>
        </w:tc>
        <w:tc>
          <w:tcPr>
            <w:tcW w:w="3213" w:type="dxa"/>
          </w:tcPr>
          <w:p w:rsidR="00636F0F" w:rsidRPr="000840DA" w:rsidRDefault="00636F0F" w:rsidP="000840DA">
            <w:pPr>
              <w:jc w:val="center"/>
              <w:rPr>
                <w:b/>
                <w:bCs/>
              </w:rPr>
            </w:pPr>
            <w:r w:rsidRPr="000840DA">
              <w:rPr>
                <w:b/>
                <w:bCs/>
              </w:rPr>
              <w:t>2. Sınıf</w:t>
            </w:r>
          </w:p>
        </w:tc>
      </w:tr>
      <w:tr w:rsidR="00636F0F">
        <w:tc>
          <w:tcPr>
            <w:tcW w:w="3231" w:type="dxa"/>
          </w:tcPr>
          <w:p w:rsidR="00636F0F" w:rsidRPr="000840DA" w:rsidRDefault="00636F0F" w:rsidP="000840DA">
            <w:pPr>
              <w:jc w:val="both"/>
            </w:pPr>
            <w:r w:rsidRPr="000840DA">
              <w:rPr>
                <w:color w:val="000000"/>
              </w:rPr>
              <w:t>Rutubet, % en çok</w:t>
            </w:r>
          </w:p>
        </w:tc>
        <w:tc>
          <w:tcPr>
            <w:tcW w:w="3076" w:type="dxa"/>
          </w:tcPr>
          <w:p w:rsidR="00636F0F" w:rsidRPr="000840DA" w:rsidRDefault="00636F0F" w:rsidP="000840DA">
            <w:pPr>
              <w:jc w:val="center"/>
            </w:pPr>
            <w:r w:rsidRPr="000840DA">
              <w:t>12,0</w:t>
            </w:r>
          </w:p>
        </w:tc>
        <w:tc>
          <w:tcPr>
            <w:tcW w:w="3213" w:type="dxa"/>
          </w:tcPr>
          <w:p w:rsidR="00636F0F" w:rsidRPr="000840DA" w:rsidRDefault="00636F0F" w:rsidP="000840DA">
            <w:pPr>
              <w:jc w:val="center"/>
            </w:pPr>
            <w:r w:rsidRPr="000840DA">
              <w:t>12,0</w:t>
            </w:r>
          </w:p>
        </w:tc>
      </w:tr>
      <w:tr w:rsidR="00636F0F">
        <w:tc>
          <w:tcPr>
            <w:tcW w:w="3231" w:type="dxa"/>
          </w:tcPr>
          <w:p w:rsidR="00636F0F" w:rsidRPr="000840DA" w:rsidRDefault="00636F0F" w:rsidP="000840DA">
            <w:pPr>
              <w:jc w:val="both"/>
              <w:rPr>
                <w:color w:val="000000"/>
              </w:rPr>
            </w:pPr>
            <w:r w:rsidRPr="000840DA">
              <w:rPr>
                <w:color w:val="000000"/>
              </w:rPr>
              <w:t>Ham protein, % en az</w:t>
            </w:r>
          </w:p>
        </w:tc>
        <w:tc>
          <w:tcPr>
            <w:tcW w:w="3076" w:type="dxa"/>
          </w:tcPr>
          <w:p w:rsidR="00636F0F" w:rsidRPr="000840DA" w:rsidRDefault="00636F0F" w:rsidP="000840DA">
            <w:pPr>
              <w:jc w:val="center"/>
            </w:pPr>
            <w:r w:rsidRPr="000840DA">
              <w:t>18,0</w:t>
            </w:r>
          </w:p>
        </w:tc>
        <w:tc>
          <w:tcPr>
            <w:tcW w:w="3213" w:type="dxa"/>
          </w:tcPr>
          <w:p w:rsidR="00636F0F" w:rsidRPr="000840DA" w:rsidRDefault="00636F0F" w:rsidP="000840DA">
            <w:pPr>
              <w:jc w:val="center"/>
            </w:pPr>
            <w:r w:rsidRPr="000840DA">
              <w:t>14,0</w:t>
            </w:r>
          </w:p>
        </w:tc>
      </w:tr>
      <w:tr w:rsidR="00636F0F">
        <w:tc>
          <w:tcPr>
            <w:tcW w:w="3231" w:type="dxa"/>
          </w:tcPr>
          <w:p w:rsidR="00636F0F" w:rsidRPr="000840DA" w:rsidRDefault="00636F0F" w:rsidP="000840DA">
            <w:pPr>
              <w:jc w:val="both"/>
              <w:rPr>
                <w:color w:val="000000"/>
              </w:rPr>
            </w:pPr>
            <w:r w:rsidRPr="000840DA">
              <w:rPr>
                <w:color w:val="000000"/>
              </w:rPr>
              <w:t>Ham kül, % en çok</w:t>
            </w:r>
          </w:p>
        </w:tc>
        <w:tc>
          <w:tcPr>
            <w:tcW w:w="3076" w:type="dxa"/>
          </w:tcPr>
          <w:p w:rsidR="00636F0F" w:rsidRPr="000840DA" w:rsidDel="00272C72" w:rsidRDefault="00636F0F" w:rsidP="000840DA">
            <w:pPr>
              <w:jc w:val="center"/>
            </w:pPr>
            <w:r w:rsidRPr="000840DA">
              <w:t>10,0</w:t>
            </w:r>
          </w:p>
        </w:tc>
        <w:tc>
          <w:tcPr>
            <w:tcW w:w="3213" w:type="dxa"/>
          </w:tcPr>
          <w:p w:rsidR="00636F0F" w:rsidRPr="000840DA" w:rsidDel="00272C72" w:rsidRDefault="00636F0F" w:rsidP="000840DA">
            <w:pPr>
              <w:jc w:val="center"/>
            </w:pPr>
            <w:r w:rsidRPr="000840DA">
              <w:t>10,0</w:t>
            </w:r>
          </w:p>
        </w:tc>
      </w:tr>
      <w:tr w:rsidR="00636F0F">
        <w:tc>
          <w:tcPr>
            <w:tcW w:w="3231" w:type="dxa"/>
          </w:tcPr>
          <w:p w:rsidR="00636F0F" w:rsidRPr="000840DA" w:rsidRDefault="00636F0F" w:rsidP="000840DA">
            <w:pPr>
              <w:jc w:val="both"/>
              <w:rPr>
                <w:color w:val="000000"/>
              </w:rPr>
            </w:pPr>
            <w:r w:rsidRPr="000840DA">
              <w:rPr>
                <w:color w:val="000000"/>
              </w:rPr>
              <w:t>HCl'de çözünmeyen kül, % en çok</w:t>
            </w:r>
          </w:p>
        </w:tc>
        <w:tc>
          <w:tcPr>
            <w:tcW w:w="3076" w:type="dxa"/>
          </w:tcPr>
          <w:p w:rsidR="00636F0F" w:rsidRPr="000840DA" w:rsidDel="00272C72" w:rsidRDefault="00636F0F" w:rsidP="000840DA">
            <w:pPr>
              <w:jc w:val="center"/>
            </w:pPr>
            <w:r w:rsidRPr="000840DA">
              <w:t>1,0</w:t>
            </w:r>
          </w:p>
        </w:tc>
        <w:tc>
          <w:tcPr>
            <w:tcW w:w="3213" w:type="dxa"/>
          </w:tcPr>
          <w:p w:rsidR="00636F0F" w:rsidRPr="000840DA" w:rsidDel="00272C72" w:rsidRDefault="00636F0F" w:rsidP="000840DA">
            <w:pPr>
              <w:jc w:val="center"/>
            </w:pPr>
            <w:r w:rsidRPr="000840DA">
              <w:t>1,0</w:t>
            </w:r>
          </w:p>
        </w:tc>
      </w:tr>
      <w:tr w:rsidR="00636F0F">
        <w:tc>
          <w:tcPr>
            <w:tcW w:w="3231" w:type="dxa"/>
          </w:tcPr>
          <w:p w:rsidR="00636F0F" w:rsidRPr="000840DA" w:rsidRDefault="00636F0F" w:rsidP="000840DA">
            <w:pPr>
              <w:jc w:val="both"/>
              <w:rPr>
                <w:color w:val="000000"/>
              </w:rPr>
            </w:pPr>
            <w:r w:rsidRPr="000840DA">
              <w:rPr>
                <w:color w:val="000000"/>
              </w:rPr>
              <w:t>Ham selüloz, % en çok</w:t>
            </w:r>
          </w:p>
        </w:tc>
        <w:tc>
          <w:tcPr>
            <w:tcW w:w="3076" w:type="dxa"/>
          </w:tcPr>
          <w:p w:rsidR="00636F0F" w:rsidRPr="000840DA" w:rsidRDefault="00636F0F" w:rsidP="000840DA">
            <w:pPr>
              <w:jc w:val="center"/>
            </w:pPr>
            <w:r w:rsidRPr="000840DA">
              <w:t>14,0</w:t>
            </w:r>
          </w:p>
        </w:tc>
        <w:tc>
          <w:tcPr>
            <w:tcW w:w="3213" w:type="dxa"/>
          </w:tcPr>
          <w:p w:rsidR="00636F0F" w:rsidRPr="000840DA" w:rsidRDefault="00636F0F" w:rsidP="000840DA">
            <w:pPr>
              <w:jc w:val="center"/>
            </w:pPr>
            <w:r w:rsidRPr="000840DA">
              <w:t>15,0</w:t>
            </w:r>
          </w:p>
        </w:tc>
      </w:tr>
    </w:tbl>
    <w:p w:rsidR="00636F0F" w:rsidRDefault="00636F0F">
      <w:pPr>
        <w:rPr>
          <w:b/>
          <w:bCs/>
        </w:rPr>
      </w:pPr>
    </w:p>
    <w:p w:rsidR="00636F0F" w:rsidRDefault="00636F0F">
      <w:pPr>
        <w:rPr>
          <w:b/>
          <w:bCs/>
        </w:rPr>
      </w:pPr>
      <w:r w:rsidRPr="00F21C9C">
        <w:rPr>
          <w:b/>
          <w:bCs/>
        </w:rPr>
        <w:t xml:space="preserve">Çizelge </w:t>
      </w:r>
      <w:r>
        <w:rPr>
          <w:b/>
          <w:bCs/>
        </w:rPr>
        <w:t>1’in devamı</w:t>
      </w:r>
    </w:p>
    <w:p w:rsidR="00636F0F" w:rsidRDefault="00636F0F"/>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1"/>
        <w:gridCol w:w="3076"/>
        <w:gridCol w:w="3213"/>
      </w:tblGrid>
      <w:tr w:rsidR="00636F0F">
        <w:tc>
          <w:tcPr>
            <w:tcW w:w="3231" w:type="dxa"/>
          </w:tcPr>
          <w:p w:rsidR="00636F0F" w:rsidRPr="000840DA" w:rsidRDefault="00636F0F" w:rsidP="000840DA">
            <w:pPr>
              <w:jc w:val="center"/>
              <w:rPr>
                <w:b/>
                <w:bCs/>
              </w:rPr>
            </w:pPr>
            <w:r w:rsidRPr="000840DA">
              <w:rPr>
                <w:b/>
                <w:bCs/>
              </w:rPr>
              <w:t>Özellikler</w:t>
            </w:r>
          </w:p>
        </w:tc>
        <w:tc>
          <w:tcPr>
            <w:tcW w:w="3076" w:type="dxa"/>
          </w:tcPr>
          <w:p w:rsidR="00636F0F" w:rsidRPr="000840DA" w:rsidRDefault="00636F0F" w:rsidP="000840DA">
            <w:pPr>
              <w:jc w:val="center"/>
              <w:rPr>
                <w:b/>
                <w:bCs/>
              </w:rPr>
            </w:pPr>
            <w:r w:rsidRPr="000840DA">
              <w:rPr>
                <w:b/>
                <w:bCs/>
              </w:rPr>
              <w:t>1. Sınıf</w:t>
            </w:r>
          </w:p>
        </w:tc>
        <w:tc>
          <w:tcPr>
            <w:tcW w:w="3213" w:type="dxa"/>
          </w:tcPr>
          <w:p w:rsidR="00636F0F" w:rsidRPr="000840DA" w:rsidRDefault="00636F0F" w:rsidP="000840DA">
            <w:pPr>
              <w:jc w:val="center"/>
              <w:rPr>
                <w:b/>
                <w:bCs/>
              </w:rPr>
            </w:pPr>
            <w:r w:rsidRPr="000840DA">
              <w:rPr>
                <w:b/>
                <w:bCs/>
              </w:rPr>
              <w:t>2. Sınıf</w:t>
            </w:r>
          </w:p>
        </w:tc>
      </w:tr>
      <w:tr w:rsidR="00636F0F">
        <w:tc>
          <w:tcPr>
            <w:tcW w:w="3231" w:type="dxa"/>
          </w:tcPr>
          <w:p w:rsidR="00636F0F" w:rsidRPr="000840DA" w:rsidRDefault="00636F0F" w:rsidP="000840DA">
            <w:pPr>
              <w:jc w:val="both"/>
              <w:rPr>
                <w:color w:val="000000"/>
              </w:rPr>
            </w:pPr>
            <w:r w:rsidRPr="000840DA">
              <w:rPr>
                <w:color w:val="000000"/>
              </w:rPr>
              <w:t>Metabolik enerji, kcal/kg , en az</w:t>
            </w:r>
          </w:p>
        </w:tc>
        <w:tc>
          <w:tcPr>
            <w:tcW w:w="3076" w:type="dxa"/>
          </w:tcPr>
          <w:p w:rsidR="00636F0F" w:rsidRPr="000840DA" w:rsidRDefault="00636F0F" w:rsidP="000840DA">
            <w:pPr>
              <w:jc w:val="center"/>
            </w:pPr>
            <w:r w:rsidRPr="000840DA">
              <w:t>2800</w:t>
            </w:r>
          </w:p>
        </w:tc>
        <w:tc>
          <w:tcPr>
            <w:tcW w:w="3213" w:type="dxa"/>
          </w:tcPr>
          <w:p w:rsidR="00636F0F" w:rsidRPr="000840DA" w:rsidRDefault="00636F0F" w:rsidP="000840DA">
            <w:pPr>
              <w:jc w:val="center"/>
            </w:pPr>
            <w:r w:rsidRPr="000840DA">
              <w:t>2500</w:t>
            </w:r>
          </w:p>
        </w:tc>
      </w:tr>
      <w:tr w:rsidR="00636F0F">
        <w:tc>
          <w:tcPr>
            <w:tcW w:w="3231" w:type="dxa"/>
          </w:tcPr>
          <w:p w:rsidR="00636F0F" w:rsidRPr="000840DA" w:rsidRDefault="00636F0F" w:rsidP="000840DA">
            <w:pPr>
              <w:jc w:val="both"/>
              <w:rPr>
                <w:color w:val="000000"/>
              </w:rPr>
            </w:pPr>
            <w:r w:rsidRPr="000840DA">
              <w:rPr>
                <w:color w:val="000000"/>
              </w:rPr>
              <w:t xml:space="preserve">Kalsiyum, % </w:t>
            </w:r>
          </w:p>
        </w:tc>
        <w:tc>
          <w:tcPr>
            <w:tcW w:w="3076" w:type="dxa"/>
          </w:tcPr>
          <w:p w:rsidR="00636F0F" w:rsidRPr="000840DA" w:rsidRDefault="00636F0F" w:rsidP="000840DA">
            <w:pPr>
              <w:jc w:val="center"/>
            </w:pPr>
            <w:r w:rsidRPr="000840DA">
              <w:t>0,8 - 1,8</w:t>
            </w:r>
          </w:p>
        </w:tc>
        <w:tc>
          <w:tcPr>
            <w:tcW w:w="3213" w:type="dxa"/>
          </w:tcPr>
          <w:p w:rsidR="00636F0F" w:rsidRPr="000840DA" w:rsidRDefault="00636F0F" w:rsidP="000840DA">
            <w:pPr>
              <w:jc w:val="center"/>
            </w:pPr>
            <w:r w:rsidRPr="000840DA">
              <w:t>0,6 - 1,2</w:t>
            </w:r>
          </w:p>
        </w:tc>
      </w:tr>
      <w:tr w:rsidR="00636F0F">
        <w:tc>
          <w:tcPr>
            <w:tcW w:w="3231" w:type="dxa"/>
          </w:tcPr>
          <w:p w:rsidR="00636F0F" w:rsidRPr="000840DA" w:rsidRDefault="00636F0F" w:rsidP="000840DA">
            <w:pPr>
              <w:jc w:val="both"/>
              <w:rPr>
                <w:color w:val="000000"/>
              </w:rPr>
            </w:pPr>
            <w:r w:rsidRPr="000840DA">
              <w:rPr>
                <w:color w:val="000000"/>
              </w:rPr>
              <w:t>Fosfor,  % en az</w:t>
            </w:r>
          </w:p>
        </w:tc>
        <w:tc>
          <w:tcPr>
            <w:tcW w:w="3076" w:type="dxa"/>
          </w:tcPr>
          <w:p w:rsidR="00636F0F" w:rsidRPr="000840DA" w:rsidRDefault="00636F0F" w:rsidP="000840DA">
            <w:pPr>
              <w:jc w:val="center"/>
            </w:pPr>
            <w:r w:rsidRPr="000840DA">
              <w:t>0,6</w:t>
            </w:r>
          </w:p>
        </w:tc>
        <w:tc>
          <w:tcPr>
            <w:tcW w:w="3213" w:type="dxa"/>
          </w:tcPr>
          <w:p w:rsidR="00636F0F" w:rsidRPr="000840DA" w:rsidRDefault="00636F0F" w:rsidP="000840DA">
            <w:pPr>
              <w:jc w:val="center"/>
            </w:pPr>
            <w:r w:rsidRPr="000840DA">
              <w:t>0,5</w:t>
            </w:r>
          </w:p>
        </w:tc>
      </w:tr>
      <w:tr w:rsidR="00636F0F">
        <w:tc>
          <w:tcPr>
            <w:tcW w:w="3231" w:type="dxa"/>
          </w:tcPr>
          <w:p w:rsidR="00636F0F" w:rsidRPr="000840DA" w:rsidRDefault="00636F0F" w:rsidP="000840DA">
            <w:pPr>
              <w:jc w:val="both"/>
              <w:rPr>
                <w:color w:val="000000"/>
              </w:rPr>
            </w:pPr>
            <w:r w:rsidRPr="000840DA">
              <w:rPr>
                <w:color w:val="000000"/>
              </w:rPr>
              <w:t>Kalsiyum/fosfor</w:t>
            </w:r>
          </w:p>
        </w:tc>
        <w:tc>
          <w:tcPr>
            <w:tcW w:w="3076" w:type="dxa"/>
          </w:tcPr>
          <w:p w:rsidR="00636F0F" w:rsidRPr="000840DA" w:rsidRDefault="00636F0F" w:rsidP="000840DA">
            <w:pPr>
              <w:jc w:val="center"/>
            </w:pPr>
            <w:r w:rsidRPr="000840DA">
              <w:t>1,5 - 2,0</w:t>
            </w:r>
          </w:p>
        </w:tc>
        <w:tc>
          <w:tcPr>
            <w:tcW w:w="3213" w:type="dxa"/>
          </w:tcPr>
          <w:p w:rsidR="00636F0F" w:rsidRPr="000840DA" w:rsidRDefault="00636F0F" w:rsidP="000840DA">
            <w:pPr>
              <w:jc w:val="center"/>
            </w:pPr>
            <w:r w:rsidRPr="000840DA">
              <w:t>1,5 - 2,0</w:t>
            </w:r>
          </w:p>
        </w:tc>
      </w:tr>
      <w:tr w:rsidR="00636F0F">
        <w:tc>
          <w:tcPr>
            <w:tcW w:w="3231" w:type="dxa"/>
          </w:tcPr>
          <w:p w:rsidR="00636F0F" w:rsidRPr="000840DA" w:rsidRDefault="00636F0F" w:rsidP="000840DA">
            <w:pPr>
              <w:jc w:val="both"/>
              <w:rPr>
                <w:color w:val="000000"/>
              </w:rPr>
            </w:pPr>
            <w:r w:rsidRPr="000840DA">
              <w:rPr>
                <w:color w:val="000000"/>
              </w:rPr>
              <w:t>Mangan, mg/kg en az</w:t>
            </w:r>
          </w:p>
        </w:tc>
        <w:tc>
          <w:tcPr>
            <w:tcW w:w="3076" w:type="dxa"/>
          </w:tcPr>
          <w:p w:rsidR="00636F0F" w:rsidRPr="000840DA" w:rsidRDefault="00636F0F" w:rsidP="000840DA">
            <w:pPr>
              <w:jc w:val="center"/>
            </w:pPr>
            <w:r w:rsidRPr="000840DA">
              <w:t>40,0</w:t>
            </w:r>
          </w:p>
        </w:tc>
        <w:tc>
          <w:tcPr>
            <w:tcW w:w="3213" w:type="dxa"/>
          </w:tcPr>
          <w:p w:rsidR="00636F0F" w:rsidRPr="000840DA" w:rsidRDefault="00636F0F" w:rsidP="000840DA">
            <w:pPr>
              <w:jc w:val="center"/>
            </w:pPr>
            <w:r w:rsidRPr="000840DA">
              <w:t>40,0</w:t>
            </w:r>
          </w:p>
        </w:tc>
      </w:tr>
      <w:tr w:rsidR="00636F0F">
        <w:tc>
          <w:tcPr>
            <w:tcW w:w="3231" w:type="dxa"/>
          </w:tcPr>
          <w:p w:rsidR="00636F0F" w:rsidRPr="000840DA" w:rsidRDefault="00636F0F" w:rsidP="000840DA">
            <w:pPr>
              <w:jc w:val="both"/>
              <w:rPr>
                <w:color w:val="000000"/>
              </w:rPr>
            </w:pPr>
            <w:r w:rsidRPr="000840DA">
              <w:rPr>
                <w:color w:val="000000"/>
              </w:rPr>
              <w:t>Çinko, mg/kg en az</w:t>
            </w:r>
          </w:p>
        </w:tc>
        <w:tc>
          <w:tcPr>
            <w:tcW w:w="3076" w:type="dxa"/>
          </w:tcPr>
          <w:p w:rsidR="00636F0F" w:rsidRPr="000840DA" w:rsidRDefault="00636F0F" w:rsidP="000840DA">
            <w:pPr>
              <w:jc w:val="center"/>
            </w:pPr>
            <w:r w:rsidRPr="000840DA">
              <w:t>40,0</w:t>
            </w:r>
          </w:p>
        </w:tc>
        <w:tc>
          <w:tcPr>
            <w:tcW w:w="3213" w:type="dxa"/>
          </w:tcPr>
          <w:p w:rsidR="00636F0F" w:rsidRPr="000840DA" w:rsidRDefault="00636F0F" w:rsidP="000840DA">
            <w:pPr>
              <w:jc w:val="center"/>
            </w:pPr>
            <w:r w:rsidRPr="000840DA">
              <w:t>40,0</w:t>
            </w:r>
          </w:p>
        </w:tc>
      </w:tr>
      <w:tr w:rsidR="00636F0F">
        <w:tc>
          <w:tcPr>
            <w:tcW w:w="3231" w:type="dxa"/>
          </w:tcPr>
          <w:p w:rsidR="00636F0F" w:rsidRPr="000840DA" w:rsidRDefault="00636F0F" w:rsidP="000840DA">
            <w:pPr>
              <w:jc w:val="both"/>
              <w:rPr>
                <w:color w:val="000000"/>
              </w:rPr>
            </w:pPr>
            <w:r w:rsidRPr="000840DA">
              <w:rPr>
                <w:color w:val="000000"/>
              </w:rPr>
              <w:t xml:space="preserve">Sodyum,  % </w:t>
            </w:r>
          </w:p>
        </w:tc>
        <w:tc>
          <w:tcPr>
            <w:tcW w:w="3076" w:type="dxa"/>
          </w:tcPr>
          <w:p w:rsidR="00636F0F" w:rsidRPr="000840DA" w:rsidRDefault="00636F0F" w:rsidP="000840DA">
            <w:pPr>
              <w:jc w:val="center"/>
            </w:pPr>
            <w:r w:rsidRPr="000840DA">
              <w:t>0,4 - 0,6</w:t>
            </w:r>
          </w:p>
        </w:tc>
        <w:tc>
          <w:tcPr>
            <w:tcW w:w="3213" w:type="dxa"/>
          </w:tcPr>
          <w:p w:rsidR="00636F0F" w:rsidRPr="000840DA" w:rsidRDefault="00636F0F" w:rsidP="000840DA">
            <w:pPr>
              <w:jc w:val="center"/>
            </w:pPr>
            <w:r w:rsidRPr="000840DA">
              <w:t>0,4 - 0,6</w:t>
            </w:r>
          </w:p>
        </w:tc>
      </w:tr>
      <w:tr w:rsidR="00636F0F">
        <w:tc>
          <w:tcPr>
            <w:tcW w:w="3231" w:type="dxa"/>
          </w:tcPr>
          <w:p w:rsidR="00636F0F" w:rsidRPr="000840DA" w:rsidRDefault="00636F0F" w:rsidP="000840DA">
            <w:pPr>
              <w:jc w:val="both"/>
              <w:rPr>
                <w:color w:val="000000"/>
              </w:rPr>
            </w:pPr>
            <w:r w:rsidRPr="000840DA">
              <w:rPr>
                <w:color w:val="000000"/>
              </w:rPr>
              <w:t>NaCl, % en çok</w:t>
            </w:r>
          </w:p>
        </w:tc>
        <w:tc>
          <w:tcPr>
            <w:tcW w:w="3076" w:type="dxa"/>
          </w:tcPr>
          <w:p w:rsidR="00636F0F" w:rsidRPr="000840DA" w:rsidRDefault="00636F0F" w:rsidP="000840DA">
            <w:pPr>
              <w:jc w:val="center"/>
            </w:pPr>
            <w:r w:rsidRPr="000840DA">
              <w:t>1,0</w:t>
            </w:r>
          </w:p>
        </w:tc>
        <w:tc>
          <w:tcPr>
            <w:tcW w:w="3213" w:type="dxa"/>
          </w:tcPr>
          <w:p w:rsidR="00636F0F" w:rsidRPr="000840DA" w:rsidRDefault="00636F0F" w:rsidP="000840DA">
            <w:pPr>
              <w:jc w:val="center"/>
            </w:pPr>
            <w:r w:rsidRPr="000840DA">
              <w:t>1,0</w:t>
            </w:r>
          </w:p>
        </w:tc>
      </w:tr>
      <w:tr w:rsidR="00636F0F">
        <w:tc>
          <w:tcPr>
            <w:tcW w:w="3231" w:type="dxa"/>
          </w:tcPr>
          <w:p w:rsidR="00636F0F" w:rsidRPr="000840DA" w:rsidRDefault="00636F0F" w:rsidP="000840DA">
            <w:pPr>
              <w:jc w:val="both"/>
              <w:rPr>
                <w:color w:val="000000"/>
              </w:rPr>
            </w:pPr>
            <w:r w:rsidRPr="000840DA">
              <w:rPr>
                <w:color w:val="000000"/>
              </w:rPr>
              <w:t>Magnezyum, mg/kg en az</w:t>
            </w:r>
          </w:p>
        </w:tc>
        <w:tc>
          <w:tcPr>
            <w:tcW w:w="3076" w:type="dxa"/>
          </w:tcPr>
          <w:p w:rsidR="00636F0F" w:rsidRPr="000840DA" w:rsidRDefault="00636F0F" w:rsidP="000840DA">
            <w:pPr>
              <w:jc w:val="center"/>
            </w:pPr>
            <w:r w:rsidRPr="000840DA">
              <w:t>2000</w:t>
            </w:r>
          </w:p>
        </w:tc>
        <w:tc>
          <w:tcPr>
            <w:tcW w:w="3213" w:type="dxa"/>
          </w:tcPr>
          <w:p w:rsidR="00636F0F" w:rsidRPr="000840DA" w:rsidRDefault="00636F0F" w:rsidP="000840DA">
            <w:pPr>
              <w:jc w:val="center"/>
            </w:pPr>
            <w:r w:rsidRPr="000840DA">
              <w:t>1600</w:t>
            </w:r>
          </w:p>
        </w:tc>
      </w:tr>
      <w:tr w:rsidR="00636F0F">
        <w:tc>
          <w:tcPr>
            <w:tcW w:w="3231" w:type="dxa"/>
          </w:tcPr>
          <w:p w:rsidR="00636F0F" w:rsidRPr="000840DA" w:rsidRDefault="00636F0F" w:rsidP="000840DA">
            <w:pPr>
              <w:jc w:val="both"/>
              <w:rPr>
                <w:color w:val="000000"/>
              </w:rPr>
            </w:pPr>
            <w:r w:rsidRPr="000840DA">
              <w:rPr>
                <w:color w:val="000000"/>
              </w:rPr>
              <w:t>Demir, mg/kg en az</w:t>
            </w:r>
          </w:p>
        </w:tc>
        <w:tc>
          <w:tcPr>
            <w:tcW w:w="3076" w:type="dxa"/>
          </w:tcPr>
          <w:p w:rsidR="00636F0F" w:rsidRPr="000840DA" w:rsidRDefault="00636F0F" w:rsidP="000840DA">
            <w:pPr>
              <w:jc w:val="center"/>
            </w:pPr>
            <w:r w:rsidRPr="000840DA">
              <w:t>70,0</w:t>
            </w:r>
          </w:p>
        </w:tc>
        <w:tc>
          <w:tcPr>
            <w:tcW w:w="3213" w:type="dxa"/>
          </w:tcPr>
          <w:p w:rsidR="00636F0F" w:rsidRPr="000840DA" w:rsidRDefault="00636F0F" w:rsidP="000840DA">
            <w:pPr>
              <w:jc w:val="center"/>
            </w:pPr>
            <w:r w:rsidRPr="000840DA">
              <w:t>70,0</w:t>
            </w:r>
          </w:p>
        </w:tc>
      </w:tr>
      <w:tr w:rsidR="00636F0F">
        <w:tc>
          <w:tcPr>
            <w:tcW w:w="3231" w:type="dxa"/>
          </w:tcPr>
          <w:p w:rsidR="00636F0F" w:rsidRPr="000840DA" w:rsidRDefault="00636F0F" w:rsidP="000840DA">
            <w:pPr>
              <w:jc w:val="both"/>
              <w:rPr>
                <w:color w:val="000000"/>
              </w:rPr>
            </w:pPr>
            <w:r w:rsidRPr="000840DA">
              <w:rPr>
                <w:color w:val="000000"/>
              </w:rPr>
              <w:t>Selenyum, mg/kg en az</w:t>
            </w:r>
          </w:p>
        </w:tc>
        <w:tc>
          <w:tcPr>
            <w:tcW w:w="3076" w:type="dxa"/>
          </w:tcPr>
          <w:p w:rsidR="00636F0F" w:rsidRPr="000840DA" w:rsidRDefault="00636F0F" w:rsidP="000840DA">
            <w:pPr>
              <w:jc w:val="center"/>
            </w:pPr>
            <w:r w:rsidRPr="000840DA">
              <w:t>0,4</w:t>
            </w:r>
          </w:p>
        </w:tc>
        <w:tc>
          <w:tcPr>
            <w:tcW w:w="3213" w:type="dxa"/>
          </w:tcPr>
          <w:p w:rsidR="00636F0F" w:rsidRPr="000840DA" w:rsidRDefault="00636F0F" w:rsidP="000840DA">
            <w:pPr>
              <w:jc w:val="center"/>
            </w:pPr>
            <w:r w:rsidRPr="000840DA">
              <w:t>0,3</w:t>
            </w:r>
          </w:p>
        </w:tc>
      </w:tr>
      <w:tr w:rsidR="00636F0F">
        <w:tc>
          <w:tcPr>
            <w:tcW w:w="3231" w:type="dxa"/>
          </w:tcPr>
          <w:p w:rsidR="00636F0F" w:rsidRPr="000840DA" w:rsidRDefault="00636F0F" w:rsidP="000840DA">
            <w:pPr>
              <w:jc w:val="both"/>
              <w:rPr>
                <w:color w:val="000000"/>
              </w:rPr>
            </w:pPr>
            <w:r w:rsidRPr="000840DA">
              <w:rPr>
                <w:color w:val="000000"/>
              </w:rPr>
              <w:t>A vitamini, IU/kg en az</w:t>
            </w:r>
          </w:p>
        </w:tc>
        <w:tc>
          <w:tcPr>
            <w:tcW w:w="3076" w:type="dxa"/>
          </w:tcPr>
          <w:p w:rsidR="00636F0F" w:rsidRPr="000840DA" w:rsidRDefault="00636F0F" w:rsidP="000840DA">
            <w:pPr>
              <w:jc w:val="center"/>
            </w:pPr>
            <w:r w:rsidRPr="000840DA">
              <w:t>10000</w:t>
            </w:r>
          </w:p>
        </w:tc>
        <w:tc>
          <w:tcPr>
            <w:tcW w:w="3213" w:type="dxa"/>
          </w:tcPr>
          <w:p w:rsidR="00636F0F" w:rsidRPr="000840DA" w:rsidRDefault="00636F0F" w:rsidP="000840DA">
            <w:pPr>
              <w:jc w:val="center"/>
            </w:pPr>
            <w:r w:rsidRPr="000840DA">
              <w:t>8000</w:t>
            </w:r>
          </w:p>
        </w:tc>
      </w:tr>
      <w:tr w:rsidR="00636F0F">
        <w:tc>
          <w:tcPr>
            <w:tcW w:w="3231" w:type="dxa"/>
          </w:tcPr>
          <w:p w:rsidR="00636F0F" w:rsidRPr="000840DA" w:rsidRDefault="00636F0F" w:rsidP="000840DA">
            <w:pPr>
              <w:jc w:val="both"/>
              <w:rPr>
                <w:color w:val="000000"/>
              </w:rPr>
            </w:pPr>
            <w:r w:rsidRPr="000840DA">
              <w:rPr>
                <w:color w:val="000000"/>
              </w:rPr>
              <w:t>D vitamini, IU/kg en az</w:t>
            </w:r>
          </w:p>
        </w:tc>
        <w:tc>
          <w:tcPr>
            <w:tcW w:w="3076" w:type="dxa"/>
          </w:tcPr>
          <w:p w:rsidR="00636F0F" w:rsidRPr="000840DA" w:rsidRDefault="00636F0F" w:rsidP="000840DA">
            <w:pPr>
              <w:jc w:val="center"/>
            </w:pPr>
            <w:r w:rsidRPr="000840DA">
              <w:t>1000</w:t>
            </w:r>
          </w:p>
        </w:tc>
        <w:tc>
          <w:tcPr>
            <w:tcW w:w="3213" w:type="dxa"/>
          </w:tcPr>
          <w:p w:rsidR="00636F0F" w:rsidRPr="000840DA" w:rsidRDefault="00636F0F" w:rsidP="000840DA">
            <w:pPr>
              <w:jc w:val="center"/>
            </w:pPr>
            <w:r w:rsidRPr="000840DA">
              <w:t>700</w:t>
            </w:r>
          </w:p>
        </w:tc>
      </w:tr>
      <w:tr w:rsidR="00636F0F">
        <w:tc>
          <w:tcPr>
            <w:tcW w:w="3231" w:type="dxa"/>
          </w:tcPr>
          <w:p w:rsidR="00636F0F" w:rsidRPr="000840DA" w:rsidRDefault="00636F0F" w:rsidP="000840DA">
            <w:pPr>
              <w:jc w:val="both"/>
              <w:rPr>
                <w:color w:val="000000"/>
              </w:rPr>
            </w:pPr>
            <w:r w:rsidRPr="000840DA">
              <w:rPr>
                <w:color w:val="000000"/>
              </w:rPr>
              <w:t>E vitamini, mg/kg en az</w:t>
            </w:r>
          </w:p>
        </w:tc>
        <w:tc>
          <w:tcPr>
            <w:tcW w:w="3076" w:type="dxa"/>
          </w:tcPr>
          <w:p w:rsidR="00636F0F" w:rsidRPr="000840DA" w:rsidRDefault="00636F0F" w:rsidP="000840DA">
            <w:pPr>
              <w:jc w:val="center"/>
            </w:pPr>
            <w:r w:rsidRPr="000840DA">
              <w:t>40,0</w:t>
            </w:r>
          </w:p>
        </w:tc>
        <w:tc>
          <w:tcPr>
            <w:tcW w:w="3213" w:type="dxa"/>
          </w:tcPr>
          <w:p w:rsidR="00636F0F" w:rsidRPr="000840DA" w:rsidRDefault="00636F0F" w:rsidP="000840DA">
            <w:pPr>
              <w:jc w:val="center"/>
            </w:pPr>
            <w:r w:rsidRPr="000840DA">
              <w:t>40,0</w:t>
            </w:r>
          </w:p>
        </w:tc>
      </w:tr>
      <w:tr w:rsidR="00636F0F">
        <w:tc>
          <w:tcPr>
            <w:tcW w:w="3231" w:type="dxa"/>
          </w:tcPr>
          <w:p w:rsidR="00636F0F" w:rsidRPr="000840DA" w:rsidRDefault="00636F0F" w:rsidP="000840DA">
            <w:pPr>
              <w:jc w:val="both"/>
              <w:rPr>
                <w:color w:val="000000"/>
              </w:rPr>
            </w:pPr>
            <w:r w:rsidRPr="000840DA">
              <w:rPr>
                <w:color w:val="000000"/>
              </w:rPr>
              <w:t>Aflatoksin B</w:t>
            </w:r>
            <w:r w:rsidRPr="000840DA">
              <w:rPr>
                <w:color w:val="000000"/>
                <w:vertAlign w:val="subscript"/>
              </w:rPr>
              <w:t>1</w:t>
            </w:r>
            <w:r w:rsidRPr="000840DA">
              <w:rPr>
                <w:color w:val="000000"/>
              </w:rPr>
              <w:t>, µg/kg, en çok</w:t>
            </w:r>
          </w:p>
        </w:tc>
        <w:tc>
          <w:tcPr>
            <w:tcW w:w="3076" w:type="dxa"/>
          </w:tcPr>
          <w:p w:rsidR="00636F0F" w:rsidRPr="000840DA" w:rsidRDefault="00636F0F" w:rsidP="000840DA">
            <w:pPr>
              <w:jc w:val="center"/>
            </w:pPr>
            <w:r w:rsidRPr="000840DA">
              <w:t>20,0</w:t>
            </w:r>
          </w:p>
        </w:tc>
        <w:tc>
          <w:tcPr>
            <w:tcW w:w="3213" w:type="dxa"/>
          </w:tcPr>
          <w:p w:rsidR="00636F0F" w:rsidRPr="000840DA" w:rsidRDefault="00636F0F" w:rsidP="000840DA">
            <w:pPr>
              <w:jc w:val="center"/>
            </w:pPr>
            <w:r w:rsidRPr="000840DA">
              <w:t>20,0</w:t>
            </w:r>
          </w:p>
        </w:tc>
      </w:tr>
      <w:tr w:rsidR="00636F0F">
        <w:tc>
          <w:tcPr>
            <w:tcW w:w="3231" w:type="dxa"/>
          </w:tcPr>
          <w:p w:rsidR="00636F0F" w:rsidRPr="000840DA" w:rsidRDefault="00636F0F" w:rsidP="000840DA">
            <w:pPr>
              <w:jc w:val="both"/>
              <w:rPr>
                <w:color w:val="000000"/>
              </w:rPr>
            </w:pPr>
            <w:r w:rsidRPr="000840DA">
              <w:rPr>
                <w:color w:val="000000"/>
              </w:rPr>
              <w:t>Yabancı madde, % en çok</w:t>
            </w:r>
          </w:p>
        </w:tc>
        <w:tc>
          <w:tcPr>
            <w:tcW w:w="3076" w:type="dxa"/>
          </w:tcPr>
          <w:p w:rsidR="00636F0F" w:rsidRPr="000840DA" w:rsidRDefault="00636F0F" w:rsidP="000840DA">
            <w:pPr>
              <w:jc w:val="center"/>
            </w:pPr>
            <w:r w:rsidRPr="000840DA">
              <w:t>1,0</w:t>
            </w:r>
          </w:p>
        </w:tc>
        <w:tc>
          <w:tcPr>
            <w:tcW w:w="3213" w:type="dxa"/>
          </w:tcPr>
          <w:p w:rsidR="00636F0F" w:rsidRPr="000840DA" w:rsidRDefault="00636F0F" w:rsidP="000840DA">
            <w:pPr>
              <w:jc w:val="center"/>
            </w:pPr>
            <w:r w:rsidRPr="000840DA">
              <w:t>1,0</w:t>
            </w:r>
          </w:p>
        </w:tc>
      </w:tr>
      <w:tr w:rsidR="00636F0F">
        <w:tc>
          <w:tcPr>
            <w:tcW w:w="9520" w:type="dxa"/>
            <w:gridSpan w:val="3"/>
          </w:tcPr>
          <w:p w:rsidR="00636F0F" w:rsidRPr="000840DA" w:rsidRDefault="00636F0F" w:rsidP="000840DA">
            <w:pPr>
              <w:shd w:val="clear" w:color="auto" w:fill="FFFFFF"/>
              <w:jc w:val="both"/>
              <w:rPr>
                <w:color w:val="000000"/>
                <w:lang w:eastAsia="en-US"/>
              </w:rPr>
            </w:pPr>
            <w:r w:rsidRPr="000840DA">
              <w:rPr>
                <w:b/>
                <w:bCs/>
                <w:color w:val="000000"/>
                <w:lang w:eastAsia="en-US"/>
              </w:rPr>
              <w:t>Not -</w:t>
            </w:r>
            <w:r w:rsidRPr="000840DA">
              <w:rPr>
                <w:color w:val="000000"/>
                <w:lang w:eastAsia="en-US"/>
              </w:rPr>
              <w:t xml:space="preserve"> % olarak verilen değerler kütlecedir.</w:t>
            </w:r>
          </w:p>
        </w:tc>
      </w:tr>
    </w:tbl>
    <w:p w:rsidR="00636F0F" w:rsidRDefault="00636F0F" w:rsidP="003232E0">
      <w:pPr>
        <w:jc w:val="both"/>
        <w:rPr>
          <w:sz w:val="18"/>
          <w:szCs w:val="18"/>
        </w:rPr>
      </w:pPr>
    </w:p>
    <w:p w:rsidR="00636F0F" w:rsidRPr="00CE1320" w:rsidRDefault="00636F0F" w:rsidP="00B64CD8">
      <w:pPr>
        <w:pStyle w:val="Heading3"/>
      </w:pPr>
      <w:bookmarkStart w:id="100" w:name="_Toc524434558"/>
      <w:bookmarkStart w:id="101" w:name="_Toc35849325"/>
      <w:bookmarkEnd w:id="99"/>
      <w:r>
        <w:t>4.2.3</w:t>
      </w:r>
      <w:r>
        <w:tab/>
      </w:r>
      <w:r w:rsidRPr="00C042A8">
        <w:t>Tip özellikleri</w:t>
      </w:r>
      <w:bookmarkEnd w:id="100"/>
      <w:bookmarkEnd w:id="101"/>
    </w:p>
    <w:p w:rsidR="00636F0F" w:rsidRDefault="00636F0F" w:rsidP="00B64CD8">
      <w:pPr>
        <w:shd w:val="clear" w:color="auto" w:fill="FFFFFF"/>
        <w:jc w:val="both"/>
      </w:pPr>
      <w:r>
        <w:t>Gebe keçi yeminin toz tipi, en az % 60’ı göz açıklığı 3,0 mm olan elekten ve tamamı 4 mm lik elekten geçmelidir. Gebe keçi yeminin pelet tipi çapı 10,0 mm’den fazla olmamalı, en az % 90’ının pelet formu bozulmamış olmalıdır.</w:t>
      </w:r>
    </w:p>
    <w:p w:rsidR="00636F0F" w:rsidRDefault="00636F0F" w:rsidP="00B64CD8">
      <w:pPr>
        <w:shd w:val="clear" w:color="auto" w:fill="FFFFFF"/>
        <w:jc w:val="both"/>
        <w:rPr>
          <w:color w:val="000000"/>
        </w:rPr>
      </w:pPr>
    </w:p>
    <w:p w:rsidR="00636F0F" w:rsidRPr="00744F93" w:rsidRDefault="00636F0F" w:rsidP="00746C99">
      <w:pPr>
        <w:pStyle w:val="Heading2"/>
        <w:rPr>
          <w:color w:val="000000"/>
        </w:rPr>
      </w:pPr>
      <w:bookmarkStart w:id="102" w:name="_Toc386095495"/>
      <w:r>
        <w:t>4.3</w:t>
      </w:r>
      <w:r>
        <w:tab/>
      </w:r>
      <w:r w:rsidRPr="00744F93">
        <w:t>Tolera</w:t>
      </w:r>
      <w:r>
        <w:t>n</w:t>
      </w:r>
      <w:r w:rsidRPr="00744F93">
        <w:t>slar</w:t>
      </w:r>
      <w:bookmarkEnd w:id="102"/>
    </w:p>
    <w:p w:rsidR="00636F0F" w:rsidRPr="00744F93" w:rsidRDefault="00636F0F" w:rsidP="00744F93">
      <w:pPr>
        <w:pStyle w:val="3-NormalYaz0"/>
        <w:spacing w:line="240" w:lineRule="exact"/>
        <w:rPr>
          <w:rFonts w:ascii="Arial" w:hAnsi="Arial" w:cs="Arial"/>
          <w:sz w:val="20"/>
          <w:szCs w:val="20"/>
          <w:lang w:eastAsia="tr-TR"/>
        </w:rPr>
      </w:pPr>
      <w:r w:rsidRPr="00744F93">
        <w:rPr>
          <w:rFonts w:ascii="Arial" w:hAnsi="Arial" w:cs="Arial"/>
          <w:sz w:val="20"/>
          <w:szCs w:val="20"/>
          <w:lang w:eastAsia="tr-TR"/>
        </w:rPr>
        <w:t>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Hidroklorik asitte çözünmeyen kül için; beyan edilen değerin + % 20’si, Rutubet için; beyan edilen değerler için + 1 birim, Enerji değeri</w:t>
      </w:r>
      <w:r>
        <w:rPr>
          <w:rFonts w:ascii="Arial" w:hAnsi="Arial" w:cs="Arial"/>
          <w:sz w:val="20"/>
          <w:szCs w:val="20"/>
          <w:lang w:eastAsia="tr-TR"/>
        </w:rPr>
        <w:t xml:space="preserve"> ve diğer mineral madde ile vitamin</w:t>
      </w:r>
      <w:r w:rsidRPr="00744F93">
        <w:rPr>
          <w:rFonts w:ascii="Arial" w:hAnsi="Arial" w:cs="Arial"/>
          <w:sz w:val="20"/>
          <w:szCs w:val="20"/>
          <w:lang w:eastAsia="tr-TR"/>
        </w:rPr>
        <w:t xml:space="preserve"> </w:t>
      </w:r>
      <w:r>
        <w:rPr>
          <w:rFonts w:ascii="Arial" w:hAnsi="Arial" w:cs="Arial"/>
          <w:sz w:val="20"/>
          <w:szCs w:val="20"/>
          <w:lang w:eastAsia="tr-TR"/>
        </w:rPr>
        <w:t xml:space="preserve">değerleri </w:t>
      </w:r>
      <w:r w:rsidRPr="00744F93">
        <w:rPr>
          <w:rFonts w:ascii="Arial" w:hAnsi="Arial" w:cs="Arial"/>
          <w:sz w:val="20"/>
          <w:szCs w:val="20"/>
          <w:lang w:eastAsia="tr-TR"/>
        </w:rPr>
        <w:t>için ± % 5 tolerans değerleri uygulanır</w:t>
      </w:r>
      <w:r>
        <w:rPr>
          <w:rFonts w:ascii="Arial" w:hAnsi="Arial" w:cs="Arial"/>
          <w:sz w:val="20"/>
          <w:szCs w:val="20"/>
          <w:lang w:eastAsia="tr-TR"/>
        </w:rPr>
        <w:t>.</w:t>
      </w:r>
    </w:p>
    <w:p w:rsidR="00636F0F" w:rsidRDefault="00636F0F" w:rsidP="00B64CD8">
      <w:pPr>
        <w:shd w:val="clear" w:color="auto" w:fill="FFFFFF"/>
        <w:jc w:val="both"/>
        <w:rPr>
          <w:color w:val="000000"/>
        </w:rPr>
      </w:pPr>
    </w:p>
    <w:p w:rsidR="00636F0F" w:rsidRPr="00CE1320" w:rsidRDefault="00636F0F" w:rsidP="00B64CD8">
      <w:pPr>
        <w:pStyle w:val="Heading2"/>
        <w:rPr>
          <w:sz w:val="22"/>
          <w:szCs w:val="22"/>
        </w:rPr>
      </w:pPr>
      <w:bookmarkStart w:id="103" w:name="_Toc524434562"/>
      <w:bookmarkStart w:id="104" w:name="_Toc35849329"/>
      <w:bookmarkStart w:id="105" w:name="_Toc349927042"/>
      <w:bookmarkStart w:id="106" w:name="_Toc383600187"/>
      <w:bookmarkStart w:id="107" w:name="_Toc386095496"/>
      <w:r>
        <w:rPr>
          <w:color w:val="000000"/>
        </w:rPr>
        <w:t>4</w:t>
      </w:r>
      <w:r w:rsidRPr="009E094A">
        <w:rPr>
          <w:color w:val="000000"/>
        </w:rPr>
        <w:t>.</w:t>
      </w:r>
      <w:r>
        <w:rPr>
          <w:color w:val="000000"/>
        </w:rPr>
        <w:t>4</w:t>
      </w:r>
      <w:r>
        <w:rPr>
          <w:color w:val="000000"/>
        </w:rPr>
        <w:tab/>
      </w:r>
      <w:r w:rsidRPr="006623A3">
        <w:t>Özellik, muayene</w:t>
      </w:r>
      <w:r>
        <w:t xml:space="preserve"> </w:t>
      </w:r>
      <w:r w:rsidRPr="006623A3">
        <w:t>ve</w:t>
      </w:r>
      <w:r>
        <w:t xml:space="preserve"> </w:t>
      </w:r>
      <w:r w:rsidRPr="006623A3">
        <w:t>deney</w:t>
      </w:r>
      <w:r>
        <w:t xml:space="preserve"> </w:t>
      </w:r>
      <w:r w:rsidRPr="006623A3">
        <w:t>madde</w:t>
      </w:r>
      <w:r>
        <w:t xml:space="preserve"> </w:t>
      </w:r>
      <w:r w:rsidRPr="006623A3">
        <w:t>numaraları</w:t>
      </w:r>
      <w:bookmarkEnd w:id="103"/>
      <w:bookmarkEnd w:id="104"/>
      <w:bookmarkEnd w:id="105"/>
      <w:bookmarkEnd w:id="106"/>
      <w:bookmarkEnd w:id="107"/>
    </w:p>
    <w:p w:rsidR="00636F0F" w:rsidRDefault="00636F0F" w:rsidP="00B64CD8">
      <w:pPr>
        <w:shd w:val="clear" w:color="auto" w:fill="FFFFFF"/>
        <w:jc w:val="both"/>
      </w:pPr>
      <w:r w:rsidRPr="00D7471F">
        <w:t xml:space="preserve">Özellikler ve bunlara ait muayene, deney ve madde numaraları Çizelge </w:t>
      </w:r>
      <w:r>
        <w:t>2</w:t>
      </w:r>
      <w:r w:rsidRPr="00D7471F">
        <w:t>’de gösterilmiştir.</w:t>
      </w:r>
    </w:p>
    <w:p w:rsidR="00636F0F" w:rsidRPr="00F21C9C" w:rsidRDefault="00636F0F" w:rsidP="00B64CD8">
      <w:pPr>
        <w:shd w:val="clear" w:color="auto" w:fill="FFFFFF"/>
        <w:jc w:val="both"/>
        <w:rPr>
          <w:rFonts w:eastAsia="SimSun"/>
          <w:b/>
          <w:bCs/>
          <w:snapToGrid w:val="0"/>
          <w:sz w:val="12"/>
          <w:szCs w:val="12"/>
          <w:lang w:val="en-US" w:eastAsia="zh-CN"/>
        </w:rPr>
      </w:pPr>
    </w:p>
    <w:p w:rsidR="00636F0F" w:rsidRDefault="00636F0F" w:rsidP="00744F93">
      <w:pPr>
        <w:shd w:val="clear" w:color="auto" w:fill="FFFFFF"/>
        <w:jc w:val="both"/>
      </w:pPr>
      <w:r w:rsidRPr="00F21C9C">
        <w:rPr>
          <w:b/>
          <w:bCs/>
        </w:rPr>
        <w:t xml:space="preserve">Çizelge </w:t>
      </w:r>
      <w:r>
        <w:rPr>
          <w:b/>
          <w:bCs/>
        </w:rPr>
        <w:t xml:space="preserve">2 </w:t>
      </w:r>
      <w:r w:rsidRPr="00F21C9C">
        <w:rPr>
          <w:b/>
          <w:bCs/>
        </w:rPr>
        <w:t xml:space="preserve">- </w:t>
      </w:r>
      <w:r w:rsidRPr="00D7471F">
        <w:t>Özellik, muayene, deney ve madde numaraları</w:t>
      </w:r>
    </w:p>
    <w:p w:rsidR="00636F0F" w:rsidRPr="00F21C9C" w:rsidRDefault="00636F0F" w:rsidP="00744F93">
      <w:pPr>
        <w:spacing w:line="276" w:lineRule="auto"/>
        <w:rPr>
          <w:sz w:val="12"/>
          <w:szCs w:val="12"/>
        </w:rPr>
      </w:pPr>
    </w:p>
    <w:tbl>
      <w:tblPr>
        <w:tblpPr w:leftFromText="141" w:rightFromText="141" w:vertAnchor="text" w:tblpY="1"/>
        <w:tblOverlap w:val="never"/>
        <w:tblW w:w="0" w:type="auto"/>
        <w:tblLayout w:type="fixed"/>
        <w:tblCellMar>
          <w:left w:w="40" w:type="dxa"/>
          <w:right w:w="40" w:type="dxa"/>
        </w:tblCellMar>
        <w:tblLook w:val="0000"/>
      </w:tblPr>
      <w:tblGrid>
        <w:gridCol w:w="3969"/>
        <w:gridCol w:w="2552"/>
        <w:gridCol w:w="2978"/>
      </w:tblGrid>
      <w:tr w:rsidR="00636F0F">
        <w:trPr>
          <w:trHeight w:hRule="exact" w:val="406"/>
        </w:trPr>
        <w:tc>
          <w:tcPr>
            <w:tcW w:w="3969" w:type="dxa"/>
            <w:tcBorders>
              <w:top w:val="single" w:sz="6" w:space="0" w:color="auto"/>
              <w:left w:val="single" w:sz="6" w:space="0" w:color="auto"/>
              <w:bottom w:val="single" w:sz="6" w:space="0" w:color="auto"/>
              <w:right w:val="single" w:sz="6" w:space="0" w:color="auto"/>
            </w:tcBorders>
          </w:tcPr>
          <w:p w:rsidR="00636F0F" w:rsidRPr="00917D1D" w:rsidRDefault="00636F0F" w:rsidP="00744F93">
            <w:pPr>
              <w:shd w:val="clear" w:color="auto" w:fill="FFFFFF"/>
              <w:spacing w:line="276" w:lineRule="auto"/>
              <w:rPr>
                <w:b/>
                <w:bCs/>
              </w:rPr>
            </w:pPr>
            <w:r w:rsidRPr="00917D1D">
              <w:rPr>
                <w:b/>
                <w:bCs/>
              </w:rPr>
              <w:t>Özellikler</w:t>
            </w:r>
          </w:p>
        </w:tc>
        <w:tc>
          <w:tcPr>
            <w:tcW w:w="2552" w:type="dxa"/>
            <w:tcBorders>
              <w:top w:val="single" w:sz="6" w:space="0" w:color="auto"/>
              <w:left w:val="single" w:sz="6" w:space="0" w:color="auto"/>
              <w:bottom w:val="single" w:sz="6" w:space="0" w:color="auto"/>
              <w:right w:val="single" w:sz="6" w:space="0" w:color="auto"/>
            </w:tcBorders>
          </w:tcPr>
          <w:p w:rsidR="00636F0F" w:rsidRPr="00917D1D" w:rsidRDefault="00636F0F" w:rsidP="00744F93">
            <w:pPr>
              <w:shd w:val="clear" w:color="auto" w:fill="FFFFFF"/>
              <w:spacing w:line="276" w:lineRule="auto"/>
              <w:jc w:val="center"/>
              <w:rPr>
                <w:b/>
                <w:bCs/>
              </w:rPr>
            </w:pPr>
            <w:r w:rsidRPr="00917D1D">
              <w:rPr>
                <w:b/>
                <w:bCs/>
              </w:rPr>
              <w:t>Özellik madde no</w:t>
            </w:r>
          </w:p>
        </w:tc>
        <w:tc>
          <w:tcPr>
            <w:tcW w:w="2978" w:type="dxa"/>
            <w:tcBorders>
              <w:top w:val="single" w:sz="6" w:space="0" w:color="auto"/>
              <w:left w:val="single" w:sz="6" w:space="0" w:color="auto"/>
              <w:bottom w:val="single" w:sz="6" w:space="0" w:color="auto"/>
              <w:right w:val="single" w:sz="6" w:space="0" w:color="auto"/>
            </w:tcBorders>
          </w:tcPr>
          <w:p w:rsidR="00636F0F" w:rsidRPr="00917D1D" w:rsidDel="005630A5" w:rsidRDefault="00636F0F" w:rsidP="00744F93">
            <w:pPr>
              <w:shd w:val="clear" w:color="auto" w:fill="FFFFFF"/>
              <w:spacing w:line="276" w:lineRule="auto"/>
              <w:jc w:val="center"/>
              <w:rPr>
                <w:b/>
                <w:bCs/>
                <w:color w:val="000000"/>
              </w:rPr>
            </w:pPr>
            <w:r w:rsidRPr="00917D1D">
              <w:rPr>
                <w:b/>
                <w:bCs/>
              </w:rPr>
              <w:t>Muayene ve deney madde no</w:t>
            </w:r>
          </w:p>
        </w:tc>
      </w:tr>
      <w:tr w:rsidR="00636F0F">
        <w:trPr>
          <w:trHeight w:hRule="exact" w:val="318"/>
        </w:trPr>
        <w:tc>
          <w:tcPr>
            <w:tcW w:w="3969" w:type="dxa"/>
            <w:tcBorders>
              <w:top w:val="single" w:sz="6" w:space="0" w:color="auto"/>
              <w:left w:val="single" w:sz="6" w:space="0" w:color="auto"/>
              <w:bottom w:val="single" w:sz="6" w:space="0" w:color="auto"/>
              <w:right w:val="single" w:sz="6" w:space="0" w:color="auto"/>
            </w:tcBorders>
          </w:tcPr>
          <w:p w:rsidR="00636F0F" w:rsidRPr="00744F93" w:rsidRDefault="00636F0F" w:rsidP="00744F93">
            <w:pPr>
              <w:shd w:val="clear" w:color="auto" w:fill="FFFFFF"/>
              <w:spacing w:line="276" w:lineRule="auto"/>
            </w:pPr>
            <w:r w:rsidRPr="00744F93">
              <w:t>Genel ö</w:t>
            </w:r>
            <w:r>
              <w:t>z</w:t>
            </w:r>
            <w:r w:rsidRPr="00744F93">
              <w:t>ellikler</w:t>
            </w:r>
          </w:p>
        </w:tc>
        <w:tc>
          <w:tcPr>
            <w:tcW w:w="2552" w:type="dxa"/>
            <w:tcBorders>
              <w:top w:val="single" w:sz="6" w:space="0" w:color="auto"/>
              <w:left w:val="single" w:sz="6" w:space="0" w:color="auto"/>
              <w:bottom w:val="single" w:sz="6" w:space="0" w:color="auto"/>
              <w:right w:val="single" w:sz="6" w:space="0" w:color="auto"/>
            </w:tcBorders>
          </w:tcPr>
          <w:p w:rsidR="00636F0F" w:rsidRPr="00744F93" w:rsidRDefault="00636F0F" w:rsidP="00744F93">
            <w:pPr>
              <w:shd w:val="clear" w:color="auto" w:fill="FFFFFF"/>
              <w:spacing w:line="276" w:lineRule="auto"/>
              <w:jc w:val="center"/>
            </w:pPr>
            <w:r w:rsidRPr="00744F93">
              <w:t>4.2.1</w:t>
            </w:r>
          </w:p>
        </w:tc>
        <w:tc>
          <w:tcPr>
            <w:tcW w:w="2978" w:type="dxa"/>
            <w:tcBorders>
              <w:top w:val="single" w:sz="6" w:space="0" w:color="auto"/>
              <w:left w:val="single" w:sz="6" w:space="0" w:color="auto"/>
              <w:bottom w:val="single" w:sz="6" w:space="0" w:color="auto"/>
              <w:right w:val="single" w:sz="6" w:space="0" w:color="auto"/>
            </w:tcBorders>
          </w:tcPr>
          <w:p w:rsidR="00636F0F" w:rsidRPr="00744F93" w:rsidRDefault="00636F0F" w:rsidP="00744F93">
            <w:pPr>
              <w:shd w:val="clear" w:color="auto" w:fill="FFFFFF"/>
              <w:spacing w:line="276" w:lineRule="auto"/>
              <w:jc w:val="center"/>
            </w:pPr>
            <w:r w:rsidRPr="00744F93">
              <w:t>5.2.2</w:t>
            </w:r>
          </w:p>
        </w:tc>
      </w:tr>
      <w:tr w:rsidR="00636F0F">
        <w:trPr>
          <w:trHeight w:hRule="exact" w:val="318"/>
        </w:trPr>
        <w:tc>
          <w:tcPr>
            <w:tcW w:w="3969" w:type="dxa"/>
            <w:tcBorders>
              <w:top w:val="single" w:sz="6" w:space="0" w:color="auto"/>
              <w:left w:val="single" w:sz="6" w:space="0" w:color="auto"/>
              <w:bottom w:val="single" w:sz="6" w:space="0" w:color="auto"/>
              <w:right w:val="single" w:sz="6" w:space="0" w:color="auto"/>
            </w:tcBorders>
          </w:tcPr>
          <w:p w:rsidR="00636F0F" w:rsidRPr="00C36E49" w:rsidRDefault="00636F0F" w:rsidP="00744F93">
            <w:pPr>
              <w:shd w:val="clear" w:color="auto" w:fill="FFFFFF"/>
              <w:spacing w:line="276" w:lineRule="auto"/>
            </w:pPr>
            <w:r>
              <w:t>Sınıf özellikleri</w:t>
            </w:r>
          </w:p>
        </w:tc>
        <w:tc>
          <w:tcPr>
            <w:tcW w:w="2552" w:type="dxa"/>
            <w:tcBorders>
              <w:top w:val="single" w:sz="6" w:space="0" w:color="auto"/>
              <w:left w:val="single" w:sz="6" w:space="0" w:color="auto"/>
              <w:bottom w:val="single" w:sz="6" w:space="0" w:color="auto"/>
              <w:right w:val="single" w:sz="6" w:space="0" w:color="auto"/>
            </w:tcBorders>
          </w:tcPr>
          <w:p w:rsidR="00636F0F" w:rsidRPr="00C36E49"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36E49" w:rsidRDefault="00636F0F" w:rsidP="00744F93">
            <w:pPr>
              <w:shd w:val="clear" w:color="auto" w:fill="FFFFFF"/>
              <w:spacing w:line="276" w:lineRule="auto"/>
              <w:jc w:val="center"/>
            </w:pPr>
            <w:r>
              <w:t>5.3</w:t>
            </w:r>
          </w:p>
        </w:tc>
      </w:tr>
      <w:tr w:rsidR="00636F0F">
        <w:trPr>
          <w:trHeight w:hRule="exact" w:val="318"/>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pPr>
            <w:r>
              <w:t>Tip özellikleri</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4.2.3</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5.2.2</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pPr>
            <w:r>
              <w:t>Rutubet</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5.3.1</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pPr>
            <w:r w:rsidRPr="00D7471F">
              <w:t>Ham protein</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5.3.2</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pPr>
            <w:r w:rsidRPr="00D7471F">
              <w:t>Ham selüloz</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w:t>
            </w:r>
            <w:r>
              <w:t>3</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D7471F" w:rsidRDefault="00636F0F" w:rsidP="00744F93">
            <w:pPr>
              <w:shd w:val="clear" w:color="auto" w:fill="FFFFFF"/>
              <w:spacing w:line="276" w:lineRule="auto"/>
            </w:pPr>
            <w:r>
              <w:t>Ham kül</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RDefault="00636F0F" w:rsidP="00744F93">
            <w:pPr>
              <w:shd w:val="clear" w:color="auto" w:fill="FFFFFF"/>
              <w:spacing w:line="276" w:lineRule="auto"/>
              <w:jc w:val="center"/>
            </w:pPr>
            <w:r>
              <w:t>5.3.4</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744F93" w:rsidRDefault="00636F0F" w:rsidP="00744F93">
            <w:pPr>
              <w:shd w:val="clear" w:color="auto" w:fill="FFFFFF"/>
              <w:spacing w:line="276" w:lineRule="auto"/>
              <w:jc w:val="both"/>
              <w:rPr>
                <w:color w:val="000000"/>
                <w:lang w:eastAsia="en-US"/>
              </w:rPr>
            </w:pPr>
            <w:r w:rsidRPr="00282413">
              <w:rPr>
                <w:color w:val="000000"/>
                <w:lang w:eastAsia="en-US"/>
              </w:rPr>
              <w:t>HC</w:t>
            </w:r>
            <w:r>
              <w:rPr>
                <w:color w:val="000000"/>
                <w:lang w:eastAsia="en-US"/>
              </w:rPr>
              <w:t>l' de çözünmeyen k</w:t>
            </w:r>
            <w:r w:rsidRPr="00282413">
              <w:rPr>
                <w:color w:val="000000"/>
                <w:lang w:eastAsia="en-US"/>
              </w:rPr>
              <w:t>ül</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5.3.5</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413A74" w:rsidRDefault="00636F0F" w:rsidP="00744F93">
            <w:pPr>
              <w:spacing w:line="276" w:lineRule="auto"/>
              <w:jc w:val="both"/>
            </w:pPr>
            <w:r w:rsidRPr="00413A74">
              <w:t>Metabolik enerji</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w:t>
            </w:r>
            <w:r>
              <w:t>6</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413A74" w:rsidRDefault="00636F0F" w:rsidP="00744F93">
            <w:pPr>
              <w:spacing w:line="276" w:lineRule="auto"/>
              <w:jc w:val="both"/>
            </w:pPr>
            <w:r w:rsidRPr="00413A74">
              <w:t>Kalsiyum</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w:t>
            </w:r>
            <w:r>
              <w:t>7</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413A74" w:rsidRDefault="00636F0F" w:rsidP="00744F93">
            <w:pPr>
              <w:spacing w:line="276" w:lineRule="auto"/>
              <w:jc w:val="both"/>
            </w:pPr>
            <w:r>
              <w:t>Fosfor</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Del="005630A5" w:rsidRDefault="00636F0F" w:rsidP="00744F93">
            <w:pPr>
              <w:shd w:val="clear" w:color="auto" w:fill="FFFFFF"/>
              <w:spacing w:line="276" w:lineRule="auto"/>
              <w:jc w:val="center"/>
            </w:pPr>
            <w:r w:rsidRPr="00C43585">
              <w:t>5.3.</w:t>
            </w:r>
            <w:r>
              <w:t>8</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Sodyum</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RDefault="00636F0F" w:rsidP="00744F93">
            <w:pPr>
              <w:shd w:val="clear" w:color="auto" w:fill="FFFFFF"/>
              <w:spacing w:line="276" w:lineRule="auto"/>
              <w:jc w:val="center"/>
            </w:pPr>
            <w:r w:rsidRPr="00C43585">
              <w:t>5.3.</w:t>
            </w:r>
            <w:r>
              <w:t>9</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NaCl</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RDefault="00636F0F" w:rsidP="00744F93">
            <w:pPr>
              <w:shd w:val="clear" w:color="auto" w:fill="FFFFFF"/>
              <w:spacing w:line="276" w:lineRule="auto"/>
              <w:jc w:val="center"/>
            </w:pPr>
            <w:r>
              <w:t>5.3.10</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Mangan</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5.3.11</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Çinko</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5.3.12</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Demir</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5.3.17</w:t>
            </w:r>
          </w:p>
        </w:tc>
      </w:tr>
    </w:tbl>
    <w:p w:rsidR="00636F0F" w:rsidRDefault="00636F0F">
      <w:pPr>
        <w:rPr>
          <w:b/>
          <w:bCs/>
        </w:rPr>
      </w:pPr>
    </w:p>
    <w:p w:rsidR="00636F0F" w:rsidRDefault="00636F0F">
      <w:pPr>
        <w:rPr>
          <w:b/>
          <w:bCs/>
        </w:rPr>
      </w:pPr>
      <w:r w:rsidRPr="00F21C9C">
        <w:rPr>
          <w:b/>
          <w:bCs/>
        </w:rPr>
        <w:t xml:space="preserve">Çizelge </w:t>
      </w:r>
      <w:r>
        <w:rPr>
          <w:b/>
          <w:bCs/>
        </w:rPr>
        <w:t>2’nin devamı</w:t>
      </w:r>
    </w:p>
    <w:p w:rsidR="00636F0F" w:rsidRDefault="00636F0F"/>
    <w:tbl>
      <w:tblPr>
        <w:tblpPr w:leftFromText="141" w:rightFromText="141" w:vertAnchor="text" w:tblpY="1"/>
        <w:tblOverlap w:val="never"/>
        <w:tblW w:w="0" w:type="auto"/>
        <w:tblLayout w:type="fixed"/>
        <w:tblCellMar>
          <w:left w:w="40" w:type="dxa"/>
          <w:right w:w="40" w:type="dxa"/>
        </w:tblCellMar>
        <w:tblLook w:val="0000"/>
      </w:tblPr>
      <w:tblGrid>
        <w:gridCol w:w="3969"/>
        <w:gridCol w:w="2552"/>
        <w:gridCol w:w="2978"/>
      </w:tblGrid>
      <w:tr w:rsidR="00636F0F">
        <w:trPr>
          <w:trHeight w:hRule="exact" w:val="406"/>
        </w:trPr>
        <w:tc>
          <w:tcPr>
            <w:tcW w:w="3969" w:type="dxa"/>
            <w:tcBorders>
              <w:top w:val="single" w:sz="6" w:space="0" w:color="auto"/>
              <w:left w:val="single" w:sz="6" w:space="0" w:color="auto"/>
              <w:bottom w:val="single" w:sz="6" w:space="0" w:color="auto"/>
              <w:right w:val="single" w:sz="6" w:space="0" w:color="auto"/>
            </w:tcBorders>
          </w:tcPr>
          <w:p w:rsidR="00636F0F" w:rsidRPr="00917D1D" w:rsidRDefault="00636F0F" w:rsidP="006949A0">
            <w:pPr>
              <w:shd w:val="clear" w:color="auto" w:fill="FFFFFF"/>
              <w:spacing w:line="276" w:lineRule="auto"/>
              <w:rPr>
                <w:b/>
                <w:bCs/>
              </w:rPr>
            </w:pPr>
            <w:r w:rsidRPr="00917D1D">
              <w:rPr>
                <w:b/>
                <w:bCs/>
              </w:rPr>
              <w:t>Özellikler</w:t>
            </w:r>
          </w:p>
        </w:tc>
        <w:tc>
          <w:tcPr>
            <w:tcW w:w="2552" w:type="dxa"/>
            <w:tcBorders>
              <w:top w:val="single" w:sz="6" w:space="0" w:color="auto"/>
              <w:left w:val="single" w:sz="6" w:space="0" w:color="auto"/>
              <w:bottom w:val="single" w:sz="6" w:space="0" w:color="auto"/>
              <w:right w:val="single" w:sz="6" w:space="0" w:color="auto"/>
            </w:tcBorders>
          </w:tcPr>
          <w:p w:rsidR="00636F0F" w:rsidRPr="00917D1D" w:rsidRDefault="00636F0F" w:rsidP="006949A0">
            <w:pPr>
              <w:shd w:val="clear" w:color="auto" w:fill="FFFFFF"/>
              <w:spacing w:line="276" w:lineRule="auto"/>
              <w:jc w:val="center"/>
              <w:rPr>
                <w:b/>
                <w:bCs/>
              </w:rPr>
            </w:pPr>
            <w:r w:rsidRPr="00917D1D">
              <w:rPr>
                <w:b/>
                <w:bCs/>
              </w:rPr>
              <w:t>Özellik madde no</w:t>
            </w:r>
          </w:p>
        </w:tc>
        <w:tc>
          <w:tcPr>
            <w:tcW w:w="2978" w:type="dxa"/>
            <w:tcBorders>
              <w:top w:val="single" w:sz="6" w:space="0" w:color="auto"/>
              <w:left w:val="single" w:sz="6" w:space="0" w:color="auto"/>
              <w:bottom w:val="single" w:sz="6" w:space="0" w:color="auto"/>
              <w:right w:val="single" w:sz="6" w:space="0" w:color="auto"/>
            </w:tcBorders>
          </w:tcPr>
          <w:p w:rsidR="00636F0F" w:rsidRPr="00917D1D" w:rsidDel="005630A5" w:rsidRDefault="00636F0F" w:rsidP="006949A0">
            <w:pPr>
              <w:shd w:val="clear" w:color="auto" w:fill="FFFFFF"/>
              <w:spacing w:line="276" w:lineRule="auto"/>
              <w:jc w:val="center"/>
              <w:rPr>
                <w:b/>
                <w:bCs/>
                <w:color w:val="000000"/>
              </w:rPr>
            </w:pPr>
            <w:r w:rsidRPr="00917D1D">
              <w:rPr>
                <w:b/>
                <w:bCs/>
              </w:rPr>
              <w:t>Muayene ve deney madde no</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02E92">
            <w:pPr>
              <w:spacing w:line="276" w:lineRule="auto"/>
              <w:jc w:val="both"/>
            </w:pPr>
            <w:r>
              <w:t>Selenyum</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02E92">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02E92">
            <w:pPr>
              <w:shd w:val="clear" w:color="auto" w:fill="FFFFFF"/>
              <w:spacing w:line="276" w:lineRule="auto"/>
              <w:jc w:val="center"/>
            </w:pPr>
            <w:r>
              <w:t>5.3.18</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02E92">
            <w:pPr>
              <w:spacing w:line="276" w:lineRule="auto"/>
              <w:jc w:val="both"/>
            </w:pPr>
            <w:r>
              <w:t>Magnezyum</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02E92">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02E92">
            <w:pPr>
              <w:shd w:val="clear" w:color="auto" w:fill="FFFFFF"/>
              <w:spacing w:line="276" w:lineRule="auto"/>
              <w:jc w:val="center"/>
            </w:pPr>
            <w:r>
              <w:t>5.3.19</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A vitamini</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5.3.13</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D vitamini</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5.3.14</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pacing w:line="276" w:lineRule="auto"/>
              <w:jc w:val="both"/>
            </w:pPr>
            <w:r>
              <w:t>E vitamini</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5.3.15</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Pr="00413A74" w:rsidRDefault="00636F0F" w:rsidP="00744F93">
            <w:pPr>
              <w:spacing w:line="276" w:lineRule="auto"/>
              <w:jc w:val="both"/>
            </w:pPr>
            <w:r w:rsidRPr="00413A74">
              <w:t>Aflatoksin</w:t>
            </w:r>
            <w:r>
              <w:t xml:space="preserve"> </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RDefault="00636F0F" w:rsidP="00744F93">
            <w:pPr>
              <w:shd w:val="clear" w:color="auto" w:fill="FFFFFF"/>
              <w:spacing w:line="276" w:lineRule="auto"/>
              <w:jc w:val="center"/>
            </w:pPr>
            <w:r w:rsidRPr="00C43585">
              <w:t>5.3.1</w:t>
            </w:r>
            <w:r>
              <w:t>6</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pPr>
            <w:r w:rsidRPr="00D7471F">
              <w:t>Yabancı madde</w:t>
            </w:r>
          </w:p>
        </w:tc>
        <w:tc>
          <w:tcPr>
            <w:tcW w:w="2552" w:type="dxa"/>
            <w:tcBorders>
              <w:top w:val="single" w:sz="6" w:space="0" w:color="auto"/>
              <w:left w:val="single" w:sz="6" w:space="0" w:color="auto"/>
              <w:bottom w:val="single" w:sz="6" w:space="0" w:color="auto"/>
              <w:right w:val="single" w:sz="6" w:space="0" w:color="auto"/>
            </w:tcBorders>
          </w:tcPr>
          <w:p w:rsidR="00636F0F" w:rsidRDefault="00636F0F" w:rsidP="00744F93">
            <w:pPr>
              <w:shd w:val="clear" w:color="auto" w:fill="FFFFFF"/>
              <w:spacing w:line="276" w:lineRule="auto"/>
              <w:jc w:val="center"/>
            </w:pPr>
            <w:r>
              <w:t>4.2.2</w:t>
            </w:r>
          </w:p>
        </w:tc>
        <w:tc>
          <w:tcPr>
            <w:tcW w:w="2978" w:type="dxa"/>
            <w:tcBorders>
              <w:top w:val="single" w:sz="6" w:space="0" w:color="auto"/>
              <w:left w:val="single" w:sz="6" w:space="0" w:color="auto"/>
              <w:bottom w:val="single" w:sz="6" w:space="0" w:color="auto"/>
              <w:right w:val="single" w:sz="6" w:space="0" w:color="auto"/>
            </w:tcBorders>
          </w:tcPr>
          <w:p w:rsidR="00636F0F" w:rsidRPr="00C43585" w:rsidRDefault="00636F0F" w:rsidP="00744F93">
            <w:pPr>
              <w:shd w:val="clear" w:color="auto" w:fill="FFFFFF"/>
              <w:spacing w:line="276" w:lineRule="auto"/>
              <w:jc w:val="center"/>
            </w:pPr>
            <w:r w:rsidRPr="00C43585">
              <w:t>5.3.</w:t>
            </w:r>
            <w:r>
              <w:t>20</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36F0F" w:rsidRPr="007965B2" w:rsidRDefault="00636F0F" w:rsidP="00744F93">
            <w:pPr>
              <w:shd w:val="clear" w:color="auto" w:fill="FFFFFF"/>
              <w:spacing w:line="276" w:lineRule="auto"/>
              <w:rPr>
                <w:color w:val="000000"/>
                <w:highlight w:val="yellow"/>
              </w:rPr>
            </w:pPr>
            <w:r w:rsidRPr="00733E77">
              <w:t>Ambalajlama</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636F0F" w:rsidRPr="007965B2" w:rsidRDefault="00636F0F" w:rsidP="00744F93">
            <w:pPr>
              <w:shd w:val="clear" w:color="auto" w:fill="FFFFFF"/>
              <w:spacing w:line="276" w:lineRule="auto"/>
              <w:jc w:val="center"/>
              <w:rPr>
                <w:highlight w:val="yellow"/>
              </w:rPr>
            </w:pPr>
            <w:r w:rsidRPr="00733E77">
              <w:t>6.1</w:t>
            </w:r>
          </w:p>
        </w:tc>
        <w:tc>
          <w:tcPr>
            <w:tcW w:w="2978" w:type="dxa"/>
            <w:tcBorders>
              <w:top w:val="single" w:sz="6" w:space="0" w:color="auto"/>
              <w:left w:val="single" w:sz="6" w:space="0" w:color="auto"/>
              <w:bottom w:val="single" w:sz="6" w:space="0" w:color="auto"/>
              <w:right w:val="single" w:sz="6" w:space="0" w:color="auto"/>
            </w:tcBorders>
            <w:shd w:val="clear" w:color="auto" w:fill="FFFFFF"/>
          </w:tcPr>
          <w:p w:rsidR="00636F0F" w:rsidRPr="00C43585" w:rsidRDefault="00636F0F" w:rsidP="00744F93">
            <w:pPr>
              <w:shd w:val="clear" w:color="auto" w:fill="FFFFFF"/>
              <w:spacing w:line="276" w:lineRule="auto"/>
              <w:jc w:val="center"/>
            </w:pPr>
            <w:r w:rsidRPr="00C43585">
              <w:t>5.2.1</w:t>
            </w:r>
          </w:p>
        </w:tc>
      </w:tr>
      <w:tr w:rsidR="00636F0F">
        <w:trPr>
          <w:cantSplit/>
          <w:trHeight w:val="57"/>
        </w:trPr>
        <w:tc>
          <w:tcPr>
            <w:tcW w:w="3969" w:type="dxa"/>
            <w:tcBorders>
              <w:top w:val="single" w:sz="6" w:space="0" w:color="auto"/>
              <w:left w:val="single" w:sz="6" w:space="0" w:color="auto"/>
              <w:bottom w:val="single" w:sz="6" w:space="0" w:color="auto"/>
              <w:right w:val="single" w:sz="6" w:space="0" w:color="auto"/>
            </w:tcBorders>
            <w:shd w:val="clear" w:color="auto" w:fill="FFFFFF"/>
          </w:tcPr>
          <w:p w:rsidR="00636F0F" w:rsidRPr="00733E77" w:rsidRDefault="00636F0F" w:rsidP="00744F93">
            <w:pPr>
              <w:shd w:val="clear" w:color="auto" w:fill="FFFFFF"/>
              <w:spacing w:line="276" w:lineRule="auto"/>
            </w:pPr>
            <w:r>
              <w:t>İşaretleme</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636F0F" w:rsidRPr="00733E77" w:rsidRDefault="00636F0F" w:rsidP="00744F93">
            <w:pPr>
              <w:shd w:val="clear" w:color="auto" w:fill="FFFFFF"/>
              <w:spacing w:line="276" w:lineRule="auto"/>
              <w:jc w:val="center"/>
            </w:pPr>
            <w:r>
              <w:t>6.2</w:t>
            </w:r>
          </w:p>
        </w:tc>
        <w:tc>
          <w:tcPr>
            <w:tcW w:w="2978" w:type="dxa"/>
            <w:tcBorders>
              <w:top w:val="single" w:sz="6" w:space="0" w:color="auto"/>
              <w:left w:val="single" w:sz="6" w:space="0" w:color="auto"/>
              <w:bottom w:val="single" w:sz="6" w:space="0" w:color="auto"/>
              <w:right w:val="single" w:sz="6" w:space="0" w:color="auto"/>
            </w:tcBorders>
            <w:shd w:val="clear" w:color="auto" w:fill="FFFFFF"/>
          </w:tcPr>
          <w:p w:rsidR="00636F0F" w:rsidRPr="00C43585" w:rsidRDefault="00636F0F" w:rsidP="00744F93">
            <w:pPr>
              <w:shd w:val="clear" w:color="auto" w:fill="FFFFFF"/>
              <w:spacing w:line="276" w:lineRule="auto"/>
              <w:jc w:val="center"/>
            </w:pPr>
            <w:r>
              <w:t>5.2.1</w:t>
            </w:r>
          </w:p>
        </w:tc>
      </w:tr>
    </w:tbl>
    <w:p w:rsidR="00636F0F" w:rsidRDefault="00636F0F" w:rsidP="00744F93">
      <w:pPr>
        <w:shd w:val="clear" w:color="auto" w:fill="FFFFFF"/>
        <w:spacing w:line="276" w:lineRule="auto"/>
        <w:jc w:val="both"/>
        <w:rPr>
          <w:color w:val="000000"/>
        </w:rPr>
      </w:pPr>
      <w:bookmarkStart w:id="108" w:name="_Toc524434567"/>
      <w:bookmarkStart w:id="109" w:name="_Toc35849334"/>
      <w:bookmarkStart w:id="110" w:name="_Toc349927044"/>
      <w:bookmarkStart w:id="111" w:name="_Toc383600188"/>
      <w:bookmarkStart w:id="112" w:name="_Toc184575199"/>
      <w:bookmarkStart w:id="113" w:name="_Toc187124030"/>
      <w:bookmarkStart w:id="114" w:name="_Toc187124118"/>
      <w:bookmarkStart w:id="115" w:name="_Toc187124500"/>
      <w:bookmarkStart w:id="116" w:name="_Toc264913516"/>
      <w:bookmarkStart w:id="117" w:name="_Toc266447950"/>
    </w:p>
    <w:p w:rsidR="00636F0F" w:rsidRPr="00DF6A79" w:rsidRDefault="00636F0F" w:rsidP="00B64CD8">
      <w:pPr>
        <w:pStyle w:val="Heading1"/>
        <w:rPr>
          <w:lang w:val="tr-TR"/>
        </w:rPr>
      </w:pPr>
      <w:bookmarkStart w:id="118" w:name="_Toc386095497"/>
      <w:r w:rsidRPr="00DF6A79">
        <w:rPr>
          <w:color w:val="000000"/>
          <w:lang w:val="tr-TR"/>
        </w:rPr>
        <w:t>5</w:t>
      </w:r>
      <w:r w:rsidRPr="00DF6A79">
        <w:rPr>
          <w:color w:val="000000"/>
          <w:lang w:val="tr-TR"/>
        </w:rPr>
        <w:tab/>
      </w:r>
      <w:r w:rsidRPr="00DF6A79">
        <w:rPr>
          <w:lang w:val="tr-TR"/>
        </w:rPr>
        <w:t>Numune alma, muayene ve deneyler</w:t>
      </w:r>
      <w:bookmarkEnd w:id="108"/>
      <w:bookmarkEnd w:id="109"/>
      <w:bookmarkEnd w:id="110"/>
      <w:bookmarkEnd w:id="111"/>
      <w:bookmarkEnd w:id="118"/>
    </w:p>
    <w:p w:rsidR="00636F0F" w:rsidRPr="00F21C9C" w:rsidRDefault="00636F0F" w:rsidP="00B64CD8">
      <w:pPr>
        <w:rPr>
          <w:lang w:val="en-US"/>
        </w:rPr>
      </w:pPr>
    </w:p>
    <w:p w:rsidR="00636F0F" w:rsidRPr="00DF6A79" w:rsidRDefault="00636F0F" w:rsidP="00B64CD8">
      <w:pPr>
        <w:pStyle w:val="Heading2"/>
        <w:rPr>
          <w:lang w:val="tr-TR"/>
        </w:rPr>
      </w:pPr>
      <w:bookmarkStart w:id="119" w:name="_Toc524434568"/>
      <w:bookmarkStart w:id="120" w:name="_Toc35849335"/>
      <w:bookmarkStart w:id="121" w:name="_Toc349927045"/>
      <w:bookmarkStart w:id="122" w:name="_Toc383600189"/>
      <w:bookmarkStart w:id="123" w:name="_Toc386095498"/>
      <w:r w:rsidRPr="00DF6A79">
        <w:rPr>
          <w:color w:val="000000"/>
          <w:lang w:val="tr-TR"/>
        </w:rPr>
        <w:t>5.1</w:t>
      </w:r>
      <w:r w:rsidRPr="00DF6A79">
        <w:rPr>
          <w:color w:val="000000"/>
          <w:lang w:val="tr-TR"/>
        </w:rPr>
        <w:tab/>
      </w:r>
      <w:r w:rsidRPr="00DF6A79">
        <w:rPr>
          <w:lang w:val="tr-TR"/>
        </w:rPr>
        <w:t>Numune alma</w:t>
      </w:r>
      <w:bookmarkEnd w:id="119"/>
      <w:bookmarkEnd w:id="120"/>
      <w:bookmarkEnd w:id="121"/>
      <w:bookmarkEnd w:id="122"/>
      <w:bookmarkEnd w:id="123"/>
    </w:p>
    <w:p w:rsidR="00636F0F" w:rsidRPr="00571927" w:rsidRDefault="00636F0F" w:rsidP="00323A77">
      <w:pPr>
        <w:shd w:val="clear" w:color="auto" w:fill="FFFFFF"/>
        <w:jc w:val="both"/>
        <w:rPr>
          <w:color w:val="000000"/>
        </w:rPr>
      </w:pPr>
      <w:r w:rsidRPr="00271EF0">
        <w:t xml:space="preserve">Numune partiden alınır. </w:t>
      </w:r>
      <w:r>
        <w:t>Sınıfı, t</w:t>
      </w:r>
      <w:r w:rsidRPr="00271EF0">
        <w:t>ipi ve ambal</w:t>
      </w:r>
      <w:r>
        <w:t>a</w:t>
      </w:r>
      <w:r w:rsidRPr="00271EF0">
        <w:t xml:space="preserve">jları aynı olan ve bir seferde muayeneye sunulan </w:t>
      </w:r>
      <w:r>
        <w:t>gebe keçi yemi</w:t>
      </w:r>
      <w:r w:rsidRPr="00271EF0">
        <w:t xml:space="preserve"> bir parti sayılır. Numune </w:t>
      </w:r>
      <w:r w:rsidRPr="00CD68E6">
        <w:t>TS 5526 EN ISO 6497</w:t>
      </w:r>
      <w:r w:rsidRPr="00271EF0">
        <w:t>'e göre alınır</w:t>
      </w:r>
      <w:r>
        <w:t xml:space="preserve"> ve </w:t>
      </w:r>
      <w:r w:rsidRPr="00CD68E6">
        <w:t xml:space="preserve">TS </w:t>
      </w:r>
      <w:r>
        <w:t>EN</w:t>
      </w:r>
      <w:r w:rsidRPr="00CD68E6">
        <w:t xml:space="preserve"> ISO 6498</w:t>
      </w:r>
      <w:r>
        <w:t>’e göre deneye hazırlanır.</w:t>
      </w:r>
    </w:p>
    <w:p w:rsidR="00636F0F" w:rsidRPr="00571927" w:rsidRDefault="00636F0F" w:rsidP="00B64CD8">
      <w:pPr>
        <w:shd w:val="clear" w:color="auto" w:fill="FFFFFF"/>
        <w:rPr>
          <w:color w:val="000000"/>
        </w:rPr>
      </w:pPr>
    </w:p>
    <w:p w:rsidR="00636F0F" w:rsidRPr="00DF6A79" w:rsidRDefault="00636F0F" w:rsidP="00B64CD8">
      <w:pPr>
        <w:pStyle w:val="Heading2"/>
        <w:rPr>
          <w:sz w:val="22"/>
          <w:szCs w:val="22"/>
          <w:lang w:val="tr-TR"/>
        </w:rPr>
      </w:pPr>
      <w:bookmarkStart w:id="124" w:name="_Toc524434570"/>
      <w:bookmarkStart w:id="125" w:name="_Toc35849337"/>
      <w:bookmarkStart w:id="126" w:name="_Toc349927046"/>
      <w:bookmarkStart w:id="127" w:name="_Toc383600190"/>
      <w:bookmarkStart w:id="128" w:name="_Toc386095499"/>
      <w:r w:rsidRPr="00DF6A79">
        <w:rPr>
          <w:color w:val="000000"/>
          <w:lang w:val="tr-TR"/>
        </w:rPr>
        <w:t>5.2</w:t>
      </w:r>
      <w:r w:rsidRPr="00DF6A79">
        <w:rPr>
          <w:color w:val="000000"/>
          <w:lang w:val="tr-TR"/>
        </w:rPr>
        <w:tab/>
      </w:r>
      <w:r w:rsidRPr="00DF6A79">
        <w:rPr>
          <w:lang w:val="tr-TR"/>
        </w:rPr>
        <w:t>Muayeneler</w:t>
      </w:r>
      <w:bookmarkEnd w:id="124"/>
      <w:bookmarkEnd w:id="125"/>
      <w:bookmarkEnd w:id="126"/>
      <w:bookmarkEnd w:id="127"/>
      <w:bookmarkEnd w:id="128"/>
    </w:p>
    <w:p w:rsidR="00636F0F" w:rsidRPr="00571927" w:rsidRDefault="00636F0F" w:rsidP="00B64CD8">
      <w:pPr>
        <w:shd w:val="clear" w:color="auto" w:fill="FFFFFF"/>
        <w:rPr>
          <w:color w:val="000000"/>
        </w:rPr>
      </w:pPr>
    </w:p>
    <w:p w:rsidR="00636F0F" w:rsidRPr="00CE1320" w:rsidRDefault="00636F0F" w:rsidP="00B64CD8">
      <w:pPr>
        <w:pStyle w:val="Heading3"/>
      </w:pPr>
      <w:bookmarkStart w:id="129" w:name="_Toc524434571"/>
      <w:bookmarkStart w:id="130" w:name="_Toc35849338"/>
      <w:r w:rsidRPr="00CE1320">
        <w:t>5.2.1</w:t>
      </w:r>
      <w:r w:rsidRPr="00CE1320">
        <w:tab/>
        <w:t xml:space="preserve">Ambalaj </w:t>
      </w:r>
      <w:r>
        <w:t xml:space="preserve">ve ambalaj malzemesi </w:t>
      </w:r>
      <w:r w:rsidRPr="00CE1320">
        <w:t>muayenesi</w:t>
      </w:r>
      <w:bookmarkEnd w:id="129"/>
      <w:bookmarkEnd w:id="130"/>
    </w:p>
    <w:p w:rsidR="00636F0F" w:rsidRDefault="00636F0F" w:rsidP="00BE3D8A">
      <w:pPr>
        <w:shd w:val="clear" w:color="auto" w:fill="FFFFFF"/>
        <w:jc w:val="both"/>
      </w:pPr>
      <w:r w:rsidRPr="00271EF0">
        <w:t>Ambal</w:t>
      </w:r>
      <w:r>
        <w:t>a</w:t>
      </w:r>
      <w:r w:rsidRPr="00271EF0">
        <w:t>j ve ambal</w:t>
      </w:r>
      <w:r>
        <w:t>a</w:t>
      </w:r>
      <w:r w:rsidRPr="00271EF0">
        <w:t>j malzemesinin muayenesi, bakılarak</w:t>
      </w:r>
      <w:r>
        <w:t>, elle incelenerek</w:t>
      </w:r>
      <w:r w:rsidRPr="00271EF0">
        <w:t xml:space="preserve"> ve gerektiğinde tartılarak yapılır. Sonuçların Madde 6.1 ve Madde 6.2’ye uygun olup olmadığına bakılır.</w:t>
      </w:r>
    </w:p>
    <w:p w:rsidR="00636F0F" w:rsidRDefault="00636F0F" w:rsidP="00BE3D8A">
      <w:pPr>
        <w:shd w:val="clear" w:color="auto" w:fill="FFFFFF"/>
        <w:jc w:val="both"/>
      </w:pPr>
    </w:p>
    <w:p w:rsidR="00636F0F" w:rsidRDefault="00636F0F" w:rsidP="003F1270">
      <w:pPr>
        <w:pStyle w:val="Heading3"/>
      </w:pPr>
      <w:r w:rsidRPr="00CE1320">
        <w:t>5.2.</w:t>
      </w:r>
      <w:r>
        <w:t>2</w:t>
      </w:r>
      <w:r w:rsidRPr="00CE1320">
        <w:tab/>
      </w:r>
      <w:r>
        <w:t xml:space="preserve">Gebe keçi yemlerinin </w:t>
      </w:r>
      <w:r w:rsidRPr="00CE1320">
        <w:t>muayenesi</w:t>
      </w:r>
    </w:p>
    <w:p w:rsidR="00636F0F" w:rsidRDefault="00636F0F" w:rsidP="003F1270">
      <w:pPr>
        <w:shd w:val="clear" w:color="auto" w:fill="FFFFFF"/>
        <w:jc w:val="both"/>
        <w:rPr>
          <w:b/>
          <w:bCs/>
          <w:color w:val="000000"/>
        </w:rPr>
      </w:pPr>
      <w:r>
        <w:rPr>
          <w:color w:val="000000"/>
        </w:rPr>
        <w:t xml:space="preserve">Gebe keçi yemleri gözle, </w:t>
      </w:r>
      <w:r w:rsidRPr="004309F2">
        <w:rPr>
          <w:color w:val="000000"/>
        </w:rPr>
        <w:t>g</w:t>
      </w:r>
      <w:r>
        <w:rPr>
          <w:color w:val="000000"/>
        </w:rPr>
        <w:t>erektiğinde mikroskopla</w:t>
      </w:r>
      <w:r w:rsidRPr="004309F2">
        <w:rPr>
          <w:color w:val="000000"/>
        </w:rPr>
        <w:t xml:space="preserve">, elle incelenerek, koklanarak, tadılarak, ölçülerek, elenerek, tartılarak muayene edilir ve sonuçların </w:t>
      </w:r>
      <w:r w:rsidRPr="00ED056F">
        <w:rPr>
          <w:color w:val="000000"/>
        </w:rPr>
        <w:t>Madde 4.2.1</w:t>
      </w:r>
      <w:r w:rsidRPr="004309F2">
        <w:rPr>
          <w:color w:val="000000"/>
        </w:rPr>
        <w:t xml:space="preserve"> ve Madde </w:t>
      </w:r>
      <w:r w:rsidRPr="00ED056F">
        <w:rPr>
          <w:color w:val="000000"/>
        </w:rPr>
        <w:t>4</w:t>
      </w:r>
      <w:r>
        <w:rPr>
          <w:color w:val="000000"/>
        </w:rPr>
        <w:t>.2.</w:t>
      </w:r>
      <w:r w:rsidRPr="00ED056F">
        <w:rPr>
          <w:color w:val="000000"/>
        </w:rPr>
        <w:t>3’e</w:t>
      </w:r>
      <w:r w:rsidRPr="004309F2">
        <w:rPr>
          <w:color w:val="000000"/>
        </w:rPr>
        <w:t xml:space="preserve"> uygun olup olmadığına, yabancı madde bulunup bulunmadığına bakılır.</w:t>
      </w:r>
    </w:p>
    <w:p w:rsidR="00636F0F" w:rsidRPr="003F1270" w:rsidRDefault="00636F0F" w:rsidP="003F1270"/>
    <w:p w:rsidR="00636F0F" w:rsidRPr="00DF6A79" w:rsidRDefault="00636F0F" w:rsidP="00B64CD8">
      <w:pPr>
        <w:pStyle w:val="Heading2"/>
        <w:rPr>
          <w:lang w:val="tr-TR"/>
        </w:rPr>
      </w:pPr>
      <w:bookmarkStart w:id="131" w:name="_Toc35849341"/>
      <w:bookmarkStart w:id="132" w:name="_Toc349927047"/>
      <w:bookmarkStart w:id="133" w:name="_Toc383600191"/>
      <w:bookmarkStart w:id="134" w:name="_Toc386095500"/>
      <w:r w:rsidRPr="00DF6A79">
        <w:rPr>
          <w:lang w:val="tr-TR"/>
        </w:rPr>
        <w:t>5.3</w:t>
      </w:r>
      <w:r w:rsidRPr="00DF6A79">
        <w:rPr>
          <w:lang w:val="tr-TR"/>
        </w:rPr>
        <w:tab/>
        <w:t>Deneyler</w:t>
      </w:r>
      <w:bookmarkEnd w:id="131"/>
      <w:bookmarkEnd w:id="132"/>
      <w:bookmarkEnd w:id="133"/>
      <w:bookmarkEnd w:id="134"/>
    </w:p>
    <w:p w:rsidR="00636F0F" w:rsidRPr="00653F46" w:rsidRDefault="00636F0F" w:rsidP="00B64CD8">
      <w:pPr>
        <w:jc w:val="both"/>
      </w:pPr>
      <w:r w:rsidRPr="00653F46">
        <w:t>Deneyler, en az iki paralel numune üzerinde yapılmalıdır. Deneylerde TS EN ISO 3696’ya uygun damıtık su veya buna eşdeğer saflıkta su kullanılmalıdır. Kullanılan bütün reaktifler analitik saflıkta olmalı</w:t>
      </w:r>
      <w:r w:rsidRPr="00744F93">
        <w:t xml:space="preserve"> ve</w:t>
      </w:r>
      <w:r w:rsidRPr="00653F46">
        <w:t xml:space="preserve"> deneylerde kullanılan çözeltiler </w:t>
      </w:r>
      <w:r w:rsidRPr="00744F93">
        <w:t>yeni ve uygun olarak</w:t>
      </w:r>
      <w:r w:rsidRPr="00653F46">
        <w:t xml:space="preserve"> hazırlanmalıdır. </w:t>
      </w:r>
    </w:p>
    <w:p w:rsidR="00636F0F" w:rsidRDefault="00636F0F" w:rsidP="00B64CD8">
      <w:pPr>
        <w:jc w:val="both"/>
      </w:pPr>
    </w:p>
    <w:p w:rsidR="00636F0F" w:rsidRPr="008C2259" w:rsidRDefault="00636F0F" w:rsidP="00357403">
      <w:pPr>
        <w:pStyle w:val="Heading3"/>
      </w:pPr>
      <w:bookmarkStart w:id="135" w:name="_Toc524434575"/>
      <w:r w:rsidRPr="008C2259">
        <w:t>5.3.1</w:t>
      </w:r>
      <w:r w:rsidRPr="008C2259">
        <w:tab/>
        <w:t>Rutubet tayini</w:t>
      </w:r>
      <w:bookmarkEnd w:id="135"/>
    </w:p>
    <w:p w:rsidR="00636F0F" w:rsidRDefault="00636F0F" w:rsidP="008C2259">
      <w:pPr>
        <w:jc w:val="both"/>
      </w:pPr>
      <w:r>
        <w:t>Rutubet tayini</w:t>
      </w:r>
      <w:r w:rsidRPr="008C2259">
        <w:t xml:space="preserve"> TS 6318’e göre yapılır. Sonucun, Madde 4.2.2’ye uygun olup olmadığına bakılır.</w:t>
      </w:r>
    </w:p>
    <w:p w:rsidR="00636F0F" w:rsidRDefault="00636F0F" w:rsidP="000A7BC6">
      <w:pPr>
        <w:jc w:val="both"/>
        <w:rPr>
          <w:b/>
          <w:bCs/>
          <w:sz w:val="22"/>
          <w:szCs w:val="22"/>
        </w:rPr>
      </w:pPr>
      <w:bookmarkStart w:id="136" w:name="_Toc524434576"/>
    </w:p>
    <w:p w:rsidR="00636F0F" w:rsidRPr="003D1052" w:rsidRDefault="00636F0F" w:rsidP="00357403">
      <w:pPr>
        <w:pStyle w:val="Heading3"/>
      </w:pPr>
      <w:r w:rsidRPr="003D1052">
        <w:t>5.3.2</w:t>
      </w:r>
      <w:r>
        <w:t xml:space="preserve"> </w:t>
      </w:r>
      <w:r w:rsidRPr="003D1052">
        <w:t>Ham protein tayini</w:t>
      </w:r>
      <w:bookmarkEnd w:id="136"/>
    </w:p>
    <w:p w:rsidR="00636F0F" w:rsidRPr="003D1052" w:rsidRDefault="00636F0F" w:rsidP="000A7BC6">
      <w:pPr>
        <w:jc w:val="both"/>
        <w:rPr>
          <w:color w:val="000000"/>
        </w:rPr>
      </w:pPr>
      <w:r w:rsidRPr="003D1052">
        <w:t>Ham protein tayini TS EN ISO 5983-1’e göre yapılır. Sonucun</w:t>
      </w:r>
      <w:r>
        <w:t>,</w:t>
      </w:r>
      <w:r w:rsidRPr="003D1052">
        <w:t xml:space="preserve"> Madde 4.2.2’ye uygun olup olmadığına bakılır.</w:t>
      </w:r>
    </w:p>
    <w:p w:rsidR="00636F0F" w:rsidRDefault="00636F0F" w:rsidP="00A959C9">
      <w:pPr>
        <w:jc w:val="both"/>
      </w:pPr>
    </w:p>
    <w:p w:rsidR="00636F0F" w:rsidRPr="00CE1320" w:rsidRDefault="00636F0F" w:rsidP="00357403">
      <w:pPr>
        <w:pStyle w:val="Heading3"/>
      </w:pPr>
      <w:r w:rsidRPr="00CE1320">
        <w:t>5.3.</w:t>
      </w:r>
      <w:r>
        <w:t>3</w:t>
      </w:r>
      <w:r w:rsidRPr="00CE1320">
        <w:tab/>
      </w:r>
      <w:r w:rsidRPr="00D7471F">
        <w:t>Ham selüloz tayini</w:t>
      </w:r>
    </w:p>
    <w:p w:rsidR="00636F0F" w:rsidRPr="00E328D0" w:rsidRDefault="00636F0F" w:rsidP="00A959C9">
      <w:pPr>
        <w:jc w:val="both"/>
      </w:pPr>
      <w:r w:rsidRPr="00E328D0">
        <w:t>Ham selüloz tayini TS EN ISO 6865’e göre yapılır. Sonucun</w:t>
      </w:r>
      <w:r>
        <w:t>,</w:t>
      </w:r>
      <w:r w:rsidRPr="00E328D0">
        <w:t xml:space="preserve"> Madde 4.2.2’ye uygun olup olmadığına bakılır.</w:t>
      </w:r>
    </w:p>
    <w:p w:rsidR="00636F0F" w:rsidRPr="0076397D" w:rsidRDefault="00636F0F" w:rsidP="00730629">
      <w:pPr>
        <w:shd w:val="clear" w:color="auto" w:fill="FFFFFF"/>
        <w:jc w:val="both"/>
        <w:rPr>
          <w:b/>
          <w:bCs/>
        </w:rPr>
      </w:pPr>
      <w:bookmarkStart w:id="137" w:name="_Toc524434577"/>
    </w:p>
    <w:p w:rsidR="00636F0F" w:rsidRPr="0076397D" w:rsidRDefault="00636F0F" w:rsidP="00357403">
      <w:pPr>
        <w:pStyle w:val="Heading3"/>
      </w:pPr>
      <w:r w:rsidRPr="0076397D">
        <w:t>5.3.4</w:t>
      </w:r>
      <w:r w:rsidRPr="0076397D">
        <w:tab/>
        <w:t>Ham kül tayini</w:t>
      </w:r>
    </w:p>
    <w:p w:rsidR="00636F0F" w:rsidRPr="0076397D" w:rsidRDefault="00636F0F" w:rsidP="00730629">
      <w:pPr>
        <w:shd w:val="clear" w:color="auto" w:fill="FFFFFF"/>
        <w:jc w:val="both"/>
      </w:pPr>
      <w:r>
        <w:t>Ham kül tayini,  TS ISO 5984</w:t>
      </w:r>
      <w:r w:rsidRPr="0076397D">
        <w:t>’e göre yapılır. Sonucun</w:t>
      </w:r>
      <w:r>
        <w:t>,</w:t>
      </w:r>
      <w:r w:rsidRPr="0076397D">
        <w:t xml:space="preserve"> Madde 4.2.2’ye uygun olup olmadığına bakılır.</w:t>
      </w:r>
    </w:p>
    <w:p w:rsidR="00636F0F" w:rsidRPr="0076397D" w:rsidRDefault="00636F0F" w:rsidP="00730629">
      <w:pPr>
        <w:shd w:val="clear" w:color="auto" w:fill="FFFFFF"/>
        <w:jc w:val="both"/>
      </w:pPr>
    </w:p>
    <w:p w:rsidR="00636F0F" w:rsidRPr="00C370EB" w:rsidRDefault="00636F0F" w:rsidP="00357403">
      <w:pPr>
        <w:pStyle w:val="Heading3"/>
      </w:pPr>
      <w:r w:rsidRPr="00C370EB">
        <w:t>5.3.5 HCl’ de çözünmeyen kül tayini</w:t>
      </w:r>
    </w:p>
    <w:p w:rsidR="00636F0F" w:rsidRPr="0076397D" w:rsidRDefault="00636F0F" w:rsidP="00730629">
      <w:pPr>
        <w:shd w:val="clear" w:color="auto" w:fill="FFFFFF"/>
        <w:jc w:val="both"/>
      </w:pPr>
      <w:r>
        <w:t>HCl’de çözünmeyen Kül, TS ISO 5985’</w:t>
      </w:r>
      <w:r w:rsidRPr="0076397D">
        <w:t>e göre yapılır. Sonucun</w:t>
      </w:r>
      <w:r>
        <w:t>,</w:t>
      </w:r>
      <w:r w:rsidRPr="0076397D">
        <w:t xml:space="preserve"> Madde 4.2.2’ye uygun olup olmadığına bakılır.</w:t>
      </w:r>
    </w:p>
    <w:p w:rsidR="00636F0F" w:rsidRPr="00357403" w:rsidRDefault="00636F0F" w:rsidP="00357403"/>
    <w:p w:rsidR="00636F0F" w:rsidRDefault="00636F0F" w:rsidP="00357403">
      <w:pPr>
        <w:pStyle w:val="Heading3"/>
      </w:pPr>
      <w:r w:rsidRPr="00CE1320">
        <w:t>5.3.</w:t>
      </w:r>
      <w:r>
        <w:t>6</w:t>
      </w:r>
      <w:r>
        <w:tab/>
      </w:r>
      <w:bookmarkEnd w:id="137"/>
      <w:r w:rsidRPr="00413A74">
        <w:t>Metabolik enerji</w:t>
      </w:r>
      <w:r>
        <w:t xml:space="preserve"> tayini</w:t>
      </w:r>
    </w:p>
    <w:p w:rsidR="00636F0F" w:rsidRDefault="00636F0F" w:rsidP="00B62320">
      <w:r w:rsidRPr="001C1FF1">
        <w:t>Metabolik enerji tayini TS 9610’a göre yapılır. Sonucun</w:t>
      </w:r>
      <w:r>
        <w:t>,</w:t>
      </w:r>
      <w:r w:rsidRPr="001C1FF1">
        <w:t xml:space="preserve"> Madde 4.2.2’ye uygun olup olmadığına bakılır.</w:t>
      </w:r>
    </w:p>
    <w:p w:rsidR="00636F0F" w:rsidRDefault="00636F0F" w:rsidP="00D365C9">
      <w:pPr>
        <w:rPr>
          <w:b/>
          <w:bCs/>
          <w:sz w:val="22"/>
          <w:szCs w:val="22"/>
        </w:rPr>
      </w:pPr>
    </w:p>
    <w:p w:rsidR="00636F0F" w:rsidRPr="00D365C9" w:rsidRDefault="00636F0F" w:rsidP="00357403">
      <w:pPr>
        <w:pStyle w:val="Heading3"/>
      </w:pPr>
      <w:r w:rsidRPr="00D365C9">
        <w:t>5.3.</w:t>
      </w:r>
      <w:r>
        <w:t>7</w:t>
      </w:r>
      <w:r w:rsidRPr="00D365C9">
        <w:t xml:space="preserve"> Kalsiyum tayini</w:t>
      </w:r>
    </w:p>
    <w:p w:rsidR="00636F0F" w:rsidRPr="00FA6552" w:rsidRDefault="00636F0F" w:rsidP="00D365C9">
      <w:r w:rsidRPr="00FA6552">
        <w:t>Kalsiyum tayini TS 5547’ye göre yapılır. Sonucun</w:t>
      </w:r>
      <w:r>
        <w:t>,</w:t>
      </w:r>
      <w:r w:rsidRPr="00FA6552">
        <w:t xml:space="preserve"> Madde 4.2.2’ye uygun olup olmadığına bakılır.</w:t>
      </w:r>
    </w:p>
    <w:p w:rsidR="00636F0F" w:rsidRPr="00875A4C" w:rsidRDefault="00636F0F" w:rsidP="00D365C9"/>
    <w:p w:rsidR="00636F0F" w:rsidRDefault="00636F0F" w:rsidP="00357403">
      <w:pPr>
        <w:pStyle w:val="Heading3"/>
      </w:pPr>
      <w:r w:rsidRPr="00CE1320">
        <w:t>5.3.</w:t>
      </w:r>
      <w:r>
        <w:t>8</w:t>
      </w:r>
      <w:r>
        <w:tab/>
        <w:t>Fosfor tayini</w:t>
      </w:r>
    </w:p>
    <w:p w:rsidR="00636F0F" w:rsidRDefault="00636F0F" w:rsidP="00BC227E">
      <w:r w:rsidRPr="00BB3AE6">
        <w:t xml:space="preserve">Fosfor tayini </w:t>
      </w:r>
      <w:r>
        <w:t>TS ISO 6491</w:t>
      </w:r>
      <w:r w:rsidRPr="0076397D">
        <w:t>’</w:t>
      </w:r>
      <w:r>
        <w:t xml:space="preserve">e </w:t>
      </w:r>
      <w:r w:rsidRPr="00BB3AE6">
        <w:t>göre yapılır.</w:t>
      </w:r>
      <w:r>
        <w:t xml:space="preserve"> </w:t>
      </w:r>
      <w:r w:rsidRPr="00E328D0">
        <w:t>Sonucun</w:t>
      </w:r>
      <w:r>
        <w:t>,</w:t>
      </w:r>
      <w:r w:rsidRPr="00E328D0">
        <w:t xml:space="preserve"> Madde 4.2.2’ye uygun olup olmadığına bakılır.</w:t>
      </w:r>
    </w:p>
    <w:p w:rsidR="00636F0F" w:rsidRPr="00BB3AE6" w:rsidRDefault="00636F0F" w:rsidP="00BC227E"/>
    <w:p w:rsidR="00636F0F" w:rsidRPr="007742B1" w:rsidRDefault="00636F0F" w:rsidP="00357403">
      <w:pPr>
        <w:pStyle w:val="Heading3"/>
      </w:pPr>
      <w:r w:rsidRPr="007742B1">
        <w:t>5.3.</w:t>
      </w:r>
      <w:r>
        <w:t>9</w:t>
      </w:r>
      <w:r w:rsidRPr="007742B1">
        <w:tab/>
        <w:t>Sodyum tayini</w:t>
      </w:r>
    </w:p>
    <w:p w:rsidR="00636F0F" w:rsidRPr="007742B1" w:rsidRDefault="00636F0F" w:rsidP="007742B1">
      <w:r w:rsidRPr="007742B1">
        <w:t>Sodyum tayini TS 5672’ye göre yapılır. Sonucun</w:t>
      </w:r>
      <w:r>
        <w:t>,</w:t>
      </w:r>
      <w:r w:rsidRPr="007742B1">
        <w:t xml:space="preserve"> Madde 4.2.2’ye uygun olup olmadığına bakılır.</w:t>
      </w:r>
    </w:p>
    <w:p w:rsidR="00636F0F" w:rsidRDefault="00636F0F" w:rsidP="007742B1"/>
    <w:p w:rsidR="00636F0F" w:rsidRPr="00C370EB" w:rsidRDefault="00636F0F" w:rsidP="00357403">
      <w:pPr>
        <w:pStyle w:val="Heading3"/>
      </w:pPr>
      <w:r>
        <w:t>5.3.10</w:t>
      </w:r>
      <w:r>
        <w:tab/>
      </w:r>
      <w:r w:rsidRPr="00C370EB">
        <w:t>NaCl tayini</w:t>
      </w:r>
    </w:p>
    <w:p w:rsidR="00636F0F" w:rsidRDefault="00636F0F" w:rsidP="00730629">
      <w:pPr>
        <w:shd w:val="clear" w:color="auto" w:fill="FFFFFF"/>
        <w:jc w:val="both"/>
      </w:pPr>
      <w:r>
        <w:t>NaCl tayini</w:t>
      </w:r>
      <w:r w:rsidRPr="0076397D">
        <w:t>,</w:t>
      </w:r>
      <w:r>
        <w:t xml:space="preserve"> TS ISO 6495</w:t>
      </w:r>
      <w:r w:rsidRPr="0076397D">
        <w:t>’</w:t>
      </w:r>
      <w:r>
        <w:t>e</w:t>
      </w:r>
      <w:r w:rsidRPr="0076397D">
        <w:t xml:space="preserve"> göre yapılır. Sonucun</w:t>
      </w:r>
      <w:r>
        <w:t xml:space="preserve">, </w:t>
      </w:r>
      <w:r w:rsidRPr="0076397D">
        <w:t xml:space="preserve"> Madde 4.2.2’ye uygun olup olmadığına bakılır.</w:t>
      </w:r>
    </w:p>
    <w:p w:rsidR="00636F0F" w:rsidRDefault="00636F0F" w:rsidP="00730629">
      <w:pPr>
        <w:shd w:val="clear" w:color="auto" w:fill="FFFFFF"/>
        <w:jc w:val="both"/>
      </w:pPr>
    </w:p>
    <w:p w:rsidR="00636F0F" w:rsidRPr="00C370EB" w:rsidRDefault="00636F0F" w:rsidP="00357403">
      <w:pPr>
        <w:pStyle w:val="Heading3"/>
      </w:pPr>
      <w:r>
        <w:t>5.3.11</w:t>
      </w:r>
      <w:r>
        <w:tab/>
      </w:r>
      <w:r w:rsidRPr="00C370EB">
        <w:t xml:space="preserve">Mangan tayini </w:t>
      </w:r>
    </w:p>
    <w:p w:rsidR="00636F0F" w:rsidRDefault="00636F0F" w:rsidP="00730629">
      <w:pPr>
        <w:shd w:val="clear" w:color="auto" w:fill="FFFFFF"/>
        <w:jc w:val="both"/>
      </w:pPr>
      <w:r>
        <w:t>Mangan tayini</w:t>
      </w:r>
      <w:r w:rsidRPr="0076397D">
        <w:t>,</w:t>
      </w:r>
      <w:r>
        <w:t xml:space="preserve"> TS 5885</w:t>
      </w:r>
      <w:r w:rsidRPr="0076397D">
        <w:t>’</w:t>
      </w:r>
      <w:r>
        <w:t>e</w:t>
      </w:r>
      <w:r w:rsidRPr="0076397D">
        <w:t xml:space="preserve"> göre yapılır. Sonucun</w:t>
      </w:r>
      <w:r>
        <w:t xml:space="preserve">, </w:t>
      </w:r>
      <w:r w:rsidRPr="0076397D">
        <w:t xml:space="preserve"> Madde 4.2.2’ye uygun olup olmadığına bakılır.</w:t>
      </w:r>
    </w:p>
    <w:p w:rsidR="00636F0F" w:rsidRDefault="00636F0F" w:rsidP="00730629">
      <w:pPr>
        <w:shd w:val="clear" w:color="auto" w:fill="FFFFFF"/>
        <w:jc w:val="both"/>
      </w:pPr>
    </w:p>
    <w:p w:rsidR="00636F0F" w:rsidRPr="00C370EB" w:rsidRDefault="00636F0F" w:rsidP="00357403">
      <w:pPr>
        <w:pStyle w:val="Heading3"/>
      </w:pPr>
      <w:r>
        <w:t>5.3.12</w:t>
      </w:r>
      <w:r>
        <w:tab/>
      </w:r>
      <w:r w:rsidRPr="00C370EB">
        <w:t>Çinko tayini</w:t>
      </w:r>
    </w:p>
    <w:p w:rsidR="00636F0F" w:rsidRDefault="00636F0F" w:rsidP="00730629">
      <w:pPr>
        <w:shd w:val="clear" w:color="auto" w:fill="FFFFFF"/>
        <w:jc w:val="both"/>
      </w:pPr>
      <w:r>
        <w:t>Çinko tayini</w:t>
      </w:r>
      <w:r w:rsidRPr="0076397D">
        <w:t>,</w:t>
      </w:r>
      <w:r>
        <w:t xml:space="preserve"> TS 5888</w:t>
      </w:r>
      <w:r w:rsidRPr="0076397D">
        <w:t>’</w:t>
      </w:r>
      <w:r>
        <w:t>e</w:t>
      </w:r>
      <w:r w:rsidRPr="0076397D">
        <w:t xml:space="preserve"> göre yapılır. Sonucun</w:t>
      </w:r>
      <w:r>
        <w:t xml:space="preserve">, </w:t>
      </w:r>
      <w:r w:rsidRPr="0076397D">
        <w:t xml:space="preserve"> Madde 4.2.2’ye uygun olup olmadığına bakılır.</w:t>
      </w:r>
    </w:p>
    <w:p w:rsidR="00636F0F" w:rsidRDefault="00636F0F" w:rsidP="00730629">
      <w:pPr>
        <w:shd w:val="clear" w:color="auto" w:fill="FFFFFF"/>
        <w:jc w:val="both"/>
      </w:pPr>
    </w:p>
    <w:p w:rsidR="00636F0F" w:rsidRPr="00C370EB" w:rsidRDefault="00636F0F" w:rsidP="00357403">
      <w:pPr>
        <w:pStyle w:val="Heading3"/>
      </w:pPr>
      <w:r w:rsidRPr="00C370EB">
        <w:t>5.3</w:t>
      </w:r>
      <w:r>
        <w:t>.13</w:t>
      </w:r>
      <w:r>
        <w:tab/>
      </w:r>
      <w:r w:rsidRPr="00C370EB">
        <w:t>A vitamini tayini</w:t>
      </w:r>
    </w:p>
    <w:p w:rsidR="00636F0F" w:rsidRDefault="00636F0F" w:rsidP="00730629">
      <w:pPr>
        <w:shd w:val="clear" w:color="auto" w:fill="FFFFFF"/>
        <w:jc w:val="both"/>
      </w:pPr>
      <w:r>
        <w:t>A vitamini tayini</w:t>
      </w:r>
      <w:r w:rsidRPr="0076397D">
        <w:t>,</w:t>
      </w:r>
      <w:r>
        <w:t xml:space="preserve"> TS 6016 EN ISO 14565</w:t>
      </w:r>
      <w:r w:rsidRPr="0076397D">
        <w:t>’</w:t>
      </w:r>
      <w:r>
        <w:t>e</w:t>
      </w:r>
      <w:r w:rsidRPr="0076397D">
        <w:t xml:space="preserve"> göre yapılır. Sonucun</w:t>
      </w:r>
      <w:r>
        <w:t>,</w:t>
      </w:r>
      <w:r w:rsidRPr="0076397D">
        <w:t xml:space="preserve"> Madde 4.2.2’ye uygun olup olmadığına bakılır.</w:t>
      </w:r>
    </w:p>
    <w:p w:rsidR="00636F0F" w:rsidRDefault="00636F0F" w:rsidP="00730629"/>
    <w:p w:rsidR="00636F0F" w:rsidRPr="00C370EB" w:rsidRDefault="00636F0F" w:rsidP="00357403">
      <w:pPr>
        <w:pStyle w:val="Heading3"/>
      </w:pPr>
      <w:r>
        <w:t>5.3.14</w:t>
      </w:r>
      <w:r>
        <w:tab/>
      </w:r>
      <w:r w:rsidRPr="00C370EB">
        <w:t xml:space="preserve">D vitamini tayini </w:t>
      </w:r>
    </w:p>
    <w:p w:rsidR="00636F0F" w:rsidRDefault="00636F0F" w:rsidP="00730629">
      <w:pPr>
        <w:shd w:val="clear" w:color="auto" w:fill="FFFFFF"/>
        <w:jc w:val="both"/>
      </w:pPr>
      <w:r>
        <w:t>D vitamini tayini</w:t>
      </w:r>
      <w:r w:rsidRPr="0076397D">
        <w:t>,</w:t>
      </w:r>
      <w:r>
        <w:t xml:space="preserve"> TS 6019</w:t>
      </w:r>
      <w:r w:rsidRPr="0076397D">
        <w:t>’</w:t>
      </w:r>
      <w:r>
        <w:t xml:space="preserve">a </w:t>
      </w:r>
      <w:r w:rsidRPr="0076397D">
        <w:t>göre yapılır. Sonucun</w:t>
      </w:r>
      <w:r>
        <w:t xml:space="preserve">, </w:t>
      </w:r>
      <w:r w:rsidRPr="0076397D">
        <w:t xml:space="preserve"> Madde 4.2.2’ye uygun olup olmadığına bakılır.</w:t>
      </w:r>
    </w:p>
    <w:p w:rsidR="00636F0F" w:rsidRDefault="00636F0F" w:rsidP="00730629"/>
    <w:p w:rsidR="00636F0F" w:rsidRPr="00C370EB" w:rsidRDefault="00636F0F" w:rsidP="00357403">
      <w:pPr>
        <w:pStyle w:val="Heading3"/>
      </w:pPr>
      <w:r>
        <w:t>5.3.15</w:t>
      </w:r>
      <w:r>
        <w:tab/>
      </w:r>
      <w:r w:rsidRPr="00C370EB">
        <w:t xml:space="preserve">E vitamini tayini </w:t>
      </w:r>
    </w:p>
    <w:p w:rsidR="00636F0F" w:rsidRPr="00BB16E1" w:rsidRDefault="00636F0F" w:rsidP="00744F93">
      <w:pPr>
        <w:shd w:val="clear" w:color="auto" w:fill="FFFFFF"/>
        <w:jc w:val="both"/>
      </w:pPr>
      <w:r>
        <w:t>E vitamini tayini</w:t>
      </w:r>
      <w:r w:rsidRPr="0076397D">
        <w:t>,</w:t>
      </w:r>
      <w:r>
        <w:t xml:space="preserve"> TS 6130</w:t>
      </w:r>
      <w:r w:rsidRPr="0076397D">
        <w:t>’</w:t>
      </w:r>
      <w:r>
        <w:t>a</w:t>
      </w:r>
      <w:r w:rsidRPr="0076397D">
        <w:t xml:space="preserve"> göre yapılır. Sonucun</w:t>
      </w:r>
      <w:r>
        <w:t xml:space="preserve">, </w:t>
      </w:r>
      <w:r w:rsidRPr="0076397D">
        <w:t xml:space="preserve"> Madde 4.2.2’ye uygun olup olmadığına bakılır.</w:t>
      </w:r>
    </w:p>
    <w:p w:rsidR="00636F0F" w:rsidRPr="007742B1" w:rsidRDefault="00636F0F" w:rsidP="007742B1"/>
    <w:p w:rsidR="00636F0F" w:rsidRPr="00687F54" w:rsidRDefault="00636F0F" w:rsidP="00357403">
      <w:pPr>
        <w:pStyle w:val="Heading3"/>
      </w:pPr>
      <w:r w:rsidRPr="00CE1320">
        <w:t>5.3.</w:t>
      </w:r>
      <w:r>
        <w:t>16</w:t>
      </w:r>
      <w:r>
        <w:tab/>
      </w:r>
      <w:r w:rsidRPr="00271EF0">
        <w:t>Aflatoksin B</w:t>
      </w:r>
      <w:r w:rsidRPr="00271EF0">
        <w:rPr>
          <w:vertAlign w:val="subscript"/>
        </w:rPr>
        <w:t>1</w:t>
      </w:r>
      <w:r w:rsidRPr="00271EF0">
        <w:t xml:space="preserve"> muhtevası tayini</w:t>
      </w:r>
    </w:p>
    <w:p w:rsidR="00636F0F" w:rsidRDefault="00636F0F" w:rsidP="00B64CD8">
      <w:pPr>
        <w:shd w:val="clear" w:color="auto" w:fill="FFFFFF"/>
        <w:jc w:val="both"/>
      </w:pPr>
      <w:r w:rsidRPr="00271EF0">
        <w:t>Aflatoksin B</w:t>
      </w:r>
      <w:r w:rsidRPr="00271EF0">
        <w:rPr>
          <w:vertAlign w:val="subscript"/>
        </w:rPr>
        <w:t>1</w:t>
      </w:r>
      <w:r>
        <w:t xml:space="preserve"> muhtevasının tayini</w:t>
      </w:r>
      <w:r w:rsidRPr="00271EF0">
        <w:t xml:space="preserve"> </w:t>
      </w:r>
      <w:r>
        <w:t>TS EN ISO 16050</w:t>
      </w:r>
      <w:r w:rsidRPr="0076397D">
        <w:t>’</w:t>
      </w:r>
      <w:r>
        <w:t>a</w:t>
      </w:r>
      <w:r w:rsidRPr="0076397D">
        <w:t xml:space="preserve"> </w:t>
      </w:r>
      <w:r>
        <w:t>göre yapılır. Sonucun,</w:t>
      </w:r>
      <w:r w:rsidRPr="00271EF0">
        <w:t xml:space="preserve"> Madde 4.2.2’ye uygun olup olmadığına bakılır.</w:t>
      </w:r>
    </w:p>
    <w:p w:rsidR="00636F0F" w:rsidRDefault="00636F0F" w:rsidP="00B64CD8">
      <w:pPr>
        <w:shd w:val="clear" w:color="auto" w:fill="FFFFFF"/>
        <w:jc w:val="both"/>
      </w:pPr>
    </w:p>
    <w:p w:rsidR="00636F0F" w:rsidRPr="00C370EB" w:rsidRDefault="00636F0F" w:rsidP="00357403">
      <w:pPr>
        <w:pStyle w:val="Heading3"/>
      </w:pPr>
      <w:r>
        <w:t>5.3.17</w:t>
      </w:r>
      <w:r>
        <w:tab/>
      </w:r>
      <w:r w:rsidRPr="00C370EB">
        <w:t>Demir tayini</w:t>
      </w:r>
    </w:p>
    <w:p w:rsidR="00636F0F" w:rsidRPr="00E46F6A" w:rsidRDefault="00636F0F" w:rsidP="00730629">
      <w:pPr>
        <w:shd w:val="clear" w:color="auto" w:fill="FFFFFF"/>
        <w:jc w:val="both"/>
        <w:rPr>
          <w:color w:val="000000"/>
        </w:rPr>
      </w:pPr>
      <w:r w:rsidRPr="00E46F6A">
        <w:rPr>
          <w:color w:val="000000"/>
        </w:rPr>
        <w:t>Demir tayini, TS 5804’e göre yapılır. Sonucun</w:t>
      </w:r>
      <w:r>
        <w:rPr>
          <w:color w:val="000000"/>
        </w:rPr>
        <w:t xml:space="preserve">, </w:t>
      </w:r>
      <w:r w:rsidRPr="00E46F6A">
        <w:rPr>
          <w:color w:val="000000"/>
        </w:rPr>
        <w:t xml:space="preserve"> Madde 4.2.2’ye uygun olup olmadığına bakılır.</w:t>
      </w:r>
    </w:p>
    <w:p w:rsidR="00636F0F" w:rsidRPr="00E46F6A" w:rsidRDefault="00636F0F" w:rsidP="00730629">
      <w:pPr>
        <w:rPr>
          <w:color w:val="000000"/>
        </w:rPr>
      </w:pPr>
    </w:p>
    <w:p w:rsidR="00636F0F" w:rsidRPr="00C370EB" w:rsidRDefault="00636F0F" w:rsidP="00357403">
      <w:pPr>
        <w:pStyle w:val="Heading3"/>
      </w:pPr>
      <w:r>
        <w:t>5.3.18</w:t>
      </w:r>
      <w:r>
        <w:tab/>
      </w:r>
      <w:r w:rsidRPr="00C370EB">
        <w:t>Selenyum tayini</w:t>
      </w:r>
    </w:p>
    <w:p w:rsidR="00636F0F" w:rsidRPr="00E46F6A" w:rsidRDefault="00636F0F" w:rsidP="00730629">
      <w:pPr>
        <w:shd w:val="clear" w:color="auto" w:fill="FFFFFF"/>
        <w:jc w:val="both"/>
        <w:rPr>
          <w:color w:val="000000"/>
        </w:rPr>
      </w:pPr>
      <w:r w:rsidRPr="00E46F6A">
        <w:rPr>
          <w:color w:val="000000"/>
        </w:rPr>
        <w:t>Selenyum tayini, TS 6732’ye göre yapılır. Sonucun</w:t>
      </w:r>
      <w:r>
        <w:rPr>
          <w:color w:val="000000"/>
        </w:rPr>
        <w:t xml:space="preserve">, </w:t>
      </w:r>
      <w:r w:rsidRPr="00E46F6A">
        <w:rPr>
          <w:color w:val="000000"/>
        </w:rPr>
        <w:t xml:space="preserve"> Madde 4.2.2’ye uygun olup olmadığına bakılır.</w:t>
      </w:r>
    </w:p>
    <w:p w:rsidR="00636F0F" w:rsidRPr="00E46F6A" w:rsidRDefault="00636F0F" w:rsidP="00730629">
      <w:pPr>
        <w:rPr>
          <w:color w:val="000000"/>
        </w:rPr>
      </w:pPr>
    </w:p>
    <w:p w:rsidR="00636F0F" w:rsidRPr="00C370EB" w:rsidRDefault="00636F0F" w:rsidP="00357403">
      <w:pPr>
        <w:pStyle w:val="Heading3"/>
      </w:pPr>
      <w:r>
        <w:t>5.3.19</w:t>
      </w:r>
      <w:r>
        <w:tab/>
      </w:r>
      <w:r w:rsidRPr="00C370EB">
        <w:t xml:space="preserve">Magnezyum tayini </w:t>
      </w:r>
    </w:p>
    <w:p w:rsidR="00636F0F" w:rsidRPr="00E46F6A" w:rsidRDefault="00636F0F" w:rsidP="00730629">
      <w:pPr>
        <w:shd w:val="clear" w:color="auto" w:fill="FFFFFF"/>
        <w:jc w:val="both"/>
        <w:rPr>
          <w:color w:val="000000"/>
        </w:rPr>
      </w:pPr>
      <w:r w:rsidRPr="00E46F6A">
        <w:rPr>
          <w:color w:val="000000"/>
        </w:rPr>
        <w:t>Magnezyum tayini, TS 5886’ya göre yapılır. Sonucun</w:t>
      </w:r>
      <w:r>
        <w:rPr>
          <w:color w:val="000000"/>
        </w:rPr>
        <w:t xml:space="preserve">, </w:t>
      </w:r>
      <w:r w:rsidRPr="00E46F6A">
        <w:rPr>
          <w:color w:val="000000"/>
        </w:rPr>
        <w:t xml:space="preserve"> Madde 4.2.2’ye uygun olup olmadığına bakılır.</w:t>
      </w:r>
    </w:p>
    <w:p w:rsidR="00636F0F" w:rsidRDefault="00636F0F" w:rsidP="00B64CD8">
      <w:pPr>
        <w:shd w:val="clear" w:color="auto" w:fill="FFFFFF"/>
        <w:jc w:val="both"/>
      </w:pPr>
    </w:p>
    <w:p w:rsidR="00636F0F" w:rsidRPr="00017293" w:rsidRDefault="00636F0F" w:rsidP="00357403">
      <w:pPr>
        <w:pStyle w:val="Heading3"/>
      </w:pPr>
      <w:r w:rsidRPr="00CE1320">
        <w:t>5.3.</w:t>
      </w:r>
      <w:r>
        <w:t>20</w:t>
      </w:r>
      <w:r w:rsidRPr="00CE1320">
        <w:tab/>
      </w:r>
      <w:r w:rsidRPr="00D7471F">
        <w:t>Yabancı madde tayini</w:t>
      </w:r>
    </w:p>
    <w:p w:rsidR="00636F0F" w:rsidRPr="00CE1320" w:rsidRDefault="00636F0F" w:rsidP="00F81E2E">
      <w:pPr>
        <w:jc w:val="both"/>
        <w:rPr>
          <w:color w:val="000000"/>
        </w:rPr>
      </w:pPr>
      <w:r w:rsidRPr="00D7471F">
        <w:t>Yabancı madde tayini TS 2947 EN ISO 658’e göre yapılır. Sonucun</w:t>
      </w:r>
      <w:r>
        <w:t>,</w:t>
      </w:r>
      <w:r w:rsidRPr="00D7471F">
        <w:t xml:space="preserve"> Madde 4.2.2’ye uygun olup olmadığına bakılır.</w:t>
      </w:r>
    </w:p>
    <w:p w:rsidR="00636F0F" w:rsidRDefault="00636F0F" w:rsidP="00B64CD8">
      <w:pPr>
        <w:shd w:val="clear" w:color="auto" w:fill="FFFFFF"/>
        <w:jc w:val="both"/>
      </w:pPr>
    </w:p>
    <w:p w:rsidR="00636F0F" w:rsidRPr="00CE1320" w:rsidRDefault="00636F0F" w:rsidP="00B64CD8">
      <w:pPr>
        <w:pStyle w:val="Heading2"/>
      </w:pPr>
      <w:bookmarkStart w:id="138" w:name="_Toc524434579"/>
      <w:bookmarkStart w:id="139" w:name="_Toc35849342"/>
      <w:bookmarkStart w:id="140" w:name="_Toc349927048"/>
      <w:bookmarkStart w:id="141" w:name="_Toc383600192"/>
      <w:bookmarkStart w:id="142" w:name="_Toc386095501"/>
      <w:r>
        <w:rPr>
          <w:color w:val="000000"/>
        </w:rPr>
        <w:t>5</w:t>
      </w:r>
      <w:r w:rsidRPr="00571927">
        <w:rPr>
          <w:color w:val="000000"/>
        </w:rPr>
        <w:t>.4</w:t>
      </w:r>
      <w:r>
        <w:rPr>
          <w:color w:val="000000"/>
        </w:rPr>
        <w:tab/>
      </w:r>
      <w:r w:rsidRPr="00CE1320">
        <w:t>Değerlendirme</w:t>
      </w:r>
      <w:bookmarkEnd w:id="138"/>
      <w:bookmarkEnd w:id="139"/>
      <w:bookmarkEnd w:id="140"/>
      <w:bookmarkEnd w:id="141"/>
      <w:bookmarkEnd w:id="142"/>
    </w:p>
    <w:p w:rsidR="00636F0F" w:rsidRDefault="00636F0F" w:rsidP="00B64CD8">
      <w:pPr>
        <w:shd w:val="clear" w:color="auto" w:fill="FFFFFF"/>
        <w:jc w:val="both"/>
        <w:rPr>
          <w:color w:val="000000"/>
        </w:rPr>
      </w:pPr>
      <w:r w:rsidRPr="00D7471F">
        <w:t>Muayene ve deney sonuçlarının her biri standarda uygunsa parti standarda uygun sayılır.</w:t>
      </w:r>
    </w:p>
    <w:p w:rsidR="00636F0F" w:rsidRDefault="00636F0F" w:rsidP="00B64CD8">
      <w:pPr>
        <w:shd w:val="clear" w:color="auto" w:fill="FFFFFF"/>
        <w:jc w:val="both"/>
        <w:rPr>
          <w:color w:val="000000"/>
        </w:rPr>
      </w:pPr>
    </w:p>
    <w:p w:rsidR="00636F0F" w:rsidRPr="00CE1320" w:rsidRDefault="00636F0F" w:rsidP="00B64CD8">
      <w:pPr>
        <w:pStyle w:val="Heading2"/>
      </w:pPr>
      <w:bookmarkStart w:id="143" w:name="_Toc524434580"/>
      <w:bookmarkStart w:id="144" w:name="_Toc35849343"/>
      <w:bookmarkStart w:id="145" w:name="_Toc349927049"/>
      <w:bookmarkStart w:id="146" w:name="_Toc383600193"/>
      <w:bookmarkStart w:id="147" w:name="_Toc386095502"/>
      <w:r>
        <w:rPr>
          <w:color w:val="000000"/>
        </w:rPr>
        <w:t>5</w:t>
      </w:r>
      <w:r w:rsidRPr="00571927">
        <w:rPr>
          <w:color w:val="000000"/>
        </w:rPr>
        <w:t>.5</w:t>
      </w:r>
      <w:r>
        <w:rPr>
          <w:color w:val="000000"/>
        </w:rPr>
        <w:tab/>
      </w:r>
      <w:r w:rsidRPr="00CE1320">
        <w:t>Muayene</w:t>
      </w:r>
      <w:r>
        <w:t xml:space="preserve"> </w:t>
      </w:r>
      <w:r w:rsidRPr="00CE1320">
        <w:t>ve</w:t>
      </w:r>
      <w:r>
        <w:t xml:space="preserve"> </w:t>
      </w:r>
      <w:r w:rsidRPr="00CE1320">
        <w:t>deney</w:t>
      </w:r>
      <w:r>
        <w:t xml:space="preserve"> </w:t>
      </w:r>
      <w:r w:rsidRPr="00CE1320">
        <w:t>raporu</w:t>
      </w:r>
      <w:bookmarkEnd w:id="143"/>
      <w:bookmarkEnd w:id="144"/>
      <w:bookmarkEnd w:id="145"/>
      <w:bookmarkEnd w:id="146"/>
      <w:bookmarkEnd w:id="147"/>
    </w:p>
    <w:p w:rsidR="00636F0F" w:rsidRPr="00D7471F" w:rsidRDefault="00636F0F" w:rsidP="00F1052B">
      <w:pPr>
        <w:jc w:val="both"/>
      </w:pPr>
      <w:bookmarkStart w:id="148" w:name="_Toc349927050"/>
      <w:r w:rsidRPr="00D7471F">
        <w:t>Muayene ve deney raporunda en az aşağıdaki bilgiler bulunmalıdır;</w:t>
      </w:r>
    </w:p>
    <w:p w:rsidR="00636F0F" w:rsidRPr="00D7471F" w:rsidRDefault="00636F0F" w:rsidP="009858F1">
      <w:pPr>
        <w:numPr>
          <w:ilvl w:val="0"/>
          <w:numId w:val="22"/>
        </w:numPr>
        <w:ind w:left="284" w:hanging="284"/>
        <w:jc w:val="both"/>
      </w:pPr>
      <w:r w:rsidRPr="00D7471F">
        <w:t>Firmanın adı ve adresi,</w:t>
      </w:r>
    </w:p>
    <w:p w:rsidR="00636F0F" w:rsidRPr="00D7471F" w:rsidRDefault="00636F0F" w:rsidP="009858F1">
      <w:pPr>
        <w:numPr>
          <w:ilvl w:val="0"/>
          <w:numId w:val="22"/>
        </w:numPr>
        <w:ind w:left="284" w:hanging="284"/>
        <w:jc w:val="both"/>
      </w:pPr>
      <w:r w:rsidRPr="00D7471F">
        <w:t>Muayene ve deneyin yapıldığı yerin adı,</w:t>
      </w:r>
    </w:p>
    <w:p w:rsidR="00636F0F" w:rsidRPr="00D7471F" w:rsidRDefault="00636F0F" w:rsidP="009858F1">
      <w:pPr>
        <w:numPr>
          <w:ilvl w:val="0"/>
          <w:numId w:val="22"/>
        </w:numPr>
        <w:ind w:left="284" w:hanging="284"/>
        <w:jc w:val="both"/>
      </w:pPr>
      <w:r w:rsidRPr="00D7471F">
        <w:t>Muayeneyi ve deneyi yapanın ve/veya raporu imzalayan yetkililerin adları, görev ve meslekleri,</w:t>
      </w:r>
    </w:p>
    <w:p w:rsidR="00636F0F" w:rsidRPr="00D7471F" w:rsidRDefault="00636F0F" w:rsidP="009858F1">
      <w:pPr>
        <w:numPr>
          <w:ilvl w:val="0"/>
          <w:numId w:val="22"/>
        </w:numPr>
        <w:ind w:left="284" w:hanging="284"/>
        <w:jc w:val="both"/>
      </w:pPr>
      <w:r w:rsidRPr="00D7471F">
        <w:t>Numunenin alındığı tarih ile muayene ve deney tarihi,</w:t>
      </w:r>
    </w:p>
    <w:p w:rsidR="00636F0F" w:rsidRPr="00D7471F" w:rsidRDefault="00636F0F" w:rsidP="009858F1">
      <w:pPr>
        <w:numPr>
          <w:ilvl w:val="0"/>
          <w:numId w:val="22"/>
        </w:numPr>
        <w:ind w:left="284" w:hanging="284"/>
        <w:jc w:val="both"/>
      </w:pPr>
      <w:r w:rsidRPr="00D7471F">
        <w:t>Numunenin tanıtılması,</w:t>
      </w:r>
    </w:p>
    <w:p w:rsidR="00636F0F" w:rsidRPr="00D7471F" w:rsidRDefault="00636F0F" w:rsidP="009858F1">
      <w:pPr>
        <w:numPr>
          <w:ilvl w:val="0"/>
          <w:numId w:val="22"/>
        </w:numPr>
        <w:ind w:left="284" w:hanging="284"/>
        <w:jc w:val="both"/>
      </w:pPr>
      <w:r w:rsidRPr="00D7471F">
        <w:t>Muayene ve deneylerde uygulanan standardların numaraları,</w:t>
      </w:r>
    </w:p>
    <w:p w:rsidR="00636F0F" w:rsidRPr="00D7471F" w:rsidRDefault="00636F0F" w:rsidP="009858F1">
      <w:pPr>
        <w:numPr>
          <w:ilvl w:val="0"/>
          <w:numId w:val="22"/>
        </w:numPr>
        <w:ind w:left="284" w:hanging="284"/>
        <w:jc w:val="both"/>
      </w:pPr>
      <w:r w:rsidRPr="00D7471F">
        <w:t>Sonuçların değerlendirilmesi,</w:t>
      </w:r>
    </w:p>
    <w:p w:rsidR="00636F0F" w:rsidRPr="00D7471F" w:rsidRDefault="00636F0F" w:rsidP="009858F1">
      <w:pPr>
        <w:numPr>
          <w:ilvl w:val="0"/>
          <w:numId w:val="22"/>
        </w:numPr>
        <w:ind w:left="284" w:hanging="284"/>
        <w:jc w:val="both"/>
      </w:pPr>
      <w:r w:rsidRPr="00D7471F">
        <w:t>Muayene ve deney sonuçlarını değiştirebilecek faktörlerin mahsurlarını gidermek üzere alınan tedbirler,</w:t>
      </w:r>
    </w:p>
    <w:p w:rsidR="00636F0F" w:rsidRDefault="00636F0F" w:rsidP="009858F1">
      <w:pPr>
        <w:numPr>
          <w:ilvl w:val="0"/>
          <w:numId w:val="22"/>
        </w:numPr>
        <w:ind w:left="284" w:hanging="284"/>
        <w:jc w:val="both"/>
      </w:pPr>
      <w:r w:rsidRPr="00D7471F">
        <w:t>Uygulanan muayene ve deney metotlarında belirtilmeyen veya mecburi görülmeyen fakat muayene ve deneyde yer almış olan işlemler,</w:t>
      </w:r>
    </w:p>
    <w:p w:rsidR="00636F0F" w:rsidRDefault="00636F0F" w:rsidP="009858F1">
      <w:pPr>
        <w:numPr>
          <w:ilvl w:val="0"/>
          <w:numId w:val="22"/>
        </w:numPr>
        <w:ind w:left="284" w:hanging="284"/>
        <w:jc w:val="both"/>
      </w:pPr>
      <w:r w:rsidRPr="00576FFF">
        <w:t xml:space="preserve">Numunenin standarda uygun olup olmadığı, </w:t>
      </w:r>
    </w:p>
    <w:p w:rsidR="00636F0F" w:rsidRDefault="00636F0F" w:rsidP="009858F1">
      <w:pPr>
        <w:numPr>
          <w:ilvl w:val="0"/>
          <w:numId w:val="22"/>
        </w:numPr>
        <w:ind w:left="284" w:hanging="284"/>
        <w:jc w:val="both"/>
      </w:pPr>
      <w:r>
        <w:t>R</w:t>
      </w:r>
      <w:r w:rsidRPr="00576FFF">
        <w:t>apora ait seri numarası ve tarih, her sayfanın numarası ve toplam sayfa sayısı.</w:t>
      </w:r>
    </w:p>
    <w:p w:rsidR="00636F0F" w:rsidRPr="00772C62" w:rsidRDefault="00636F0F" w:rsidP="00357403">
      <w:pPr>
        <w:pStyle w:val="Heading1"/>
      </w:pPr>
      <w:bookmarkStart w:id="149" w:name="_Toc524434581"/>
      <w:bookmarkStart w:id="150" w:name="_Toc35849344"/>
      <w:bookmarkStart w:id="151" w:name="_Toc349927062"/>
      <w:bookmarkStart w:id="152" w:name="_Toc383600194"/>
      <w:bookmarkStart w:id="153" w:name="_Toc386095503"/>
      <w:bookmarkEnd w:id="148"/>
      <w:r w:rsidRPr="00442DF8">
        <w:t>6</w:t>
      </w:r>
      <w:r w:rsidRPr="00442DF8">
        <w:tab/>
        <w:t>Piyasaya arz</w:t>
      </w:r>
      <w:bookmarkEnd w:id="149"/>
      <w:bookmarkEnd w:id="150"/>
      <w:bookmarkEnd w:id="151"/>
      <w:bookmarkEnd w:id="152"/>
      <w:bookmarkEnd w:id="153"/>
    </w:p>
    <w:p w:rsidR="00636F0F" w:rsidRDefault="00636F0F" w:rsidP="00442DF8">
      <w:r>
        <w:t>Gebe keçi yemi</w:t>
      </w:r>
      <w:r w:rsidRPr="00E84D47">
        <w:t>, ambal</w:t>
      </w:r>
      <w:r>
        <w:t>a</w:t>
      </w:r>
      <w:r w:rsidRPr="00271EF0">
        <w:t>jlı veya dökme olarak etiket bilgileri ile piyasaya arz edilir.</w:t>
      </w:r>
    </w:p>
    <w:p w:rsidR="00636F0F" w:rsidRPr="00A07D62" w:rsidRDefault="00636F0F" w:rsidP="00B64CD8">
      <w:pPr>
        <w:shd w:val="clear" w:color="auto" w:fill="FFFFFF"/>
        <w:jc w:val="both"/>
        <w:rPr>
          <w:b/>
          <w:bCs/>
          <w:color w:val="000000"/>
        </w:rPr>
      </w:pPr>
    </w:p>
    <w:p w:rsidR="00636F0F" w:rsidRDefault="00636F0F" w:rsidP="00744F93">
      <w:pPr>
        <w:pStyle w:val="Heading2"/>
      </w:pPr>
      <w:bookmarkStart w:id="154" w:name="_Toc524434582"/>
      <w:bookmarkStart w:id="155" w:name="_Toc35849345"/>
      <w:bookmarkStart w:id="156" w:name="_Toc349927063"/>
      <w:bookmarkStart w:id="157" w:name="_Toc383600195"/>
      <w:bookmarkStart w:id="158" w:name="_Toc386095504"/>
      <w:r>
        <w:rPr>
          <w:color w:val="000000"/>
        </w:rPr>
        <w:t>6</w:t>
      </w:r>
      <w:r w:rsidRPr="00A07D62">
        <w:rPr>
          <w:color w:val="000000"/>
        </w:rPr>
        <w:t>.1</w:t>
      </w:r>
      <w:r>
        <w:rPr>
          <w:color w:val="000000"/>
        </w:rPr>
        <w:tab/>
      </w:r>
      <w:r w:rsidRPr="00CE1320">
        <w:t>Ambalajlama</w:t>
      </w:r>
      <w:bookmarkEnd w:id="154"/>
      <w:bookmarkEnd w:id="155"/>
      <w:bookmarkEnd w:id="156"/>
      <w:bookmarkEnd w:id="157"/>
      <w:bookmarkEnd w:id="158"/>
    </w:p>
    <w:p w:rsidR="00636F0F" w:rsidRDefault="00636F0F" w:rsidP="00B64CD8">
      <w:pPr>
        <w:shd w:val="clear" w:color="auto" w:fill="FFFFFF"/>
        <w:jc w:val="both"/>
      </w:pPr>
      <w:r>
        <w:t>Gebe keçi</w:t>
      </w:r>
      <w:r w:rsidRPr="00C61E91">
        <w:t xml:space="preserve"> yemleri, </w:t>
      </w:r>
      <w:r>
        <w:t xml:space="preserve">sağlığa zarar vermeyecek nitelikteki en çok 50 kg’lık;  plastik çok katlı torbalarda, bez çuvallarda ya da alıcının isteğine uygun özel ambalajlarda veya etiket bilgileri ile dökme olarak yem hijyenine uygun olarak </w:t>
      </w:r>
      <w:r w:rsidRPr="00EF18F8">
        <w:rPr>
          <w:color w:val="000000"/>
        </w:rPr>
        <w:t>piyasaya arz edilir.</w:t>
      </w:r>
      <w:r>
        <w:rPr>
          <w:color w:val="000000"/>
        </w:rPr>
        <w:t xml:space="preserve"> Ambalaj üzerindeki etiket bilgileri TS 4331’e uygun olmalı, a</w:t>
      </w:r>
      <w:r w:rsidRPr="00EF18F8">
        <w:rPr>
          <w:color w:val="000000"/>
        </w:rPr>
        <w:t xml:space="preserve">mbalaj malzemesi üzerine yazılan yazılara ait mürekkep ve kullanılan yapıştırıcılar sağlığa zararlı </w:t>
      </w:r>
      <w:r>
        <w:t>olmamalıdır.  Ambalaj malzemeleri yeni, temiz, kuru ve depolama koşullarına elverişli olmalıdır.</w:t>
      </w:r>
    </w:p>
    <w:p w:rsidR="00636F0F" w:rsidRDefault="00636F0F" w:rsidP="00B64CD8">
      <w:pPr>
        <w:shd w:val="clear" w:color="auto" w:fill="FFFFFF"/>
        <w:jc w:val="both"/>
      </w:pPr>
    </w:p>
    <w:p w:rsidR="00636F0F" w:rsidRPr="00687F54" w:rsidRDefault="00636F0F" w:rsidP="00B64CD8">
      <w:pPr>
        <w:pStyle w:val="Heading2"/>
      </w:pPr>
      <w:bookmarkStart w:id="159" w:name="_Toc349927064"/>
      <w:bookmarkStart w:id="160" w:name="_Toc383600196"/>
      <w:bookmarkStart w:id="161" w:name="_Toc386095505"/>
      <w:r w:rsidRPr="00A07D62">
        <w:rPr>
          <w:color w:val="000000"/>
        </w:rPr>
        <w:t>6.2</w:t>
      </w:r>
      <w:r>
        <w:rPr>
          <w:color w:val="000000"/>
        </w:rPr>
        <w:tab/>
      </w:r>
      <w:r w:rsidRPr="00CE1320">
        <w:t>İşaretleme</w:t>
      </w:r>
      <w:bookmarkEnd w:id="159"/>
      <w:bookmarkEnd w:id="160"/>
      <w:bookmarkEnd w:id="161"/>
    </w:p>
    <w:p w:rsidR="00636F0F" w:rsidRDefault="00636F0F" w:rsidP="00620858">
      <w:pPr>
        <w:pStyle w:val="BodyTextIndent2"/>
        <w:spacing w:after="0" w:line="240" w:lineRule="auto"/>
        <w:ind w:left="0"/>
        <w:jc w:val="both"/>
      </w:pPr>
      <w:r>
        <w:t>Gebe keçi yemi</w:t>
      </w:r>
      <w:r w:rsidRPr="00271EF0">
        <w:t xml:space="preserve"> ambalâjları üzerinde en az aşağıdaki etiket bilgileri okunaklı,</w:t>
      </w:r>
      <w:r>
        <w:t xml:space="preserve"> açık, görünecek,</w:t>
      </w:r>
      <w:r w:rsidRPr="00271EF0">
        <w:t xml:space="preserve"> silinmeyecek ve bozulmayacak şekilde yazılmalı veya basılmalıdır.</w:t>
      </w:r>
    </w:p>
    <w:p w:rsidR="00636F0F" w:rsidRDefault="00636F0F" w:rsidP="00620858">
      <w:pPr>
        <w:pStyle w:val="BodyTextIndent2"/>
        <w:spacing w:after="0" w:line="240" w:lineRule="auto"/>
        <w:ind w:left="0"/>
        <w:jc w:val="both"/>
      </w:pPr>
    </w:p>
    <w:p w:rsidR="00636F0F" w:rsidRDefault="00636F0F" w:rsidP="00936566">
      <w:pPr>
        <w:pStyle w:val="ListParagraph"/>
        <w:numPr>
          <w:ilvl w:val="0"/>
          <w:numId w:val="31"/>
        </w:numPr>
        <w:ind w:left="284" w:hanging="284"/>
        <w:jc w:val="both"/>
      </w:pPr>
      <w:r w:rsidRPr="00936566">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p>
    <w:p w:rsidR="00636F0F" w:rsidRPr="00017C18" w:rsidRDefault="00636F0F" w:rsidP="00936566">
      <w:pPr>
        <w:pStyle w:val="ListParagraph"/>
        <w:numPr>
          <w:ilvl w:val="0"/>
          <w:numId w:val="31"/>
        </w:numPr>
        <w:ind w:left="284" w:hanging="284"/>
        <w:jc w:val="both"/>
      </w:pPr>
      <w:r w:rsidRPr="00017C18">
        <w:t>Y</w:t>
      </w:r>
      <w:r w:rsidRPr="00744F93">
        <w:t>em işletmelerinin onay</w:t>
      </w:r>
      <w:r w:rsidRPr="00017C18">
        <w:t xml:space="preserve"> veya kayıt</w:t>
      </w:r>
      <w:r w:rsidRPr="00744F93">
        <w:t xml:space="preserve"> numarası,</w:t>
      </w:r>
    </w:p>
    <w:p w:rsidR="00636F0F" w:rsidRPr="00936566" w:rsidRDefault="00636F0F" w:rsidP="00936566">
      <w:pPr>
        <w:pStyle w:val="ListParagraph"/>
        <w:numPr>
          <w:ilvl w:val="0"/>
          <w:numId w:val="31"/>
        </w:numPr>
        <w:shd w:val="clear" w:color="auto" w:fill="FFFFFF"/>
        <w:ind w:left="284" w:hanging="284"/>
        <w:jc w:val="both"/>
        <w:rPr>
          <w:color w:val="000000"/>
        </w:rPr>
      </w:pPr>
      <w:r w:rsidRPr="00936566">
        <w:rPr>
          <w:color w:val="000000"/>
        </w:rPr>
        <w:t xml:space="preserve">Bu standardın işareti ve numarası (TS </w:t>
      </w:r>
      <w:r w:rsidRPr="00936566">
        <w:t>1</w:t>
      </w:r>
      <w:r>
        <w:t>0436</w:t>
      </w:r>
      <w:r w:rsidRPr="00936566">
        <w:t xml:space="preserve"> </w:t>
      </w:r>
      <w:r w:rsidRPr="00936566">
        <w:rPr>
          <w:color w:val="000000"/>
        </w:rPr>
        <w:t>şeklinde),</w:t>
      </w:r>
    </w:p>
    <w:p w:rsidR="00636F0F" w:rsidRPr="00936566" w:rsidRDefault="00636F0F" w:rsidP="00936566">
      <w:pPr>
        <w:pStyle w:val="ListParagraph"/>
        <w:numPr>
          <w:ilvl w:val="0"/>
          <w:numId w:val="31"/>
        </w:numPr>
        <w:shd w:val="clear" w:color="auto" w:fill="FFFFFF"/>
        <w:ind w:left="284" w:hanging="284"/>
        <w:jc w:val="both"/>
      </w:pPr>
      <w:r w:rsidRPr="00936566">
        <w:rPr>
          <w:color w:val="000000"/>
        </w:rPr>
        <w:t>Ürünün adı (</w:t>
      </w:r>
      <w:r w:rsidRPr="00936566">
        <w:t>“</w:t>
      </w:r>
      <w:r>
        <w:t>Gebe keçi</w:t>
      </w:r>
      <w:r w:rsidRPr="00936566">
        <w:t xml:space="preserve"> yemi” şeklinde)</w:t>
      </w:r>
      <w:r w:rsidRPr="00936566">
        <w:rPr>
          <w:color w:val="000000"/>
        </w:rPr>
        <w:t>,</w:t>
      </w:r>
    </w:p>
    <w:p w:rsidR="00636F0F" w:rsidRPr="00936566" w:rsidRDefault="00636F0F" w:rsidP="00936566">
      <w:pPr>
        <w:pStyle w:val="ListParagraph"/>
        <w:numPr>
          <w:ilvl w:val="0"/>
          <w:numId w:val="31"/>
        </w:numPr>
        <w:shd w:val="clear" w:color="auto" w:fill="FFFFFF"/>
        <w:ind w:left="284" w:hanging="284"/>
        <w:jc w:val="both"/>
      </w:pPr>
      <w:r w:rsidRPr="00936566">
        <w:rPr>
          <w:color w:val="000000"/>
        </w:rPr>
        <w:t>Parti veya seri numarası,</w:t>
      </w:r>
    </w:p>
    <w:p w:rsidR="00636F0F" w:rsidRPr="00936566" w:rsidRDefault="00636F0F" w:rsidP="00936566">
      <w:pPr>
        <w:pStyle w:val="ListParagraph"/>
        <w:numPr>
          <w:ilvl w:val="0"/>
          <w:numId w:val="31"/>
        </w:numPr>
        <w:shd w:val="clear" w:color="auto" w:fill="FFFFFF"/>
        <w:ind w:left="284" w:hanging="284"/>
        <w:jc w:val="both"/>
        <w:rPr>
          <w:color w:val="000000"/>
        </w:rPr>
      </w:pPr>
      <w:r>
        <w:rPr>
          <w:color w:val="000000"/>
        </w:rPr>
        <w:t>Sınıfı</w:t>
      </w:r>
      <w:r w:rsidRPr="00936566">
        <w:rPr>
          <w:color w:val="000000"/>
        </w:rPr>
        <w:t>,</w:t>
      </w:r>
    </w:p>
    <w:p w:rsidR="00636F0F" w:rsidRPr="00936566" w:rsidRDefault="00636F0F" w:rsidP="00936566">
      <w:pPr>
        <w:pStyle w:val="ListParagraph"/>
        <w:numPr>
          <w:ilvl w:val="0"/>
          <w:numId w:val="31"/>
        </w:numPr>
        <w:shd w:val="clear" w:color="auto" w:fill="FFFFFF"/>
        <w:ind w:left="284" w:hanging="284"/>
        <w:jc w:val="both"/>
        <w:rPr>
          <w:color w:val="000000"/>
        </w:rPr>
      </w:pPr>
      <w:r w:rsidRPr="00936566">
        <w:rPr>
          <w:color w:val="000000"/>
        </w:rPr>
        <w:t>Tipi,</w:t>
      </w:r>
    </w:p>
    <w:p w:rsidR="00636F0F" w:rsidRPr="00936566" w:rsidRDefault="00636F0F" w:rsidP="00936566">
      <w:pPr>
        <w:pStyle w:val="ListParagraph"/>
        <w:numPr>
          <w:ilvl w:val="0"/>
          <w:numId w:val="31"/>
        </w:numPr>
        <w:shd w:val="clear" w:color="auto" w:fill="FFFFFF"/>
        <w:ind w:left="284" w:hanging="284"/>
        <w:jc w:val="both"/>
      </w:pPr>
      <w:r w:rsidRPr="00936566">
        <w:t>Birim kütle miktarı</w:t>
      </w:r>
      <w:r>
        <w:t xml:space="preserve"> </w:t>
      </w:r>
      <w:r w:rsidRPr="00936566">
        <w:t xml:space="preserve">(g veya kg olarak), </w:t>
      </w:r>
    </w:p>
    <w:p w:rsidR="00636F0F" w:rsidRPr="004D639F" w:rsidRDefault="00636F0F" w:rsidP="00936566">
      <w:pPr>
        <w:pStyle w:val="BodyTextIndent2"/>
        <w:numPr>
          <w:ilvl w:val="0"/>
          <w:numId w:val="31"/>
        </w:numPr>
        <w:spacing w:after="0" w:line="240" w:lineRule="auto"/>
        <w:ind w:left="284" w:hanging="284"/>
        <w:jc w:val="both"/>
      </w:pPr>
      <w:r w:rsidRPr="004D639F">
        <w:rPr>
          <w:color w:val="000000"/>
        </w:rPr>
        <w:t>Firmaca tavsiye edilen son tüketim tarihi (gün/ay/yıl olarak),</w:t>
      </w:r>
    </w:p>
    <w:p w:rsidR="00636F0F" w:rsidRPr="00936566" w:rsidRDefault="00636F0F" w:rsidP="00936566">
      <w:pPr>
        <w:pStyle w:val="ListParagraph"/>
        <w:numPr>
          <w:ilvl w:val="0"/>
          <w:numId w:val="31"/>
        </w:numPr>
        <w:shd w:val="clear" w:color="auto" w:fill="FFFFFF"/>
        <w:ind w:left="284" w:hanging="284"/>
        <w:jc w:val="both"/>
        <w:rPr>
          <w:color w:val="000000"/>
        </w:rPr>
      </w:pPr>
      <w:r w:rsidRPr="004476D1">
        <w:t>İhtiva ettiği besin maddeleri ve yem katkı maddeleri,</w:t>
      </w:r>
      <w:r w:rsidRPr="00936566">
        <w:rPr>
          <w:color w:val="000000"/>
        </w:rPr>
        <w:t xml:space="preserve"> </w:t>
      </w:r>
    </w:p>
    <w:p w:rsidR="00636F0F" w:rsidRPr="004D639F" w:rsidRDefault="00636F0F" w:rsidP="00B64CD8">
      <w:pPr>
        <w:shd w:val="clear" w:color="auto" w:fill="FFFFFF"/>
        <w:jc w:val="both"/>
        <w:rPr>
          <w:color w:val="000000"/>
        </w:rPr>
      </w:pPr>
    </w:p>
    <w:p w:rsidR="00636F0F" w:rsidRPr="004D639F" w:rsidRDefault="00636F0F" w:rsidP="00B64CD8">
      <w:pPr>
        <w:shd w:val="clear" w:color="auto" w:fill="FFFFFF"/>
        <w:jc w:val="both"/>
      </w:pPr>
      <w:r w:rsidRPr="004D639F">
        <w:t>Gerektiğinde bu bilgiler Türkçe’nin yanı sıra yabancı dil</w:t>
      </w:r>
      <w:r>
        <w:t>ler</w:t>
      </w:r>
      <w:r w:rsidRPr="004D639F">
        <w:t>de yazılabilir.</w:t>
      </w:r>
    </w:p>
    <w:p w:rsidR="00636F0F" w:rsidRPr="004D639F" w:rsidRDefault="00636F0F" w:rsidP="00B64CD8">
      <w:pPr>
        <w:jc w:val="both"/>
      </w:pPr>
    </w:p>
    <w:p w:rsidR="00636F0F" w:rsidRDefault="00636F0F" w:rsidP="00B64CD8">
      <w:pPr>
        <w:shd w:val="clear" w:color="auto" w:fill="FFFFFF"/>
        <w:jc w:val="both"/>
      </w:pPr>
      <w:r>
        <w:t xml:space="preserve">Gebe keçi yemleri üzerinde etiket bilgileri yazılı ambalajlı şekilde yada </w:t>
      </w:r>
      <w:r w:rsidRPr="004476D1">
        <w:t>dökme veya açık ambalajlarda piyasaya arz edilmesi halinde, beraberinde etiket bilgilerin</w:t>
      </w:r>
      <w:r>
        <w:t>i içeren bir belge bulundurulur. Z</w:t>
      </w:r>
      <w:r w:rsidRPr="00744F93">
        <w:t>orunlu etiketleme bilgilerinin yemin son kullanıcısına kadar yem zinciri boyunca iletilmesi sağlanmalıdır.</w:t>
      </w:r>
    </w:p>
    <w:p w:rsidR="00636F0F" w:rsidRPr="00744F93" w:rsidRDefault="00636F0F" w:rsidP="00B64CD8">
      <w:pPr>
        <w:shd w:val="clear" w:color="auto" w:fill="FFFFFF"/>
        <w:jc w:val="both"/>
      </w:pPr>
      <w:bookmarkStart w:id="162" w:name="_Toc35849346"/>
    </w:p>
    <w:p w:rsidR="00636F0F" w:rsidRPr="00CE1320" w:rsidRDefault="00636F0F" w:rsidP="00B64CD8">
      <w:pPr>
        <w:pStyle w:val="Heading2"/>
      </w:pPr>
      <w:bookmarkStart w:id="163" w:name="_Toc349927065"/>
      <w:bookmarkStart w:id="164" w:name="_Toc383600197"/>
      <w:bookmarkStart w:id="165" w:name="_Toc386095506"/>
      <w:r w:rsidRPr="00A07D62">
        <w:rPr>
          <w:color w:val="000000"/>
        </w:rPr>
        <w:t>6.3</w:t>
      </w:r>
      <w:r>
        <w:rPr>
          <w:color w:val="000000"/>
        </w:rPr>
        <w:tab/>
      </w:r>
      <w:r w:rsidRPr="00CE1320">
        <w:t>Muhafaza</w:t>
      </w:r>
      <w:r>
        <w:t xml:space="preserve"> </w:t>
      </w:r>
      <w:r w:rsidRPr="00CE1320">
        <w:t>ve</w:t>
      </w:r>
      <w:r>
        <w:t xml:space="preserve"> taşıma</w:t>
      </w:r>
      <w:bookmarkEnd w:id="162"/>
      <w:bookmarkEnd w:id="163"/>
      <w:bookmarkEnd w:id="164"/>
      <w:bookmarkEnd w:id="165"/>
    </w:p>
    <w:p w:rsidR="00636F0F" w:rsidRDefault="00636F0F" w:rsidP="00B64CD8">
      <w:pPr>
        <w:shd w:val="clear" w:color="auto" w:fill="FFFFFF"/>
        <w:jc w:val="both"/>
      </w:pPr>
      <w:r>
        <w:t>Gebe keçi yemi TS 8604’e uygun olarak muhafaza edilmeli</w:t>
      </w:r>
      <w:r w:rsidRPr="00D7471F">
        <w:t xml:space="preserve"> ve</w:t>
      </w:r>
      <w:r>
        <w:t xml:space="preserve"> taşınmalıdır.</w:t>
      </w:r>
      <w:r w:rsidRPr="00D7471F">
        <w:t xml:space="preserve"> </w:t>
      </w:r>
      <w:r>
        <w:t>Yemlerin</w:t>
      </w:r>
      <w:r w:rsidRPr="00D7471F">
        <w:t xml:space="preserve"> içinde bulundukları ambal</w:t>
      </w:r>
      <w:r>
        <w:t>a</w:t>
      </w:r>
      <w:r w:rsidRPr="00D7471F">
        <w:t>jlar, işleme yerlerinde, depolarda ve taşıtlarda</w:t>
      </w:r>
      <w:r>
        <w:t xml:space="preserve">, bulaşma ve çapraz bulaşmaya imkan vermeyecek ve genel olarak yem güvenilirliği ve ürün kalitesi üzerine olumsuz bir etki oluşturmayacak şekilde </w:t>
      </w:r>
      <w:r w:rsidRPr="00D7471F">
        <w:t>bulundurulmalıdır.</w:t>
      </w:r>
    </w:p>
    <w:p w:rsidR="00636F0F" w:rsidRDefault="00636F0F" w:rsidP="00B64CD8">
      <w:pPr>
        <w:shd w:val="clear" w:color="auto" w:fill="FFFFFF"/>
        <w:jc w:val="both"/>
      </w:pPr>
    </w:p>
    <w:p w:rsidR="00636F0F" w:rsidRDefault="00636F0F" w:rsidP="00B64CD8">
      <w:pPr>
        <w:shd w:val="clear" w:color="auto" w:fill="FFFFFF"/>
        <w:jc w:val="both"/>
      </w:pPr>
      <w:r w:rsidRPr="00D7471F">
        <w:t xml:space="preserve">İçinde </w:t>
      </w:r>
      <w:r>
        <w:t>gebe keçi yemi</w:t>
      </w:r>
      <w:r w:rsidRPr="00D7471F">
        <w:t xml:space="preserve"> bulunan ambalâjlar veya dökme halindeki </w:t>
      </w:r>
      <w:r>
        <w:t>gebe keçi yemi</w:t>
      </w:r>
      <w:r w:rsidRPr="00D7471F">
        <w:t>, kuru zemin üzerinde, havadar, serin, doğrudan güneş ışığı almayan yerlerde depolanmalı, yağış altında bırakılmamalı ve bu durumda yüklenip boşaltılmamalıdır.</w:t>
      </w:r>
    </w:p>
    <w:p w:rsidR="00636F0F" w:rsidRDefault="00636F0F" w:rsidP="00B64CD8">
      <w:pPr>
        <w:shd w:val="clear" w:color="auto" w:fill="FFFFFF"/>
        <w:jc w:val="both"/>
      </w:pPr>
    </w:p>
    <w:p w:rsidR="00636F0F" w:rsidRDefault="00636F0F" w:rsidP="00B64CD8">
      <w:pPr>
        <w:shd w:val="clear" w:color="auto" w:fill="FFFFFF"/>
        <w:jc w:val="both"/>
        <w:rPr>
          <w:color w:val="000000"/>
        </w:rPr>
      </w:pPr>
      <w:r>
        <w:t>Gebe keçi yemi</w:t>
      </w:r>
      <w:r w:rsidRPr="00D7471F">
        <w:t xml:space="preserve"> ambal</w:t>
      </w:r>
      <w:r>
        <w:t>a</w:t>
      </w:r>
      <w:r w:rsidRPr="00D7471F">
        <w:t>jlarının bulunduğu depo kuru, hoşa gitmeyen kokulardan arınmış, böcek ve haşerelerin girişini önleyecek yapıda olmalıdır.</w:t>
      </w:r>
    </w:p>
    <w:p w:rsidR="00636F0F" w:rsidRDefault="00636F0F" w:rsidP="00B64CD8">
      <w:pPr>
        <w:rPr>
          <w:lang w:eastAsia="en-US"/>
        </w:rPr>
      </w:pPr>
    </w:p>
    <w:p w:rsidR="00636F0F" w:rsidRPr="00CE1320" w:rsidRDefault="00636F0F" w:rsidP="00B64CD8">
      <w:pPr>
        <w:pStyle w:val="Heading1"/>
      </w:pPr>
      <w:bookmarkStart w:id="166" w:name="_Toc524434584"/>
      <w:bookmarkStart w:id="167" w:name="_Toc35849347"/>
      <w:bookmarkStart w:id="168" w:name="_Toc349927066"/>
      <w:bookmarkStart w:id="169" w:name="_Toc383600198"/>
      <w:bookmarkStart w:id="170" w:name="_Toc386095507"/>
      <w:r>
        <w:rPr>
          <w:color w:val="000000"/>
        </w:rPr>
        <w:t>7</w:t>
      </w:r>
      <w:r>
        <w:rPr>
          <w:color w:val="000000"/>
        </w:rPr>
        <w:tab/>
      </w:r>
      <w:r w:rsidRPr="00CE1320">
        <w:t>Çeşitli</w:t>
      </w:r>
      <w:r>
        <w:t xml:space="preserve"> </w:t>
      </w:r>
      <w:r w:rsidRPr="00CE1320">
        <w:t>hükümler</w:t>
      </w:r>
      <w:bookmarkEnd w:id="166"/>
      <w:bookmarkEnd w:id="167"/>
      <w:bookmarkEnd w:id="168"/>
      <w:bookmarkEnd w:id="169"/>
      <w:bookmarkEnd w:id="170"/>
    </w:p>
    <w:p w:rsidR="00636F0F" w:rsidRDefault="00636F0F" w:rsidP="00B64CD8">
      <w:pPr>
        <w:shd w:val="clear" w:color="auto" w:fill="FFFFFF"/>
        <w:jc w:val="both"/>
      </w:pPr>
      <w:r>
        <w:t>Üretici veya piyasaya arz eden</w:t>
      </w:r>
      <w:r w:rsidRPr="00D7471F">
        <w:t xml:space="preserve">, bu standarda uygun olarak </w:t>
      </w:r>
      <w:r>
        <w:t>üretildiğini</w:t>
      </w:r>
      <w:r w:rsidRPr="00D7471F">
        <w:t xml:space="preserve"> beyan ettiği </w:t>
      </w:r>
      <w:r>
        <w:t>gebe keçi yemi</w:t>
      </w:r>
      <w:r w:rsidRPr="00D7471F">
        <w:t xml:space="preserve"> için, istendiğinde, standarda uygunluk beyannamesi vermeye veya göstermeye mecburdur. </w:t>
      </w:r>
    </w:p>
    <w:p w:rsidR="00636F0F" w:rsidRDefault="00636F0F" w:rsidP="00B64CD8">
      <w:pPr>
        <w:shd w:val="clear" w:color="auto" w:fill="FFFFFF"/>
        <w:jc w:val="both"/>
      </w:pPr>
    </w:p>
    <w:p w:rsidR="00636F0F" w:rsidRDefault="00636F0F" w:rsidP="00B64CD8">
      <w:pPr>
        <w:shd w:val="clear" w:color="auto" w:fill="FFFFFF"/>
        <w:jc w:val="both"/>
      </w:pPr>
      <w:r w:rsidRPr="00D7471F">
        <w:t xml:space="preserve">Bu beyannamede satış konusu </w:t>
      </w:r>
      <w:r>
        <w:t>gebe keçi yemi</w:t>
      </w:r>
      <w:r w:rsidRPr="00D7471F">
        <w:t>nin;</w:t>
      </w:r>
    </w:p>
    <w:p w:rsidR="00636F0F" w:rsidRPr="009E06CE" w:rsidRDefault="00636F0F" w:rsidP="009E06CE">
      <w:pPr>
        <w:pStyle w:val="BodyTextIndent2"/>
        <w:numPr>
          <w:ilvl w:val="0"/>
          <w:numId w:val="26"/>
        </w:numPr>
        <w:shd w:val="clear" w:color="auto" w:fill="FFFFFF"/>
        <w:spacing w:after="0" w:line="240" w:lineRule="auto"/>
        <w:jc w:val="both"/>
        <w:rPr>
          <w:b/>
          <w:bCs/>
          <w:color w:val="000000"/>
        </w:rPr>
      </w:pPr>
      <w:r w:rsidRPr="0043327D">
        <w:t>Madde 4’teki özelliklerde olduğunun,</w:t>
      </w:r>
    </w:p>
    <w:p w:rsidR="00636F0F" w:rsidRPr="001055C2" w:rsidRDefault="00636F0F" w:rsidP="009E06CE">
      <w:pPr>
        <w:pStyle w:val="BodyTextIndent2"/>
        <w:numPr>
          <w:ilvl w:val="0"/>
          <w:numId w:val="26"/>
        </w:numPr>
        <w:shd w:val="clear" w:color="auto" w:fill="FFFFFF"/>
        <w:spacing w:after="0" w:line="240" w:lineRule="auto"/>
        <w:jc w:val="both"/>
        <w:rPr>
          <w:b/>
          <w:bCs/>
          <w:color w:val="000000"/>
        </w:rPr>
      </w:pPr>
      <w:r w:rsidRPr="0043327D">
        <w:t xml:space="preserve">Madde 5’teki muayene ve deneylerin yapılmış ve uygun sonuç alınmış bulunduğunun </w:t>
      </w:r>
    </w:p>
    <w:p w:rsidR="00636F0F" w:rsidRDefault="00636F0F" w:rsidP="009E06CE">
      <w:pPr>
        <w:pStyle w:val="BodyTextIndent2"/>
        <w:shd w:val="clear" w:color="auto" w:fill="FFFFFF"/>
        <w:spacing w:after="0" w:line="240" w:lineRule="auto"/>
        <w:ind w:left="0"/>
        <w:jc w:val="both"/>
      </w:pPr>
      <w:r w:rsidRPr="00D7471F">
        <w:t>belirtilmesi gerekir.</w:t>
      </w:r>
    </w:p>
    <w:p w:rsidR="00636F0F" w:rsidRPr="0043327D" w:rsidRDefault="00636F0F" w:rsidP="009E06CE">
      <w:pPr>
        <w:pStyle w:val="BodyTextIndent2"/>
        <w:shd w:val="clear" w:color="auto" w:fill="FFFFFF"/>
        <w:spacing w:after="0" w:line="240" w:lineRule="auto"/>
        <w:ind w:left="0"/>
        <w:jc w:val="both"/>
        <w:rPr>
          <w:b/>
          <w:bCs/>
          <w:color w:val="000000"/>
        </w:rPr>
      </w:pPr>
    </w:p>
    <w:p w:rsidR="00636F0F" w:rsidRPr="00BB073F" w:rsidRDefault="00636F0F" w:rsidP="009858F1">
      <w:pPr>
        <w:ind w:left="705" w:hanging="705"/>
        <w:jc w:val="both"/>
      </w:pPr>
      <w:r w:rsidRPr="00346542">
        <w:rPr>
          <w:b/>
          <w:bCs/>
          <w:color w:val="000000"/>
          <w:w w:val="107"/>
        </w:rPr>
        <w:t>Not -</w:t>
      </w:r>
      <w:r>
        <w:rPr>
          <w:b/>
          <w:bCs/>
          <w:color w:val="000000"/>
          <w:w w:val="107"/>
        </w:rPr>
        <w:tab/>
      </w:r>
      <w:r w:rsidRPr="00271EF0">
        <w:t>Bu standar</w:t>
      </w:r>
      <w:r>
        <w:t>dd</w:t>
      </w:r>
      <w:r w:rsidRPr="00271EF0">
        <w:t>a yer almayan hususlarda 5996 sayılı Veteriner Hizmetleri, Bitki Sağlığı, Gıda ve Yem Kanunu hükümlerine ve bu Kanuna dayanılarak yayımlanan yem mevzuatına göre işlem yapılır.</w:t>
      </w:r>
    </w:p>
    <w:p w:rsidR="00636F0F" w:rsidRPr="004666AB" w:rsidRDefault="00636F0F" w:rsidP="00323A77">
      <w:pPr>
        <w:jc w:val="both"/>
        <w:rPr>
          <w:lang w:eastAsia="en-US"/>
        </w:rPr>
      </w:pPr>
    </w:p>
    <w:p w:rsidR="00636F0F" w:rsidRPr="00CE1320" w:rsidRDefault="00636F0F" w:rsidP="00B64CD8">
      <w:pPr>
        <w:pStyle w:val="Heading1"/>
        <w:jc w:val="center"/>
      </w:pPr>
      <w:bookmarkStart w:id="171" w:name="_Toc25858064"/>
      <w:bookmarkStart w:id="172" w:name="_Toc117572523"/>
      <w:bookmarkStart w:id="173" w:name="_Toc118382069"/>
      <w:bookmarkStart w:id="174" w:name="_Toc127692982"/>
      <w:bookmarkStart w:id="175" w:name="_Toc128298361"/>
      <w:bookmarkStart w:id="176" w:name="_Toc134264725"/>
      <w:bookmarkStart w:id="177" w:name="_Toc159849920"/>
      <w:bookmarkStart w:id="178" w:name="_Toc160424981"/>
      <w:bookmarkStart w:id="179" w:name="_Toc161482561"/>
      <w:bookmarkStart w:id="180" w:name="_Toc162065322"/>
      <w:bookmarkStart w:id="181" w:name="_Toc184575206"/>
      <w:bookmarkStart w:id="182" w:name="_Toc187124037"/>
      <w:bookmarkStart w:id="183" w:name="_Toc187124125"/>
      <w:bookmarkStart w:id="184" w:name="_Toc187124507"/>
      <w:bookmarkStart w:id="185" w:name="_Toc264913523"/>
      <w:bookmarkStart w:id="186" w:name="_Toc266447957"/>
      <w:bookmarkEnd w:id="112"/>
      <w:bookmarkEnd w:id="113"/>
      <w:bookmarkEnd w:id="114"/>
      <w:bookmarkEnd w:id="115"/>
      <w:bookmarkEnd w:id="116"/>
      <w:bookmarkEnd w:id="117"/>
      <w:r>
        <w:br w:type="page"/>
      </w:r>
      <w:bookmarkStart w:id="187" w:name="_Toc383600199"/>
      <w:bookmarkStart w:id="188" w:name="_Toc386095508"/>
      <w:r w:rsidRPr="00CE1320">
        <w:t>Yararlanılan</w:t>
      </w:r>
      <w:r>
        <w:t xml:space="preserve"> </w:t>
      </w:r>
      <w:r w:rsidRPr="00CE1320">
        <w:t>kaynaklar</w:t>
      </w:r>
      <w:bookmarkEnd w:id="171"/>
      <w:bookmarkEnd w:id="187"/>
      <w:bookmarkEnd w:id="188"/>
    </w:p>
    <w:p w:rsidR="00636F0F" w:rsidRDefault="00636F0F" w:rsidP="00B64CD8">
      <w:pPr>
        <w:jc w:val="center"/>
      </w:pPr>
    </w:p>
    <w:p w:rsidR="00636F0F" w:rsidRPr="00BB073F" w:rsidRDefault="00636F0F" w:rsidP="00B64CD8">
      <w:pPr>
        <w:jc w:val="center"/>
      </w:pPr>
    </w:p>
    <w:p w:rsidR="00636F0F" w:rsidRPr="00772C62" w:rsidRDefault="00636F0F" w:rsidP="00442DF8">
      <w:pPr>
        <w:pStyle w:val="ListParagraph"/>
        <w:numPr>
          <w:ilvl w:val="0"/>
          <w:numId w:val="35"/>
        </w:numPr>
        <w:ind w:left="0"/>
        <w:jc w:val="both"/>
      </w:pPr>
      <w:bookmarkStart w:id="189" w:name="_Toc494100341"/>
      <w:bookmarkStart w:id="190" w:name="_Toc512702203"/>
      <w:bookmarkStart w:id="191" w:name="_Toc515349322"/>
      <w:bookmarkStart w:id="192" w:name="_Toc517688583"/>
      <w:bookmarkStart w:id="193" w:name="_Toc517772090"/>
      <w:bookmarkStart w:id="194" w:name="_Toc519619821"/>
      <w:r w:rsidRPr="00017C18">
        <w:t>Yemlerin Piyasaya Arzı ve Kullanımı Hakkında Yö</w:t>
      </w:r>
      <w:r w:rsidRPr="00744F93">
        <w:t>netmelik, Gıda Tarım ve Hayvancılık Bakanlığı, Ankara, 2011</w:t>
      </w:r>
    </w:p>
    <w:p w:rsidR="00636F0F" w:rsidRPr="00017C18" w:rsidRDefault="00636F0F" w:rsidP="00442DF8">
      <w:pPr>
        <w:pStyle w:val="ListParagraph"/>
        <w:numPr>
          <w:ilvl w:val="0"/>
          <w:numId w:val="35"/>
        </w:numPr>
        <w:ind w:left="0"/>
        <w:jc w:val="both"/>
      </w:pPr>
      <w:r>
        <w:fldChar w:fldCharType="begin"/>
      </w:r>
      <w:r>
        <w:instrText>HYPERLINK "http://www.gkgm.gov.tr/mevzuat/yonetmelik/yemlerin_resmi_kontrolu_numune_alma_analiz_metodlari_yonetmeligi.html"</w:instrText>
      </w:r>
      <w:r>
        <w:fldChar w:fldCharType="separate"/>
      </w:r>
      <w:r w:rsidRPr="00744F93">
        <w:rPr>
          <w:rStyle w:val="Hyperlink"/>
          <w:rFonts w:cs="Arial"/>
          <w:color w:val="auto"/>
          <w:u w:val="none"/>
        </w:rPr>
        <w:t>Yemlerin Resmi Kontrolü İçin Numune Alma ve Analiz Metotlarına Dair Yönetmeli</w:t>
      </w:r>
      <w:r>
        <w:fldChar w:fldCharType="end"/>
      </w:r>
      <w:r w:rsidRPr="00017C18">
        <w:t>ği, Gıda Tarım ve Hayvancılık Bakanlığı, Ankara, 2011</w:t>
      </w:r>
    </w:p>
    <w:p w:rsidR="00636F0F" w:rsidRPr="00CD68E6" w:rsidRDefault="00636F0F" w:rsidP="00442DF8">
      <w:pPr>
        <w:pStyle w:val="ListParagraph"/>
        <w:numPr>
          <w:ilvl w:val="0"/>
          <w:numId w:val="35"/>
        </w:numPr>
        <w:ind w:left="0"/>
      </w:pPr>
      <w:r w:rsidRPr="00CD68E6">
        <w:t>2005/3 No.lu Yemlerde İstenmeyen Maddeler Hakkında Tebliği, Tarım ve Köyişleri Bakanlığı, Ankara, 2005</w:t>
      </w:r>
    </w:p>
    <w:p w:rsidR="00636F0F" w:rsidRPr="00CD68E6" w:rsidRDefault="00636F0F" w:rsidP="00442DF8">
      <w:pPr>
        <w:pStyle w:val="ListParagraph"/>
        <w:numPr>
          <w:ilvl w:val="0"/>
          <w:numId w:val="35"/>
        </w:numPr>
        <w:ind w:left="0"/>
      </w:pPr>
      <w:r w:rsidRPr="00CD68E6">
        <w:t>M.E ve Ark, Feed and Nutrition U.S.A. 1990</w:t>
      </w:r>
    </w:p>
    <w:p w:rsidR="00636F0F" w:rsidRPr="00CD68E6" w:rsidRDefault="00636F0F" w:rsidP="00442DF8">
      <w:pPr>
        <w:pStyle w:val="ListParagraph"/>
        <w:numPr>
          <w:ilvl w:val="0"/>
          <w:numId w:val="35"/>
        </w:numPr>
        <w:ind w:left="0"/>
      </w:pPr>
      <w:r w:rsidRPr="00CD68E6">
        <w:t>Yemler ve Hayvan Besleme A.Ü. Ziraat Fakültesi, 1984</w:t>
      </w:r>
    </w:p>
    <w:p w:rsidR="00636F0F" w:rsidRPr="00CD68E6" w:rsidRDefault="00636F0F" w:rsidP="00442DF8">
      <w:pPr>
        <w:ind w:hanging="284"/>
      </w:pPr>
    </w:p>
    <w:bookmarkEnd w:id="189"/>
    <w:bookmarkEnd w:id="190"/>
    <w:bookmarkEnd w:id="191"/>
    <w:bookmarkEnd w:id="192"/>
    <w:bookmarkEnd w:id="193"/>
    <w:bookmarkEnd w:id="194"/>
    <w:p w:rsidR="00636F0F" w:rsidRPr="009858F1" w:rsidRDefault="00636F0F" w:rsidP="009858F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rsidR="00636F0F" w:rsidRDefault="00636F0F" w:rsidP="007069F0">
      <w:pPr>
        <w:pStyle w:val="BodyTextIndent2"/>
        <w:tabs>
          <w:tab w:val="left" w:pos="270"/>
          <w:tab w:val="left" w:pos="426"/>
        </w:tabs>
        <w:spacing w:after="0" w:line="240" w:lineRule="auto"/>
        <w:ind w:left="0"/>
        <w:jc w:val="both"/>
      </w:pPr>
    </w:p>
    <w:sectPr w:rsidR="00636F0F" w:rsidSect="00636F0F">
      <w:headerReference w:type="even" r:id="rId15"/>
      <w:headerReference w:type="default" r:id="rId16"/>
      <w:footerReference w:type="even" r:id="rId17"/>
      <w:footerReference w:type="default" r:id="rId18"/>
      <w:pgSz w:w="11906" w:h="16838" w:code="9"/>
      <w:pgMar w:top="1418" w:right="1134" w:bottom="1134" w:left="1134" w:header="851" w:footer="851" w:gutter="0"/>
      <w:pgNumType w:start="1"/>
      <w:cols w:space="708"/>
      <w:rtlGutter/>
      <w:docGrid w:linePitch="360"/>
      <w:sectPrChange w:id="195" w:author="fundaa" w:date="2014-11-05T14:58:00Z">
        <w:sectPr w:rsidR="00636F0F" w:rsidSect="00636F0F">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F0F" w:rsidRDefault="00636F0F">
      <w:r>
        <w:separator/>
      </w:r>
    </w:p>
  </w:endnote>
  <w:endnote w:type="continuationSeparator" w:id="0">
    <w:p w:rsidR="00636F0F" w:rsidRDefault="00636F0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GVKMVU+RyuminPro-Bold">
    <w:altName w:val="Times New Roman"/>
    <w:panose1 w:val="00000000000000000000"/>
    <w:charset w:val="00"/>
    <w:family w:val="roman"/>
    <w:notTrueType/>
    <w:pitch w:val="default"/>
    <w:sig w:usb0="00000003" w:usb1="00000000" w:usb2="00000000" w:usb3="00000000" w:csb0="00000001"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8C22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8C2259">
    <w:pPr>
      <w:pStyle w:val="Footer"/>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8C2259">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8</w:t>
    </w:r>
    <w:r>
      <w:rPr>
        <w:rStyle w:val="PageNumber"/>
        <w:rFonts w:cs="Arial"/>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8C2259">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9</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F0F" w:rsidRDefault="00636F0F">
      <w:r>
        <w:separator/>
      </w:r>
    </w:p>
  </w:footnote>
  <w:footnote w:type="continuationSeparator" w:id="0">
    <w:p w:rsidR="00636F0F" w:rsidRDefault="00636F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8C2259">
    <w:pPr>
      <w:pStyle w:val="Header"/>
      <w:pBdr>
        <w:bottom w:val="single" w:sz="4" w:space="1" w:color="auto"/>
      </w:pBdr>
      <w:tabs>
        <w:tab w:val="clear" w:pos="9072"/>
        <w:tab w:val="right" w:pos="9639"/>
      </w:tabs>
    </w:pPr>
    <w:r>
      <w:t>ICS 65.120</w:t>
    </w:r>
    <w:r>
      <w:tab/>
    </w:r>
    <w:r w:rsidRPr="003919EA">
      <w:t xml:space="preserve">TÜRK STANDARDI </w:t>
    </w:r>
    <w:r>
      <w:t>TASARISI</w:t>
    </w:r>
    <w:r>
      <w:tab/>
      <w:t>tst 10436/Revizyon</w:t>
    </w:r>
  </w:p>
  <w:p w:rsidR="00636F0F" w:rsidRPr="00DF2760" w:rsidRDefault="00636F0F" w:rsidP="008C22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9858F1">
    <w:pPr>
      <w:pStyle w:val="Header"/>
      <w:pBdr>
        <w:bottom w:val="single" w:sz="4" w:space="1" w:color="auto"/>
      </w:pBdr>
      <w:tabs>
        <w:tab w:val="clear" w:pos="9072"/>
        <w:tab w:val="right" w:pos="9639"/>
      </w:tabs>
    </w:pPr>
    <w:r>
      <w:t>ICS 65.120</w:t>
    </w:r>
    <w:r>
      <w:tab/>
    </w:r>
    <w:r w:rsidRPr="003919EA">
      <w:t xml:space="preserve">TÜRK STANDARDI </w:t>
    </w:r>
    <w:r>
      <w:t>TASARISI</w:t>
    </w:r>
    <w:r>
      <w:tab/>
      <w:t>tst 10436/Revizyon</w:t>
    </w:r>
  </w:p>
  <w:p w:rsidR="00636F0F" w:rsidRPr="00DF2760" w:rsidRDefault="00636F0F" w:rsidP="008C22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9858F1">
    <w:pPr>
      <w:pStyle w:val="Header"/>
      <w:pBdr>
        <w:bottom w:val="single" w:sz="4" w:space="1" w:color="auto"/>
      </w:pBdr>
      <w:tabs>
        <w:tab w:val="clear" w:pos="9072"/>
        <w:tab w:val="right" w:pos="9639"/>
      </w:tabs>
    </w:pPr>
    <w:r>
      <w:t>ICS 65.120</w:t>
    </w:r>
    <w:r>
      <w:tab/>
    </w:r>
    <w:r w:rsidRPr="003919EA">
      <w:t xml:space="preserve">TÜRK STANDARDI </w:t>
    </w:r>
    <w:r>
      <w:t>TASARISI</w:t>
    </w:r>
    <w:r>
      <w:tab/>
      <w:t>tst 10436/Revizyon</w:t>
    </w:r>
  </w:p>
  <w:p w:rsidR="00636F0F" w:rsidRPr="00F21C9C" w:rsidRDefault="00636F0F" w:rsidP="008C225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F0F" w:rsidRDefault="00636F0F" w:rsidP="009858F1">
    <w:pPr>
      <w:pStyle w:val="Header"/>
      <w:pBdr>
        <w:bottom w:val="single" w:sz="4" w:space="1" w:color="auto"/>
      </w:pBdr>
      <w:tabs>
        <w:tab w:val="clear" w:pos="9072"/>
        <w:tab w:val="right" w:pos="9639"/>
      </w:tabs>
    </w:pPr>
    <w:r>
      <w:t>ICS 65.120</w:t>
    </w:r>
    <w:r>
      <w:tab/>
    </w:r>
    <w:r w:rsidRPr="003919EA">
      <w:t xml:space="preserve">TÜRK STANDARDI </w:t>
    </w:r>
    <w:r>
      <w:t>TASARISI</w:t>
    </w:r>
    <w:r>
      <w:tab/>
      <w:t>tst 10436/Revizyon</w:t>
    </w:r>
  </w:p>
  <w:p w:rsidR="00636F0F" w:rsidRPr="00F21C9C" w:rsidRDefault="00636F0F" w:rsidP="008C22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11A15"/>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BA259BD"/>
    <w:multiLevelType w:val="hybridMultilevel"/>
    <w:tmpl w:val="2666A0B6"/>
    <w:lvl w:ilvl="0" w:tplc="54941872">
      <w:numFmt w:val="bullet"/>
      <w:lvlText w:val="-"/>
      <w:lvlJc w:val="left"/>
      <w:pPr>
        <w:ind w:left="720" w:hanging="360"/>
      </w:pPr>
      <w:rPr>
        <w:rFonts w:ascii="Arial" w:eastAsia="Times New Roman" w:hAnsi="Arial" w:hint="default"/>
        <w:color w:val="00000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9">
    <w:nsid w:val="1BF122E4"/>
    <w:multiLevelType w:val="hybridMultilevel"/>
    <w:tmpl w:val="8112061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nsid w:val="28FB5F42"/>
    <w:multiLevelType w:val="hybridMultilevel"/>
    <w:tmpl w:val="1BCE1580"/>
    <w:lvl w:ilvl="0" w:tplc="7F36A436">
      <w:start w:val="2"/>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E4E6867"/>
    <w:multiLevelType w:val="hybridMultilevel"/>
    <w:tmpl w:val="ADF07ED6"/>
    <w:lvl w:ilvl="0" w:tplc="1C203F10">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6">
    <w:nsid w:val="442A4F1A"/>
    <w:multiLevelType w:val="hybridMultilevel"/>
    <w:tmpl w:val="E084DEBA"/>
    <w:lvl w:ilvl="0" w:tplc="52E6B506">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7">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8">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5C270315"/>
    <w:multiLevelType w:val="hybridMultilevel"/>
    <w:tmpl w:val="0EC2A4B8"/>
    <w:lvl w:ilvl="0" w:tplc="22C06430">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4">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8">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9">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D405B27"/>
    <w:multiLevelType w:val="hybridMultilevel"/>
    <w:tmpl w:val="78F822C0"/>
    <w:lvl w:ilvl="0" w:tplc="C6404092">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E6824AB"/>
    <w:multiLevelType w:val="hybridMultilevel"/>
    <w:tmpl w:val="972033D8"/>
    <w:lvl w:ilvl="0" w:tplc="4078AE84">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3"/>
  </w:num>
  <w:num w:numId="2">
    <w:abstractNumId w:val="33"/>
  </w:num>
  <w:num w:numId="3">
    <w:abstractNumId w:val="20"/>
  </w:num>
  <w:num w:numId="4">
    <w:abstractNumId w:val="6"/>
  </w:num>
  <w:num w:numId="5">
    <w:abstractNumId w:val="24"/>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4"/>
  </w:num>
  <w:num w:numId="8">
    <w:abstractNumId w:val="17"/>
  </w:num>
  <w:num w:numId="9">
    <w:abstractNumId w:val="19"/>
  </w:num>
  <w:num w:numId="10">
    <w:abstractNumId w:val="7"/>
  </w:num>
  <w:num w:numId="11">
    <w:abstractNumId w:val="26"/>
  </w:num>
  <w:num w:numId="12">
    <w:abstractNumId w:val="25"/>
  </w:num>
  <w:num w:numId="13">
    <w:abstractNumId w:val="5"/>
  </w:num>
  <w:num w:numId="14">
    <w:abstractNumId w:val="2"/>
  </w:num>
  <w:num w:numId="15">
    <w:abstractNumId w:val="27"/>
  </w:num>
  <w:num w:numId="16">
    <w:abstractNumId w:val="32"/>
  </w:num>
  <w:num w:numId="17">
    <w:abstractNumId w:val="30"/>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8"/>
  </w:num>
  <w:num w:numId="20">
    <w:abstractNumId w:val="22"/>
  </w:num>
  <w:num w:numId="21">
    <w:abstractNumId w:val="28"/>
  </w:num>
  <w:num w:numId="22">
    <w:abstractNumId w:val="21"/>
  </w:num>
  <w:num w:numId="23">
    <w:abstractNumId w:val="11"/>
  </w:num>
  <w:num w:numId="24">
    <w:abstractNumId w:val="15"/>
  </w:num>
  <w:num w:numId="25">
    <w:abstractNumId w:val="29"/>
  </w:num>
  <w:num w:numId="26">
    <w:abstractNumId w:val="12"/>
  </w:num>
  <w:num w:numId="27">
    <w:abstractNumId w:val="3"/>
  </w:num>
  <w:num w:numId="28">
    <w:abstractNumId w:val="34"/>
  </w:num>
  <w:num w:numId="29">
    <w:abstractNumId w:val="1"/>
  </w:num>
  <w:num w:numId="30">
    <w:abstractNumId w:val="14"/>
  </w:num>
  <w:num w:numId="31">
    <w:abstractNumId w:val="16"/>
  </w:num>
  <w:num w:numId="32">
    <w:abstractNumId w:val="8"/>
  </w:num>
  <w:num w:numId="33">
    <w:abstractNumId w:val="9"/>
  </w:num>
  <w:num w:numId="34">
    <w:abstractNumId w:val="23"/>
  </w:num>
  <w:num w:numId="35">
    <w:abstractNumId w:val="31"/>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evenAndOddHeader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04478"/>
    <w:rsid w:val="00007454"/>
    <w:rsid w:val="0001279F"/>
    <w:rsid w:val="00014867"/>
    <w:rsid w:val="0001595B"/>
    <w:rsid w:val="00016FE6"/>
    <w:rsid w:val="00017293"/>
    <w:rsid w:val="00017C18"/>
    <w:rsid w:val="00025E47"/>
    <w:rsid w:val="00034FEF"/>
    <w:rsid w:val="00036636"/>
    <w:rsid w:val="00036D7F"/>
    <w:rsid w:val="00043B9A"/>
    <w:rsid w:val="00043DB1"/>
    <w:rsid w:val="00052A25"/>
    <w:rsid w:val="0006608A"/>
    <w:rsid w:val="00067B25"/>
    <w:rsid w:val="000738CD"/>
    <w:rsid w:val="00076793"/>
    <w:rsid w:val="00077234"/>
    <w:rsid w:val="00077445"/>
    <w:rsid w:val="000840DA"/>
    <w:rsid w:val="00086220"/>
    <w:rsid w:val="00091244"/>
    <w:rsid w:val="000977BE"/>
    <w:rsid w:val="000A6B1C"/>
    <w:rsid w:val="000A7AC9"/>
    <w:rsid w:val="000A7BC6"/>
    <w:rsid w:val="000B7A9E"/>
    <w:rsid w:val="000C08A1"/>
    <w:rsid w:val="000C0FE0"/>
    <w:rsid w:val="000C77E2"/>
    <w:rsid w:val="000D7152"/>
    <w:rsid w:val="000E3C43"/>
    <w:rsid w:val="000E3D17"/>
    <w:rsid w:val="000E7894"/>
    <w:rsid w:val="000E7F8C"/>
    <w:rsid w:val="000F1F25"/>
    <w:rsid w:val="000F3E0E"/>
    <w:rsid w:val="00103F13"/>
    <w:rsid w:val="00104DC9"/>
    <w:rsid w:val="001055C2"/>
    <w:rsid w:val="00120543"/>
    <w:rsid w:val="00122D69"/>
    <w:rsid w:val="00125358"/>
    <w:rsid w:val="001427DF"/>
    <w:rsid w:val="00145579"/>
    <w:rsid w:val="00150E03"/>
    <w:rsid w:val="00163812"/>
    <w:rsid w:val="00163938"/>
    <w:rsid w:val="001717C1"/>
    <w:rsid w:val="0017427C"/>
    <w:rsid w:val="001825D3"/>
    <w:rsid w:val="001959A7"/>
    <w:rsid w:val="0019720D"/>
    <w:rsid w:val="001A29A3"/>
    <w:rsid w:val="001A2B1C"/>
    <w:rsid w:val="001A39E6"/>
    <w:rsid w:val="001A3CFC"/>
    <w:rsid w:val="001A4C10"/>
    <w:rsid w:val="001A752C"/>
    <w:rsid w:val="001B2C97"/>
    <w:rsid w:val="001B7973"/>
    <w:rsid w:val="001C1A1F"/>
    <w:rsid w:val="001C1FF1"/>
    <w:rsid w:val="001C49BC"/>
    <w:rsid w:val="001D4B3E"/>
    <w:rsid w:val="001E1079"/>
    <w:rsid w:val="001E123F"/>
    <w:rsid w:val="001E26B0"/>
    <w:rsid w:val="001E2EF1"/>
    <w:rsid w:val="001F170F"/>
    <w:rsid w:val="001F3D45"/>
    <w:rsid w:val="0020518D"/>
    <w:rsid w:val="00206B1F"/>
    <w:rsid w:val="002130AE"/>
    <w:rsid w:val="0021388E"/>
    <w:rsid w:val="002138C4"/>
    <w:rsid w:val="002147B2"/>
    <w:rsid w:val="00227F67"/>
    <w:rsid w:val="00230611"/>
    <w:rsid w:val="00244075"/>
    <w:rsid w:val="00253C94"/>
    <w:rsid w:val="00254ADB"/>
    <w:rsid w:val="00263BC0"/>
    <w:rsid w:val="00271EF0"/>
    <w:rsid w:val="00272C72"/>
    <w:rsid w:val="00272F10"/>
    <w:rsid w:val="0027330C"/>
    <w:rsid w:val="00277472"/>
    <w:rsid w:val="00282413"/>
    <w:rsid w:val="0028424E"/>
    <w:rsid w:val="00290BE7"/>
    <w:rsid w:val="00292E25"/>
    <w:rsid w:val="0029783A"/>
    <w:rsid w:val="002A0198"/>
    <w:rsid w:val="002A225F"/>
    <w:rsid w:val="002A37F3"/>
    <w:rsid w:val="002A5A61"/>
    <w:rsid w:val="002A7DA6"/>
    <w:rsid w:val="002B09C8"/>
    <w:rsid w:val="002C1D67"/>
    <w:rsid w:val="002C4726"/>
    <w:rsid w:val="002D0E35"/>
    <w:rsid w:val="002E17AF"/>
    <w:rsid w:val="002E24CF"/>
    <w:rsid w:val="002E53B2"/>
    <w:rsid w:val="002E7F35"/>
    <w:rsid w:val="002F2028"/>
    <w:rsid w:val="002F270A"/>
    <w:rsid w:val="00300CB0"/>
    <w:rsid w:val="00302D42"/>
    <w:rsid w:val="00307A62"/>
    <w:rsid w:val="0031282C"/>
    <w:rsid w:val="0031636A"/>
    <w:rsid w:val="00321485"/>
    <w:rsid w:val="003232E0"/>
    <w:rsid w:val="00323A77"/>
    <w:rsid w:val="00327407"/>
    <w:rsid w:val="00335A69"/>
    <w:rsid w:val="003379CB"/>
    <w:rsid w:val="0034369C"/>
    <w:rsid w:val="003464E0"/>
    <w:rsid w:val="00346542"/>
    <w:rsid w:val="0035051A"/>
    <w:rsid w:val="003519D8"/>
    <w:rsid w:val="00357403"/>
    <w:rsid w:val="003769AA"/>
    <w:rsid w:val="00377629"/>
    <w:rsid w:val="003779A3"/>
    <w:rsid w:val="00380811"/>
    <w:rsid w:val="0038450D"/>
    <w:rsid w:val="003901B5"/>
    <w:rsid w:val="00390EC7"/>
    <w:rsid w:val="003919EA"/>
    <w:rsid w:val="0039282B"/>
    <w:rsid w:val="00397C42"/>
    <w:rsid w:val="003A2F9B"/>
    <w:rsid w:val="003A390B"/>
    <w:rsid w:val="003B1DFE"/>
    <w:rsid w:val="003B304B"/>
    <w:rsid w:val="003B401A"/>
    <w:rsid w:val="003B6240"/>
    <w:rsid w:val="003B6CD2"/>
    <w:rsid w:val="003C42A1"/>
    <w:rsid w:val="003C6950"/>
    <w:rsid w:val="003C781C"/>
    <w:rsid w:val="003D01AD"/>
    <w:rsid w:val="003D1052"/>
    <w:rsid w:val="003D4F7E"/>
    <w:rsid w:val="003E3DF7"/>
    <w:rsid w:val="003E5EBB"/>
    <w:rsid w:val="003F0E6D"/>
    <w:rsid w:val="003F1270"/>
    <w:rsid w:val="003F6585"/>
    <w:rsid w:val="00404CBF"/>
    <w:rsid w:val="004107E4"/>
    <w:rsid w:val="0041363F"/>
    <w:rsid w:val="00413A74"/>
    <w:rsid w:val="00414EAE"/>
    <w:rsid w:val="004204DF"/>
    <w:rsid w:val="0042176A"/>
    <w:rsid w:val="00421891"/>
    <w:rsid w:val="004309F2"/>
    <w:rsid w:val="00430AEF"/>
    <w:rsid w:val="00432893"/>
    <w:rsid w:val="0043327D"/>
    <w:rsid w:val="004355E5"/>
    <w:rsid w:val="00442DF8"/>
    <w:rsid w:val="004443FF"/>
    <w:rsid w:val="0044498E"/>
    <w:rsid w:val="00446675"/>
    <w:rsid w:val="004476D1"/>
    <w:rsid w:val="00457008"/>
    <w:rsid w:val="0046375C"/>
    <w:rsid w:val="004666AB"/>
    <w:rsid w:val="00466A25"/>
    <w:rsid w:val="00472353"/>
    <w:rsid w:val="00474842"/>
    <w:rsid w:val="00474DA6"/>
    <w:rsid w:val="00480107"/>
    <w:rsid w:val="004A038C"/>
    <w:rsid w:val="004B3B83"/>
    <w:rsid w:val="004B3FB6"/>
    <w:rsid w:val="004C34CD"/>
    <w:rsid w:val="004C6752"/>
    <w:rsid w:val="004D240F"/>
    <w:rsid w:val="004D3150"/>
    <w:rsid w:val="004D4888"/>
    <w:rsid w:val="004D639F"/>
    <w:rsid w:val="004E20B9"/>
    <w:rsid w:val="004E4A52"/>
    <w:rsid w:val="004F0C89"/>
    <w:rsid w:val="004F2667"/>
    <w:rsid w:val="004F30E1"/>
    <w:rsid w:val="004F4870"/>
    <w:rsid w:val="0050238C"/>
    <w:rsid w:val="00502E6B"/>
    <w:rsid w:val="0050731F"/>
    <w:rsid w:val="0051458A"/>
    <w:rsid w:val="005169BA"/>
    <w:rsid w:val="005207E9"/>
    <w:rsid w:val="00520822"/>
    <w:rsid w:val="00523474"/>
    <w:rsid w:val="00532B47"/>
    <w:rsid w:val="00541645"/>
    <w:rsid w:val="00541C6E"/>
    <w:rsid w:val="00546BEC"/>
    <w:rsid w:val="00553568"/>
    <w:rsid w:val="00553B6D"/>
    <w:rsid w:val="00555D94"/>
    <w:rsid w:val="0055716C"/>
    <w:rsid w:val="00557C3F"/>
    <w:rsid w:val="005610B8"/>
    <w:rsid w:val="00561534"/>
    <w:rsid w:val="005630A5"/>
    <w:rsid w:val="00564021"/>
    <w:rsid w:val="005653A1"/>
    <w:rsid w:val="005662B0"/>
    <w:rsid w:val="00571927"/>
    <w:rsid w:val="005752E6"/>
    <w:rsid w:val="00576E17"/>
    <w:rsid w:val="00576FFF"/>
    <w:rsid w:val="00582928"/>
    <w:rsid w:val="00590CA7"/>
    <w:rsid w:val="00596B1C"/>
    <w:rsid w:val="005A042E"/>
    <w:rsid w:val="005A73A2"/>
    <w:rsid w:val="005B4812"/>
    <w:rsid w:val="005B6D8E"/>
    <w:rsid w:val="005B711B"/>
    <w:rsid w:val="005E02F3"/>
    <w:rsid w:val="005E528D"/>
    <w:rsid w:val="005F3294"/>
    <w:rsid w:val="005F52FF"/>
    <w:rsid w:val="00600A39"/>
    <w:rsid w:val="00601958"/>
    <w:rsid w:val="00610D97"/>
    <w:rsid w:val="00617FC5"/>
    <w:rsid w:val="006200E3"/>
    <w:rsid w:val="00620858"/>
    <w:rsid w:val="00627075"/>
    <w:rsid w:val="006308B5"/>
    <w:rsid w:val="00635C3D"/>
    <w:rsid w:val="00635ECF"/>
    <w:rsid w:val="00636F0F"/>
    <w:rsid w:val="006410E2"/>
    <w:rsid w:val="00652B38"/>
    <w:rsid w:val="00653F46"/>
    <w:rsid w:val="00656952"/>
    <w:rsid w:val="006623A3"/>
    <w:rsid w:val="00664E47"/>
    <w:rsid w:val="00665F64"/>
    <w:rsid w:val="006679D4"/>
    <w:rsid w:val="00667A03"/>
    <w:rsid w:val="00672A5B"/>
    <w:rsid w:val="00675BCD"/>
    <w:rsid w:val="006870BF"/>
    <w:rsid w:val="00687F54"/>
    <w:rsid w:val="006949A0"/>
    <w:rsid w:val="00694B5C"/>
    <w:rsid w:val="00695AEB"/>
    <w:rsid w:val="00695C06"/>
    <w:rsid w:val="0069603B"/>
    <w:rsid w:val="006A5692"/>
    <w:rsid w:val="006A674D"/>
    <w:rsid w:val="006A7915"/>
    <w:rsid w:val="006C017A"/>
    <w:rsid w:val="006C3F02"/>
    <w:rsid w:val="006D0F6D"/>
    <w:rsid w:val="006D22F4"/>
    <w:rsid w:val="006D4025"/>
    <w:rsid w:val="006D7681"/>
    <w:rsid w:val="006E7829"/>
    <w:rsid w:val="006F28C4"/>
    <w:rsid w:val="006F540C"/>
    <w:rsid w:val="00700148"/>
    <w:rsid w:val="00702E92"/>
    <w:rsid w:val="00702F8E"/>
    <w:rsid w:val="00704088"/>
    <w:rsid w:val="007069F0"/>
    <w:rsid w:val="00711E12"/>
    <w:rsid w:val="007173AB"/>
    <w:rsid w:val="00721DD6"/>
    <w:rsid w:val="00724388"/>
    <w:rsid w:val="00724FEF"/>
    <w:rsid w:val="0072651B"/>
    <w:rsid w:val="007267E3"/>
    <w:rsid w:val="00727AAA"/>
    <w:rsid w:val="00730629"/>
    <w:rsid w:val="00733E77"/>
    <w:rsid w:val="007428DE"/>
    <w:rsid w:val="00744F93"/>
    <w:rsid w:val="00746C99"/>
    <w:rsid w:val="00756A4B"/>
    <w:rsid w:val="00757D84"/>
    <w:rsid w:val="00762D47"/>
    <w:rsid w:val="0076397D"/>
    <w:rsid w:val="007644E9"/>
    <w:rsid w:val="007647ED"/>
    <w:rsid w:val="007650D1"/>
    <w:rsid w:val="0076656D"/>
    <w:rsid w:val="007678A1"/>
    <w:rsid w:val="00772C62"/>
    <w:rsid w:val="007742B1"/>
    <w:rsid w:val="007745C6"/>
    <w:rsid w:val="00776608"/>
    <w:rsid w:val="0078257F"/>
    <w:rsid w:val="0078440E"/>
    <w:rsid w:val="00784AB2"/>
    <w:rsid w:val="0079172C"/>
    <w:rsid w:val="00795EF0"/>
    <w:rsid w:val="007965B2"/>
    <w:rsid w:val="007978A7"/>
    <w:rsid w:val="007A6B1C"/>
    <w:rsid w:val="007B01C9"/>
    <w:rsid w:val="007B38E3"/>
    <w:rsid w:val="007B50DA"/>
    <w:rsid w:val="007B658F"/>
    <w:rsid w:val="007B7DFE"/>
    <w:rsid w:val="007C35AC"/>
    <w:rsid w:val="007C550C"/>
    <w:rsid w:val="007F161E"/>
    <w:rsid w:val="007F310F"/>
    <w:rsid w:val="007F5C1D"/>
    <w:rsid w:val="007F7586"/>
    <w:rsid w:val="0080202B"/>
    <w:rsid w:val="00805747"/>
    <w:rsid w:val="00806DE6"/>
    <w:rsid w:val="00816B1B"/>
    <w:rsid w:val="008175C5"/>
    <w:rsid w:val="00824E97"/>
    <w:rsid w:val="008307D9"/>
    <w:rsid w:val="008309BF"/>
    <w:rsid w:val="00834932"/>
    <w:rsid w:val="00837D48"/>
    <w:rsid w:val="008410B9"/>
    <w:rsid w:val="00845B3D"/>
    <w:rsid w:val="008509A7"/>
    <w:rsid w:val="00851FD5"/>
    <w:rsid w:val="00863927"/>
    <w:rsid w:val="00865608"/>
    <w:rsid w:val="00865A24"/>
    <w:rsid w:val="0087230A"/>
    <w:rsid w:val="00873A36"/>
    <w:rsid w:val="00875A4C"/>
    <w:rsid w:val="00881202"/>
    <w:rsid w:val="00894B5A"/>
    <w:rsid w:val="0089546D"/>
    <w:rsid w:val="008A0945"/>
    <w:rsid w:val="008A6ED7"/>
    <w:rsid w:val="008B3445"/>
    <w:rsid w:val="008B4149"/>
    <w:rsid w:val="008B49CE"/>
    <w:rsid w:val="008C2259"/>
    <w:rsid w:val="008D02A3"/>
    <w:rsid w:val="008D1796"/>
    <w:rsid w:val="008D3E45"/>
    <w:rsid w:val="008D4850"/>
    <w:rsid w:val="008D4982"/>
    <w:rsid w:val="008E000F"/>
    <w:rsid w:val="008F4D5C"/>
    <w:rsid w:val="009030A4"/>
    <w:rsid w:val="009034F9"/>
    <w:rsid w:val="00904451"/>
    <w:rsid w:val="00904902"/>
    <w:rsid w:val="00917D1D"/>
    <w:rsid w:val="00936502"/>
    <w:rsid w:val="00936566"/>
    <w:rsid w:val="00942584"/>
    <w:rsid w:val="00942860"/>
    <w:rsid w:val="0094305B"/>
    <w:rsid w:val="0094692C"/>
    <w:rsid w:val="00957BC0"/>
    <w:rsid w:val="009611C0"/>
    <w:rsid w:val="0096307F"/>
    <w:rsid w:val="00964C9A"/>
    <w:rsid w:val="00964FBF"/>
    <w:rsid w:val="00965E55"/>
    <w:rsid w:val="0096601B"/>
    <w:rsid w:val="00967886"/>
    <w:rsid w:val="009717B1"/>
    <w:rsid w:val="00981D3C"/>
    <w:rsid w:val="009825E6"/>
    <w:rsid w:val="009858F1"/>
    <w:rsid w:val="00994393"/>
    <w:rsid w:val="0099564A"/>
    <w:rsid w:val="009A6AED"/>
    <w:rsid w:val="009A75D8"/>
    <w:rsid w:val="009B3644"/>
    <w:rsid w:val="009B66C4"/>
    <w:rsid w:val="009C2C9B"/>
    <w:rsid w:val="009D08CD"/>
    <w:rsid w:val="009E0525"/>
    <w:rsid w:val="009E06CE"/>
    <w:rsid w:val="009E094A"/>
    <w:rsid w:val="009E12C1"/>
    <w:rsid w:val="009E20E7"/>
    <w:rsid w:val="009E2625"/>
    <w:rsid w:val="009E429F"/>
    <w:rsid w:val="009F11C3"/>
    <w:rsid w:val="009F7D31"/>
    <w:rsid w:val="00A02397"/>
    <w:rsid w:val="00A07D62"/>
    <w:rsid w:val="00A11838"/>
    <w:rsid w:val="00A13DA2"/>
    <w:rsid w:val="00A258DE"/>
    <w:rsid w:val="00A25FC1"/>
    <w:rsid w:val="00A26C75"/>
    <w:rsid w:val="00A27BB4"/>
    <w:rsid w:val="00A37830"/>
    <w:rsid w:val="00A40329"/>
    <w:rsid w:val="00A51162"/>
    <w:rsid w:val="00A51EF3"/>
    <w:rsid w:val="00A52028"/>
    <w:rsid w:val="00A606FA"/>
    <w:rsid w:val="00A60CA2"/>
    <w:rsid w:val="00A61221"/>
    <w:rsid w:val="00A62A0A"/>
    <w:rsid w:val="00A63765"/>
    <w:rsid w:val="00A66709"/>
    <w:rsid w:val="00A67B7E"/>
    <w:rsid w:val="00A72EFD"/>
    <w:rsid w:val="00A7514E"/>
    <w:rsid w:val="00A7582E"/>
    <w:rsid w:val="00A75858"/>
    <w:rsid w:val="00A76C8D"/>
    <w:rsid w:val="00A90A7D"/>
    <w:rsid w:val="00A9124A"/>
    <w:rsid w:val="00A959C9"/>
    <w:rsid w:val="00AA076B"/>
    <w:rsid w:val="00AA3304"/>
    <w:rsid w:val="00AA6064"/>
    <w:rsid w:val="00AA675A"/>
    <w:rsid w:val="00AB525E"/>
    <w:rsid w:val="00AC7E26"/>
    <w:rsid w:val="00AD6E2D"/>
    <w:rsid w:val="00AE0B2F"/>
    <w:rsid w:val="00AE5C00"/>
    <w:rsid w:val="00AF1BBB"/>
    <w:rsid w:val="00AF272F"/>
    <w:rsid w:val="00AF32A5"/>
    <w:rsid w:val="00B050C9"/>
    <w:rsid w:val="00B06CC8"/>
    <w:rsid w:val="00B1754D"/>
    <w:rsid w:val="00B216AE"/>
    <w:rsid w:val="00B23939"/>
    <w:rsid w:val="00B260B1"/>
    <w:rsid w:val="00B33BE9"/>
    <w:rsid w:val="00B46410"/>
    <w:rsid w:val="00B5330F"/>
    <w:rsid w:val="00B555D0"/>
    <w:rsid w:val="00B62320"/>
    <w:rsid w:val="00B6234A"/>
    <w:rsid w:val="00B644B6"/>
    <w:rsid w:val="00B64CD8"/>
    <w:rsid w:val="00B712B7"/>
    <w:rsid w:val="00B750E7"/>
    <w:rsid w:val="00B81950"/>
    <w:rsid w:val="00B82D93"/>
    <w:rsid w:val="00B82F32"/>
    <w:rsid w:val="00B839BF"/>
    <w:rsid w:val="00B874F6"/>
    <w:rsid w:val="00B916A1"/>
    <w:rsid w:val="00B91B06"/>
    <w:rsid w:val="00B92542"/>
    <w:rsid w:val="00B9389F"/>
    <w:rsid w:val="00B96EED"/>
    <w:rsid w:val="00BA434C"/>
    <w:rsid w:val="00BA793E"/>
    <w:rsid w:val="00BA7ADB"/>
    <w:rsid w:val="00BB073F"/>
    <w:rsid w:val="00BB0EB9"/>
    <w:rsid w:val="00BB10C9"/>
    <w:rsid w:val="00BB16E1"/>
    <w:rsid w:val="00BB376D"/>
    <w:rsid w:val="00BB3AE6"/>
    <w:rsid w:val="00BB62AE"/>
    <w:rsid w:val="00BB6E92"/>
    <w:rsid w:val="00BC227E"/>
    <w:rsid w:val="00BC3A58"/>
    <w:rsid w:val="00BC4E6E"/>
    <w:rsid w:val="00BC5285"/>
    <w:rsid w:val="00BC62DF"/>
    <w:rsid w:val="00BD0133"/>
    <w:rsid w:val="00BD194F"/>
    <w:rsid w:val="00BD375A"/>
    <w:rsid w:val="00BD75A5"/>
    <w:rsid w:val="00BE0735"/>
    <w:rsid w:val="00BE1F01"/>
    <w:rsid w:val="00BE3D8A"/>
    <w:rsid w:val="00BE6069"/>
    <w:rsid w:val="00BF1160"/>
    <w:rsid w:val="00BF5682"/>
    <w:rsid w:val="00C00102"/>
    <w:rsid w:val="00C042A8"/>
    <w:rsid w:val="00C1275D"/>
    <w:rsid w:val="00C20F86"/>
    <w:rsid w:val="00C22CF2"/>
    <w:rsid w:val="00C22F1F"/>
    <w:rsid w:val="00C26E45"/>
    <w:rsid w:val="00C310F6"/>
    <w:rsid w:val="00C33CB1"/>
    <w:rsid w:val="00C363FB"/>
    <w:rsid w:val="00C36E49"/>
    <w:rsid w:val="00C370EB"/>
    <w:rsid w:val="00C43585"/>
    <w:rsid w:val="00C467C4"/>
    <w:rsid w:val="00C4689E"/>
    <w:rsid w:val="00C478AD"/>
    <w:rsid w:val="00C54477"/>
    <w:rsid w:val="00C5512E"/>
    <w:rsid w:val="00C61A7F"/>
    <w:rsid w:val="00C61E91"/>
    <w:rsid w:val="00C641F8"/>
    <w:rsid w:val="00C67D1C"/>
    <w:rsid w:val="00C7622B"/>
    <w:rsid w:val="00C77B6A"/>
    <w:rsid w:val="00C82500"/>
    <w:rsid w:val="00C82756"/>
    <w:rsid w:val="00C90EE0"/>
    <w:rsid w:val="00C93B8A"/>
    <w:rsid w:val="00C93E17"/>
    <w:rsid w:val="00CA416D"/>
    <w:rsid w:val="00CA439D"/>
    <w:rsid w:val="00CB50E8"/>
    <w:rsid w:val="00CC2722"/>
    <w:rsid w:val="00CC4659"/>
    <w:rsid w:val="00CD3970"/>
    <w:rsid w:val="00CD5471"/>
    <w:rsid w:val="00CD68E6"/>
    <w:rsid w:val="00CD6B63"/>
    <w:rsid w:val="00CE1320"/>
    <w:rsid w:val="00CE1771"/>
    <w:rsid w:val="00CE1BCA"/>
    <w:rsid w:val="00CE7859"/>
    <w:rsid w:val="00CF3B2A"/>
    <w:rsid w:val="00CF63CD"/>
    <w:rsid w:val="00CF7C3E"/>
    <w:rsid w:val="00D0315E"/>
    <w:rsid w:val="00D0385B"/>
    <w:rsid w:val="00D0391B"/>
    <w:rsid w:val="00D10FD3"/>
    <w:rsid w:val="00D174D2"/>
    <w:rsid w:val="00D2256A"/>
    <w:rsid w:val="00D32B9C"/>
    <w:rsid w:val="00D365C9"/>
    <w:rsid w:val="00D37BBD"/>
    <w:rsid w:val="00D44461"/>
    <w:rsid w:val="00D4779D"/>
    <w:rsid w:val="00D50216"/>
    <w:rsid w:val="00D50314"/>
    <w:rsid w:val="00D60204"/>
    <w:rsid w:val="00D61EDF"/>
    <w:rsid w:val="00D63B4C"/>
    <w:rsid w:val="00D71C1D"/>
    <w:rsid w:val="00D7471F"/>
    <w:rsid w:val="00DA0BBE"/>
    <w:rsid w:val="00DA3E7D"/>
    <w:rsid w:val="00DA6113"/>
    <w:rsid w:val="00DA69ED"/>
    <w:rsid w:val="00DB1619"/>
    <w:rsid w:val="00DB27F8"/>
    <w:rsid w:val="00DB5716"/>
    <w:rsid w:val="00DC1858"/>
    <w:rsid w:val="00DC39CB"/>
    <w:rsid w:val="00DD0E85"/>
    <w:rsid w:val="00DD2A61"/>
    <w:rsid w:val="00DD5995"/>
    <w:rsid w:val="00DE3E04"/>
    <w:rsid w:val="00DE4638"/>
    <w:rsid w:val="00DE5717"/>
    <w:rsid w:val="00DE6908"/>
    <w:rsid w:val="00DE6FDE"/>
    <w:rsid w:val="00DE76C6"/>
    <w:rsid w:val="00DF2760"/>
    <w:rsid w:val="00DF6A79"/>
    <w:rsid w:val="00E037A8"/>
    <w:rsid w:val="00E205DB"/>
    <w:rsid w:val="00E246D6"/>
    <w:rsid w:val="00E31D06"/>
    <w:rsid w:val="00E3213C"/>
    <w:rsid w:val="00E32558"/>
    <w:rsid w:val="00E328D0"/>
    <w:rsid w:val="00E32D95"/>
    <w:rsid w:val="00E3685B"/>
    <w:rsid w:val="00E42CCB"/>
    <w:rsid w:val="00E45ABF"/>
    <w:rsid w:val="00E46F6A"/>
    <w:rsid w:val="00E57413"/>
    <w:rsid w:val="00E6232D"/>
    <w:rsid w:val="00E6321D"/>
    <w:rsid w:val="00E6570C"/>
    <w:rsid w:val="00E66D15"/>
    <w:rsid w:val="00E77E0C"/>
    <w:rsid w:val="00E8124E"/>
    <w:rsid w:val="00E83BC1"/>
    <w:rsid w:val="00E84D47"/>
    <w:rsid w:val="00E93BEC"/>
    <w:rsid w:val="00EA26BD"/>
    <w:rsid w:val="00EA4656"/>
    <w:rsid w:val="00EA6CC3"/>
    <w:rsid w:val="00EB5DA3"/>
    <w:rsid w:val="00EC10BE"/>
    <w:rsid w:val="00EC121A"/>
    <w:rsid w:val="00EC77EE"/>
    <w:rsid w:val="00ED056F"/>
    <w:rsid w:val="00ED0FE8"/>
    <w:rsid w:val="00ED1FDD"/>
    <w:rsid w:val="00EE0A94"/>
    <w:rsid w:val="00EE1DC5"/>
    <w:rsid w:val="00EE2EAE"/>
    <w:rsid w:val="00EE5CC4"/>
    <w:rsid w:val="00EF09A9"/>
    <w:rsid w:val="00EF0FD0"/>
    <w:rsid w:val="00EF18F8"/>
    <w:rsid w:val="00EF71AE"/>
    <w:rsid w:val="00F006CE"/>
    <w:rsid w:val="00F01605"/>
    <w:rsid w:val="00F07643"/>
    <w:rsid w:val="00F077F5"/>
    <w:rsid w:val="00F1052B"/>
    <w:rsid w:val="00F12E78"/>
    <w:rsid w:val="00F21C9C"/>
    <w:rsid w:val="00F36034"/>
    <w:rsid w:val="00F361E1"/>
    <w:rsid w:val="00F36910"/>
    <w:rsid w:val="00F374A8"/>
    <w:rsid w:val="00F37796"/>
    <w:rsid w:val="00F41D47"/>
    <w:rsid w:val="00F42802"/>
    <w:rsid w:val="00F42E9D"/>
    <w:rsid w:val="00F517D6"/>
    <w:rsid w:val="00F5464F"/>
    <w:rsid w:val="00F55071"/>
    <w:rsid w:val="00F550D0"/>
    <w:rsid w:val="00F56D58"/>
    <w:rsid w:val="00F56E48"/>
    <w:rsid w:val="00F60A5E"/>
    <w:rsid w:val="00F6369B"/>
    <w:rsid w:val="00F6425F"/>
    <w:rsid w:val="00F65EF1"/>
    <w:rsid w:val="00F716B3"/>
    <w:rsid w:val="00F71702"/>
    <w:rsid w:val="00F718C4"/>
    <w:rsid w:val="00F73B57"/>
    <w:rsid w:val="00F73C97"/>
    <w:rsid w:val="00F75066"/>
    <w:rsid w:val="00F76D81"/>
    <w:rsid w:val="00F81E2E"/>
    <w:rsid w:val="00F8289B"/>
    <w:rsid w:val="00F91346"/>
    <w:rsid w:val="00F94CB8"/>
    <w:rsid w:val="00F97F04"/>
    <w:rsid w:val="00FA062F"/>
    <w:rsid w:val="00FA35F1"/>
    <w:rsid w:val="00FA6552"/>
    <w:rsid w:val="00FA6F8D"/>
    <w:rsid w:val="00FB366C"/>
    <w:rsid w:val="00FB5018"/>
    <w:rsid w:val="00FC428B"/>
    <w:rsid w:val="00FE01F6"/>
    <w:rsid w:val="00FE132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746C99"/>
    <w:pPr>
      <w:tabs>
        <w:tab w:val="right" w:leader="dot" w:pos="9639"/>
      </w:tabs>
      <w:jc w:val="both"/>
    </w:pPr>
    <w:rPr>
      <w:b/>
      <w:bCs/>
      <w:noProof/>
      <w:lang w:val="en-AU"/>
    </w:rPr>
  </w:style>
  <w:style w:type="paragraph" w:styleId="TOC2">
    <w:name w:val="toc 2"/>
    <w:basedOn w:val="Normal"/>
    <w:next w:val="Normal"/>
    <w:autoRedefine/>
    <w:uiPriority w:val="99"/>
    <w:semiHidden/>
    <w:rsid w:val="00746C99"/>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Default">
    <w:name w:val="Default"/>
    <w:uiPriority w:val="99"/>
    <w:rsid w:val="007069F0"/>
    <w:pPr>
      <w:autoSpaceDE w:val="0"/>
      <w:autoSpaceDN w:val="0"/>
      <w:adjustRightInd w:val="0"/>
    </w:pPr>
    <w:rPr>
      <w:rFonts w:ascii="GVKMVU+RyuminPro-Bold" w:hAnsi="GVKMVU+RyuminPro-Bold" w:cs="GVKMVU+RyuminPro-Bold"/>
      <w:color w:val="000000"/>
      <w:sz w:val="24"/>
      <w:szCs w:val="24"/>
      <w:lang w:eastAsia="en-US"/>
    </w:rPr>
  </w:style>
  <w:style w:type="paragraph" w:customStyle="1" w:styleId="3-normalyaz">
    <w:name w:val="3-normalyaz"/>
    <w:basedOn w:val="Normal"/>
    <w:uiPriority w:val="99"/>
    <w:rsid w:val="007C550C"/>
    <w:pPr>
      <w:spacing w:before="100" w:beforeAutospacing="1" w:after="100" w:afterAutospacing="1"/>
    </w:pPr>
    <w:rPr>
      <w:rFonts w:ascii="Times New Roman" w:hAnsi="Times New Roman" w:cs="Times New Roman"/>
      <w:sz w:val="24"/>
      <w:szCs w:val="24"/>
    </w:rPr>
  </w:style>
  <w:style w:type="character" w:customStyle="1" w:styleId="grame">
    <w:name w:val="grame"/>
    <w:basedOn w:val="DefaultParagraphFont"/>
    <w:uiPriority w:val="99"/>
    <w:rsid w:val="007C550C"/>
    <w:rPr>
      <w:rFonts w:cs="Times New Roman"/>
    </w:rPr>
  </w:style>
  <w:style w:type="character" w:customStyle="1" w:styleId="spelle">
    <w:name w:val="spelle"/>
    <w:basedOn w:val="DefaultParagraphFont"/>
    <w:uiPriority w:val="99"/>
    <w:rsid w:val="007C550C"/>
    <w:rPr>
      <w:rFonts w:cs="Times New Roman"/>
    </w:rPr>
  </w:style>
  <w:style w:type="paragraph" w:customStyle="1" w:styleId="3-NormalYaz0">
    <w:name w:val="3-Normal Yazı"/>
    <w:uiPriority w:val="99"/>
    <w:rsid w:val="00BA793E"/>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divs>
    <w:div w:id="632366539">
      <w:marLeft w:val="0"/>
      <w:marRight w:val="0"/>
      <w:marTop w:val="0"/>
      <w:marBottom w:val="0"/>
      <w:divBdr>
        <w:top w:val="none" w:sz="0" w:space="0" w:color="auto"/>
        <w:left w:val="none" w:sz="0" w:space="0" w:color="auto"/>
        <w:bottom w:val="none" w:sz="0" w:space="0" w:color="auto"/>
        <w:right w:val="none" w:sz="0" w:space="0" w:color="auto"/>
      </w:divBdr>
    </w:div>
    <w:div w:id="632366540">
      <w:marLeft w:val="0"/>
      <w:marRight w:val="0"/>
      <w:marTop w:val="0"/>
      <w:marBottom w:val="0"/>
      <w:divBdr>
        <w:top w:val="none" w:sz="0" w:space="0" w:color="auto"/>
        <w:left w:val="none" w:sz="0" w:space="0" w:color="auto"/>
        <w:bottom w:val="none" w:sz="0" w:space="0" w:color="auto"/>
        <w:right w:val="none" w:sz="0" w:space="0" w:color="auto"/>
      </w:divBdr>
    </w:div>
    <w:div w:id="632366541">
      <w:marLeft w:val="0"/>
      <w:marRight w:val="0"/>
      <w:marTop w:val="0"/>
      <w:marBottom w:val="0"/>
      <w:divBdr>
        <w:top w:val="none" w:sz="0" w:space="0" w:color="auto"/>
        <w:left w:val="none" w:sz="0" w:space="0" w:color="auto"/>
        <w:bottom w:val="none" w:sz="0" w:space="0" w:color="auto"/>
        <w:right w:val="none" w:sz="0" w:space="0" w:color="auto"/>
      </w:divBdr>
    </w:div>
    <w:div w:id="632366542">
      <w:marLeft w:val="0"/>
      <w:marRight w:val="0"/>
      <w:marTop w:val="0"/>
      <w:marBottom w:val="0"/>
      <w:divBdr>
        <w:top w:val="none" w:sz="0" w:space="0" w:color="auto"/>
        <w:left w:val="none" w:sz="0" w:space="0" w:color="auto"/>
        <w:bottom w:val="none" w:sz="0" w:space="0" w:color="auto"/>
        <w:right w:val="none" w:sz="0" w:space="0" w:color="auto"/>
      </w:divBdr>
    </w:div>
    <w:div w:id="632366543">
      <w:marLeft w:val="0"/>
      <w:marRight w:val="0"/>
      <w:marTop w:val="0"/>
      <w:marBottom w:val="0"/>
      <w:divBdr>
        <w:top w:val="none" w:sz="0" w:space="0" w:color="auto"/>
        <w:left w:val="none" w:sz="0" w:space="0" w:color="auto"/>
        <w:bottom w:val="none" w:sz="0" w:space="0" w:color="auto"/>
        <w:right w:val="none" w:sz="0" w:space="0" w:color="auto"/>
      </w:divBdr>
    </w:div>
    <w:div w:id="632366544">
      <w:marLeft w:val="0"/>
      <w:marRight w:val="0"/>
      <w:marTop w:val="0"/>
      <w:marBottom w:val="0"/>
      <w:divBdr>
        <w:top w:val="none" w:sz="0" w:space="0" w:color="auto"/>
        <w:left w:val="none" w:sz="0" w:space="0" w:color="auto"/>
        <w:bottom w:val="none" w:sz="0" w:space="0" w:color="auto"/>
        <w:right w:val="none" w:sz="0" w:space="0" w:color="auto"/>
      </w:divBdr>
    </w:div>
    <w:div w:id="632366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3074</Words>
  <Characters>17527</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2014-03-21T18:27:00Z</cp:lastPrinted>
  <dcterms:created xsi:type="dcterms:W3CDTF">2014-11-05T12:58:00Z</dcterms:created>
  <dcterms:modified xsi:type="dcterms:W3CDTF">2014-11-05T12:58:00Z</dcterms:modified>
</cp:coreProperties>
</file>