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362" w:rsidRPr="007B23AA" w:rsidRDefault="00E34362" w:rsidP="00B64CD8">
      <w:pPr>
        <w:pStyle w:val="TOC1"/>
        <w:rPr>
          <w:b w:val="0"/>
          <w:bCs w:val="0"/>
          <w:lang w:val="tr-TR"/>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E34362" w:rsidRPr="00F5464F" w:rsidRDefault="00E34362" w:rsidP="00B64CD8">
                  <w:pPr>
                    <w:pStyle w:val="Heading1"/>
                    <w:ind w:left="426"/>
                  </w:pPr>
                </w:p>
                <w:p w:rsidR="00E34362" w:rsidRDefault="00E34362" w:rsidP="00B64CD8">
                  <w:pPr>
                    <w:rPr>
                      <w:b/>
                      <w:bCs/>
                    </w:rPr>
                  </w:pPr>
                  <w:ins w:id="0" w:author="fundaa" w:date="2014-11-05T14:59:00Z">
                    <w:r w:rsidRPr="00865608">
                      <w:rPr>
                        <w:b/>
                        <w:bCs/>
                        <w:rPrChange w:id="1" w:author="fundaa" w:date="2014-11-05T14:59: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1.5pt" o:ole="" fillcolor="window">
                          <v:imagedata r:id="rId7" o:title=""/>
                        </v:shape>
                        <o:OLEObject Type="Embed" ProgID="Word.Picture.8" ShapeID="_x0000_i1027" DrawAspect="Content" ObjectID="_1476704760" r:id="rId8"/>
                      </w:object>
                    </w:r>
                  </w:ins>
                  <w:ins w:id="2" w:author="fundaa" w:date="2014-11-05T14:59:00Z">
                    <w:r w:rsidRPr="004D4888">
                      <w:rPr>
                        <w:b/>
                        <w:bCs/>
                        <w:rPrChange w:id="3" w:author="fundaa" w:date="2014-11-05T14:59: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761" r:id="rId10"/>
                      </w:object>
                    </w:r>
                  </w:ins>
                </w:p>
                <w:p w:rsidR="00E34362" w:rsidRDefault="00E34362" w:rsidP="00B64CD8">
                  <w:pPr>
                    <w:rPr>
                      <w:b/>
                      <w:bCs/>
                    </w:rPr>
                  </w:pPr>
                </w:p>
                <w:p w:rsidR="00E34362" w:rsidRDefault="00E34362" w:rsidP="00B64CD8">
                  <w:pPr>
                    <w:rPr>
                      <w:b/>
                      <w:bCs/>
                    </w:rPr>
                  </w:pPr>
                </w:p>
                <w:p w:rsidR="00E34362" w:rsidRPr="00865608" w:rsidRDefault="00E34362" w:rsidP="00B64CD8">
                  <w:pPr>
                    <w:rPr>
                      <w:b/>
                      <w:bCs/>
                    </w:rPr>
                  </w:pPr>
                </w:p>
                <w:p w:rsidR="00E34362" w:rsidRPr="00865608" w:rsidRDefault="00E34362" w:rsidP="00B64CD8">
                  <w:pPr>
                    <w:rPr>
                      <w:b/>
                      <w:bCs/>
                    </w:rPr>
                  </w:pPr>
                </w:p>
                <w:p w:rsidR="00E34362" w:rsidRPr="00865608" w:rsidRDefault="00E34362" w:rsidP="00B64CD8"/>
                <w:tbl>
                  <w:tblPr>
                    <w:tblW w:w="0" w:type="auto"/>
                    <w:tblInd w:w="-106" w:type="dxa"/>
                    <w:tblLayout w:type="fixed"/>
                    <w:tblLook w:val="0000"/>
                  </w:tblPr>
                  <w:tblGrid>
                    <w:gridCol w:w="4458"/>
                  </w:tblGrid>
                  <w:tr w:rsidR="00E34362" w:rsidRPr="00865608">
                    <w:trPr>
                      <w:cantSplit/>
                      <w:trHeight w:val="282"/>
                    </w:trPr>
                    <w:tc>
                      <w:tcPr>
                        <w:tcW w:w="4458" w:type="dxa"/>
                      </w:tcPr>
                      <w:p w:rsidR="00E34362" w:rsidRPr="00675BCD" w:rsidRDefault="00E34362" w:rsidP="00661835">
                        <w:pPr>
                          <w:jc w:val="right"/>
                          <w:rPr>
                            <w:b/>
                            <w:bCs/>
                            <w:sz w:val="44"/>
                            <w:szCs w:val="44"/>
                          </w:rPr>
                        </w:pPr>
                        <w:r>
                          <w:rPr>
                            <w:b/>
                            <w:bCs/>
                            <w:sz w:val="44"/>
                            <w:szCs w:val="44"/>
                          </w:rPr>
                          <w:t>tst 11109</w:t>
                        </w:r>
                      </w:p>
                    </w:tc>
                  </w:tr>
                  <w:tr w:rsidR="00E34362" w:rsidRPr="00DF2760">
                    <w:trPr>
                      <w:cantSplit/>
                      <w:trHeight w:val="281"/>
                    </w:trPr>
                    <w:tc>
                      <w:tcPr>
                        <w:tcW w:w="4458" w:type="dxa"/>
                      </w:tcPr>
                      <w:p w:rsidR="00E34362" w:rsidRPr="00DF2760" w:rsidRDefault="00E34362">
                        <w:pPr>
                          <w:jc w:val="right"/>
                          <w:rPr>
                            <w:sz w:val="24"/>
                            <w:szCs w:val="24"/>
                          </w:rPr>
                        </w:pPr>
                        <w:r>
                          <w:rPr>
                            <w:sz w:val="24"/>
                            <w:szCs w:val="24"/>
                          </w:rPr>
                          <w:t>Revizyon</w:t>
                        </w:r>
                      </w:p>
                    </w:tc>
                  </w:tr>
                  <w:tr w:rsidR="00E34362" w:rsidRPr="00865608">
                    <w:trPr>
                      <w:cantSplit/>
                      <w:trHeight w:val="281"/>
                    </w:trPr>
                    <w:tc>
                      <w:tcPr>
                        <w:tcW w:w="4458" w:type="dxa"/>
                      </w:tcPr>
                      <w:p w:rsidR="00E34362" w:rsidRPr="00865608" w:rsidRDefault="00E34362">
                        <w:pPr>
                          <w:jc w:val="right"/>
                        </w:pPr>
                      </w:p>
                    </w:tc>
                  </w:tr>
                  <w:tr w:rsidR="00E34362" w:rsidRPr="00865608">
                    <w:trPr>
                      <w:cantSplit/>
                      <w:trHeight w:val="281"/>
                    </w:trPr>
                    <w:tc>
                      <w:tcPr>
                        <w:tcW w:w="4458" w:type="dxa"/>
                      </w:tcPr>
                      <w:p w:rsidR="00E34362" w:rsidRPr="00865608" w:rsidRDefault="00E34362">
                        <w:pPr>
                          <w:jc w:val="right"/>
                        </w:pPr>
                      </w:p>
                    </w:tc>
                  </w:tr>
                  <w:tr w:rsidR="00E34362" w:rsidRPr="00865608">
                    <w:trPr>
                      <w:cantSplit/>
                      <w:trHeight w:val="281"/>
                    </w:trPr>
                    <w:tc>
                      <w:tcPr>
                        <w:tcW w:w="4458" w:type="dxa"/>
                      </w:tcPr>
                      <w:p w:rsidR="00E34362" w:rsidRPr="00865608" w:rsidRDefault="00E34362" w:rsidP="00293AA5"/>
                    </w:tc>
                  </w:tr>
                  <w:tr w:rsidR="00E34362" w:rsidRPr="00865608">
                    <w:trPr>
                      <w:cantSplit/>
                      <w:trHeight w:val="281"/>
                    </w:trPr>
                    <w:tc>
                      <w:tcPr>
                        <w:tcW w:w="4458" w:type="dxa"/>
                      </w:tcPr>
                      <w:p w:rsidR="00E34362" w:rsidRPr="00865608" w:rsidRDefault="00E34362">
                        <w:pPr>
                          <w:jc w:val="right"/>
                        </w:pPr>
                      </w:p>
                    </w:tc>
                  </w:tr>
                  <w:tr w:rsidR="00E34362" w:rsidRPr="00EA4656">
                    <w:trPr>
                      <w:cantSplit/>
                      <w:trHeight w:val="281"/>
                    </w:trPr>
                    <w:tc>
                      <w:tcPr>
                        <w:tcW w:w="4458" w:type="dxa"/>
                      </w:tcPr>
                      <w:p w:rsidR="00E34362" w:rsidRPr="000A5A33" w:rsidRDefault="00E34362" w:rsidP="00193C6C">
                        <w:pPr>
                          <w:jc w:val="right"/>
                          <w:rPr>
                            <w:color w:val="FF0000"/>
                            <w:sz w:val="24"/>
                            <w:szCs w:val="24"/>
                          </w:rPr>
                        </w:pPr>
                        <w:r w:rsidRPr="0063615B">
                          <w:rPr>
                            <w:b/>
                            <w:bCs/>
                            <w:sz w:val="24"/>
                            <w:szCs w:val="24"/>
                          </w:rPr>
                          <w:t>ICS</w:t>
                        </w:r>
                        <w:r w:rsidRPr="000A5A33">
                          <w:rPr>
                            <w:sz w:val="24"/>
                            <w:szCs w:val="24"/>
                          </w:rPr>
                          <w:t xml:space="preserve"> 65.120</w:t>
                        </w:r>
                      </w:p>
                    </w:tc>
                  </w:tr>
                </w:tbl>
                <w:p w:rsidR="00E34362" w:rsidRPr="00865608" w:rsidRDefault="00E34362" w:rsidP="00B64CD8"/>
                <w:p w:rsidR="00E34362" w:rsidRPr="00865608" w:rsidRDefault="00E34362"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E34362" w:rsidRPr="00865608">
                    <w:trPr>
                      <w:cantSplit/>
                      <w:trHeight w:val="264"/>
                    </w:trPr>
                    <w:tc>
                      <w:tcPr>
                        <w:tcW w:w="7938" w:type="dxa"/>
                        <w:tcBorders>
                          <w:top w:val="thickThinSmallGap" w:sz="24" w:space="0" w:color="auto"/>
                        </w:tcBorders>
                      </w:tcPr>
                      <w:p w:rsidR="00E34362" w:rsidRPr="00865608" w:rsidRDefault="00E34362"/>
                    </w:tc>
                  </w:tr>
                  <w:tr w:rsidR="00E34362" w:rsidRPr="00865608">
                    <w:trPr>
                      <w:cantSplit/>
                      <w:trHeight w:val="264"/>
                    </w:trPr>
                    <w:tc>
                      <w:tcPr>
                        <w:tcW w:w="7938" w:type="dxa"/>
                      </w:tcPr>
                      <w:p w:rsidR="00E34362" w:rsidRPr="00865608" w:rsidRDefault="00E34362"/>
                    </w:tc>
                  </w:tr>
                  <w:tr w:rsidR="00E34362" w:rsidRPr="00865608">
                    <w:trPr>
                      <w:cantSplit/>
                      <w:trHeight w:val="1467"/>
                    </w:trPr>
                    <w:tc>
                      <w:tcPr>
                        <w:tcW w:w="7938" w:type="dxa"/>
                        <w:tcBorders>
                          <w:bottom w:val="nil"/>
                        </w:tcBorders>
                      </w:tcPr>
                      <w:p w:rsidR="00E34362" w:rsidRDefault="00E34362" w:rsidP="00293AA5">
                        <w:pPr>
                          <w:tabs>
                            <w:tab w:val="left" w:pos="1701"/>
                            <w:tab w:val="left" w:pos="5670"/>
                          </w:tabs>
                          <w:rPr>
                            <w:b/>
                            <w:bCs/>
                            <w:color w:val="000000"/>
                            <w:sz w:val="28"/>
                            <w:szCs w:val="28"/>
                          </w:rPr>
                        </w:pPr>
                        <w:r>
                          <w:rPr>
                            <w:b/>
                            <w:bCs/>
                            <w:sz w:val="28"/>
                            <w:szCs w:val="28"/>
                          </w:rPr>
                          <w:t>HAYVAN YEMLERİ – DANA YEMİ</w:t>
                        </w:r>
                      </w:p>
                      <w:p w:rsidR="00E34362" w:rsidRDefault="00E34362" w:rsidP="00293AA5">
                        <w:pPr>
                          <w:tabs>
                            <w:tab w:val="left" w:pos="1701"/>
                            <w:tab w:val="left" w:pos="5670"/>
                          </w:tabs>
                          <w:rPr>
                            <w:b/>
                            <w:bCs/>
                            <w:color w:val="000000"/>
                            <w:sz w:val="28"/>
                            <w:szCs w:val="28"/>
                          </w:rPr>
                        </w:pPr>
                      </w:p>
                      <w:p w:rsidR="00E34362" w:rsidRPr="00CE1320" w:rsidRDefault="00E34362" w:rsidP="00293AA5">
                        <w:r w:rsidRPr="005C5021">
                          <w:rPr>
                            <w:color w:val="000000"/>
                            <w:sz w:val="28"/>
                            <w:szCs w:val="28"/>
                          </w:rPr>
                          <w:t xml:space="preserve">Animal feeds – </w:t>
                        </w:r>
                        <w:r>
                          <w:rPr>
                            <w:color w:val="000000"/>
                            <w:sz w:val="28"/>
                            <w:szCs w:val="28"/>
                          </w:rPr>
                          <w:t xml:space="preserve">Calf </w:t>
                        </w:r>
                        <w:r w:rsidRPr="005C5021">
                          <w:rPr>
                            <w:color w:val="000000"/>
                            <w:sz w:val="28"/>
                            <w:szCs w:val="28"/>
                          </w:rPr>
                          <w:t>feed</w:t>
                        </w:r>
                      </w:p>
                      <w:p w:rsidR="00E34362" w:rsidRPr="00865608" w:rsidRDefault="00E34362" w:rsidP="00293AA5">
                        <w:pPr>
                          <w:rPr>
                            <w:b/>
                            <w:bCs/>
                            <w:sz w:val="28"/>
                            <w:szCs w:val="28"/>
                          </w:rPr>
                        </w:pPr>
                      </w:p>
                    </w:tc>
                  </w:tr>
                </w:tbl>
                <w:p w:rsidR="00E34362" w:rsidRPr="00865608" w:rsidRDefault="00E34362" w:rsidP="00B64CD8"/>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1701"/>
                      <w:tab w:val="left" w:pos="5670"/>
                    </w:tabs>
                    <w:rPr>
                      <w:b/>
                      <w:bCs/>
                    </w:rPr>
                  </w:pPr>
                </w:p>
                <w:p w:rsidR="00E34362" w:rsidRDefault="00E34362" w:rsidP="00B64CD8">
                  <w:pPr>
                    <w:tabs>
                      <w:tab w:val="left" w:pos="7938"/>
                    </w:tabs>
                    <w:jc w:val="both"/>
                    <w:rPr>
                      <w:b/>
                      <w:bCs/>
                    </w:rPr>
                  </w:pPr>
                </w:p>
                <w:tbl>
                  <w:tblPr>
                    <w:tblW w:w="0" w:type="auto"/>
                    <w:tblInd w:w="-106" w:type="dxa"/>
                    <w:tblLayout w:type="fixed"/>
                    <w:tblLook w:val="0000"/>
                  </w:tblPr>
                  <w:tblGrid>
                    <w:gridCol w:w="2268"/>
                  </w:tblGrid>
                  <w:tr w:rsidR="00E34362" w:rsidRPr="0063615B">
                    <w:tc>
                      <w:tcPr>
                        <w:tcW w:w="2268" w:type="dxa"/>
                      </w:tcPr>
                      <w:p w:rsidR="00E34362" w:rsidRPr="0063615B" w:rsidRDefault="00E34362" w:rsidP="00043B9A">
                        <w:pPr>
                          <w:tabs>
                            <w:tab w:val="left" w:pos="7371"/>
                          </w:tabs>
                          <w:jc w:val="center"/>
                          <w:rPr>
                            <w:b/>
                            <w:bCs/>
                            <w:sz w:val="24"/>
                            <w:szCs w:val="24"/>
                          </w:rPr>
                        </w:pPr>
                        <w:r w:rsidRPr="0063615B">
                          <w:rPr>
                            <w:b/>
                            <w:bCs/>
                            <w:sz w:val="24"/>
                            <w:szCs w:val="24"/>
                          </w:rPr>
                          <w:t>I. MÜTALAA</w:t>
                        </w:r>
                      </w:p>
                    </w:tc>
                  </w:tr>
                  <w:tr w:rsidR="00E34362" w:rsidRPr="0063615B">
                    <w:tc>
                      <w:tcPr>
                        <w:tcW w:w="2268" w:type="dxa"/>
                      </w:tcPr>
                      <w:p w:rsidR="00E34362" w:rsidRPr="0063615B" w:rsidRDefault="00E34362" w:rsidP="00943D95">
                        <w:pPr>
                          <w:tabs>
                            <w:tab w:val="left" w:pos="7371"/>
                          </w:tabs>
                          <w:jc w:val="center"/>
                          <w:rPr>
                            <w:b/>
                            <w:bCs/>
                            <w:sz w:val="24"/>
                            <w:szCs w:val="24"/>
                          </w:rPr>
                        </w:pPr>
                        <w:r w:rsidRPr="0063615B">
                          <w:rPr>
                            <w:b/>
                            <w:bCs/>
                            <w:sz w:val="24"/>
                            <w:szCs w:val="24"/>
                          </w:rPr>
                          <w:t>2013/94691</w:t>
                        </w:r>
                      </w:p>
                    </w:tc>
                  </w:tr>
                </w:tbl>
                <w:p w:rsidR="00E34362" w:rsidRDefault="00E34362" w:rsidP="00B64CD8"/>
                <w:p w:rsidR="00E34362" w:rsidRDefault="00E34362" w:rsidP="00B64CD8"/>
                <w:p w:rsidR="00E34362" w:rsidRDefault="00E34362"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9"/>
                  </w:tblGrid>
                  <w:tr w:rsidR="00E34362">
                    <w:tc>
                      <w:tcPr>
                        <w:tcW w:w="7919" w:type="dxa"/>
                        <w:tcBorders>
                          <w:top w:val="nil"/>
                          <w:left w:val="nil"/>
                          <w:bottom w:val="thickThinSmallGap" w:sz="24" w:space="0" w:color="auto"/>
                          <w:right w:val="nil"/>
                        </w:tcBorders>
                      </w:tcPr>
                      <w:p w:rsidR="00E34362" w:rsidDel="008D3E45" w:rsidRDefault="00E34362"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E34362" w:rsidRDefault="00E34362" w:rsidP="00B64CD8"/>
                <w:p w:rsidR="00E34362" w:rsidRDefault="00E34362" w:rsidP="00B64CD8">
                  <w:pPr>
                    <w:ind w:left="1701" w:right="506"/>
                    <w:rPr>
                      <w:b/>
                      <w:bCs/>
                      <w:sz w:val="28"/>
                      <w:szCs w:val="28"/>
                    </w:rPr>
                  </w:pPr>
                  <w:r>
                    <w:rPr>
                      <w:b/>
                      <w:bCs/>
                      <w:sz w:val="28"/>
                      <w:szCs w:val="28"/>
                    </w:rPr>
                    <w:t>TÜRK STANDARDLARI ENSTİTÜSÜ</w:t>
                  </w:r>
                </w:p>
                <w:p w:rsidR="00E34362" w:rsidRDefault="00E34362" w:rsidP="00B64CD8">
                  <w:pPr>
                    <w:ind w:left="1701" w:right="506"/>
                    <w:rPr>
                      <w:b/>
                      <w:bCs/>
                      <w:sz w:val="28"/>
                      <w:szCs w:val="28"/>
                    </w:rPr>
                  </w:pPr>
                  <w:r>
                    <w:rPr>
                      <w:b/>
                      <w:bCs/>
                      <w:sz w:val="28"/>
                      <w:szCs w:val="28"/>
                    </w:rPr>
                    <w:t>Necatibey Caddesi No.112 Bakanlıklar/ANKARA</w:t>
                  </w:r>
                </w:p>
              </w:txbxContent>
            </v:textbox>
          </v:shape>
        </w:pict>
      </w:r>
    </w:p>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 w:rsidR="00E34362" w:rsidRPr="007B23AA" w:rsidRDefault="00E34362" w:rsidP="00B64CD8">
      <w:pPr>
        <w:pStyle w:val="TOC1"/>
        <w:rPr>
          <w:b w:val="0"/>
          <w:bCs w:val="0"/>
          <w:lang w:val="tr-TR"/>
        </w:rPr>
        <w:sectPr w:rsidR="00E34362" w:rsidRPr="007B23AA" w:rsidSect="00293AA5">
          <w:footerReference w:type="even" r:id="rId11"/>
          <w:footerReference w:type="default" r:id="rId12"/>
          <w:pgSz w:w="11906" w:h="16838" w:code="9"/>
          <w:pgMar w:top="1418" w:right="1134" w:bottom="1134" w:left="1134" w:header="851" w:footer="851" w:gutter="0"/>
          <w:cols w:space="708"/>
          <w:docGrid w:linePitch="360"/>
        </w:sectPr>
      </w:pPr>
    </w:p>
    <w:p w:rsidR="00E34362" w:rsidRPr="007B23AA" w:rsidRDefault="00E34362" w:rsidP="00B64CD8">
      <w:pPr>
        <w:jc w:val="center"/>
        <w:rPr>
          <w:b/>
          <w:bCs/>
          <w:sz w:val="28"/>
          <w:szCs w:val="28"/>
        </w:rPr>
      </w:pPr>
      <w:r w:rsidRPr="007B23AA">
        <w:rPr>
          <w:b/>
          <w:bCs/>
          <w:sz w:val="28"/>
          <w:szCs w:val="28"/>
        </w:rPr>
        <w:t>Ön söz</w:t>
      </w:r>
    </w:p>
    <w:p w:rsidR="00E34362" w:rsidRPr="007B23AA" w:rsidRDefault="00E34362" w:rsidP="00B64CD8"/>
    <w:p w:rsidR="00E34362" w:rsidRPr="007B23AA" w:rsidRDefault="00E34362" w:rsidP="0096307F">
      <w:pPr>
        <w:numPr>
          <w:ilvl w:val="0"/>
          <w:numId w:val="21"/>
        </w:numPr>
        <w:ind w:left="284" w:hanging="284"/>
        <w:jc w:val="both"/>
      </w:pPr>
      <w:r w:rsidRPr="007B23AA">
        <w:t>Bu tasarı, Türk Standardları Enstitüsü Gıda Tarım ve Hayvancılık İhtisas Kurulu’na bağl</w:t>
      </w:r>
      <w:r>
        <w:t>ı TK25 Ziraat Teknik Komitesi tarafından</w:t>
      </w:r>
      <w:r w:rsidRPr="007B23AA">
        <w:t xml:space="preserve"> TS </w:t>
      </w:r>
      <w:r>
        <w:t>11109’u</w:t>
      </w:r>
      <w:r w:rsidRPr="007B23AA">
        <w:t>n revizyonu olarak hazırlanmıştır.</w:t>
      </w:r>
    </w:p>
    <w:p w:rsidR="00E34362" w:rsidRPr="007B23AA" w:rsidRDefault="00E34362" w:rsidP="00B64CD8">
      <w:pPr>
        <w:jc w:val="both"/>
      </w:pPr>
    </w:p>
    <w:p w:rsidR="00E34362" w:rsidRPr="00B73896" w:rsidRDefault="00E34362" w:rsidP="00B64CD8">
      <w:pPr>
        <w:jc w:val="center"/>
        <w:rPr>
          <w:b/>
          <w:bCs/>
          <w:sz w:val="28"/>
          <w:szCs w:val="28"/>
        </w:rPr>
      </w:pPr>
      <w:r w:rsidRPr="007B23AA">
        <w:br w:type="page"/>
      </w:r>
      <w:r w:rsidRPr="00B73896">
        <w:rPr>
          <w:b/>
          <w:bCs/>
          <w:sz w:val="28"/>
          <w:szCs w:val="28"/>
        </w:rPr>
        <w:t>İçindekiler</w:t>
      </w:r>
    </w:p>
    <w:p w:rsidR="00E34362" w:rsidRPr="00B73896" w:rsidRDefault="00E34362" w:rsidP="00B64CD8">
      <w:pPr>
        <w:jc w:val="center"/>
      </w:pPr>
    </w:p>
    <w:p w:rsidR="00E34362" w:rsidRDefault="00E34362">
      <w:pPr>
        <w:pStyle w:val="TOC1"/>
        <w:tabs>
          <w:tab w:val="left" w:pos="403"/>
        </w:tabs>
        <w:rPr>
          <w:rFonts w:ascii="Calibri" w:hAnsi="Calibri"/>
          <w:b w:val="0"/>
          <w:bCs w:val="0"/>
          <w:sz w:val="22"/>
          <w:szCs w:val="22"/>
          <w:lang w:val="tr-TR"/>
        </w:rPr>
      </w:pPr>
      <w:r w:rsidRPr="00B73896">
        <w:rPr>
          <w:b w:val="0"/>
          <w:bCs w:val="0"/>
          <w:lang w:val="tr-TR"/>
        </w:rPr>
        <w:fldChar w:fldCharType="begin"/>
      </w:r>
      <w:r w:rsidRPr="00B73896">
        <w:rPr>
          <w:b w:val="0"/>
          <w:bCs w:val="0"/>
          <w:lang w:val="tr-TR"/>
        </w:rPr>
        <w:instrText xml:space="preserve"> TOC \o "1-2" \u </w:instrText>
      </w:r>
      <w:r w:rsidRPr="00B73896">
        <w:rPr>
          <w:b w:val="0"/>
          <w:bCs w:val="0"/>
          <w:lang w:val="tr-TR"/>
        </w:rPr>
        <w:fldChar w:fldCharType="separate"/>
      </w:r>
      <w:r w:rsidRPr="00975A55">
        <w:rPr>
          <w:lang w:val="tr-TR"/>
        </w:rPr>
        <w:t>1</w:t>
      </w:r>
      <w:r>
        <w:rPr>
          <w:rFonts w:ascii="Calibri" w:hAnsi="Calibri"/>
          <w:b w:val="0"/>
          <w:bCs w:val="0"/>
          <w:sz w:val="22"/>
          <w:szCs w:val="22"/>
          <w:lang w:val="tr-TR"/>
        </w:rPr>
        <w:tab/>
      </w:r>
      <w:r w:rsidRPr="00975A55">
        <w:rPr>
          <w:lang w:val="tr-TR"/>
        </w:rPr>
        <w:t>Kapsam</w:t>
      </w:r>
      <w:r>
        <w:tab/>
      </w:r>
      <w:r>
        <w:fldChar w:fldCharType="begin"/>
      </w:r>
      <w:r>
        <w:instrText xml:space="preserve"> PAGEREF _Toc398730170 \h </w:instrText>
      </w:r>
      <w:ins w:id="4" w:author="fundaa" w:date="2014-11-05T14:59:00Z"/>
      <w:r>
        <w:fldChar w:fldCharType="separate"/>
      </w:r>
      <w:r>
        <w:t>1</w:t>
      </w:r>
      <w: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2</w:t>
      </w:r>
      <w:r>
        <w:rPr>
          <w:rFonts w:ascii="Calibri" w:hAnsi="Calibri"/>
          <w:b w:val="0"/>
          <w:bCs w:val="0"/>
          <w:sz w:val="22"/>
          <w:szCs w:val="22"/>
          <w:lang w:val="tr-TR"/>
        </w:rPr>
        <w:tab/>
      </w:r>
      <w:r w:rsidRPr="00975A55">
        <w:rPr>
          <w:lang w:val="tr-TR"/>
        </w:rPr>
        <w:t>Atıf yapılan standard ve/veya dokümanlar</w:t>
      </w:r>
      <w:r>
        <w:tab/>
      </w:r>
      <w:r>
        <w:fldChar w:fldCharType="begin"/>
      </w:r>
      <w:r>
        <w:instrText xml:space="preserve"> PAGEREF _Toc398730171 \h </w:instrText>
      </w:r>
      <w:ins w:id="5" w:author="fundaa" w:date="2014-11-05T14:59:00Z"/>
      <w:r>
        <w:fldChar w:fldCharType="separate"/>
      </w:r>
      <w:r>
        <w:t>1</w:t>
      </w:r>
      <w: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3</w:t>
      </w:r>
      <w:r>
        <w:rPr>
          <w:rFonts w:ascii="Calibri" w:hAnsi="Calibri"/>
          <w:b w:val="0"/>
          <w:bCs w:val="0"/>
          <w:sz w:val="22"/>
          <w:szCs w:val="22"/>
          <w:lang w:val="tr-TR"/>
        </w:rPr>
        <w:tab/>
      </w:r>
      <w:r w:rsidRPr="00975A55">
        <w:rPr>
          <w:lang w:val="tr-TR"/>
        </w:rPr>
        <w:t>Terimler ve tarifler</w:t>
      </w:r>
      <w:r>
        <w:tab/>
      </w:r>
      <w:r>
        <w:fldChar w:fldCharType="begin"/>
      </w:r>
      <w:r>
        <w:instrText xml:space="preserve"> PAGEREF _Toc398730172 \h </w:instrText>
      </w:r>
      <w:ins w:id="6" w:author="fundaa" w:date="2014-11-05T14:59:00Z"/>
      <w:r>
        <w:fldChar w:fldCharType="separate"/>
      </w:r>
      <w:r>
        <w:t>2</w:t>
      </w:r>
      <w: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3.1</w:t>
      </w:r>
      <w:r>
        <w:rPr>
          <w:rFonts w:ascii="Calibri" w:eastAsia="Times New Roman" w:hAnsi="Calibri"/>
          <w:noProof/>
          <w:sz w:val="22"/>
          <w:szCs w:val="22"/>
          <w:lang w:val="tr-TR"/>
        </w:rPr>
        <w:tab/>
      </w:r>
      <w:r w:rsidRPr="00975A55">
        <w:rPr>
          <w:noProof/>
          <w:lang w:val="tr-TR"/>
        </w:rPr>
        <w:t>Dana yemi</w:t>
      </w:r>
      <w:r>
        <w:rPr>
          <w:noProof/>
        </w:rPr>
        <w:tab/>
      </w:r>
      <w:r>
        <w:rPr>
          <w:noProof/>
        </w:rPr>
        <w:fldChar w:fldCharType="begin"/>
      </w:r>
      <w:r>
        <w:rPr>
          <w:noProof/>
        </w:rPr>
        <w:instrText xml:space="preserve"> PAGEREF _Toc398730173 \h </w:instrText>
      </w:r>
      <w:ins w:id="7" w:author="fundaa" w:date="2014-11-05T14:59:00Z">
        <w:r>
          <w:rPr>
            <w:noProof/>
          </w:rPr>
        </w:r>
      </w:ins>
      <w:r>
        <w:rPr>
          <w:noProof/>
        </w:rPr>
        <w:fldChar w:fldCharType="separate"/>
      </w:r>
      <w:r>
        <w:rPr>
          <w:noProof/>
        </w:rPr>
        <w:t>2</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3.2</w:t>
      </w:r>
      <w:r>
        <w:rPr>
          <w:rFonts w:ascii="Calibri" w:eastAsia="Times New Roman" w:hAnsi="Calibri"/>
          <w:noProof/>
          <w:sz w:val="22"/>
          <w:szCs w:val="22"/>
          <w:lang w:val="tr-TR"/>
        </w:rPr>
        <w:tab/>
      </w:r>
      <w:r w:rsidRPr="00975A55">
        <w:rPr>
          <w:noProof/>
          <w:lang w:val="tr-TR"/>
        </w:rPr>
        <w:t>Bozulmuş yem</w:t>
      </w:r>
      <w:r>
        <w:rPr>
          <w:noProof/>
        </w:rPr>
        <w:tab/>
      </w:r>
      <w:r>
        <w:rPr>
          <w:noProof/>
        </w:rPr>
        <w:fldChar w:fldCharType="begin"/>
      </w:r>
      <w:r>
        <w:rPr>
          <w:noProof/>
        </w:rPr>
        <w:instrText xml:space="preserve"> PAGEREF _Toc398730174 \h </w:instrText>
      </w:r>
      <w:ins w:id="8" w:author="fundaa" w:date="2014-11-05T14:59:00Z">
        <w:r>
          <w:rPr>
            <w:noProof/>
          </w:rPr>
        </w:r>
      </w:ins>
      <w:r>
        <w:rPr>
          <w:noProof/>
        </w:rPr>
        <w:fldChar w:fldCharType="separate"/>
      </w:r>
      <w:r>
        <w:rPr>
          <w:noProof/>
        </w:rPr>
        <w:t>2</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3.3</w:t>
      </w:r>
      <w:r>
        <w:rPr>
          <w:rFonts w:ascii="Calibri" w:eastAsia="Times New Roman" w:hAnsi="Calibri"/>
          <w:noProof/>
          <w:sz w:val="22"/>
          <w:szCs w:val="22"/>
          <w:lang w:val="tr-TR"/>
        </w:rPr>
        <w:tab/>
      </w:r>
      <w:r w:rsidRPr="00975A55">
        <w:rPr>
          <w:noProof/>
          <w:lang w:val="tr-TR"/>
        </w:rPr>
        <w:t>Yabancı madde</w:t>
      </w:r>
      <w:r>
        <w:rPr>
          <w:noProof/>
        </w:rPr>
        <w:tab/>
      </w:r>
      <w:r>
        <w:rPr>
          <w:noProof/>
        </w:rPr>
        <w:fldChar w:fldCharType="begin"/>
      </w:r>
      <w:r>
        <w:rPr>
          <w:noProof/>
        </w:rPr>
        <w:instrText xml:space="preserve"> PAGEREF _Toc398730175 \h </w:instrText>
      </w:r>
      <w:ins w:id="9" w:author="fundaa" w:date="2014-11-05T14:59:00Z">
        <w:r>
          <w:rPr>
            <w:noProof/>
          </w:rPr>
        </w:r>
      </w:ins>
      <w:r>
        <w:rPr>
          <w:noProof/>
        </w:rPr>
        <w:fldChar w:fldCharType="separate"/>
      </w:r>
      <w:r>
        <w:rPr>
          <w:noProof/>
        </w:rPr>
        <w:t>2</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3.5</w:t>
      </w:r>
      <w:r>
        <w:rPr>
          <w:rFonts w:ascii="Calibri" w:eastAsia="Times New Roman" w:hAnsi="Calibri"/>
          <w:noProof/>
          <w:sz w:val="22"/>
          <w:szCs w:val="22"/>
          <w:lang w:val="tr-TR"/>
        </w:rPr>
        <w:tab/>
      </w:r>
      <w:r w:rsidRPr="00975A55">
        <w:rPr>
          <w:noProof/>
          <w:lang w:val="tr-TR"/>
        </w:rPr>
        <w:t>Diğer tarifler</w:t>
      </w:r>
      <w:r>
        <w:rPr>
          <w:noProof/>
        </w:rPr>
        <w:tab/>
      </w:r>
      <w:r>
        <w:rPr>
          <w:noProof/>
        </w:rPr>
        <w:fldChar w:fldCharType="begin"/>
      </w:r>
      <w:r>
        <w:rPr>
          <w:noProof/>
        </w:rPr>
        <w:instrText xml:space="preserve"> PAGEREF _Toc398730176 \h </w:instrText>
      </w:r>
      <w:ins w:id="10" w:author="fundaa" w:date="2014-11-05T14:59:00Z">
        <w:r>
          <w:rPr>
            <w:noProof/>
          </w:rPr>
        </w:r>
      </w:ins>
      <w:r>
        <w:rPr>
          <w:noProof/>
        </w:rPr>
        <w:fldChar w:fldCharType="separate"/>
      </w:r>
      <w:r>
        <w:rPr>
          <w:noProof/>
        </w:rPr>
        <w:t>2</w:t>
      </w:r>
      <w:r>
        <w:rPr>
          <w:noProof/>
        </w:rP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4</w:t>
      </w:r>
      <w:r>
        <w:rPr>
          <w:rFonts w:ascii="Calibri" w:hAnsi="Calibri"/>
          <w:b w:val="0"/>
          <w:bCs w:val="0"/>
          <w:sz w:val="22"/>
          <w:szCs w:val="22"/>
          <w:lang w:val="tr-TR"/>
        </w:rPr>
        <w:tab/>
      </w:r>
      <w:r w:rsidRPr="00975A55">
        <w:rPr>
          <w:lang w:val="tr-TR"/>
        </w:rPr>
        <w:t>Sınıflandırma ve özellikler</w:t>
      </w:r>
      <w:r>
        <w:tab/>
      </w:r>
      <w:r>
        <w:fldChar w:fldCharType="begin"/>
      </w:r>
      <w:r>
        <w:instrText xml:space="preserve"> PAGEREF _Toc398730178 \h </w:instrText>
      </w:r>
      <w:ins w:id="11" w:author="fundaa" w:date="2014-11-05T14:59:00Z"/>
      <w:r>
        <w:fldChar w:fldCharType="separate"/>
      </w:r>
      <w:r>
        <w:t>2</w:t>
      </w:r>
      <w: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4.1</w:t>
      </w:r>
      <w:r>
        <w:rPr>
          <w:rFonts w:ascii="Calibri" w:eastAsia="Times New Roman" w:hAnsi="Calibri"/>
          <w:noProof/>
          <w:sz w:val="22"/>
          <w:szCs w:val="22"/>
          <w:lang w:val="tr-TR"/>
        </w:rPr>
        <w:tab/>
      </w:r>
      <w:r w:rsidRPr="00975A55">
        <w:rPr>
          <w:noProof/>
          <w:lang w:val="tr-TR"/>
        </w:rPr>
        <w:t>Sınıflandırma</w:t>
      </w:r>
      <w:r>
        <w:rPr>
          <w:noProof/>
        </w:rPr>
        <w:tab/>
      </w:r>
      <w:r>
        <w:rPr>
          <w:noProof/>
        </w:rPr>
        <w:fldChar w:fldCharType="begin"/>
      </w:r>
      <w:r>
        <w:rPr>
          <w:noProof/>
        </w:rPr>
        <w:instrText xml:space="preserve"> PAGEREF _Toc398730179 \h </w:instrText>
      </w:r>
      <w:ins w:id="12" w:author="fundaa" w:date="2014-11-05T14:59:00Z">
        <w:r>
          <w:rPr>
            <w:noProof/>
          </w:rPr>
        </w:r>
      </w:ins>
      <w:r>
        <w:rPr>
          <w:noProof/>
        </w:rPr>
        <w:fldChar w:fldCharType="separate"/>
      </w:r>
      <w:r>
        <w:rPr>
          <w:noProof/>
        </w:rPr>
        <w:t>2</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4.2</w:t>
      </w:r>
      <w:r>
        <w:rPr>
          <w:rFonts w:ascii="Calibri" w:eastAsia="Times New Roman" w:hAnsi="Calibri"/>
          <w:noProof/>
          <w:sz w:val="22"/>
          <w:szCs w:val="22"/>
          <w:lang w:val="tr-TR"/>
        </w:rPr>
        <w:tab/>
      </w:r>
      <w:r w:rsidRPr="00975A55">
        <w:rPr>
          <w:noProof/>
          <w:lang w:val="tr-TR"/>
        </w:rPr>
        <w:t>Özellikler</w:t>
      </w:r>
      <w:r>
        <w:rPr>
          <w:noProof/>
        </w:rPr>
        <w:tab/>
      </w:r>
      <w:r>
        <w:rPr>
          <w:noProof/>
        </w:rPr>
        <w:fldChar w:fldCharType="begin"/>
      </w:r>
      <w:r>
        <w:rPr>
          <w:noProof/>
        </w:rPr>
        <w:instrText xml:space="preserve"> PAGEREF _Toc398730187 \h </w:instrText>
      </w:r>
      <w:ins w:id="13" w:author="fundaa" w:date="2014-11-05T14:59:00Z">
        <w:r>
          <w:rPr>
            <w:noProof/>
          </w:rPr>
        </w:r>
      </w:ins>
      <w:r>
        <w:rPr>
          <w:noProof/>
        </w:rPr>
        <w:fldChar w:fldCharType="separate"/>
      </w:r>
      <w:r>
        <w:rPr>
          <w:noProof/>
        </w:rPr>
        <w:t>2</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Pr>
          <w:noProof/>
        </w:rPr>
        <w:t>4.3</w:t>
      </w:r>
      <w:r>
        <w:rPr>
          <w:rFonts w:ascii="Calibri" w:eastAsia="Times New Roman" w:hAnsi="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_Toc398730188 \h </w:instrText>
      </w:r>
      <w:ins w:id="14" w:author="fundaa" w:date="2014-11-05T14:59:00Z">
        <w:r>
          <w:rPr>
            <w:noProof/>
          </w:rPr>
        </w:r>
      </w:ins>
      <w:r>
        <w:rPr>
          <w:noProof/>
        </w:rPr>
        <w:fldChar w:fldCharType="separate"/>
      </w:r>
      <w:r>
        <w:rPr>
          <w:noProof/>
        </w:rPr>
        <w:t>3</w:t>
      </w:r>
      <w:r>
        <w:rPr>
          <w:noProof/>
        </w:rP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5</w:t>
      </w:r>
      <w:r>
        <w:rPr>
          <w:rFonts w:ascii="Calibri" w:hAnsi="Calibri"/>
          <w:b w:val="0"/>
          <w:bCs w:val="0"/>
          <w:sz w:val="22"/>
          <w:szCs w:val="22"/>
          <w:lang w:val="tr-TR"/>
        </w:rPr>
        <w:tab/>
      </w:r>
      <w:r w:rsidRPr="00975A55">
        <w:rPr>
          <w:lang w:val="tr-TR"/>
        </w:rPr>
        <w:t>Numune alma, muayene ve deneyler</w:t>
      </w:r>
      <w:r>
        <w:tab/>
      </w:r>
      <w:r>
        <w:fldChar w:fldCharType="begin"/>
      </w:r>
      <w:r>
        <w:instrText xml:space="preserve"> PAGEREF _Toc398730189 \h </w:instrText>
      </w:r>
      <w:ins w:id="15" w:author="fundaa" w:date="2014-11-05T14:59:00Z"/>
      <w:r>
        <w:fldChar w:fldCharType="separate"/>
      </w:r>
      <w:r>
        <w:t>4</w:t>
      </w:r>
      <w: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5.1</w:t>
      </w:r>
      <w:r>
        <w:rPr>
          <w:rFonts w:ascii="Calibri" w:eastAsia="Times New Roman" w:hAnsi="Calibri"/>
          <w:noProof/>
          <w:sz w:val="22"/>
          <w:szCs w:val="22"/>
          <w:lang w:val="tr-TR"/>
        </w:rPr>
        <w:tab/>
      </w:r>
      <w:r w:rsidRPr="00975A55">
        <w:rPr>
          <w:noProof/>
          <w:lang w:val="tr-TR"/>
        </w:rPr>
        <w:t>Numune alma</w:t>
      </w:r>
      <w:r>
        <w:rPr>
          <w:noProof/>
        </w:rPr>
        <w:tab/>
      </w:r>
      <w:r>
        <w:rPr>
          <w:noProof/>
        </w:rPr>
        <w:fldChar w:fldCharType="begin"/>
      </w:r>
      <w:r>
        <w:rPr>
          <w:noProof/>
        </w:rPr>
        <w:instrText xml:space="preserve"> PAGEREF _Toc398730190 \h </w:instrText>
      </w:r>
      <w:ins w:id="16" w:author="fundaa" w:date="2014-11-05T14:59:00Z">
        <w:r>
          <w:rPr>
            <w:noProof/>
          </w:rPr>
        </w:r>
      </w:ins>
      <w:r>
        <w:rPr>
          <w:noProof/>
        </w:rPr>
        <w:fldChar w:fldCharType="separate"/>
      </w:r>
      <w:r>
        <w:rPr>
          <w:noProof/>
        </w:rPr>
        <w:t>4</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5.2</w:t>
      </w:r>
      <w:r>
        <w:rPr>
          <w:rFonts w:ascii="Calibri" w:eastAsia="Times New Roman" w:hAnsi="Calibri"/>
          <w:noProof/>
          <w:sz w:val="22"/>
          <w:szCs w:val="22"/>
          <w:lang w:val="tr-TR"/>
        </w:rPr>
        <w:tab/>
      </w:r>
      <w:r w:rsidRPr="00975A55">
        <w:rPr>
          <w:noProof/>
          <w:lang w:val="tr-TR"/>
        </w:rPr>
        <w:t>Muayeneler</w:t>
      </w:r>
      <w:r>
        <w:rPr>
          <w:noProof/>
        </w:rPr>
        <w:tab/>
      </w:r>
      <w:r>
        <w:rPr>
          <w:noProof/>
        </w:rPr>
        <w:fldChar w:fldCharType="begin"/>
      </w:r>
      <w:r>
        <w:rPr>
          <w:noProof/>
        </w:rPr>
        <w:instrText xml:space="preserve"> PAGEREF _Toc398730191 \h </w:instrText>
      </w:r>
      <w:ins w:id="17" w:author="fundaa" w:date="2014-11-05T14:59:00Z">
        <w:r>
          <w:rPr>
            <w:noProof/>
          </w:rPr>
        </w:r>
      </w:ins>
      <w:r>
        <w:rPr>
          <w:noProof/>
        </w:rPr>
        <w:fldChar w:fldCharType="separate"/>
      </w:r>
      <w:r>
        <w:rPr>
          <w:noProof/>
        </w:rPr>
        <w:t>4</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5.3</w:t>
      </w:r>
      <w:r>
        <w:rPr>
          <w:rFonts w:ascii="Calibri" w:eastAsia="Times New Roman" w:hAnsi="Calibri"/>
          <w:noProof/>
          <w:sz w:val="22"/>
          <w:szCs w:val="22"/>
          <w:lang w:val="tr-TR"/>
        </w:rPr>
        <w:tab/>
      </w:r>
      <w:r w:rsidRPr="00975A55">
        <w:rPr>
          <w:noProof/>
          <w:lang w:val="tr-TR"/>
        </w:rPr>
        <w:t>Deneyler</w:t>
      </w:r>
      <w:r>
        <w:rPr>
          <w:noProof/>
        </w:rPr>
        <w:tab/>
      </w:r>
      <w:r>
        <w:rPr>
          <w:noProof/>
        </w:rPr>
        <w:fldChar w:fldCharType="begin"/>
      </w:r>
      <w:r>
        <w:rPr>
          <w:noProof/>
        </w:rPr>
        <w:instrText xml:space="preserve"> PAGEREF _Toc398730192 \h </w:instrText>
      </w:r>
      <w:ins w:id="18" w:author="fundaa" w:date="2014-11-05T14:59:00Z">
        <w:r>
          <w:rPr>
            <w:noProof/>
          </w:rPr>
        </w:r>
      </w:ins>
      <w:r>
        <w:rPr>
          <w:noProof/>
        </w:rPr>
        <w:fldChar w:fldCharType="separate"/>
      </w:r>
      <w:r>
        <w:rPr>
          <w:noProof/>
        </w:rPr>
        <w:t>4</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5.4</w:t>
      </w:r>
      <w:r>
        <w:rPr>
          <w:rFonts w:ascii="Calibri" w:eastAsia="Times New Roman" w:hAnsi="Calibri"/>
          <w:noProof/>
          <w:sz w:val="22"/>
          <w:szCs w:val="22"/>
          <w:lang w:val="tr-TR"/>
        </w:rPr>
        <w:tab/>
      </w:r>
      <w:r w:rsidRPr="00975A55">
        <w:rPr>
          <w:noProof/>
          <w:lang w:val="tr-TR"/>
        </w:rPr>
        <w:t>Değerlendirme</w:t>
      </w:r>
      <w:r>
        <w:rPr>
          <w:noProof/>
        </w:rPr>
        <w:tab/>
      </w:r>
      <w:r>
        <w:rPr>
          <w:noProof/>
        </w:rPr>
        <w:fldChar w:fldCharType="begin"/>
      </w:r>
      <w:r>
        <w:rPr>
          <w:noProof/>
        </w:rPr>
        <w:instrText xml:space="preserve"> PAGEREF _Toc398730193 \h </w:instrText>
      </w:r>
      <w:ins w:id="19" w:author="fundaa" w:date="2014-11-05T14:59:00Z">
        <w:r>
          <w:rPr>
            <w:noProof/>
          </w:rPr>
        </w:r>
      </w:ins>
      <w:r>
        <w:rPr>
          <w:noProof/>
        </w:rPr>
        <w:fldChar w:fldCharType="separate"/>
      </w:r>
      <w:r>
        <w:rPr>
          <w:noProof/>
        </w:rPr>
        <w:t>5</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5.5</w:t>
      </w:r>
      <w:r>
        <w:rPr>
          <w:rFonts w:ascii="Calibri" w:eastAsia="Times New Roman" w:hAnsi="Calibri"/>
          <w:noProof/>
          <w:sz w:val="22"/>
          <w:szCs w:val="22"/>
          <w:lang w:val="tr-TR"/>
        </w:rPr>
        <w:tab/>
      </w:r>
      <w:r w:rsidRPr="00975A55">
        <w:rPr>
          <w:noProof/>
          <w:lang w:val="tr-TR"/>
        </w:rPr>
        <w:t>Muayene ve deney raporu</w:t>
      </w:r>
      <w:r>
        <w:rPr>
          <w:noProof/>
        </w:rPr>
        <w:tab/>
      </w:r>
      <w:r>
        <w:rPr>
          <w:noProof/>
        </w:rPr>
        <w:fldChar w:fldCharType="begin"/>
      </w:r>
      <w:r>
        <w:rPr>
          <w:noProof/>
        </w:rPr>
        <w:instrText xml:space="preserve"> PAGEREF _Toc398730194 \h </w:instrText>
      </w:r>
      <w:ins w:id="20" w:author="fundaa" w:date="2014-11-05T14:59:00Z">
        <w:r>
          <w:rPr>
            <w:noProof/>
          </w:rPr>
        </w:r>
      </w:ins>
      <w:r>
        <w:rPr>
          <w:noProof/>
        </w:rPr>
        <w:fldChar w:fldCharType="separate"/>
      </w:r>
      <w:r>
        <w:rPr>
          <w:noProof/>
        </w:rPr>
        <w:t>5</w:t>
      </w:r>
      <w:r>
        <w:rPr>
          <w:noProof/>
        </w:rP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6</w:t>
      </w:r>
      <w:r>
        <w:rPr>
          <w:rFonts w:ascii="Calibri" w:hAnsi="Calibri"/>
          <w:b w:val="0"/>
          <w:bCs w:val="0"/>
          <w:sz w:val="22"/>
          <w:szCs w:val="22"/>
          <w:lang w:val="tr-TR"/>
        </w:rPr>
        <w:tab/>
      </w:r>
      <w:r w:rsidRPr="00975A55">
        <w:rPr>
          <w:lang w:val="tr-TR"/>
        </w:rPr>
        <w:t>Piyasaya arz</w:t>
      </w:r>
      <w:r>
        <w:tab/>
      </w:r>
      <w:r>
        <w:fldChar w:fldCharType="begin"/>
      </w:r>
      <w:r>
        <w:instrText xml:space="preserve"> PAGEREF _Toc398730195 \h </w:instrText>
      </w:r>
      <w:ins w:id="21" w:author="fundaa" w:date="2014-11-05T14:59:00Z"/>
      <w:r>
        <w:fldChar w:fldCharType="separate"/>
      </w:r>
      <w:r>
        <w:t>5</w:t>
      </w:r>
      <w: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6.1</w:t>
      </w:r>
      <w:r>
        <w:rPr>
          <w:rFonts w:ascii="Calibri" w:eastAsia="Times New Roman" w:hAnsi="Calibri"/>
          <w:noProof/>
          <w:sz w:val="22"/>
          <w:szCs w:val="22"/>
          <w:lang w:val="tr-TR"/>
        </w:rPr>
        <w:tab/>
      </w:r>
      <w:r w:rsidRPr="00975A55">
        <w:rPr>
          <w:noProof/>
          <w:lang w:val="tr-TR"/>
        </w:rPr>
        <w:t>Ambalajlama</w:t>
      </w:r>
      <w:r>
        <w:rPr>
          <w:noProof/>
        </w:rPr>
        <w:tab/>
      </w:r>
      <w:r>
        <w:rPr>
          <w:noProof/>
        </w:rPr>
        <w:fldChar w:fldCharType="begin"/>
      </w:r>
      <w:r>
        <w:rPr>
          <w:noProof/>
        </w:rPr>
        <w:instrText xml:space="preserve"> PAGEREF _Toc398730196 \h </w:instrText>
      </w:r>
      <w:ins w:id="22" w:author="fundaa" w:date="2014-11-05T14:59:00Z">
        <w:r>
          <w:rPr>
            <w:noProof/>
          </w:rPr>
        </w:r>
      </w:ins>
      <w:r>
        <w:rPr>
          <w:noProof/>
        </w:rPr>
        <w:fldChar w:fldCharType="separate"/>
      </w:r>
      <w:r>
        <w:rPr>
          <w:noProof/>
        </w:rPr>
        <w:t>5</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6.2</w:t>
      </w:r>
      <w:r>
        <w:rPr>
          <w:rFonts w:ascii="Calibri" w:eastAsia="Times New Roman" w:hAnsi="Calibri"/>
          <w:noProof/>
          <w:sz w:val="22"/>
          <w:szCs w:val="22"/>
          <w:lang w:val="tr-TR"/>
        </w:rPr>
        <w:tab/>
      </w:r>
      <w:r w:rsidRPr="00975A55">
        <w:rPr>
          <w:noProof/>
          <w:lang w:val="tr-TR"/>
        </w:rPr>
        <w:t>İşaretleme</w:t>
      </w:r>
      <w:r>
        <w:rPr>
          <w:noProof/>
        </w:rPr>
        <w:tab/>
      </w:r>
      <w:r>
        <w:rPr>
          <w:noProof/>
        </w:rPr>
        <w:fldChar w:fldCharType="begin"/>
      </w:r>
      <w:r>
        <w:rPr>
          <w:noProof/>
        </w:rPr>
        <w:instrText xml:space="preserve"> PAGEREF _Toc398730197 \h </w:instrText>
      </w:r>
      <w:ins w:id="23" w:author="fundaa" w:date="2014-11-05T14:59:00Z">
        <w:r>
          <w:rPr>
            <w:noProof/>
          </w:rPr>
        </w:r>
      </w:ins>
      <w:r>
        <w:rPr>
          <w:noProof/>
        </w:rPr>
        <w:fldChar w:fldCharType="separate"/>
      </w:r>
      <w:r>
        <w:rPr>
          <w:noProof/>
        </w:rPr>
        <w:t>5</w:t>
      </w:r>
      <w:r>
        <w:rPr>
          <w:noProof/>
        </w:rPr>
        <w:fldChar w:fldCharType="end"/>
      </w:r>
    </w:p>
    <w:p w:rsidR="00E34362" w:rsidRDefault="00E34362">
      <w:pPr>
        <w:pStyle w:val="TOC2"/>
        <w:tabs>
          <w:tab w:val="left" w:pos="880"/>
        </w:tabs>
        <w:rPr>
          <w:rFonts w:ascii="Calibri" w:eastAsia="Times New Roman" w:hAnsi="Calibri"/>
          <w:noProof/>
          <w:sz w:val="22"/>
          <w:szCs w:val="22"/>
          <w:lang w:val="tr-TR"/>
        </w:rPr>
      </w:pPr>
      <w:r w:rsidRPr="00975A55">
        <w:rPr>
          <w:noProof/>
          <w:lang w:val="tr-TR"/>
        </w:rPr>
        <w:t>6.3</w:t>
      </w:r>
      <w:r>
        <w:rPr>
          <w:rFonts w:ascii="Calibri" w:eastAsia="Times New Roman" w:hAnsi="Calibri"/>
          <w:noProof/>
          <w:sz w:val="22"/>
          <w:szCs w:val="22"/>
          <w:lang w:val="tr-TR"/>
        </w:rPr>
        <w:tab/>
      </w:r>
      <w:r w:rsidRPr="00975A55">
        <w:rPr>
          <w:noProof/>
          <w:lang w:val="tr-TR"/>
        </w:rPr>
        <w:t>Muhafaza ve nakliye</w:t>
      </w:r>
      <w:r>
        <w:rPr>
          <w:noProof/>
        </w:rPr>
        <w:tab/>
      </w:r>
      <w:r>
        <w:rPr>
          <w:noProof/>
        </w:rPr>
        <w:fldChar w:fldCharType="begin"/>
      </w:r>
      <w:r>
        <w:rPr>
          <w:noProof/>
        </w:rPr>
        <w:instrText xml:space="preserve"> PAGEREF _Toc398730198 \h </w:instrText>
      </w:r>
      <w:ins w:id="24" w:author="fundaa" w:date="2014-11-05T14:59:00Z">
        <w:r>
          <w:rPr>
            <w:noProof/>
          </w:rPr>
        </w:r>
      </w:ins>
      <w:r>
        <w:rPr>
          <w:noProof/>
        </w:rPr>
        <w:fldChar w:fldCharType="separate"/>
      </w:r>
      <w:r>
        <w:rPr>
          <w:noProof/>
        </w:rPr>
        <w:t>6</w:t>
      </w:r>
      <w:r>
        <w:rPr>
          <w:noProof/>
        </w:rPr>
        <w:fldChar w:fldCharType="end"/>
      </w:r>
    </w:p>
    <w:p w:rsidR="00E34362" w:rsidRDefault="00E34362">
      <w:pPr>
        <w:pStyle w:val="TOC1"/>
        <w:tabs>
          <w:tab w:val="left" w:pos="403"/>
        </w:tabs>
        <w:rPr>
          <w:rFonts w:ascii="Calibri" w:hAnsi="Calibri"/>
          <w:b w:val="0"/>
          <w:bCs w:val="0"/>
          <w:sz w:val="22"/>
          <w:szCs w:val="22"/>
          <w:lang w:val="tr-TR"/>
        </w:rPr>
      </w:pPr>
      <w:r w:rsidRPr="00975A55">
        <w:rPr>
          <w:lang w:val="tr-TR"/>
        </w:rPr>
        <w:t>7</w:t>
      </w:r>
      <w:r>
        <w:rPr>
          <w:rFonts w:ascii="Calibri" w:hAnsi="Calibri"/>
          <w:b w:val="0"/>
          <w:bCs w:val="0"/>
          <w:sz w:val="22"/>
          <w:szCs w:val="22"/>
          <w:lang w:val="tr-TR"/>
        </w:rPr>
        <w:tab/>
      </w:r>
      <w:r w:rsidRPr="00975A55">
        <w:rPr>
          <w:lang w:val="tr-TR"/>
        </w:rPr>
        <w:t>Çeşitli hükümler</w:t>
      </w:r>
      <w:r>
        <w:tab/>
      </w:r>
      <w:r>
        <w:fldChar w:fldCharType="begin"/>
      </w:r>
      <w:r>
        <w:instrText xml:space="preserve"> PAGEREF _Toc398730199 \h </w:instrText>
      </w:r>
      <w:ins w:id="25" w:author="fundaa" w:date="2014-11-05T14:59:00Z"/>
      <w:r>
        <w:fldChar w:fldCharType="separate"/>
      </w:r>
      <w:r>
        <w:t>6</w:t>
      </w:r>
      <w:r>
        <w:fldChar w:fldCharType="end"/>
      </w:r>
    </w:p>
    <w:p w:rsidR="00E34362" w:rsidRDefault="00E34362">
      <w:pPr>
        <w:pStyle w:val="TOC1"/>
        <w:rPr>
          <w:rFonts w:ascii="Calibri" w:hAnsi="Calibri"/>
          <w:b w:val="0"/>
          <w:bCs w:val="0"/>
          <w:sz w:val="22"/>
          <w:szCs w:val="22"/>
          <w:lang w:val="tr-TR"/>
        </w:rPr>
      </w:pPr>
      <w:r w:rsidRPr="00975A55">
        <w:rPr>
          <w:lang w:val="tr-TR"/>
        </w:rPr>
        <w:t>Yararlanılan kaynaklar</w:t>
      </w:r>
      <w:r>
        <w:tab/>
      </w:r>
      <w:r>
        <w:fldChar w:fldCharType="begin"/>
      </w:r>
      <w:r>
        <w:instrText xml:space="preserve"> PAGEREF _Toc398730200 \h </w:instrText>
      </w:r>
      <w:ins w:id="26" w:author="fundaa" w:date="2014-11-05T14:59:00Z"/>
      <w:r>
        <w:fldChar w:fldCharType="separate"/>
      </w:r>
      <w:r>
        <w:t>7</w:t>
      </w:r>
      <w:r>
        <w:fldChar w:fldCharType="end"/>
      </w:r>
    </w:p>
    <w:p w:rsidR="00E34362" w:rsidRPr="007B23AA" w:rsidRDefault="00E34362" w:rsidP="00B64CD8">
      <w:pPr>
        <w:rPr>
          <w:sz w:val="28"/>
          <w:szCs w:val="28"/>
        </w:rPr>
      </w:pPr>
      <w:r w:rsidRPr="00B73896">
        <w:rPr>
          <w:b/>
          <w:bCs/>
        </w:rPr>
        <w:fldChar w:fldCharType="end"/>
      </w:r>
    </w:p>
    <w:p w:rsidR="00E34362" w:rsidRPr="007B23AA" w:rsidRDefault="00E34362" w:rsidP="00B64CD8">
      <w:pPr>
        <w:rPr>
          <w:sz w:val="28"/>
          <w:szCs w:val="28"/>
        </w:rPr>
        <w:sectPr w:rsidR="00E34362" w:rsidRPr="007B23AA" w:rsidSect="00293AA5">
          <w:headerReference w:type="even" r:id="rId13"/>
          <w:headerReference w:type="default" r:id="rId14"/>
          <w:pgSz w:w="11906" w:h="16838" w:code="9"/>
          <w:pgMar w:top="1418" w:right="1134" w:bottom="1134" w:left="1134" w:header="851" w:footer="851" w:gutter="0"/>
          <w:cols w:space="708"/>
          <w:docGrid w:linePitch="360"/>
        </w:sectPr>
      </w:pPr>
    </w:p>
    <w:p w:rsidR="00E34362" w:rsidRPr="007B23AA" w:rsidRDefault="00E34362" w:rsidP="00B64CD8">
      <w:pPr>
        <w:jc w:val="center"/>
        <w:rPr>
          <w:b/>
          <w:bCs/>
          <w:sz w:val="28"/>
          <w:szCs w:val="28"/>
        </w:rPr>
      </w:pPr>
      <w:r w:rsidRPr="007B23AA">
        <w:rPr>
          <w:b/>
          <w:bCs/>
          <w:sz w:val="28"/>
          <w:szCs w:val="28"/>
        </w:rPr>
        <w:t xml:space="preserve">Hayvan yemleri – </w:t>
      </w:r>
      <w:r>
        <w:rPr>
          <w:b/>
          <w:bCs/>
          <w:sz w:val="28"/>
          <w:szCs w:val="28"/>
        </w:rPr>
        <w:t xml:space="preserve">Dana </w:t>
      </w:r>
      <w:r w:rsidRPr="007B23AA">
        <w:rPr>
          <w:b/>
          <w:bCs/>
          <w:sz w:val="28"/>
          <w:szCs w:val="28"/>
        </w:rPr>
        <w:t xml:space="preserve">yemi </w:t>
      </w:r>
    </w:p>
    <w:p w:rsidR="00E34362" w:rsidRPr="007B23AA" w:rsidRDefault="00E34362" w:rsidP="00B64CD8"/>
    <w:p w:rsidR="00E34362" w:rsidRDefault="00E34362" w:rsidP="00B64CD8">
      <w:pPr>
        <w:pBdr>
          <w:top w:val="single" w:sz="4" w:space="1" w:color="auto"/>
        </w:pBdr>
      </w:pPr>
    </w:p>
    <w:p w:rsidR="00E34362" w:rsidRPr="007B23AA" w:rsidRDefault="00E34362" w:rsidP="00B64CD8">
      <w:pPr>
        <w:pStyle w:val="Heading1"/>
        <w:rPr>
          <w:lang w:val="tr-TR"/>
        </w:rPr>
      </w:pPr>
      <w:bookmarkStart w:id="27" w:name="_Toc228106884"/>
      <w:bookmarkStart w:id="28" w:name="_Toc347338462"/>
      <w:bookmarkStart w:id="29" w:name="_Toc349927027"/>
      <w:bookmarkStart w:id="30" w:name="_Toc398730170"/>
      <w:bookmarkStart w:id="31" w:name="_Toc184575184"/>
      <w:bookmarkStart w:id="32" w:name="_Toc187124015"/>
      <w:bookmarkStart w:id="33" w:name="_Toc187124103"/>
      <w:bookmarkStart w:id="34" w:name="_Toc187124485"/>
      <w:bookmarkStart w:id="35" w:name="_Toc264913502"/>
      <w:bookmarkStart w:id="36" w:name="_Toc266447936"/>
      <w:r w:rsidRPr="007B23AA">
        <w:rPr>
          <w:lang w:val="tr-TR"/>
        </w:rPr>
        <w:t>1</w:t>
      </w:r>
      <w:r w:rsidRPr="007B23AA">
        <w:rPr>
          <w:lang w:val="tr-TR"/>
        </w:rPr>
        <w:tab/>
        <w:t>Kapsam</w:t>
      </w:r>
      <w:bookmarkEnd w:id="27"/>
      <w:bookmarkEnd w:id="28"/>
      <w:bookmarkEnd w:id="29"/>
      <w:bookmarkEnd w:id="30"/>
    </w:p>
    <w:p w:rsidR="00E34362" w:rsidRPr="007B23AA" w:rsidRDefault="00E34362" w:rsidP="007428DE">
      <w:pPr>
        <w:jc w:val="both"/>
      </w:pPr>
      <w:r w:rsidRPr="007B23AA">
        <w:t xml:space="preserve">Bu standard, </w:t>
      </w:r>
      <w:bookmarkEnd w:id="31"/>
      <w:bookmarkEnd w:id="32"/>
      <w:bookmarkEnd w:id="33"/>
      <w:bookmarkEnd w:id="34"/>
      <w:bookmarkEnd w:id="35"/>
      <w:bookmarkEnd w:id="36"/>
      <w:r>
        <w:t xml:space="preserve">dana </w:t>
      </w:r>
      <w:r w:rsidRPr="007B23AA">
        <w:t>yemlerini kapsar. Diğer sığır yemlerini kapsamaz.</w:t>
      </w:r>
    </w:p>
    <w:p w:rsidR="00E34362" w:rsidRPr="007B23AA" w:rsidRDefault="00E34362" w:rsidP="00B64CD8">
      <w:pPr>
        <w:rPr>
          <w:color w:val="FF0000"/>
        </w:rPr>
      </w:pPr>
    </w:p>
    <w:p w:rsidR="00E34362" w:rsidRPr="007B23AA" w:rsidRDefault="00E34362" w:rsidP="00D52D7F">
      <w:pPr>
        <w:pStyle w:val="Heading1"/>
        <w:rPr>
          <w:lang w:val="tr-TR"/>
        </w:rPr>
      </w:pPr>
      <w:bookmarkStart w:id="37" w:name="_Toc264913503"/>
      <w:bookmarkStart w:id="38" w:name="_Toc266447937"/>
      <w:bookmarkStart w:id="39" w:name="_Toc349927028"/>
      <w:bookmarkStart w:id="40" w:name="_Toc398730171"/>
      <w:bookmarkStart w:id="41" w:name="_Toc184575185"/>
      <w:bookmarkStart w:id="42" w:name="_Toc187124016"/>
      <w:bookmarkStart w:id="43" w:name="_Toc187124104"/>
      <w:bookmarkStart w:id="44" w:name="_Toc187124486"/>
      <w:r w:rsidRPr="007B23AA">
        <w:rPr>
          <w:lang w:val="tr-TR"/>
        </w:rPr>
        <w:t>2</w:t>
      </w:r>
      <w:r w:rsidRPr="007B23AA">
        <w:rPr>
          <w:lang w:val="tr-TR"/>
        </w:rPr>
        <w:tab/>
      </w:r>
      <w:bookmarkStart w:id="45" w:name="_Toc232251364"/>
      <w:bookmarkStart w:id="46" w:name="_Toc232407717"/>
      <w:bookmarkStart w:id="47" w:name="_Toc98778017"/>
      <w:bookmarkStart w:id="48" w:name="_Toc189919363"/>
      <w:r w:rsidRPr="007B23AA">
        <w:rPr>
          <w:lang w:val="tr-TR"/>
        </w:rPr>
        <w:t>Atıf yapılan standard ve/veya dokümanlar</w:t>
      </w:r>
      <w:bookmarkEnd w:id="37"/>
      <w:bookmarkEnd w:id="38"/>
      <w:bookmarkEnd w:id="39"/>
      <w:bookmarkEnd w:id="45"/>
      <w:bookmarkEnd w:id="46"/>
      <w:bookmarkEnd w:id="47"/>
      <w:bookmarkEnd w:id="48"/>
      <w:bookmarkEnd w:id="40"/>
    </w:p>
    <w:p w:rsidR="00E34362" w:rsidRDefault="00E34362" w:rsidP="00D52D7F">
      <w:pPr>
        <w:tabs>
          <w:tab w:val="left" w:pos="1000"/>
        </w:tabs>
        <w:adjustRightInd w:val="0"/>
        <w:jc w:val="both"/>
      </w:pPr>
      <w:r w:rsidRPr="007B23AA">
        <w:t>Bu standardda diğer standard ve/veya dokümanlara atıf yapılmaktadır. Bu atıflar metin içerisinde uygun yerlerde belirtilmiştir. Atıf yapılan standard ve/veya dokümanlar aşağıdaki listede verilmiştir.</w:t>
      </w:r>
    </w:p>
    <w:p w:rsidR="00E34362" w:rsidRPr="007B23AA" w:rsidRDefault="00E34362" w:rsidP="00D52D7F">
      <w:pPr>
        <w:tabs>
          <w:tab w:val="left" w:pos="1000"/>
        </w:tabs>
        <w:adjustRightInd w:val="0"/>
        <w:jc w:val="both"/>
        <w:rPr>
          <w:rFonts w:eastAsia="SimSun"/>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E34362" w:rsidRPr="007B23AA">
        <w:trPr>
          <w:trHeight w:val="388"/>
        </w:trPr>
        <w:tc>
          <w:tcPr>
            <w:tcW w:w="1305" w:type="dxa"/>
            <w:vAlign w:val="center"/>
          </w:tcPr>
          <w:p w:rsidR="00E34362" w:rsidRPr="007B23AA" w:rsidRDefault="00E34362" w:rsidP="00C0742D">
            <w:pPr>
              <w:jc w:val="center"/>
              <w:rPr>
                <w:b/>
                <w:bCs/>
              </w:rPr>
            </w:pPr>
            <w:bookmarkStart w:id="49" w:name="_Toc184575186"/>
            <w:bookmarkStart w:id="50" w:name="_Toc187124017"/>
            <w:bookmarkStart w:id="51" w:name="_Toc187124105"/>
            <w:bookmarkStart w:id="52" w:name="_Toc187124487"/>
            <w:bookmarkEnd w:id="41"/>
            <w:bookmarkEnd w:id="42"/>
            <w:bookmarkEnd w:id="43"/>
            <w:bookmarkEnd w:id="44"/>
            <w:r w:rsidRPr="007B23AA">
              <w:rPr>
                <w:b/>
                <w:bCs/>
              </w:rPr>
              <w:t>TS No</w:t>
            </w:r>
          </w:p>
        </w:tc>
        <w:tc>
          <w:tcPr>
            <w:tcW w:w="4253" w:type="dxa"/>
            <w:vAlign w:val="center"/>
          </w:tcPr>
          <w:p w:rsidR="00E34362" w:rsidRPr="007B23AA" w:rsidRDefault="00E34362" w:rsidP="00C0742D">
            <w:pPr>
              <w:jc w:val="center"/>
              <w:rPr>
                <w:b/>
                <w:bCs/>
              </w:rPr>
            </w:pPr>
            <w:r w:rsidRPr="007B23AA">
              <w:rPr>
                <w:b/>
                <w:bCs/>
              </w:rPr>
              <w:t>Türkçe Adı</w:t>
            </w:r>
          </w:p>
        </w:tc>
        <w:tc>
          <w:tcPr>
            <w:tcW w:w="4394" w:type="dxa"/>
            <w:vAlign w:val="center"/>
          </w:tcPr>
          <w:p w:rsidR="00E34362" w:rsidRPr="007B23AA" w:rsidRDefault="00E34362" w:rsidP="00C0742D">
            <w:pPr>
              <w:jc w:val="center"/>
              <w:rPr>
                <w:b/>
                <w:bCs/>
              </w:rPr>
            </w:pPr>
            <w:r w:rsidRPr="007B23AA">
              <w:rPr>
                <w:b/>
                <w:bCs/>
              </w:rPr>
              <w:t>İngilizce Adı</w:t>
            </w:r>
          </w:p>
        </w:tc>
      </w:tr>
      <w:tr w:rsidR="00E34362" w:rsidRPr="007B23AA">
        <w:trPr>
          <w:trHeight w:val="272"/>
        </w:trPr>
        <w:tc>
          <w:tcPr>
            <w:tcW w:w="1305" w:type="dxa"/>
          </w:tcPr>
          <w:p w:rsidR="00E34362" w:rsidRPr="005D3838" w:rsidRDefault="00E34362" w:rsidP="00C0742D">
            <w:r w:rsidRPr="005D3838">
              <w:t>TS 4155</w:t>
            </w:r>
          </w:p>
        </w:tc>
        <w:tc>
          <w:tcPr>
            <w:tcW w:w="4253" w:type="dxa"/>
          </w:tcPr>
          <w:p w:rsidR="00E34362" w:rsidRPr="005D3838" w:rsidRDefault="00E34362" w:rsidP="00C0742D">
            <w:r w:rsidRPr="005D3838">
              <w:t>Hayvan yemleri - Terimler ve tarifler</w:t>
            </w:r>
          </w:p>
        </w:tc>
        <w:tc>
          <w:tcPr>
            <w:tcW w:w="4394" w:type="dxa"/>
          </w:tcPr>
          <w:p w:rsidR="00E34362" w:rsidRPr="005D3838" w:rsidRDefault="00E34362" w:rsidP="00C0742D">
            <w:r w:rsidRPr="005D3838">
              <w:t>Animal feeds - Terms and definitions</w:t>
            </w:r>
          </w:p>
        </w:tc>
      </w:tr>
      <w:tr w:rsidR="00E34362" w:rsidRPr="007B23AA">
        <w:trPr>
          <w:trHeight w:val="272"/>
        </w:trPr>
        <w:tc>
          <w:tcPr>
            <w:tcW w:w="1305" w:type="dxa"/>
          </w:tcPr>
          <w:p w:rsidR="00E34362" w:rsidRPr="00C9001F" w:rsidRDefault="00E34362" w:rsidP="00C0742D">
            <w:r w:rsidRPr="00C9001F">
              <w:t>TS 4331</w:t>
            </w:r>
          </w:p>
          <w:p w:rsidR="00E34362" w:rsidRPr="00C9001F" w:rsidRDefault="00E34362" w:rsidP="00C0742D"/>
        </w:tc>
        <w:tc>
          <w:tcPr>
            <w:tcW w:w="4253" w:type="dxa"/>
          </w:tcPr>
          <w:p w:rsidR="00E34362" w:rsidRPr="00C9001F" w:rsidRDefault="00E34362" w:rsidP="00C0742D">
            <w:r w:rsidRPr="00C9001F">
              <w:t>Ambalaj - Genel ilkeler - Bölüm 3: Ambalajların işaretlenmesi ve etiketlenmesi</w:t>
            </w:r>
          </w:p>
        </w:tc>
        <w:tc>
          <w:tcPr>
            <w:tcW w:w="4394" w:type="dxa"/>
          </w:tcPr>
          <w:p w:rsidR="00E34362" w:rsidRPr="00C9001F" w:rsidRDefault="00E34362" w:rsidP="00C0742D">
            <w:r w:rsidRPr="00C9001F">
              <w:t>Packaging - General principles - Part 3: Marking and labelling of packages</w:t>
            </w:r>
          </w:p>
        </w:tc>
      </w:tr>
      <w:tr w:rsidR="00E34362" w:rsidRPr="005D3838">
        <w:trPr>
          <w:trHeight w:val="272"/>
        </w:trPr>
        <w:tc>
          <w:tcPr>
            <w:tcW w:w="1305" w:type="dxa"/>
          </w:tcPr>
          <w:p w:rsidR="00E34362" w:rsidRPr="005D3838" w:rsidRDefault="00E34362" w:rsidP="00C0742D">
            <w:r w:rsidRPr="005D3838">
              <w:t>TS 4966</w:t>
            </w:r>
          </w:p>
        </w:tc>
        <w:tc>
          <w:tcPr>
            <w:tcW w:w="4253" w:type="dxa"/>
          </w:tcPr>
          <w:p w:rsidR="00E34362" w:rsidRPr="005D3838" w:rsidRDefault="00E34362" w:rsidP="00C0742D">
            <w:r w:rsidRPr="005D3838">
              <w:t>Gıda mamullerinde ham selüloz miktarının tayini - Değiştirilmiş scharrer metodu</w:t>
            </w:r>
          </w:p>
        </w:tc>
        <w:tc>
          <w:tcPr>
            <w:tcW w:w="4394" w:type="dxa"/>
          </w:tcPr>
          <w:p w:rsidR="00E34362" w:rsidRPr="005D3838" w:rsidRDefault="00E34362" w:rsidP="00C0742D">
            <w:r w:rsidRPr="005D3838">
              <w:t>Food Products - Determination of crude fibre content - Modified scharrer method</w:t>
            </w:r>
          </w:p>
        </w:tc>
      </w:tr>
      <w:tr w:rsidR="00E34362" w:rsidRPr="007B23AA">
        <w:trPr>
          <w:trHeight w:val="272"/>
        </w:trPr>
        <w:tc>
          <w:tcPr>
            <w:tcW w:w="1305" w:type="dxa"/>
          </w:tcPr>
          <w:p w:rsidR="00E34362" w:rsidRPr="005D3838" w:rsidRDefault="00E34362" w:rsidP="00C0742D">
            <w:r w:rsidRPr="005D3838">
              <w:t>TS 5547</w:t>
            </w:r>
          </w:p>
        </w:tc>
        <w:tc>
          <w:tcPr>
            <w:tcW w:w="4253" w:type="dxa"/>
          </w:tcPr>
          <w:p w:rsidR="00E34362" w:rsidRPr="005D3838" w:rsidRDefault="00E34362" w:rsidP="00C0742D">
            <w:r w:rsidRPr="005D3838">
              <w:t>Hayvan yemleri - Kalsiyum tayini (titrasyon ve atomik absorbsiyon metotları)</w:t>
            </w:r>
          </w:p>
        </w:tc>
        <w:tc>
          <w:tcPr>
            <w:tcW w:w="4394" w:type="dxa"/>
          </w:tcPr>
          <w:p w:rsidR="00E34362" w:rsidRPr="005D3838" w:rsidRDefault="00E34362" w:rsidP="00C0742D">
            <w:r w:rsidRPr="005D3838">
              <w:t>Animal feedsstuffs - Determination of calcium content (Titration and atomic absorbsion spectrophotometric methods)</w:t>
            </w:r>
          </w:p>
        </w:tc>
      </w:tr>
      <w:tr w:rsidR="00E34362" w:rsidRPr="007B23AA">
        <w:trPr>
          <w:trHeight w:val="272"/>
        </w:trPr>
        <w:tc>
          <w:tcPr>
            <w:tcW w:w="1305" w:type="dxa"/>
          </w:tcPr>
          <w:p w:rsidR="00E34362" w:rsidRPr="005D3838" w:rsidRDefault="00E34362" w:rsidP="00C0742D">
            <w:r w:rsidRPr="005D3838">
              <w:t>TS 5672</w:t>
            </w:r>
          </w:p>
        </w:tc>
        <w:tc>
          <w:tcPr>
            <w:tcW w:w="4253" w:type="dxa"/>
          </w:tcPr>
          <w:p w:rsidR="00E34362" w:rsidRPr="005D3838" w:rsidRDefault="00E34362" w:rsidP="00C0742D">
            <w:r w:rsidRPr="005D3838">
              <w:t>Hayvan yemleri - Sodyum tayini alevfotometrik metot</w:t>
            </w:r>
          </w:p>
        </w:tc>
        <w:tc>
          <w:tcPr>
            <w:tcW w:w="4394" w:type="dxa"/>
          </w:tcPr>
          <w:p w:rsidR="00E34362" w:rsidRPr="005D3838" w:rsidRDefault="00E34362" w:rsidP="00C0742D">
            <w:r w:rsidRPr="005D3838">
              <w:t>Animal feeds - Determination of sodium -flamephotometric method</w:t>
            </w:r>
          </w:p>
        </w:tc>
      </w:tr>
      <w:tr w:rsidR="00E34362" w:rsidRPr="007B23AA">
        <w:trPr>
          <w:trHeight w:val="272"/>
        </w:trPr>
        <w:tc>
          <w:tcPr>
            <w:tcW w:w="1305" w:type="dxa"/>
          </w:tcPr>
          <w:p w:rsidR="00E34362" w:rsidRPr="005D3838" w:rsidRDefault="00E34362" w:rsidP="00C0742D">
            <w:r w:rsidRPr="005D3838">
              <w:t>TS 5885</w:t>
            </w:r>
          </w:p>
        </w:tc>
        <w:tc>
          <w:tcPr>
            <w:tcW w:w="4253" w:type="dxa"/>
          </w:tcPr>
          <w:p w:rsidR="00E34362" w:rsidRPr="005D3838" w:rsidRDefault="00E34362" w:rsidP="00C0742D">
            <w:r w:rsidRPr="005D3838">
              <w:t>Hayvan yemleri - Mangan tayini</w:t>
            </w:r>
          </w:p>
        </w:tc>
        <w:tc>
          <w:tcPr>
            <w:tcW w:w="4394" w:type="dxa"/>
          </w:tcPr>
          <w:p w:rsidR="00E34362" w:rsidRPr="005D3838" w:rsidRDefault="00E34362" w:rsidP="00C0742D">
            <w:r w:rsidRPr="005D3838">
              <w:t>Animal feeds - Determination of manganese</w:t>
            </w:r>
          </w:p>
        </w:tc>
      </w:tr>
      <w:tr w:rsidR="00E34362" w:rsidRPr="007B23AA">
        <w:trPr>
          <w:trHeight w:val="272"/>
        </w:trPr>
        <w:tc>
          <w:tcPr>
            <w:tcW w:w="1305" w:type="dxa"/>
          </w:tcPr>
          <w:p w:rsidR="00E34362" w:rsidRPr="005D3838" w:rsidRDefault="00E34362" w:rsidP="00C0742D">
            <w:r w:rsidRPr="005D3838">
              <w:t>TS 5888</w:t>
            </w:r>
          </w:p>
        </w:tc>
        <w:tc>
          <w:tcPr>
            <w:tcW w:w="4253" w:type="dxa"/>
          </w:tcPr>
          <w:p w:rsidR="00E34362" w:rsidRPr="005D3838" w:rsidRDefault="00E34362" w:rsidP="00C0742D">
            <w:r w:rsidRPr="005D3838">
              <w:t>Hayvan yemleri - Çinko tayini</w:t>
            </w:r>
          </w:p>
        </w:tc>
        <w:tc>
          <w:tcPr>
            <w:tcW w:w="4394" w:type="dxa"/>
          </w:tcPr>
          <w:p w:rsidR="00E34362" w:rsidRPr="005D3838" w:rsidRDefault="00E34362" w:rsidP="00C0742D">
            <w:r w:rsidRPr="005D3838">
              <w:t>Animal feeds - Determination of zinc</w:t>
            </w:r>
          </w:p>
        </w:tc>
      </w:tr>
      <w:tr w:rsidR="00E34362" w:rsidRPr="007B23AA">
        <w:trPr>
          <w:trHeight w:val="272"/>
        </w:trPr>
        <w:tc>
          <w:tcPr>
            <w:tcW w:w="1305" w:type="dxa"/>
          </w:tcPr>
          <w:p w:rsidR="00E34362" w:rsidRPr="005D3838" w:rsidRDefault="00E34362" w:rsidP="00C0742D">
            <w:r w:rsidRPr="005D3838">
              <w:t>TS EN ISO 5983-1</w:t>
            </w:r>
          </w:p>
        </w:tc>
        <w:tc>
          <w:tcPr>
            <w:tcW w:w="4253" w:type="dxa"/>
          </w:tcPr>
          <w:p w:rsidR="00E34362" w:rsidRPr="005D3838" w:rsidRDefault="00E34362" w:rsidP="00C0742D">
            <w:r w:rsidRPr="005D3838">
              <w:t>Hayvan yemleri - Azot muhtevasının tayini ve ham protein muhtevasının hesaplanması - Bölüm 1: Kjeldahl metodu</w:t>
            </w:r>
          </w:p>
        </w:tc>
        <w:tc>
          <w:tcPr>
            <w:tcW w:w="4394" w:type="dxa"/>
          </w:tcPr>
          <w:p w:rsidR="00E34362" w:rsidRPr="005D3838" w:rsidRDefault="00E34362" w:rsidP="00C0742D">
            <w:r w:rsidRPr="005D3838">
              <w:t>Animal feeding stuffs - Determination of nitrogen content and calculation of crude protein content - Part 1: Kjeldahl method</w:t>
            </w:r>
          </w:p>
        </w:tc>
      </w:tr>
      <w:tr w:rsidR="00E34362" w:rsidRPr="007B23AA">
        <w:trPr>
          <w:trHeight w:val="272"/>
        </w:trPr>
        <w:tc>
          <w:tcPr>
            <w:tcW w:w="1305" w:type="dxa"/>
          </w:tcPr>
          <w:p w:rsidR="00E34362" w:rsidRPr="00C117D7" w:rsidRDefault="00E34362" w:rsidP="00C0742D">
            <w:r w:rsidRPr="00C117D7">
              <w:t>TS ISO 5984</w:t>
            </w:r>
          </w:p>
        </w:tc>
        <w:tc>
          <w:tcPr>
            <w:tcW w:w="4253" w:type="dxa"/>
          </w:tcPr>
          <w:p w:rsidR="00E34362" w:rsidRPr="00C117D7" w:rsidRDefault="00E34362" w:rsidP="00C0742D">
            <w:r w:rsidRPr="00C117D7">
              <w:t>Hayvan yemleri - Ham kül tayini</w:t>
            </w:r>
          </w:p>
        </w:tc>
        <w:tc>
          <w:tcPr>
            <w:tcW w:w="4394" w:type="dxa"/>
          </w:tcPr>
          <w:p w:rsidR="00E34362" w:rsidRPr="00C117D7" w:rsidRDefault="00E34362" w:rsidP="00C0742D">
            <w:r w:rsidRPr="00C117D7">
              <w:t>Animal feeding stuffs - Determination of crude ash</w:t>
            </w:r>
          </w:p>
        </w:tc>
      </w:tr>
      <w:tr w:rsidR="00E34362" w:rsidRPr="007B23AA">
        <w:trPr>
          <w:trHeight w:val="272"/>
        </w:trPr>
        <w:tc>
          <w:tcPr>
            <w:tcW w:w="1305" w:type="dxa"/>
          </w:tcPr>
          <w:p w:rsidR="00E34362" w:rsidRPr="00C117D7" w:rsidRDefault="00E34362" w:rsidP="00C0742D">
            <w:r w:rsidRPr="00C117D7">
              <w:t>TS ISO 5985</w:t>
            </w:r>
          </w:p>
        </w:tc>
        <w:tc>
          <w:tcPr>
            <w:tcW w:w="4253" w:type="dxa"/>
          </w:tcPr>
          <w:p w:rsidR="00E34362" w:rsidRPr="00C117D7" w:rsidRDefault="00E34362" w:rsidP="00C0742D">
            <w:r w:rsidRPr="00C117D7">
              <w:t>Hayvan yemleri - Hidroklorik asitte çözünmeyen kül tayini</w:t>
            </w:r>
          </w:p>
        </w:tc>
        <w:tc>
          <w:tcPr>
            <w:tcW w:w="4394" w:type="dxa"/>
          </w:tcPr>
          <w:p w:rsidR="00E34362" w:rsidRPr="00C117D7" w:rsidRDefault="00E34362" w:rsidP="00C0742D">
            <w:r w:rsidRPr="00C117D7">
              <w:t>Animal feeding stuffs - Determination of ash insoluble in hydrochloric acid</w:t>
            </w:r>
          </w:p>
        </w:tc>
      </w:tr>
      <w:tr w:rsidR="00E34362" w:rsidRPr="007B23AA">
        <w:trPr>
          <w:trHeight w:val="272"/>
        </w:trPr>
        <w:tc>
          <w:tcPr>
            <w:tcW w:w="1305" w:type="dxa"/>
          </w:tcPr>
          <w:p w:rsidR="00E34362" w:rsidRPr="005D3838" w:rsidRDefault="00E34362" w:rsidP="00C0742D">
            <w:r w:rsidRPr="005D3838">
              <w:t>TS 6019</w:t>
            </w:r>
          </w:p>
        </w:tc>
        <w:tc>
          <w:tcPr>
            <w:tcW w:w="4253" w:type="dxa"/>
          </w:tcPr>
          <w:p w:rsidR="00E34362" w:rsidRPr="005D3838" w:rsidRDefault="00E34362" w:rsidP="00C0742D">
            <w:r w:rsidRPr="005D3838">
              <w:t>Hayvan yemleri - D vitamini tayini</w:t>
            </w:r>
          </w:p>
        </w:tc>
        <w:tc>
          <w:tcPr>
            <w:tcW w:w="4394" w:type="dxa"/>
          </w:tcPr>
          <w:p w:rsidR="00E34362" w:rsidRPr="005D3838" w:rsidRDefault="00E34362" w:rsidP="00C0742D">
            <w:r w:rsidRPr="005D3838">
              <w:t>Animal feeds - Determination of vitamine D</w:t>
            </w:r>
          </w:p>
          <w:p w:rsidR="00E34362" w:rsidRPr="005D3838" w:rsidRDefault="00E34362" w:rsidP="00C0742D"/>
        </w:tc>
      </w:tr>
      <w:tr w:rsidR="00E34362" w:rsidRPr="007B23AA">
        <w:trPr>
          <w:trHeight w:val="272"/>
        </w:trPr>
        <w:tc>
          <w:tcPr>
            <w:tcW w:w="1305" w:type="dxa"/>
          </w:tcPr>
          <w:p w:rsidR="00E34362" w:rsidRPr="005D3838" w:rsidRDefault="00E34362" w:rsidP="00C0742D">
            <w:r w:rsidRPr="005D3838">
              <w:t>TS 6130</w:t>
            </w:r>
          </w:p>
        </w:tc>
        <w:tc>
          <w:tcPr>
            <w:tcW w:w="4253" w:type="dxa"/>
          </w:tcPr>
          <w:p w:rsidR="00E34362" w:rsidRPr="005D3838" w:rsidRDefault="00E34362" w:rsidP="00C0742D">
            <w:r w:rsidRPr="005D3838">
              <w:t>Hayvan yemleri - E vitamini (tokoferol) tayini</w:t>
            </w:r>
          </w:p>
        </w:tc>
        <w:tc>
          <w:tcPr>
            <w:tcW w:w="4394" w:type="dxa"/>
          </w:tcPr>
          <w:p w:rsidR="00E34362" w:rsidRPr="005D3838" w:rsidRDefault="00E34362" w:rsidP="00C0742D">
            <w:r w:rsidRPr="005D3838">
              <w:t>Animal feeds - Determination of vitamine E (tocopherol)</w:t>
            </w:r>
          </w:p>
        </w:tc>
      </w:tr>
      <w:tr w:rsidR="00E34362" w:rsidRPr="007B23AA">
        <w:trPr>
          <w:trHeight w:val="272"/>
        </w:trPr>
        <w:tc>
          <w:tcPr>
            <w:tcW w:w="1305" w:type="dxa"/>
          </w:tcPr>
          <w:p w:rsidR="00E34362" w:rsidRPr="005D3838" w:rsidRDefault="00E34362" w:rsidP="00C0742D">
            <w:r w:rsidRPr="005D3838">
              <w:t>TS 6318</w:t>
            </w:r>
          </w:p>
        </w:tc>
        <w:tc>
          <w:tcPr>
            <w:tcW w:w="4253" w:type="dxa"/>
          </w:tcPr>
          <w:p w:rsidR="00E34362" w:rsidRPr="005D3838" w:rsidRDefault="00E34362" w:rsidP="00C0742D">
            <w:r w:rsidRPr="005D3838">
              <w:t>Hayvan yemleri - Rutubet tayini</w:t>
            </w:r>
          </w:p>
        </w:tc>
        <w:tc>
          <w:tcPr>
            <w:tcW w:w="4394" w:type="dxa"/>
          </w:tcPr>
          <w:p w:rsidR="00E34362" w:rsidRPr="005D3838" w:rsidRDefault="00E34362" w:rsidP="00C0742D">
            <w:r w:rsidRPr="005D3838">
              <w:t>Animal feeds - Determination of moisture</w:t>
            </w:r>
          </w:p>
        </w:tc>
      </w:tr>
      <w:tr w:rsidR="00E34362" w:rsidRPr="007B23AA">
        <w:trPr>
          <w:trHeight w:val="272"/>
        </w:trPr>
        <w:tc>
          <w:tcPr>
            <w:tcW w:w="1305" w:type="dxa"/>
          </w:tcPr>
          <w:p w:rsidR="00E34362" w:rsidRPr="00C117D7" w:rsidRDefault="00E34362" w:rsidP="00C0742D">
            <w:r w:rsidRPr="00C117D7">
              <w:t>TS ISO 6491</w:t>
            </w:r>
          </w:p>
        </w:tc>
        <w:tc>
          <w:tcPr>
            <w:tcW w:w="4253" w:type="dxa"/>
          </w:tcPr>
          <w:p w:rsidR="00E34362" w:rsidRPr="00C117D7" w:rsidRDefault="00E34362" w:rsidP="00C0742D">
            <w:r w:rsidRPr="00C117D7">
              <w:t>Hayvan yemleri - Fosfor muhtevasının tayini-Spektrometrik metot</w:t>
            </w:r>
          </w:p>
        </w:tc>
        <w:tc>
          <w:tcPr>
            <w:tcW w:w="4394" w:type="dxa"/>
          </w:tcPr>
          <w:p w:rsidR="00E34362" w:rsidRPr="00C117D7" w:rsidRDefault="00E34362" w:rsidP="00C0742D">
            <w:r w:rsidRPr="00C117D7">
              <w:t>Animal feeding stuffs - Determination of phosphorus content - Spectrometric method</w:t>
            </w:r>
          </w:p>
        </w:tc>
      </w:tr>
      <w:tr w:rsidR="00E34362" w:rsidRPr="007B23AA">
        <w:trPr>
          <w:trHeight w:val="272"/>
        </w:trPr>
        <w:tc>
          <w:tcPr>
            <w:tcW w:w="1305" w:type="dxa"/>
          </w:tcPr>
          <w:p w:rsidR="00E34362" w:rsidRPr="005D3838" w:rsidRDefault="00E34362" w:rsidP="00C0742D">
            <w:r w:rsidRPr="005D3838">
              <w:t>TS ISO 6495</w:t>
            </w:r>
          </w:p>
        </w:tc>
        <w:tc>
          <w:tcPr>
            <w:tcW w:w="4253" w:type="dxa"/>
          </w:tcPr>
          <w:p w:rsidR="00E34362" w:rsidRPr="005D3838" w:rsidRDefault="00E34362" w:rsidP="00C0742D">
            <w:r w:rsidRPr="005D3838">
              <w:t>Hayvan yemleri - Suda çözünebilen klorür muhtevasının tayini</w:t>
            </w:r>
          </w:p>
        </w:tc>
        <w:tc>
          <w:tcPr>
            <w:tcW w:w="4394" w:type="dxa"/>
          </w:tcPr>
          <w:p w:rsidR="00E34362" w:rsidRPr="005D3838" w:rsidRDefault="00E34362" w:rsidP="00C0742D">
            <w:r w:rsidRPr="005D3838">
              <w:t>Animal feeding stuffs - Determination of water -soluble chlorides content</w:t>
            </w:r>
          </w:p>
        </w:tc>
      </w:tr>
      <w:tr w:rsidR="00E34362" w:rsidRPr="007B23AA">
        <w:trPr>
          <w:trHeight w:val="272"/>
        </w:trPr>
        <w:tc>
          <w:tcPr>
            <w:tcW w:w="1305" w:type="dxa"/>
          </w:tcPr>
          <w:p w:rsidR="00E34362" w:rsidRPr="005D3838" w:rsidRDefault="00E34362" w:rsidP="00C0742D">
            <w:r w:rsidRPr="005D3838">
              <w:t>TS 5526 EN ISO 6497</w:t>
            </w:r>
          </w:p>
        </w:tc>
        <w:tc>
          <w:tcPr>
            <w:tcW w:w="4253" w:type="dxa"/>
          </w:tcPr>
          <w:p w:rsidR="00E34362" w:rsidRPr="005D3838" w:rsidRDefault="00E34362" w:rsidP="00C0742D">
            <w:r w:rsidRPr="005D3838">
              <w:t>Hayvan yemleri - Numune alma</w:t>
            </w:r>
          </w:p>
        </w:tc>
        <w:tc>
          <w:tcPr>
            <w:tcW w:w="4394" w:type="dxa"/>
          </w:tcPr>
          <w:p w:rsidR="00E34362" w:rsidRPr="005D3838" w:rsidRDefault="00E34362" w:rsidP="00C0742D">
            <w:r w:rsidRPr="005D3838">
              <w:t>Animal feeding stuffs – Sampling</w:t>
            </w:r>
          </w:p>
        </w:tc>
      </w:tr>
      <w:tr w:rsidR="00E34362" w:rsidRPr="007B23AA">
        <w:trPr>
          <w:trHeight w:val="272"/>
        </w:trPr>
        <w:tc>
          <w:tcPr>
            <w:tcW w:w="1305" w:type="dxa"/>
          </w:tcPr>
          <w:p w:rsidR="00E34362" w:rsidRPr="005D3838" w:rsidRDefault="00E34362" w:rsidP="00C0742D">
            <w:r w:rsidRPr="005D3838">
              <w:t>TS EN ISO 6498</w:t>
            </w:r>
          </w:p>
        </w:tc>
        <w:tc>
          <w:tcPr>
            <w:tcW w:w="4253" w:type="dxa"/>
          </w:tcPr>
          <w:p w:rsidR="00E34362" w:rsidRPr="005D3838" w:rsidRDefault="00E34362" w:rsidP="00C0742D">
            <w:r w:rsidRPr="005D3838">
              <w:t>Hayvan yemleri - Analiz numunesinin hazırlanması</w:t>
            </w:r>
          </w:p>
        </w:tc>
        <w:tc>
          <w:tcPr>
            <w:tcW w:w="4394" w:type="dxa"/>
          </w:tcPr>
          <w:p w:rsidR="00E34362" w:rsidRPr="005D3838" w:rsidRDefault="00E34362" w:rsidP="00C0742D">
            <w:r w:rsidRPr="005D3838">
              <w:t>Animal feeding stuffs - Guidelines for sample preparation</w:t>
            </w:r>
          </w:p>
        </w:tc>
      </w:tr>
      <w:tr w:rsidR="00E34362" w:rsidRPr="007B23AA">
        <w:trPr>
          <w:trHeight w:val="272"/>
        </w:trPr>
        <w:tc>
          <w:tcPr>
            <w:tcW w:w="1305" w:type="dxa"/>
          </w:tcPr>
          <w:p w:rsidR="00E34362" w:rsidRPr="005D3838" w:rsidRDefault="00E34362" w:rsidP="00C0742D">
            <w:r w:rsidRPr="005D3838">
              <w:t>TS 8604</w:t>
            </w:r>
          </w:p>
        </w:tc>
        <w:tc>
          <w:tcPr>
            <w:tcW w:w="4253" w:type="dxa"/>
          </w:tcPr>
          <w:p w:rsidR="00E34362" w:rsidRPr="005D3838" w:rsidRDefault="00E34362" w:rsidP="00C0742D">
            <w:r w:rsidRPr="005D3838">
              <w:t>Hayvan yemleri - Karma yemler - Üretim, depolama ve taşıma kuralları</w:t>
            </w:r>
          </w:p>
        </w:tc>
        <w:tc>
          <w:tcPr>
            <w:tcW w:w="4394" w:type="dxa"/>
          </w:tcPr>
          <w:p w:rsidR="00E34362" w:rsidRPr="005D3838" w:rsidRDefault="00E34362" w:rsidP="00C0742D">
            <w:r w:rsidRPr="005D3838">
              <w:t>Animal feeds - Mixed feeds, rules for preparation, storage and transportation</w:t>
            </w:r>
          </w:p>
        </w:tc>
      </w:tr>
      <w:tr w:rsidR="00E34362" w:rsidRPr="007B23AA">
        <w:trPr>
          <w:trHeight w:val="272"/>
        </w:trPr>
        <w:tc>
          <w:tcPr>
            <w:tcW w:w="1305" w:type="dxa"/>
          </w:tcPr>
          <w:p w:rsidR="00E34362" w:rsidRPr="005D3838" w:rsidRDefault="00E34362" w:rsidP="00C0742D">
            <w:r w:rsidRPr="005D3838">
              <w:t>TS 9610</w:t>
            </w:r>
          </w:p>
        </w:tc>
        <w:tc>
          <w:tcPr>
            <w:tcW w:w="4253" w:type="dxa"/>
          </w:tcPr>
          <w:p w:rsidR="00E34362" w:rsidRPr="005D3838" w:rsidRDefault="00E34362" w:rsidP="00C0742D">
            <w:r w:rsidRPr="005D3838">
              <w:t>Hayvan yemleri - Metabolik  (çevrilebilir) enerji tayini kimyasal metot</w:t>
            </w:r>
          </w:p>
        </w:tc>
        <w:tc>
          <w:tcPr>
            <w:tcW w:w="4394" w:type="dxa"/>
          </w:tcPr>
          <w:p w:rsidR="00E34362" w:rsidRPr="005D3838" w:rsidRDefault="00E34362" w:rsidP="00C0742D">
            <w:r w:rsidRPr="005D3838">
              <w:t>Animal feeds - Determintion of metabolizable energy (chemical method)</w:t>
            </w:r>
          </w:p>
        </w:tc>
      </w:tr>
      <w:tr w:rsidR="00E34362" w:rsidRPr="007B23AA">
        <w:trPr>
          <w:trHeight w:val="272"/>
        </w:trPr>
        <w:tc>
          <w:tcPr>
            <w:tcW w:w="1305" w:type="dxa"/>
          </w:tcPr>
          <w:p w:rsidR="00E34362" w:rsidRPr="005D3838" w:rsidRDefault="00E34362" w:rsidP="00C0742D">
            <w:r w:rsidRPr="005D3838">
              <w:t>TS 6016 EN ISO 14565</w:t>
            </w:r>
          </w:p>
        </w:tc>
        <w:tc>
          <w:tcPr>
            <w:tcW w:w="4253" w:type="dxa"/>
          </w:tcPr>
          <w:p w:rsidR="00E34362" w:rsidRPr="005D3838" w:rsidRDefault="00E34362" w:rsidP="00C0742D">
            <w:r w:rsidRPr="005D3838">
              <w:t>Hayvan yemleri - A vitamini muhtevasının tayini - Yüksek performanslı sıvı kromatografisi metodu</w:t>
            </w:r>
          </w:p>
        </w:tc>
        <w:tc>
          <w:tcPr>
            <w:tcW w:w="4394" w:type="dxa"/>
          </w:tcPr>
          <w:p w:rsidR="00E34362" w:rsidRPr="005D3838" w:rsidRDefault="00E34362" w:rsidP="00C0742D">
            <w:r w:rsidRPr="005D3838">
              <w:t>Animal feeding stuffs - Determi</w:t>
            </w:r>
            <w:r>
              <w:t>nation of vitamine A content - M</w:t>
            </w:r>
            <w:r w:rsidRPr="005D3838">
              <w:t xml:space="preserve">ethod using high – </w:t>
            </w:r>
          </w:p>
          <w:p w:rsidR="00E34362" w:rsidRPr="005D3838" w:rsidRDefault="00E34362" w:rsidP="00C0742D">
            <w:r>
              <w:t>p</w:t>
            </w:r>
            <w:r w:rsidRPr="005D3838">
              <w:t>erformance liquid chromatography</w:t>
            </w:r>
          </w:p>
        </w:tc>
      </w:tr>
      <w:tr w:rsidR="00E34362" w:rsidRPr="005A45E0">
        <w:trPr>
          <w:trHeight w:val="272"/>
        </w:trPr>
        <w:tc>
          <w:tcPr>
            <w:tcW w:w="1305" w:type="dxa"/>
          </w:tcPr>
          <w:p w:rsidR="00E34362" w:rsidRPr="005A45E0" w:rsidRDefault="00E34362" w:rsidP="00C0742D">
            <w:r w:rsidRPr="005A45E0">
              <w:t>TS EN ISO 16050</w:t>
            </w:r>
          </w:p>
        </w:tc>
        <w:tc>
          <w:tcPr>
            <w:tcW w:w="4253" w:type="dxa"/>
          </w:tcPr>
          <w:p w:rsidR="00E34362" w:rsidRPr="005A45E0" w:rsidRDefault="00E34362" w:rsidP="00C0742D">
            <w:r w:rsidRPr="005A45E0">
              <w:t>Gıda maddeleri - Hububat, sert kabuklu yemiş ve bunlardan üretilmiş ürünler içindeki aflatoksin B1 ve toplam aflatoksin (B1, B2, G1 ve G2) muhtevasının tayini - Yüksek performanslı sıvı kromatografi yöntemi</w:t>
            </w:r>
          </w:p>
        </w:tc>
        <w:tc>
          <w:tcPr>
            <w:tcW w:w="4394" w:type="dxa"/>
          </w:tcPr>
          <w:p w:rsidR="00E34362" w:rsidRPr="005A45E0" w:rsidRDefault="00E34362" w:rsidP="00C0742D">
            <w:r w:rsidRPr="005A45E0">
              <w:t>Foodstuffs - Determination of aflatoxin B1, and the total content of aflatoxins B1, B2, G1 and G2 in cereals, nuts and derived products - High - performance liquid chromatographic method</w:t>
            </w:r>
          </w:p>
        </w:tc>
      </w:tr>
    </w:tbl>
    <w:p w:rsidR="00E34362" w:rsidRDefault="00E34362" w:rsidP="00B64CD8">
      <w:pPr>
        <w:rPr>
          <w:color w:val="FF0000"/>
        </w:rPr>
      </w:pPr>
    </w:p>
    <w:p w:rsidR="00E34362" w:rsidRDefault="00E34362" w:rsidP="00B64CD8">
      <w:pPr>
        <w:rPr>
          <w:color w:val="FF0000"/>
        </w:rPr>
      </w:pPr>
    </w:p>
    <w:p w:rsidR="00E34362" w:rsidRPr="00663AB9" w:rsidRDefault="00E34362" w:rsidP="00B64CD8">
      <w:pPr>
        <w:pStyle w:val="Heading1"/>
        <w:rPr>
          <w:lang w:val="tr-TR"/>
        </w:rPr>
      </w:pPr>
      <w:bookmarkStart w:id="53" w:name="_Toc264913504"/>
      <w:bookmarkStart w:id="54" w:name="_Toc266447938"/>
      <w:bookmarkStart w:id="55" w:name="_Toc349927029"/>
      <w:bookmarkStart w:id="56" w:name="_Toc398730172"/>
      <w:r w:rsidRPr="00663AB9">
        <w:rPr>
          <w:lang w:val="tr-TR"/>
        </w:rPr>
        <w:t>3</w:t>
      </w:r>
      <w:r w:rsidRPr="00663AB9">
        <w:rPr>
          <w:lang w:val="tr-TR"/>
        </w:rPr>
        <w:tab/>
        <w:t>Terimler ve tarifler</w:t>
      </w:r>
      <w:bookmarkEnd w:id="49"/>
      <w:bookmarkEnd w:id="50"/>
      <w:bookmarkEnd w:id="51"/>
      <w:bookmarkEnd w:id="52"/>
      <w:bookmarkEnd w:id="53"/>
      <w:bookmarkEnd w:id="54"/>
      <w:bookmarkEnd w:id="55"/>
      <w:bookmarkEnd w:id="56"/>
    </w:p>
    <w:p w:rsidR="00E34362" w:rsidRPr="00663AB9" w:rsidRDefault="00E34362" w:rsidP="00B64CD8">
      <w:pPr>
        <w:rPr>
          <w:spacing w:val="2"/>
        </w:rPr>
      </w:pPr>
      <w:bookmarkStart w:id="57" w:name="_Toc184575189"/>
      <w:bookmarkStart w:id="58" w:name="_Toc187124020"/>
      <w:bookmarkStart w:id="59" w:name="_Toc187124108"/>
      <w:bookmarkStart w:id="60" w:name="_Toc187124490"/>
    </w:p>
    <w:p w:rsidR="00E34362" w:rsidRPr="00663AB9" w:rsidRDefault="00E34362" w:rsidP="00B64CD8">
      <w:pPr>
        <w:pStyle w:val="Heading2"/>
        <w:rPr>
          <w:lang w:val="tr-TR"/>
        </w:rPr>
      </w:pPr>
      <w:bookmarkStart w:id="61" w:name="_Toc349927030"/>
      <w:bookmarkStart w:id="62" w:name="_Toc398730173"/>
      <w:r w:rsidRPr="00663AB9">
        <w:rPr>
          <w:lang w:val="tr-TR"/>
        </w:rPr>
        <w:t>3.1</w:t>
      </w:r>
      <w:r w:rsidRPr="00663AB9">
        <w:rPr>
          <w:lang w:val="tr-TR"/>
        </w:rPr>
        <w:tab/>
      </w:r>
      <w:bookmarkEnd w:id="61"/>
      <w:r w:rsidRPr="00663AB9">
        <w:rPr>
          <w:lang w:val="tr-TR"/>
        </w:rPr>
        <w:t>Dana yemi</w:t>
      </w:r>
      <w:bookmarkEnd w:id="62"/>
      <w:r w:rsidRPr="00663AB9">
        <w:rPr>
          <w:lang w:val="tr-TR"/>
        </w:rPr>
        <w:t xml:space="preserve"> </w:t>
      </w:r>
    </w:p>
    <w:p w:rsidR="00E34362" w:rsidRPr="00663AB9" w:rsidRDefault="00E34362" w:rsidP="002D556E">
      <w:pPr>
        <w:shd w:val="clear" w:color="auto" w:fill="FFFFFF"/>
        <w:jc w:val="both"/>
      </w:pPr>
      <w:r w:rsidRPr="00663AB9">
        <w:t>Hammaddesinin büyük bir kısmı proteince zengin bitkisel kaynaklı yem maddelerinden oluşan, tahıllar gibi enerji bakımından zengin yemlerle belirli oranlarda karıştırılarak 6 aylıktan 12 aylığa kadar yaştaki erkek ve dişi sığırların beslenmesinde kullanılan ve ihtiyaçları olan besin maddeleri ile yem katkı maddelerini ihtiva eden, ince veya pelet formda hazırlanabilen karma yem.</w:t>
      </w:r>
    </w:p>
    <w:p w:rsidR="00E34362" w:rsidRPr="00663AB9" w:rsidRDefault="00E34362" w:rsidP="00B64CD8">
      <w:pPr>
        <w:shd w:val="clear" w:color="auto" w:fill="FFFFFF"/>
        <w:jc w:val="both"/>
      </w:pPr>
    </w:p>
    <w:p w:rsidR="00E34362" w:rsidRPr="00771310" w:rsidRDefault="00E34362" w:rsidP="00B64CD8">
      <w:pPr>
        <w:pStyle w:val="Heading2"/>
        <w:rPr>
          <w:lang w:val="tr-TR"/>
        </w:rPr>
      </w:pPr>
      <w:bookmarkStart w:id="63" w:name="_Toc524434548"/>
      <w:bookmarkStart w:id="64" w:name="_Toc35849313"/>
      <w:bookmarkStart w:id="65" w:name="_Toc349927031"/>
      <w:bookmarkStart w:id="66" w:name="_Toc398730174"/>
      <w:r w:rsidRPr="00771310">
        <w:rPr>
          <w:lang w:val="tr-TR"/>
        </w:rPr>
        <w:t>3.2</w:t>
      </w:r>
      <w:r w:rsidRPr="00771310">
        <w:rPr>
          <w:lang w:val="tr-TR"/>
        </w:rPr>
        <w:tab/>
      </w:r>
      <w:bookmarkEnd w:id="63"/>
      <w:bookmarkEnd w:id="64"/>
      <w:bookmarkEnd w:id="65"/>
      <w:r w:rsidRPr="00771310">
        <w:rPr>
          <w:lang w:val="tr-TR"/>
        </w:rPr>
        <w:t>Bozulmuş yem</w:t>
      </w:r>
      <w:bookmarkEnd w:id="66"/>
    </w:p>
    <w:p w:rsidR="00E34362" w:rsidRPr="00771310" w:rsidRDefault="00E34362" w:rsidP="003D2749">
      <w:pPr>
        <w:shd w:val="clear" w:color="auto" w:fill="FFFFFF"/>
        <w:jc w:val="both"/>
      </w:pPr>
      <w:bookmarkStart w:id="67" w:name="_Toc524434549"/>
      <w:bookmarkStart w:id="68" w:name="_Toc35849314"/>
      <w:r w:rsidRPr="00771310">
        <w:t xml:space="preserve">Yemlerin küflenmiş, kızışmış, böceklenmiş, acılaşmış, rengi </w:t>
      </w:r>
      <w:r>
        <w:t>değişmiş, topaklaşmış vb.</w:t>
      </w:r>
      <w:r w:rsidRPr="00771310">
        <w:t xml:space="preserve"> sebeplerle genel yapısı bozulmuş hali.  </w:t>
      </w:r>
    </w:p>
    <w:p w:rsidR="00E34362" w:rsidRPr="00C117D7" w:rsidRDefault="00E34362" w:rsidP="00B64CD8">
      <w:pPr>
        <w:shd w:val="clear" w:color="auto" w:fill="FFFFFF"/>
        <w:jc w:val="both"/>
        <w:rPr>
          <w:b/>
          <w:bCs/>
          <w:color w:val="FF0000"/>
        </w:rPr>
      </w:pPr>
    </w:p>
    <w:p w:rsidR="00E34362" w:rsidRPr="0077115A" w:rsidRDefault="00E34362" w:rsidP="003D2749">
      <w:pPr>
        <w:pStyle w:val="Heading2"/>
        <w:rPr>
          <w:lang w:val="tr-TR"/>
        </w:rPr>
      </w:pPr>
      <w:bookmarkStart w:id="69" w:name="_Toc349927032"/>
      <w:bookmarkStart w:id="70" w:name="_Toc398730175"/>
      <w:bookmarkEnd w:id="67"/>
      <w:bookmarkEnd w:id="68"/>
      <w:r w:rsidRPr="0077115A">
        <w:rPr>
          <w:lang w:val="tr-TR"/>
        </w:rPr>
        <w:t>3.3</w:t>
      </w:r>
      <w:r w:rsidRPr="0077115A">
        <w:rPr>
          <w:lang w:val="tr-TR"/>
        </w:rPr>
        <w:tab/>
      </w:r>
      <w:bookmarkEnd w:id="69"/>
      <w:r w:rsidRPr="0077115A">
        <w:rPr>
          <w:lang w:val="tr-TR"/>
        </w:rPr>
        <w:t>Yabancı madde</w:t>
      </w:r>
      <w:bookmarkEnd w:id="70"/>
      <w:r w:rsidRPr="0077115A">
        <w:rPr>
          <w:lang w:val="tr-TR"/>
        </w:rPr>
        <w:t xml:space="preserve"> </w:t>
      </w:r>
    </w:p>
    <w:p w:rsidR="00E34362" w:rsidRPr="0077115A" w:rsidRDefault="00E34362" w:rsidP="003D2749">
      <w:pPr>
        <w:shd w:val="clear" w:color="auto" w:fill="FFFFFF"/>
        <w:jc w:val="both"/>
      </w:pPr>
      <w:r w:rsidRPr="0077115A">
        <w:t>Yemde bulunan yem ve yem katkı maddesi dışındaki ta</w:t>
      </w:r>
      <w:r>
        <w:t>ş, toprak, yaprak, sap, çöp vb.</w:t>
      </w:r>
      <w:r w:rsidRPr="0077115A">
        <w:t xml:space="preserve"> maddeler.</w:t>
      </w:r>
    </w:p>
    <w:p w:rsidR="00E34362" w:rsidRPr="00C117D7" w:rsidRDefault="00E34362" w:rsidP="00B64CD8">
      <w:pPr>
        <w:shd w:val="clear" w:color="auto" w:fill="FFFFFF"/>
        <w:jc w:val="both"/>
        <w:rPr>
          <w:color w:val="FF0000"/>
        </w:rPr>
      </w:pPr>
    </w:p>
    <w:p w:rsidR="00E34362" w:rsidRPr="00F124A2" w:rsidRDefault="00E34362" w:rsidP="00B9210D">
      <w:pPr>
        <w:pStyle w:val="Heading2"/>
        <w:rPr>
          <w:lang w:val="tr-TR"/>
        </w:rPr>
      </w:pPr>
      <w:bookmarkStart w:id="71" w:name="_Toc398730176"/>
      <w:bookmarkStart w:id="72" w:name="_Toc524434552"/>
      <w:bookmarkStart w:id="73" w:name="_Toc35849317"/>
      <w:bookmarkStart w:id="74" w:name="_Toc349927033"/>
      <w:r w:rsidRPr="00F124A2">
        <w:rPr>
          <w:lang w:val="tr-TR"/>
        </w:rPr>
        <w:t>3.5</w:t>
      </w:r>
      <w:r w:rsidRPr="00F124A2">
        <w:rPr>
          <w:lang w:val="tr-TR"/>
        </w:rPr>
        <w:tab/>
        <w:t>Diğer tarifler</w:t>
      </w:r>
      <w:bookmarkEnd w:id="71"/>
      <w:r w:rsidRPr="00F124A2">
        <w:rPr>
          <w:lang w:val="tr-TR"/>
        </w:rPr>
        <w:t xml:space="preserve"> </w:t>
      </w:r>
    </w:p>
    <w:p w:rsidR="00E34362" w:rsidRPr="00F124A2" w:rsidRDefault="00E34362" w:rsidP="00B9210D">
      <w:pPr>
        <w:pStyle w:val="Heading2"/>
        <w:rPr>
          <w:b w:val="0"/>
          <w:bCs w:val="0"/>
          <w:sz w:val="20"/>
          <w:szCs w:val="20"/>
          <w:lang w:val="tr-TR"/>
        </w:rPr>
      </w:pPr>
      <w:bookmarkStart w:id="75" w:name="_Toc398730177"/>
      <w:bookmarkEnd w:id="72"/>
      <w:bookmarkEnd w:id="73"/>
      <w:bookmarkEnd w:id="74"/>
      <w:r w:rsidRPr="00F124A2">
        <w:rPr>
          <w:b w:val="0"/>
          <w:bCs w:val="0"/>
          <w:sz w:val="20"/>
          <w:szCs w:val="20"/>
          <w:lang w:val="tr-TR"/>
        </w:rPr>
        <w:t>Diğer terimlerin tarifleri TS 4155’te verilmiştir.</w:t>
      </w:r>
      <w:bookmarkEnd w:id="75"/>
    </w:p>
    <w:p w:rsidR="00E34362" w:rsidRPr="00C117D7" w:rsidRDefault="00E34362" w:rsidP="00B64CD8">
      <w:pPr>
        <w:shd w:val="clear" w:color="auto" w:fill="FFFFFF"/>
        <w:jc w:val="both"/>
        <w:rPr>
          <w:color w:val="FF0000"/>
        </w:rPr>
      </w:pPr>
    </w:p>
    <w:p w:rsidR="00E34362" w:rsidRPr="00C117D7" w:rsidRDefault="00E34362" w:rsidP="00B64CD8">
      <w:pPr>
        <w:shd w:val="clear" w:color="auto" w:fill="FFFFFF"/>
        <w:jc w:val="both"/>
        <w:rPr>
          <w:color w:val="FF0000"/>
        </w:rPr>
      </w:pPr>
    </w:p>
    <w:p w:rsidR="00E34362" w:rsidRPr="00F73D23" w:rsidRDefault="00E34362" w:rsidP="00B9210D">
      <w:pPr>
        <w:pStyle w:val="Heading1"/>
        <w:rPr>
          <w:lang w:val="tr-TR"/>
        </w:rPr>
      </w:pPr>
      <w:bookmarkStart w:id="76" w:name="_Toc264913508"/>
      <w:bookmarkStart w:id="77" w:name="_Toc266447942"/>
      <w:bookmarkStart w:id="78" w:name="_Toc349927037"/>
      <w:bookmarkStart w:id="79" w:name="_Toc398730178"/>
      <w:bookmarkStart w:id="80" w:name="_Toc184575190"/>
      <w:bookmarkStart w:id="81" w:name="_Toc187124021"/>
      <w:bookmarkStart w:id="82" w:name="_Toc187124109"/>
      <w:bookmarkStart w:id="83" w:name="_Toc187124491"/>
      <w:bookmarkStart w:id="84" w:name="_Toc349927040"/>
      <w:bookmarkEnd w:id="57"/>
      <w:bookmarkEnd w:id="58"/>
      <w:bookmarkEnd w:id="59"/>
      <w:bookmarkEnd w:id="60"/>
      <w:r w:rsidRPr="00F73D23">
        <w:rPr>
          <w:lang w:val="tr-TR"/>
        </w:rPr>
        <w:t>4</w:t>
      </w:r>
      <w:r w:rsidRPr="00F73D23">
        <w:rPr>
          <w:lang w:val="tr-TR"/>
        </w:rPr>
        <w:tab/>
        <w:t>Sınıflandırma ve özellikler</w:t>
      </w:r>
      <w:bookmarkEnd w:id="76"/>
      <w:bookmarkEnd w:id="77"/>
      <w:bookmarkEnd w:id="78"/>
      <w:bookmarkEnd w:id="79"/>
    </w:p>
    <w:bookmarkEnd w:id="80"/>
    <w:bookmarkEnd w:id="81"/>
    <w:bookmarkEnd w:id="82"/>
    <w:bookmarkEnd w:id="83"/>
    <w:p w:rsidR="00E34362" w:rsidRPr="00F73D23" w:rsidRDefault="00E34362" w:rsidP="00B9210D">
      <w:pPr>
        <w:jc w:val="both"/>
      </w:pPr>
    </w:p>
    <w:p w:rsidR="00E34362" w:rsidRPr="00F73D23" w:rsidRDefault="00E34362" w:rsidP="00B9210D">
      <w:pPr>
        <w:pStyle w:val="Heading2"/>
        <w:rPr>
          <w:lang w:val="tr-TR"/>
        </w:rPr>
      </w:pPr>
      <w:bookmarkStart w:id="85" w:name="_Toc398730179"/>
      <w:bookmarkStart w:id="86" w:name="_Toc524434555"/>
      <w:bookmarkStart w:id="87" w:name="_Toc35849322"/>
      <w:bookmarkStart w:id="88" w:name="_Toc349927038"/>
      <w:r w:rsidRPr="00F73D23">
        <w:rPr>
          <w:lang w:val="tr-TR"/>
        </w:rPr>
        <w:t>4.1</w:t>
      </w:r>
      <w:r w:rsidRPr="00F73D23">
        <w:rPr>
          <w:lang w:val="tr-TR"/>
        </w:rPr>
        <w:tab/>
        <w:t>Sınıflandırma</w:t>
      </w:r>
      <w:bookmarkEnd w:id="85"/>
    </w:p>
    <w:p w:rsidR="00E34362" w:rsidRPr="00F73D23" w:rsidRDefault="00E34362" w:rsidP="00B9210D">
      <w:pPr>
        <w:pStyle w:val="Heading3"/>
        <w:jc w:val="both"/>
      </w:pPr>
    </w:p>
    <w:p w:rsidR="00E34362" w:rsidRPr="00F73D23" w:rsidRDefault="00E34362" w:rsidP="00B9210D">
      <w:pPr>
        <w:pStyle w:val="Heading3"/>
        <w:jc w:val="both"/>
      </w:pPr>
      <w:r w:rsidRPr="00F73D23">
        <w:t>4.1.1</w:t>
      </w:r>
      <w:bookmarkEnd w:id="86"/>
      <w:bookmarkEnd w:id="87"/>
      <w:bookmarkEnd w:id="88"/>
      <w:r w:rsidRPr="00F73D23">
        <w:t xml:space="preserve"> </w:t>
      </w:r>
      <w:r w:rsidRPr="00F73D23">
        <w:tab/>
        <w:t>Sınıflar</w:t>
      </w:r>
    </w:p>
    <w:p w:rsidR="00E34362" w:rsidRPr="00F73D23" w:rsidRDefault="00E34362" w:rsidP="00B9210D">
      <w:pPr>
        <w:shd w:val="clear" w:color="auto" w:fill="FFFFFF"/>
        <w:jc w:val="both"/>
      </w:pPr>
      <w:r w:rsidRPr="00F73D23">
        <w:t>Dana yemleri besin maddesi içeriğine göre;</w:t>
      </w:r>
    </w:p>
    <w:p w:rsidR="00E34362" w:rsidRPr="00F73D23" w:rsidRDefault="00E34362" w:rsidP="00B9210D">
      <w:pPr>
        <w:pStyle w:val="Heading2"/>
        <w:rPr>
          <w:b w:val="0"/>
          <w:bCs w:val="0"/>
          <w:sz w:val="20"/>
          <w:szCs w:val="20"/>
          <w:lang w:val="tr-TR"/>
        </w:rPr>
      </w:pPr>
      <w:r w:rsidRPr="00F73D23">
        <w:rPr>
          <w:b w:val="0"/>
          <w:bCs w:val="0"/>
          <w:sz w:val="20"/>
          <w:szCs w:val="20"/>
          <w:lang w:val="tr-TR"/>
        </w:rPr>
        <w:t xml:space="preserve">     </w:t>
      </w:r>
      <w:bookmarkStart w:id="89" w:name="_Toc398730180"/>
      <w:r w:rsidRPr="00F73D23">
        <w:rPr>
          <w:b w:val="0"/>
          <w:bCs w:val="0"/>
          <w:sz w:val="20"/>
          <w:szCs w:val="20"/>
          <w:lang w:val="tr-TR"/>
        </w:rPr>
        <w:t>- 1. sınıf</w:t>
      </w:r>
      <w:bookmarkEnd w:id="89"/>
    </w:p>
    <w:p w:rsidR="00E34362" w:rsidRPr="00F73D23" w:rsidRDefault="00E34362" w:rsidP="00B9210D">
      <w:pPr>
        <w:pStyle w:val="Heading2"/>
        <w:rPr>
          <w:b w:val="0"/>
          <w:bCs w:val="0"/>
          <w:sz w:val="20"/>
          <w:szCs w:val="20"/>
          <w:lang w:val="tr-TR"/>
        </w:rPr>
      </w:pPr>
      <w:r w:rsidRPr="00F73D23">
        <w:rPr>
          <w:b w:val="0"/>
          <w:bCs w:val="0"/>
          <w:sz w:val="20"/>
          <w:szCs w:val="20"/>
          <w:lang w:val="tr-TR"/>
        </w:rPr>
        <w:t xml:space="preserve">     </w:t>
      </w:r>
      <w:bookmarkStart w:id="90" w:name="_Toc398730181"/>
      <w:r w:rsidRPr="00F73D23">
        <w:rPr>
          <w:b w:val="0"/>
          <w:bCs w:val="0"/>
          <w:sz w:val="20"/>
          <w:szCs w:val="20"/>
          <w:lang w:val="tr-TR"/>
        </w:rPr>
        <w:t>- 2. sınıf</w:t>
      </w:r>
      <w:bookmarkEnd w:id="90"/>
    </w:p>
    <w:p w:rsidR="00E34362" w:rsidRPr="00F73D23" w:rsidRDefault="00E34362" w:rsidP="00B9210D">
      <w:pPr>
        <w:pStyle w:val="Heading2"/>
        <w:rPr>
          <w:b w:val="0"/>
          <w:bCs w:val="0"/>
          <w:sz w:val="20"/>
          <w:szCs w:val="20"/>
          <w:lang w:val="tr-TR"/>
        </w:rPr>
      </w:pPr>
      <w:bookmarkStart w:id="91" w:name="_Toc398730182"/>
      <w:r w:rsidRPr="00F73D23">
        <w:rPr>
          <w:b w:val="0"/>
          <w:bCs w:val="0"/>
          <w:sz w:val="20"/>
          <w:szCs w:val="20"/>
          <w:lang w:val="tr-TR"/>
        </w:rPr>
        <w:t>olmak üzere iki sınıfa ayrılır.</w:t>
      </w:r>
      <w:bookmarkEnd w:id="91"/>
    </w:p>
    <w:p w:rsidR="00E34362" w:rsidRPr="00F73D23" w:rsidRDefault="00E34362" w:rsidP="00B9210D"/>
    <w:p w:rsidR="00E34362" w:rsidRPr="00F73D23" w:rsidRDefault="00E34362" w:rsidP="00B9210D">
      <w:pPr>
        <w:pStyle w:val="Heading3"/>
        <w:jc w:val="both"/>
      </w:pPr>
      <w:bookmarkStart w:id="92" w:name="_Toc524434556"/>
      <w:bookmarkStart w:id="93" w:name="_Toc35849323"/>
      <w:bookmarkStart w:id="94" w:name="_Toc349927039"/>
      <w:r w:rsidRPr="00F73D23">
        <w:t>4.1.2</w:t>
      </w:r>
      <w:r w:rsidRPr="00F73D23">
        <w:tab/>
      </w:r>
      <w:bookmarkEnd w:id="92"/>
      <w:bookmarkEnd w:id="93"/>
      <w:bookmarkEnd w:id="94"/>
      <w:r w:rsidRPr="00F73D23">
        <w:t>Tipler</w:t>
      </w:r>
    </w:p>
    <w:p w:rsidR="00E34362" w:rsidRPr="00F73D23" w:rsidRDefault="00E34362" w:rsidP="00B9210D">
      <w:pPr>
        <w:pStyle w:val="Heading2"/>
        <w:rPr>
          <w:rFonts w:eastAsia="Times New Roman"/>
          <w:b w:val="0"/>
          <w:bCs w:val="0"/>
          <w:sz w:val="20"/>
          <w:szCs w:val="20"/>
          <w:lang w:val="tr-TR" w:eastAsia="tr-TR"/>
        </w:rPr>
      </w:pPr>
      <w:bookmarkStart w:id="95" w:name="_Toc398730183"/>
      <w:r w:rsidRPr="00F73D23">
        <w:rPr>
          <w:rFonts w:eastAsia="Times New Roman"/>
          <w:b w:val="0"/>
          <w:bCs w:val="0"/>
          <w:sz w:val="20"/>
          <w:szCs w:val="20"/>
          <w:lang w:val="tr-TR" w:eastAsia="tr-TR"/>
        </w:rPr>
        <w:t>Dana yemleri fiziki yapısına göre;</w:t>
      </w:r>
      <w:bookmarkEnd w:id="95"/>
    </w:p>
    <w:p w:rsidR="00E34362" w:rsidRPr="00F73D23" w:rsidRDefault="00E34362" w:rsidP="00B9210D">
      <w:pPr>
        <w:pStyle w:val="Heading2"/>
        <w:rPr>
          <w:rFonts w:eastAsia="Times New Roman"/>
          <w:b w:val="0"/>
          <w:bCs w:val="0"/>
          <w:sz w:val="20"/>
          <w:szCs w:val="20"/>
          <w:lang w:val="tr-TR" w:eastAsia="tr-TR"/>
        </w:rPr>
      </w:pPr>
      <w:r w:rsidRPr="00F73D23">
        <w:rPr>
          <w:rFonts w:eastAsia="Times New Roman"/>
          <w:b w:val="0"/>
          <w:bCs w:val="0"/>
          <w:sz w:val="20"/>
          <w:szCs w:val="20"/>
          <w:lang w:val="tr-TR" w:eastAsia="tr-TR"/>
        </w:rPr>
        <w:t xml:space="preserve">     </w:t>
      </w:r>
      <w:bookmarkStart w:id="96" w:name="_Toc398730184"/>
      <w:r w:rsidRPr="00F73D23">
        <w:rPr>
          <w:rFonts w:eastAsia="Times New Roman"/>
          <w:b w:val="0"/>
          <w:bCs w:val="0"/>
          <w:sz w:val="20"/>
          <w:szCs w:val="20"/>
          <w:lang w:val="tr-TR" w:eastAsia="tr-TR"/>
        </w:rPr>
        <w:t>- İnce</w:t>
      </w:r>
      <w:bookmarkEnd w:id="96"/>
    </w:p>
    <w:p w:rsidR="00E34362" w:rsidRPr="00F73D23" w:rsidRDefault="00E34362" w:rsidP="00B9210D">
      <w:pPr>
        <w:pStyle w:val="Heading2"/>
        <w:rPr>
          <w:b w:val="0"/>
          <w:bCs w:val="0"/>
          <w:sz w:val="20"/>
          <w:szCs w:val="20"/>
          <w:lang w:val="tr-TR"/>
        </w:rPr>
      </w:pPr>
      <w:r w:rsidRPr="00F73D23">
        <w:rPr>
          <w:b w:val="0"/>
          <w:bCs w:val="0"/>
          <w:sz w:val="20"/>
          <w:szCs w:val="20"/>
          <w:lang w:val="tr-TR"/>
        </w:rPr>
        <w:t xml:space="preserve">     </w:t>
      </w:r>
      <w:bookmarkStart w:id="97" w:name="_Toc398730185"/>
      <w:r w:rsidRPr="00F73D23">
        <w:rPr>
          <w:b w:val="0"/>
          <w:bCs w:val="0"/>
          <w:sz w:val="20"/>
          <w:szCs w:val="20"/>
          <w:lang w:val="tr-TR"/>
        </w:rPr>
        <w:t>- Pelet</w:t>
      </w:r>
      <w:bookmarkEnd w:id="97"/>
    </w:p>
    <w:p w:rsidR="00E34362" w:rsidRPr="00F73D23" w:rsidRDefault="00E34362" w:rsidP="00B9210D">
      <w:pPr>
        <w:pStyle w:val="Heading2"/>
        <w:rPr>
          <w:b w:val="0"/>
          <w:bCs w:val="0"/>
          <w:sz w:val="20"/>
          <w:szCs w:val="20"/>
          <w:lang w:val="tr-TR"/>
        </w:rPr>
      </w:pPr>
      <w:bookmarkStart w:id="98" w:name="_Toc398730186"/>
      <w:r w:rsidRPr="00F73D23">
        <w:rPr>
          <w:b w:val="0"/>
          <w:bCs w:val="0"/>
          <w:sz w:val="20"/>
          <w:szCs w:val="20"/>
          <w:lang w:val="tr-TR"/>
        </w:rPr>
        <w:t>olmak üzere iki tipe ayrılır.</w:t>
      </w:r>
      <w:bookmarkEnd w:id="98"/>
    </w:p>
    <w:p w:rsidR="00E34362" w:rsidRPr="00C117D7" w:rsidRDefault="00E34362" w:rsidP="00B64CD8">
      <w:pPr>
        <w:pStyle w:val="Heading2"/>
        <w:rPr>
          <w:color w:val="FF0000"/>
          <w:lang w:val="tr-TR"/>
        </w:rPr>
      </w:pPr>
    </w:p>
    <w:p w:rsidR="00E34362" w:rsidRPr="00303AF7" w:rsidRDefault="00E34362" w:rsidP="00B64CD8">
      <w:pPr>
        <w:pStyle w:val="Heading2"/>
        <w:rPr>
          <w:lang w:val="tr-TR"/>
        </w:rPr>
      </w:pPr>
      <w:bookmarkStart w:id="99" w:name="_Toc398730187"/>
      <w:r w:rsidRPr="00303AF7">
        <w:rPr>
          <w:lang w:val="tr-TR"/>
        </w:rPr>
        <w:t>4.2</w:t>
      </w:r>
      <w:r w:rsidRPr="00303AF7">
        <w:rPr>
          <w:lang w:val="tr-TR"/>
        </w:rPr>
        <w:tab/>
        <w:t>Özellikler</w:t>
      </w:r>
      <w:bookmarkEnd w:id="84"/>
      <w:bookmarkEnd w:id="99"/>
    </w:p>
    <w:p w:rsidR="00E34362" w:rsidRPr="00303AF7" w:rsidRDefault="00E34362" w:rsidP="00497E64">
      <w:pPr>
        <w:rPr>
          <w:lang w:eastAsia="zh-CN"/>
        </w:rPr>
      </w:pPr>
    </w:p>
    <w:p w:rsidR="00E34362" w:rsidRPr="00303AF7" w:rsidRDefault="00E34362" w:rsidP="004C34CD">
      <w:pPr>
        <w:pStyle w:val="Heading3"/>
        <w:jc w:val="both"/>
      </w:pPr>
      <w:bookmarkStart w:id="100" w:name="_Toc349927041"/>
      <w:r w:rsidRPr="00303AF7">
        <w:t>4.2.1</w:t>
      </w:r>
      <w:r w:rsidRPr="00303AF7">
        <w:tab/>
        <w:t>Genel özellikler</w:t>
      </w:r>
    </w:p>
    <w:p w:rsidR="00E34362" w:rsidRDefault="00E34362" w:rsidP="00497E64">
      <w:pPr>
        <w:jc w:val="both"/>
      </w:pPr>
      <w:r w:rsidRPr="00303AF7">
        <w:t xml:space="preserve">Dana yemleri, sığırların sindirim sistemlerine uygun, gelişme ve sağlık durumları üzerinde herhangi bir olumsuz etkisi bulunmayan yemlerden veya yem maddelerinden yapılmış olmalıdır. Dana yemlerinin hazırlanmasında; bitkisel yem maddeleri kullanımı ağırlıklı olmalı, karma yemlere katılması yasak olan maddeler dışındaki diğer yem maddeleri, yem katkı maddeleri, vitamin, mineral,  aminoasitler,  antioksidanlar kullanılmalı ancak her türlü yabancı madde, hormon ve hormon benzeri maddeler kullanılmamalıdır. </w:t>
      </w:r>
    </w:p>
    <w:p w:rsidR="00E34362" w:rsidRDefault="00E34362" w:rsidP="00497E64">
      <w:pPr>
        <w:jc w:val="both"/>
      </w:pPr>
    </w:p>
    <w:p w:rsidR="00E34362" w:rsidRDefault="00E34362">
      <w:pPr>
        <w:rPr>
          <w:b/>
          <w:bCs/>
          <w:sz w:val="22"/>
          <w:szCs w:val="22"/>
          <w:lang w:eastAsia="zh-CN"/>
        </w:rPr>
      </w:pPr>
      <w:r>
        <w:rPr>
          <w:b/>
          <w:bCs/>
          <w:sz w:val="22"/>
          <w:szCs w:val="22"/>
          <w:lang w:eastAsia="zh-CN"/>
        </w:rPr>
        <w:br w:type="page"/>
      </w:r>
    </w:p>
    <w:p w:rsidR="00E34362" w:rsidRPr="00303AF7" w:rsidRDefault="00E34362" w:rsidP="00721558">
      <w:pPr>
        <w:jc w:val="both"/>
        <w:rPr>
          <w:b/>
          <w:bCs/>
          <w:sz w:val="22"/>
          <w:szCs w:val="22"/>
          <w:lang w:eastAsia="zh-CN"/>
        </w:rPr>
      </w:pPr>
      <w:r w:rsidRPr="00303AF7">
        <w:rPr>
          <w:b/>
          <w:bCs/>
          <w:sz w:val="22"/>
          <w:szCs w:val="22"/>
          <w:lang w:eastAsia="zh-CN"/>
        </w:rPr>
        <w:t>4.2.2 Dana yemlerinin sınıf özellikleri</w:t>
      </w:r>
    </w:p>
    <w:p w:rsidR="00E34362" w:rsidRDefault="00E34362" w:rsidP="00721558">
      <w:pPr>
        <w:jc w:val="both"/>
        <w:rPr>
          <w:lang w:eastAsia="zh-CN"/>
        </w:rPr>
      </w:pPr>
      <w:r w:rsidRPr="00303AF7">
        <w:rPr>
          <w:lang w:eastAsia="zh-CN"/>
        </w:rPr>
        <w:t>Dana</w:t>
      </w:r>
      <w:r>
        <w:rPr>
          <w:lang w:eastAsia="zh-CN"/>
        </w:rPr>
        <w:t xml:space="preserve"> </w:t>
      </w:r>
      <w:r w:rsidRPr="00303AF7">
        <w:rPr>
          <w:lang w:eastAsia="zh-CN"/>
        </w:rPr>
        <w:t>yemlerinin sınıf özellikleri Çizelge 1’de verilen değerlere uygun olmalıdır.</w:t>
      </w:r>
    </w:p>
    <w:bookmarkEnd w:id="100"/>
    <w:p w:rsidR="00E34362" w:rsidRPr="00C117D7" w:rsidRDefault="00E34362" w:rsidP="004C34CD">
      <w:pPr>
        <w:pStyle w:val="Heading2"/>
        <w:rPr>
          <w:b w:val="0"/>
          <w:bCs w:val="0"/>
          <w:color w:val="FF0000"/>
          <w:sz w:val="20"/>
          <w:szCs w:val="20"/>
          <w:lang w:val="tr-TR"/>
        </w:rPr>
      </w:pPr>
    </w:p>
    <w:p w:rsidR="00E34362" w:rsidRDefault="00E34362" w:rsidP="00B260B1">
      <w:r w:rsidRPr="00023D5F">
        <w:rPr>
          <w:b/>
          <w:bCs/>
        </w:rPr>
        <w:t>Çizelge 1</w:t>
      </w:r>
      <w:r w:rsidRPr="00023D5F">
        <w:t xml:space="preserve"> –</w:t>
      </w:r>
      <w:r w:rsidRPr="00023D5F">
        <w:rPr>
          <w:b/>
          <w:bCs/>
        </w:rPr>
        <w:t xml:space="preserve"> </w:t>
      </w:r>
      <w:r>
        <w:rPr>
          <w:lang w:eastAsia="zh-CN"/>
        </w:rPr>
        <w:t>Dana</w:t>
      </w:r>
      <w:r w:rsidRPr="00023D5F">
        <w:rPr>
          <w:lang w:eastAsia="zh-CN"/>
        </w:rPr>
        <w:t xml:space="preserve"> yemlerinin </w:t>
      </w:r>
      <w:r w:rsidRPr="00023D5F">
        <w:t>sınıf özellikleri</w:t>
      </w:r>
    </w:p>
    <w:p w:rsidR="00E34362" w:rsidRPr="00023D5F" w:rsidRDefault="00E34362" w:rsidP="00B260B1">
      <w:pPr>
        <w:rPr>
          <w:lang w:eastAsia="zh-CN"/>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36"/>
        <w:gridCol w:w="2517"/>
        <w:gridCol w:w="2201"/>
      </w:tblGrid>
      <w:tr w:rsidR="00E34362" w:rsidRPr="00023D5F">
        <w:trPr>
          <w:trHeight w:val="387"/>
        </w:trPr>
        <w:tc>
          <w:tcPr>
            <w:tcW w:w="2606" w:type="pct"/>
            <w:vAlign w:val="center"/>
          </w:tcPr>
          <w:p w:rsidR="00E34362" w:rsidRPr="00023D5F" w:rsidRDefault="00E34362" w:rsidP="005C5021">
            <w:pPr>
              <w:jc w:val="center"/>
              <w:rPr>
                <w:b/>
                <w:bCs/>
                <w:lang w:eastAsia="zh-CN"/>
              </w:rPr>
            </w:pPr>
            <w:r w:rsidRPr="00023D5F">
              <w:rPr>
                <w:b/>
                <w:bCs/>
                <w:lang w:eastAsia="zh-CN"/>
              </w:rPr>
              <w:t>Özellikler</w:t>
            </w:r>
          </w:p>
        </w:tc>
        <w:tc>
          <w:tcPr>
            <w:tcW w:w="1277" w:type="pct"/>
            <w:vAlign w:val="center"/>
          </w:tcPr>
          <w:p w:rsidR="00E34362" w:rsidRPr="00023D5F" w:rsidRDefault="00E34362" w:rsidP="00F5481B">
            <w:pPr>
              <w:pStyle w:val="ListParagraph"/>
              <w:numPr>
                <w:ilvl w:val="0"/>
                <w:numId w:val="32"/>
              </w:numPr>
              <w:rPr>
                <w:b/>
                <w:bCs/>
                <w:lang w:eastAsia="zh-CN"/>
              </w:rPr>
            </w:pPr>
            <w:r w:rsidRPr="00023D5F">
              <w:rPr>
                <w:b/>
                <w:bCs/>
                <w:lang w:eastAsia="zh-CN"/>
              </w:rPr>
              <w:t>Sınıf</w:t>
            </w:r>
          </w:p>
        </w:tc>
        <w:tc>
          <w:tcPr>
            <w:tcW w:w="1117" w:type="pct"/>
            <w:vAlign w:val="center"/>
          </w:tcPr>
          <w:p w:rsidR="00E34362" w:rsidRPr="00023D5F" w:rsidRDefault="00E34362" w:rsidP="00F5481B">
            <w:pPr>
              <w:pStyle w:val="ListParagraph"/>
              <w:numPr>
                <w:ilvl w:val="0"/>
                <w:numId w:val="32"/>
              </w:numPr>
              <w:rPr>
                <w:b/>
                <w:bCs/>
                <w:lang w:eastAsia="zh-CN"/>
              </w:rPr>
            </w:pPr>
            <w:r w:rsidRPr="00023D5F">
              <w:rPr>
                <w:b/>
                <w:bCs/>
                <w:lang w:eastAsia="zh-CN"/>
              </w:rPr>
              <w:t>Sınıf</w:t>
            </w:r>
          </w:p>
        </w:tc>
      </w:tr>
      <w:tr w:rsidR="00E34362" w:rsidRPr="00C117D7">
        <w:trPr>
          <w:trHeight w:val="1466"/>
        </w:trPr>
        <w:tc>
          <w:tcPr>
            <w:tcW w:w="2606" w:type="pct"/>
          </w:tcPr>
          <w:p w:rsidR="00E34362" w:rsidRPr="001F526D" w:rsidRDefault="00E34362" w:rsidP="005C5021">
            <w:pPr>
              <w:jc w:val="both"/>
              <w:rPr>
                <w:lang w:eastAsia="zh-CN"/>
              </w:rPr>
            </w:pPr>
            <w:r w:rsidRPr="001F526D">
              <w:rPr>
                <w:lang w:eastAsia="zh-CN"/>
              </w:rPr>
              <w:t>Rutubet                                                %</w:t>
            </w:r>
            <w:r>
              <w:rPr>
                <w:lang w:eastAsia="zh-CN"/>
              </w:rPr>
              <w:t>,</w:t>
            </w:r>
            <w:r w:rsidRPr="001F526D">
              <w:rPr>
                <w:lang w:eastAsia="zh-CN"/>
              </w:rPr>
              <w:t xml:space="preserve"> en çok</w:t>
            </w:r>
          </w:p>
          <w:p w:rsidR="00E34362" w:rsidRPr="001F526D" w:rsidRDefault="00E34362" w:rsidP="005C5021">
            <w:pPr>
              <w:jc w:val="both"/>
              <w:rPr>
                <w:lang w:eastAsia="zh-CN"/>
              </w:rPr>
            </w:pPr>
            <w:r>
              <w:rPr>
                <w:lang w:eastAsia="zh-CN"/>
              </w:rPr>
              <w:t>Ham p</w:t>
            </w:r>
            <w:r w:rsidRPr="001F526D">
              <w:rPr>
                <w:lang w:eastAsia="zh-CN"/>
              </w:rPr>
              <w:t>rotein                                         %</w:t>
            </w:r>
            <w:r>
              <w:rPr>
                <w:lang w:eastAsia="zh-CN"/>
              </w:rPr>
              <w:t>,</w:t>
            </w:r>
            <w:r w:rsidRPr="001F526D">
              <w:rPr>
                <w:lang w:eastAsia="zh-CN"/>
              </w:rPr>
              <w:t xml:space="preserve"> en az</w:t>
            </w:r>
          </w:p>
          <w:p w:rsidR="00E34362" w:rsidRPr="00295520" w:rsidRDefault="00E34362" w:rsidP="005C5021">
            <w:pPr>
              <w:jc w:val="both"/>
              <w:rPr>
                <w:lang w:eastAsia="zh-CN"/>
              </w:rPr>
            </w:pPr>
            <w:r>
              <w:rPr>
                <w:lang w:eastAsia="zh-CN"/>
              </w:rPr>
              <w:t>Ham s</w:t>
            </w:r>
            <w:r w:rsidRPr="00295520">
              <w:rPr>
                <w:lang w:eastAsia="zh-CN"/>
              </w:rPr>
              <w:t>elüloz                                        %</w:t>
            </w:r>
            <w:r>
              <w:rPr>
                <w:lang w:eastAsia="zh-CN"/>
              </w:rPr>
              <w:t>,</w:t>
            </w:r>
            <w:r w:rsidRPr="00295520">
              <w:rPr>
                <w:lang w:eastAsia="zh-CN"/>
              </w:rPr>
              <w:t xml:space="preserve"> en çok </w:t>
            </w:r>
          </w:p>
          <w:p w:rsidR="00E34362" w:rsidRPr="001F526D" w:rsidRDefault="00E34362" w:rsidP="005C5021">
            <w:pPr>
              <w:jc w:val="both"/>
              <w:rPr>
                <w:lang w:eastAsia="zh-CN"/>
              </w:rPr>
            </w:pPr>
            <w:r>
              <w:rPr>
                <w:lang w:eastAsia="zh-CN"/>
              </w:rPr>
              <w:t>Ham k</w:t>
            </w:r>
            <w:r w:rsidRPr="001F526D">
              <w:rPr>
                <w:lang w:eastAsia="zh-CN"/>
              </w:rPr>
              <w:t>ül                                               %</w:t>
            </w:r>
            <w:r>
              <w:rPr>
                <w:lang w:eastAsia="zh-CN"/>
              </w:rPr>
              <w:t>,</w:t>
            </w:r>
            <w:r w:rsidRPr="001F526D">
              <w:rPr>
                <w:lang w:eastAsia="zh-CN"/>
              </w:rPr>
              <w:t xml:space="preserve"> en çok</w:t>
            </w:r>
          </w:p>
          <w:p w:rsidR="00E34362" w:rsidRPr="001F526D" w:rsidRDefault="00E34362" w:rsidP="005C5021">
            <w:pPr>
              <w:jc w:val="both"/>
              <w:rPr>
                <w:lang w:eastAsia="zh-CN"/>
              </w:rPr>
            </w:pPr>
            <w:r>
              <w:rPr>
                <w:lang w:eastAsia="zh-CN"/>
              </w:rPr>
              <w:t>HCL’de çözünmeyen kül</w:t>
            </w:r>
            <w:r w:rsidRPr="001F526D">
              <w:rPr>
                <w:lang w:eastAsia="zh-CN"/>
              </w:rPr>
              <w:t xml:space="preserve">                  </w:t>
            </w:r>
            <w:r>
              <w:rPr>
                <w:lang w:eastAsia="zh-CN"/>
              </w:rPr>
              <w:t xml:space="preserve">  </w:t>
            </w:r>
            <w:r w:rsidRPr="001F526D">
              <w:rPr>
                <w:lang w:eastAsia="zh-CN"/>
              </w:rPr>
              <w:t>%</w:t>
            </w:r>
            <w:r>
              <w:rPr>
                <w:lang w:eastAsia="zh-CN"/>
              </w:rPr>
              <w:t>,</w:t>
            </w:r>
            <w:r w:rsidRPr="001F526D">
              <w:rPr>
                <w:lang w:eastAsia="zh-CN"/>
              </w:rPr>
              <w:t xml:space="preserve"> en çok</w:t>
            </w:r>
          </w:p>
          <w:p w:rsidR="00E34362" w:rsidRPr="002C1A55" w:rsidRDefault="00E34362" w:rsidP="005C5021">
            <w:pPr>
              <w:jc w:val="both"/>
              <w:rPr>
                <w:lang w:eastAsia="zh-CN"/>
              </w:rPr>
            </w:pPr>
            <w:r w:rsidRPr="002C1A55">
              <w:rPr>
                <w:lang w:eastAsia="zh-CN"/>
              </w:rPr>
              <w:t>Metabo</w:t>
            </w:r>
            <w:r>
              <w:rPr>
                <w:lang w:eastAsia="zh-CN"/>
              </w:rPr>
              <w:t xml:space="preserve">lik enerji                          kcal/ kg, </w:t>
            </w:r>
            <w:r w:rsidRPr="002C1A55">
              <w:rPr>
                <w:lang w:eastAsia="zh-CN"/>
              </w:rPr>
              <w:t>en az</w:t>
            </w:r>
          </w:p>
          <w:p w:rsidR="00E34362" w:rsidRPr="00EF2C08" w:rsidRDefault="00E34362" w:rsidP="005C5021">
            <w:pPr>
              <w:jc w:val="both"/>
              <w:rPr>
                <w:lang w:eastAsia="zh-CN"/>
              </w:rPr>
            </w:pPr>
            <w:r w:rsidRPr="00EF2C08">
              <w:rPr>
                <w:lang w:eastAsia="zh-CN"/>
              </w:rPr>
              <w:t xml:space="preserve">Kalsiyum                                              % </w:t>
            </w:r>
          </w:p>
          <w:p w:rsidR="00E34362" w:rsidRPr="00EF2C08" w:rsidRDefault="00E34362" w:rsidP="005C5021">
            <w:pPr>
              <w:jc w:val="both"/>
              <w:rPr>
                <w:lang w:eastAsia="zh-CN"/>
              </w:rPr>
            </w:pPr>
            <w:r w:rsidRPr="00EF2C08">
              <w:rPr>
                <w:lang w:eastAsia="zh-CN"/>
              </w:rPr>
              <w:t>Fosfor                                                   %</w:t>
            </w:r>
            <w:r>
              <w:rPr>
                <w:lang w:eastAsia="zh-CN"/>
              </w:rPr>
              <w:t>,</w:t>
            </w:r>
            <w:r w:rsidRPr="00EF2C08">
              <w:rPr>
                <w:lang w:eastAsia="zh-CN"/>
              </w:rPr>
              <w:t xml:space="preserve"> en az  </w:t>
            </w:r>
          </w:p>
          <w:p w:rsidR="00E34362" w:rsidRPr="00D50F40" w:rsidRDefault="00E34362" w:rsidP="005C5021">
            <w:pPr>
              <w:jc w:val="both"/>
              <w:rPr>
                <w:lang w:eastAsia="zh-CN"/>
              </w:rPr>
            </w:pPr>
            <w:r w:rsidRPr="00D50F40">
              <w:rPr>
                <w:lang w:eastAsia="zh-CN"/>
              </w:rPr>
              <w:t xml:space="preserve">Sodyum                                                %     </w:t>
            </w:r>
          </w:p>
          <w:p w:rsidR="00E34362" w:rsidRPr="00D50F40" w:rsidRDefault="00E34362" w:rsidP="005C5021">
            <w:pPr>
              <w:jc w:val="both"/>
              <w:rPr>
                <w:lang w:eastAsia="zh-CN"/>
              </w:rPr>
            </w:pPr>
            <w:r w:rsidRPr="00D50F40">
              <w:rPr>
                <w:lang w:eastAsia="zh-CN"/>
              </w:rPr>
              <w:t>Tuz                                                       %</w:t>
            </w:r>
            <w:r>
              <w:rPr>
                <w:lang w:eastAsia="zh-CN"/>
              </w:rPr>
              <w:t>,</w:t>
            </w:r>
            <w:r w:rsidRPr="00D50F40">
              <w:rPr>
                <w:lang w:eastAsia="zh-CN"/>
              </w:rPr>
              <w:t xml:space="preserve"> en çok  </w:t>
            </w:r>
          </w:p>
          <w:p w:rsidR="00E34362" w:rsidRPr="00EF2C08" w:rsidRDefault="00E34362" w:rsidP="005C5021">
            <w:pPr>
              <w:jc w:val="both"/>
              <w:rPr>
                <w:lang w:eastAsia="zh-CN"/>
              </w:rPr>
            </w:pPr>
            <w:r>
              <w:rPr>
                <w:lang w:eastAsia="zh-CN"/>
              </w:rPr>
              <w:t xml:space="preserve">Mangan                                         </w:t>
            </w:r>
            <w:r w:rsidRPr="00EF2C08">
              <w:rPr>
                <w:lang w:eastAsia="zh-CN"/>
              </w:rPr>
              <w:t xml:space="preserve"> </w:t>
            </w:r>
            <w:r>
              <w:rPr>
                <w:lang w:eastAsia="zh-CN"/>
              </w:rPr>
              <w:t xml:space="preserve">mg/kg, </w:t>
            </w:r>
            <w:r w:rsidRPr="00EF2C08">
              <w:rPr>
                <w:lang w:eastAsia="zh-CN"/>
              </w:rPr>
              <w:t>en az</w:t>
            </w:r>
          </w:p>
          <w:p w:rsidR="00E34362" w:rsidRPr="001F24DC" w:rsidRDefault="00E34362" w:rsidP="005C5021">
            <w:pPr>
              <w:jc w:val="both"/>
              <w:rPr>
                <w:lang w:eastAsia="zh-CN"/>
              </w:rPr>
            </w:pPr>
            <w:r w:rsidRPr="001F24DC">
              <w:rPr>
                <w:lang w:eastAsia="zh-CN"/>
              </w:rPr>
              <w:t>Çin</w:t>
            </w:r>
            <w:r>
              <w:rPr>
                <w:lang w:eastAsia="zh-CN"/>
              </w:rPr>
              <w:t xml:space="preserve">ko                                              mg/kg, </w:t>
            </w:r>
            <w:r w:rsidRPr="001F24DC">
              <w:rPr>
                <w:lang w:eastAsia="zh-CN"/>
              </w:rPr>
              <w:t>en az</w:t>
            </w:r>
          </w:p>
          <w:p w:rsidR="00E34362" w:rsidRPr="00E95192" w:rsidRDefault="00E34362" w:rsidP="005C5021">
            <w:pPr>
              <w:jc w:val="both"/>
              <w:rPr>
                <w:lang w:eastAsia="zh-CN"/>
              </w:rPr>
            </w:pPr>
            <w:r w:rsidRPr="00E95192">
              <w:rPr>
                <w:lang w:eastAsia="zh-CN"/>
              </w:rPr>
              <w:t>A Vit</w:t>
            </w:r>
            <w:r>
              <w:rPr>
                <w:lang w:eastAsia="zh-CN"/>
              </w:rPr>
              <w:t xml:space="preserve">amini                                       </w:t>
            </w:r>
            <w:r w:rsidRPr="00E95192">
              <w:rPr>
                <w:lang w:eastAsia="zh-CN"/>
              </w:rPr>
              <w:t xml:space="preserve"> </w:t>
            </w:r>
            <w:r>
              <w:rPr>
                <w:lang w:eastAsia="zh-CN"/>
              </w:rPr>
              <w:t xml:space="preserve">IU/kg, </w:t>
            </w:r>
            <w:r w:rsidRPr="00E95192">
              <w:rPr>
                <w:lang w:eastAsia="zh-CN"/>
              </w:rPr>
              <w:t>en az</w:t>
            </w:r>
          </w:p>
          <w:p w:rsidR="00E34362" w:rsidRPr="00E95192" w:rsidRDefault="00E34362" w:rsidP="005C5021">
            <w:pPr>
              <w:jc w:val="both"/>
              <w:rPr>
                <w:lang w:eastAsia="zh-CN"/>
              </w:rPr>
            </w:pPr>
            <w:r w:rsidRPr="00E95192">
              <w:rPr>
                <w:lang w:eastAsia="zh-CN"/>
              </w:rPr>
              <w:t>D Vitami</w:t>
            </w:r>
            <w:r>
              <w:rPr>
                <w:lang w:eastAsia="zh-CN"/>
              </w:rPr>
              <w:t xml:space="preserve">ni                                        IU/kg, </w:t>
            </w:r>
            <w:r w:rsidRPr="00E95192">
              <w:rPr>
                <w:lang w:eastAsia="zh-CN"/>
              </w:rPr>
              <w:t>en az</w:t>
            </w:r>
          </w:p>
          <w:p w:rsidR="00E34362" w:rsidRPr="00E95192" w:rsidRDefault="00E34362" w:rsidP="005C5021">
            <w:pPr>
              <w:jc w:val="both"/>
              <w:rPr>
                <w:lang w:eastAsia="zh-CN"/>
              </w:rPr>
            </w:pPr>
            <w:r w:rsidRPr="00E95192">
              <w:rPr>
                <w:lang w:eastAsia="zh-CN"/>
              </w:rPr>
              <w:t>E Vitam</w:t>
            </w:r>
            <w:r>
              <w:rPr>
                <w:lang w:eastAsia="zh-CN"/>
              </w:rPr>
              <w:t xml:space="preserve">ini                                       mg/kg, </w:t>
            </w:r>
            <w:r w:rsidRPr="00E95192">
              <w:rPr>
                <w:lang w:eastAsia="zh-CN"/>
              </w:rPr>
              <w:t xml:space="preserve">en az </w:t>
            </w:r>
          </w:p>
          <w:p w:rsidR="00E34362" w:rsidRPr="00E95192" w:rsidRDefault="00E34362" w:rsidP="005C5021">
            <w:pPr>
              <w:jc w:val="both"/>
              <w:rPr>
                <w:lang w:eastAsia="zh-CN"/>
              </w:rPr>
            </w:pPr>
            <w:r w:rsidRPr="00E95192">
              <w:rPr>
                <w:lang w:eastAsia="zh-CN"/>
              </w:rPr>
              <w:t>Aflatoksin</w:t>
            </w:r>
            <w:r>
              <w:rPr>
                <w:lang w:eastAsia="zh-CN"/>
              </w:rPr>
              <w:t xml:space="preserve">                                     mcg/kg, </w:t>
            </w:r>
            <w:r w:rsidRPr="00E95192">
              <w:rPr>
                <w:lang w:eastAsia="zh-CN"/>
              </w:rPr>
              <w:t xml:space="preserve">en çok </w:t>
            </w:r>
          </w:p>
          <w:p w:rsidR="00E34362" w:rsidRPr="00C117D7" w:rsidRDefault="00E34362" w:rsidP="005C5021">
            <w:pPr>
              <w:jc w:val="both"/>
              <w:rPr>
                <w:color w:val="FF0000"/>
                <w:lang w:eastAsia="zh-CN"/>
              </w:rPr>
            </w:pPr>
          </w:p>
        </w:tc>
        <w:tc>
          <w:tcPr>
            <w:tcW w:w="1277" w:type="pct"/>
          </w:tcPr>
          <w:p w:rsidR="00E34362" w:rsidRPr="001F526D" w:rsidRDefault="00E34362" w:rsidP="005C5021">
            <w:pPr>
              <w:jc w:val="center"/>
              <w:rPr>
                <w:lang w:eastAsia="zh-CN"/>
              </w:rPr>
            </w:pPr>
            <w:r w:rsidRPr="001F526D">
              <w:rPr>
                <w:lang w:eastAsia="zh-CN"/>
              </w:rPr>
              <w:t>12</w:t>
            </w:r>
          </w:p>
          <w:p w:rsidR="00E34362" w:rsidRPr="001F526D" w:rsidRDefault="00E34362" w:rsidP="005C5021">
            <w:pPr>
              <w:jc w:val="center"/>
              <w:rPr>
                <w:lang w:eastAsia="zh-CN"/>
              </w:rPr>
            </w:pPr>
            <w:r w:rsidRPr="001F526D">
              <w:rPr>
                <w:lang w:eastAsia="zh-CN"/>
              </w:rPr>
              <w:t>16</w:t>
            </w:r>
          </w:p>
          <w:p w:rsidR="00E34362" w:rsidRPr="00295520" w:rsidRDefault="00E34362" w:rsidP="005C5021">
            <w:pPr>
              <w:jc w:val="center"/>
              <w:rPr>
                <w:lang w:eastAsia="zh-CN"/>
              </w:rPr>
            </w:pPr>
            <w:r w:rsidRPr="00295520">
              <w:rPr>
                <w:lang w:eastAsia="zh-CN"/>
              </w:rPr>
              <w:t>14</w:t>
            </w:r>
          </w:p>
          <w:p w:rsidR="00E34362" w:rsidRPr="001F526D" w:rsidRDefault="00E34362" w:rsidP="005C5021">
            <w:pPr>
              <w:jc w:val="center"/>
              <w:rPr>
                <w:lang w:eastAsia="zh-CN"/>
              </w:rPr>
            </w:pPr>
            <w:r w:rsidRPr="001F526D">
              <w:rPr>
                <w:lang w:eastAsia="zh-CN"/>
              </w:rPr>
              <w:t>10</w:t>
            </w:r>
          </w:p>
          <w:p w:rsidR="00E34362" w:rsidRPr="001F526D" w:rsidRDefault="00E34362" w:rsidP="005C5021">
            <w:pPr>
              <w:jc w:val="center"/>
              <w:rPr>
                <w:lang w:eastAsia="zh-CN"/>
              </w:rPr>
            </w:pPr>
            <w:r w:rsidRPr="001F526D">
              <w:rPr>
                <w:lang w:eastAsia="zh-CN"/>
              </w:rPr>
              <w:t>1</w:t>
            </w:r>
          </w:p>
          <w:p w:rsidR="00E34362" w:rsidRPr="002C1A55" w:rsidRDefault="00E34362" w:rsidP="005C5021">
            <w:pPr>
              <w:jc w:val="center"/>
              <w:rPr>
                <w:lang w:eastAsia="zh-CN"/>
              </w:rPr>
            </w:pPr>
            <w:r w:rsidRPr="002C1A55">
              <w:rPr>
                <w:lang w:eastAsia="zh-CN"/>
              </w:rPr>
              <w:t>2700</w:t>
            </w:r>
          </w:p>
          <w:p w:rsidR="00E34362" w:rsidRPr="00EF2C08" w:rsidRDefault="00E34362" w:rsidP="005C5021">
            <w:pPr>
              <w:jc w:val="center"/>
              <w:rPr>
                <w:lang w:eastAsia="zh-CN"/>
              </w:rPr>
            </w:pPr>
            <w:r w:rsidRPr="00EF2C08">
              <w:rPr>
                <w:lang w:eastAsia="zh-CN"/>
              </w:rPr>
              <w:t>1</w:t>
            </w:r>
            <w:r>
              <w:rPr>
                <w:lang w:eastAsia="zh-CN"/>
              </w:rPr>
              <w:t xml:space="preserve"> </w:t>
            </w:r>
            <w:r w:rsidRPr="00EF2C08">
              <w:rPr>
                <w:lang w:eastAsia="zh-CN"/>
              </w:rPr>
              <w:t>-</w:t>
            </w:r>
            <w:r>
              <w:rPr>
                <w:lang w:eastAsia="zh-CN"/>
              </w:rPr>
              <w:t xml:space="preserve"> </w:t>
            </w:r>
            <w:r w:rsidRPr="00EF2C08">
              <w:rPr>
                <w:lang w:eastAsia="zh-CN"/>
              </w:rPr>
              <w:t>2</w:t>
            </w:r>
          </w:p>
          <w:p w:rsidR="00E34362" w:rsidRPr="00EF2C08" w:rsidRDefault="00E34362" w:rsidP="005C5021">
            <w:pPr>
              <w:jc w:val="center"/>
              <w:rPr>
                <w:lang w:eastAsia="zh-CN"/>
              </w:rPr>
            </w:pPr>
            <w:r w:rsidRPr="00EF2C08">
              <w:rPr>
                <w:lang w:eastAsia="zh-CN"/>
              </w:rPr>
              <w:t>0,6</w:t>
            </w:r>
          </w:p>
          <w:p w:rsidR="00E34362" w:rsidRPr="00D50F40" w:rsidRDefault="00E34362" w:rsidP="005C5021">
            <w:pPr>
              <w:jc w:val="center"/>
              <w:rPr>
                <w:lang w:eastAsia="zh-CN"/>
              </w:rPr>
            </w:pPr>
            <w:r w:rsidRPr="00D50F40">
              <w:rPr>
                <w:lang w:eastAsia="zh-CN"/>
              </w:rPr>
              <w:t>0,2</w:t>
            </w:r>
            <w:r>
              <w:rPr>
                <w:lang w:eastAsia="zh-CN"/>
              </w:rPr>
              <w:t xml:space="preserve"> </w:t>
            </w:r>
            <w:r w:rsidRPr="00D50F40">
              <w:rPr>
                <w:lang w:eastAsia="zh-CN"/>
              </w:rPr>
              <w:t>-</w:t>
            </w:r>
            <w:r>
              <w:rPr>
                <w:lang w:eastAsia="zh-CN"/>
              </w:rPr>
              <w:t xml:space="preserve"> </w:t>
            </w:r>
            <w:r w:rsidRPr="00D50F40">
              <w:rPr>
                <w:lang w:eastAsia="zh-CN"/>
              </w:rPr>
              <w:t>0,4</w:t>
            </w:r>
          </w:p>
          <w:p w:rsidR="00E34362" w:rsidRPr="00D50F40" w:rsidRDefault="00E34362" w:rsidP="005C5021">
            <w:pPr>
              <w:jc w:val="center"/>
              <w:rPr>
                <w:lang w:eastAsia="zh-CN"/>
              </w:rPr>
            </w:pPr>
            <w:r w:rsidRPr="00D50F40">
              <w:rPr>
                <w:lang w:eastAsia="zh-CN"/>
              </w:rPr>
              <w:t>1</w:t>
            </w:r>
          </w:p>
          <w:p w:rsidR="00E34362" w:rsidRPr="00EF2C08" w:rsidRDefault="00E34362" w:rsidP="005C5021">
            <w:pPr>
              <w:jc w:val="center"/>
              <w:rPr>
                <w:lang w:eastAsia="zh-CN"/>
              </w:rPr>
            </w:pPr>
            <w:r w:rsidRPr="00EF2C08">
              <w:rPr>
                <w:lang w:eastAsia="zh-CN"/>
              </w:rPr>
              <w:t>40</w:t>
            </w:r>
          </w:p>
          <w:p w:rsidR="00E34362" w:rsidRPr="001F24DC" w:rsidRDefault="00E34362" w:rsidP="005C5021">
            <w:pPr>
              <w:jc w:val="center"/>
              <w:rPr>
                <w:lang w:eastAsia="zh-CN"/>
              </w:rPr>
            </w:pPr>
            <w:r w:rsidRPr="001F24DC">
              <w:rPr>
                <w:lang w:eastAsia="zh-CN"/>
              </w:rPr>
              <w:t>40</w:t>
            </w:r>
          </w:p>
          <w:p w:rsidR="00E34362" w:rsidRPr="00E95192" w:rsidRDefault="00E34362" w:rsidP="005C5021">
            <w:pPr>
              <w:jc w:val="center"/>
              <w:rPr>
                <w:lang w:eastAsia="zh-CN"/>
              </w:rPr>
            </w:pPr>
            <w:r w:rsidRPr="00E95192">
              <w:rPr>
                <w:lang w:eastAsia="zh-CN"/>
              </w:rPr>
              <w:t>5000</w:t>
            </w:r>
          </w:p>
          <w:p w:rsidR="00E34362" w:rsidRPr="00E95192" w:rsidRDefault="00E34362" w:rsidP="005C5021">
            <w:pPr>
              <w:jc w:val="center"/>
              <w:rPr>
                <w:lang w:eastAsia="zh-CN"/>
              </w:rPr>
            </w:pPr>
            <w:r w:rsidRPr="00E95192">
              <w:rPr>
                <w:lang w:eastAsia="zh-CN"/>
              </w:rPr>
              <w:t>1000</w:t>
            </w:r>
          </w:p>
          <w:p w:rsidR="00E34362" w:rsidRPr="00E95192" w:rsidRDefault="00E34362" w:rsidP="005C5021">
            <w:pPr>
              <w:jc w:val="center"/>
              <w:rPr>
                <w:lang w:eastAsia="zh-CN"/>
              </w:rPr>
            </w:pPr>
            <w:r w:rsidRPr="00E95192">
              <w:rPr>
                <w:lang w:eastAsia="zh-CN"/>
              </w:rPr>
              <w:t>30</w:t>
            </w:r>
          </w:p>
          <w:p w:rsidR="00E34362" w:rsidRPr="00E95192" w:rsidRDefault="00E34362" w:rsidP="005C5021">
            <w:pPr>
              <w:jc w:val="center"/>
              <w:rPr>
                <w:lang w:eastAsia="zh-CN"/>
              </w:rPr>
            </w:pPr>
            <w:r w:rsidRPr="00E95192">
              <w:rPr>
                <w:lang w:eastAsia="zh-CN"/>
              </w:rPr>
              <w:t>20</w:t>
            </w:r>
          </w:p>
          <w:p w:rsidR="00E34362" w:rsidRPr="00C117D7" w:rsidRDefault="00E34362" w:rsidP="005C5021">
            <w:pPr>
              <w:jc w:val="center"/>
              <w:rPr>
                <w:color w:val="FF0000"/>
                <w:lang w:eastAsia="zh-CN"/>
              </w:rPr>
            </w:pPr>
          </w:p>
        </w:tc>
        <w:tc>
          <w:tcPr>
            <w:tcW w:w="1117" w:type="pct"/>
          </w:tcPr>
          <w:p w:rsidR="00E34362" w:rsidRPr="001F526D" w:rsidRDefault="00E34362" w:rsidP="005C5021">
            <w:pPr>
              <w:jc w:val="center"/>
              <w:rPr>
                <w:lang w:eastAsia="zh-CN"/>
              </w:rPr>
            </w:pPr>
            <w:r w:rsidRPr="00C117D7">
              <w:rPr>
                <w:color w:val="FF0000"/>
                <w:lang w:eastAsia="zh-CN"/>
              </w:rPr>
              <w:t xml:space="preserve">           </w:t>
            </w:r>
            <w:r w:rsidRPr="001F526D">
              <w:rPr>
                <w:lang w:eastAsia="zh-CN"/>
              </w:rPr>
              <w:t>12</w:t>
            </w:r>
          </w:p>
          <w:p w:rsidR="00E34362" w:rsidRPr="001F526D" w:rsidRDefault="00E34362" w:rsidP="005C5021">
            <w:pPr>
              <w:jc w:val="center"/>
              <w:rPr>
                <w:lang w:eastAsia="zh-CN"/>
              </w:rPr>
            </w:pPr>
            <w:r w:rsidRPr="00C117D7">
              <w:rPr>
                <w:color w:val="FF0000"/>
                <w:lang w:eastAsia="zh-CN"/>
              </w:rPr>
              <w:t xml:space="preserve">          </w:t>
            </w:r>
            <w:r w:rsidRPr="001F526D">
              <w:rPr>
                <w:lang w:eastAsia="zh-CN"/>
              </w:rPr>
              <w:t>15</w:t>
            </w:r>
          </w:p>
          <w:p w:rsidR="00E34362" w:rsidRPr="00331344" w:rsidRDefault="00E34362" w:rsidP="005C5021">
            <w:pPr>
              <w:jc w:val="center"/>
              <w:rPr>
                <w:lang w:eastAsia="zh-CN"/>
              </w:rPr>
            </w:pPr>
            <w:r>
              <w:rPr>
                <w:color w:val="FF0000"/>
                <w:lang w:eastAsia="zh-CN"/>
              </w:rPr>
              <w:t xml:space="preserve">           </w:t>
            </w:r>
            <w:r w:rsidRPr="00331344">
              <w:rPr>
                <w:lang w:eastAsia="zh-CN"/>
              </w:rPr>
              <w:t>14</w:t>
            </w:r>
          </w:p>
          <w:p w:rsidR="00E34362" w:rsidRPr="001F526D" w:rsidRDefault="00E34362" w:rsidP="005C5021">
            <w:pPr>
              <w:jc w:val="center"/>
              <w:rPr>
                <w:lang w:eastAsia="zh-CN"/>
              </w:rPr>
            </w:pPr>
            <w:r w:rsidRPr="00C117D7">
              <w:rPr>
                <w:color w:val="FF0000"/>
                <w:lang w:eastAsia="zh-CN"/>
              </w:rPr>
              <w:t xml:space="preserve">            </w:t>
            </w:r>
            <w:r w:rsidRPr="001F526D">
              <w:rPr>
                <w:lang w:eastAsia="zh-CN"/>
              </w:rPr>
              <w:t>10</w:t>
            </w:r>
          </w:p>
          <w:p w:rsidR="00E34362" w:rsidRPr="001F526D" w:rsidRDefault="00E34362" w:rsidP="005C5021">
            <w:pPr>
              <w:jc w:val="center"/>
              <w:rPr>
                <w:lang w:eastAsia="zh-CN"/>
              </w:rPr>
            </w:pPr>
            <w:r w:rsidRPr="00C117D7">
              <w:rPr>
                <w:color w:val="FF0000"/>
                <w:lang w:eastAsia="zh-CN"/>
              </w:rPr>
              <w:t xml:space="preserve">            </w:t>
            </w:r>
            <w:r w:rsidRPr="001F526D">
              <w:rPr>
                <w:lang w:eastAsia="zh-CN"/>
              </w:rPr>
              <w:t>1</w:t>
            </w:r>
          </w:p>
          <w:p w:rsidR="00E34362" w:rsidRPr="002C1A55" w:rsidRDefault="00E34362" w:rsidP="005C5021">
            <w:pPr>
              <w:ind w:firstLine="708"/>
              <w:jc w:val="center"/>
              <w:rPr>
                <w:lang w:eastAsia="zh-CN"/>
              </w:rPr>
            </w:pPr>
            <w:r w:rsidRPr="002C1A55">
              <w:rPr>
                <w:lang w:eastAsia="zh-CN"/>
              </w:rPr>
              <w:t>2600</w:t>
            </w:r>
          </w:p>
          <w:p w:rsidR="00E34362" w:rsidRPr="00EF2C08" w:rsidRDefault="00E34362" w:rsidP="005C5021">
            <w:pPr>
              <w:ind w:firstLine="708"/>
              <w:jc w:val="center"/>
              <w:rPr>
                <w:lang w:eastAsia="zh-CN"/>
              </w:rPr>
            </w:pPr>
            <w:r w:rsidRPr="00EF2C08">
              <w:rPr>
                <w:lang w:eastAsia="zh-CN"/>
              </w:rPr>
              <w:t>1</w:t>
            </w:r>
            <w:r>
              <w:rPr>
                <w:lang w:eastAsia="zh-CN"/>
              </w:rPr>
              <w:t xml:space="preserve"> </w:t>
            </w:r>
            <w:r w:rsidRPr="00EF2C08">
              <w:rPr>
                <w:lang w:eastAsia="zh-CN"/>
              </w:rPr>
              <w:t>-</w:t>
            </w:r>
            <w:r>
              <w:rPr>
                <w:lang w:eastAsia="zh-CN"/>
              </w:rPr>
              <w:t xml:space="preserve"> </w:t>
            </w:r>
            <w:r w:rsidRPr="00EF2C08">
              <w:rPr>
                <w:lang w:eastAsia="zh-CN"/>
              </w:rPr>
              <w:t>2</w:t>
            </w:r>
          </w:p>
          <w:p w:rsidR="00E34362" w:rsidRPr="00EF2C08" w:rsidRDefault="00E34362" w:rsidP="005C5021">
            <w:pPr>
              <w:ind w:firstLine="708"/>
              <w:jc w:val="center"/>
              <w:rPr>
                <w:lang w:eastAsia="zh-CN"/>
              </w:rPr>
            </w:pPr>
            <w:r w:rsidRPr="00EF2C08">
              <w:rPr>
                <w:lang w:eastAsia="zh-CN"/>
              </w:rPr>
              <w:t>0,6</w:t>
            </w:r>
          </w:p>
          <w:p w:rsidR="00E34362" w:rsidRPr="00D50F40" w:rsidRDefault="00E34362" w:rsidP="005C5021">
            <w:pPr>
              <w:ind w:firstLine="708"/>
              <w:jc w:val="center"/>
              <w:rPr>
                <w:lang w:eastAsia="zh-CN"/>
              </w:rPr>
            </w:pPr>
            <w:r w:rsidRPr="00D50F40">
              <w:rPr>
                <w:lang w:eastAsia="zh-CN"/>
              </w:rPr>
              <w:t>0,2</w:t>
            </w:r>
            <w:r>
              <w:rPr>
                <w:lang w:eastAsia="zh-CN"/>
              </w:rPr>
              <w:t xml:space="preserve"> </w:t>
            </w:r>
            <w:r w:rsidRPr="00D50F40">
              <w:rPr>
                <w:lang w:eastAsia="zh-CN"/>
              </w:rPr>
              <w:t>-</w:t>
            </w:r>
            <w:r>
              <w:rPr>
                <w:lang w:eastAsia="zh-CN"/>
              </w:rPr>
              <w:t xml:space="preserve"> </w:t>
            </w:r>
            <w:r w:rsidRPr="00D50F40">
              <w:rPr>
                <w:lang w:eastAsia="zh-CN"/>
              </w:rPr>
              <w:t>0,4</w:t>
            </w:r>
          </w:p>
          <w:p w:rsidR="00E34362" w:rsidRPr="00D50F40" w:rsidRDefault="00E34362" w:rsidP="005C5021">
            <w:pPr>
              <w:ind w:firstLine="708"/>
              <w:jc w:val="center"/>
              <w:rPr>
                <w:lang w:eastAsia="zh-CN"/>
              </w:rPr>
            </w:pPr>
            <w:r w:rsidRPr="00D50F40">
              <w:rPr>
                <w:lang w:eastAsia="zh-CN"/>
              </w:rPr>
              <w:t>1</w:t>
            </w:r>
          </w:p>
          <w:p w:rsidR="00E34362" w:rsidRPr="00EF2C08" w:rsidRDefault="00E34362" w:rsidP="005C5021">
            <w:pPr>
              <w:ind w:firstLine="708"/>
              <w:jc w:val="center"/>
              <w:rPr>
                <w:lang w:eastAsia="zh-CN"/>
              </w:rPr>
            </w:pPr>
            <w:r w:rsidRPr="00EF2C08">
              <w:rPr>
                <w:lang w:eastAsia="zh-CN"/>
              </w:rPr>
              <w:t>40</w:t>
            </w:r>
          </w:p>
          <w:p w:rsidR="00E34362" w:rsidRPr="001F24DC" w:rsidRDefault="00E34362" w:rsidP="005C5021">
            <w:pPr>
              <w:ind w:firstLine="708"/>
              <w:jc w:val="center"/>
              <w:rPr>
                <w:lang w:eastAsia="zh-CN"/>
              </w:rPr>
            </w:pPr>
            <w:r w:rsidRPr="001F24DC">
              <w:rPr>
                <w:lang w:eastAsia="zh-CN"/>
              </w:rPr>
              <w:t>40</w:t>
            </w:r>
          </w:p>
          <w:p w:rsidR="00E34362" w:rsidRPr="00E95192" w:rsidRDefault="00E34362" w:rsidP="005C5021">
            <w:pPr>
              <w:ind w:firstLine="708"/>
              <w:jc w:val="center"/>
              <w:rPr>
                <w:lang w:eastAsia="zh-CN"/>
              </w:rPr>
            </w:pPr>
            <w:r w:rsidRPr="00E95192">
              <w:rPr>
                <w:lang w:eastAsia="zh-CN"/>
              </w:rPr>
              <w:t>5000</w:t>
            </w:r>
          </w:p>
          <w:p w:rsidR="00E34362" w:rsidRPr="00E95192" w:rsidRDefault="00E34362" w:rsidP="005C5021">
            <w:pPr>
              <w:ind w:firstLine="708"/>
              <w:jc w:val="center"/>
              <w:rPr>
                <w:lang w:eastAsia="zh-CN"/>
              </w:rPr>
            </w:pPr>
            <w:r w:rsidRPr="00E95192">
              <w:rPr>
                <w:lang w:eastAsia="zh-CN"/>
              </w:rPr>
              <w:t>1000</w:t>
            </w:r>
          </w:p>
          <w:p w:rsidR="00E34362" w:rsidRPr="00E95192" w:rsidRDefault="00E34362" w:rsidP="005C5021">
            <w:pPr>
              <w:ind w:firstLine="708"/>
              <w:jc w:val="center"/>
              <w:rPr>
                <w:lang w:eastAsia="zh-CN"/>
              </w:rPr>
            </w:pPr>
            <w:r w:rsidRPr="00E95192">
              <w:rPr>
                <w:lang w:eastAsia="zh-CN"/>
              </w:rPr>
              <w:t>30</w:t>
            </w:r>
          </w:p>
          <w:p w:rsidR="00E34362" w:rsidRPr="00E95192" w:rsidRDefault="00E34362" w:rsidP="005C5021">
            <w:pPr>
              <w:ind w:firstLine="708"/>
              <w:jc w:val="center"/>
              <w:rPr>
                <w:lang w:eastAsia="zh-CN"/>
              </w:rPr>
            </w:pPr>
            <w:r w:rsidRPr="00E95192">
              <w:rPr>
                <w:lang w:eastAsia="zh-CN"/>
              </w:rPr>
              <w:t>20</w:t>
            </w:r>
          </w:p>
          <w:p w:rsidR="00E34362" w:rsidRPr="00C117D7" w:rsidRDefault="00E34362" w:rsidP="005C5021">
            <w:pPr>
              <w:ind w:firstLine="708"/>
              <w:jc w:val="center"/>
              <w:rPr>
                <w:color w:val="FF0000"/>
                <w:lang w:eastAsia="zh-CN"/>
              </w:rPr>
            </w:pPr>
          </w:p>
        </w:tc>
      </w:tr>
      <w:tr w:rsidR="00E34362" w:rsidRPr="00C117D7">
        <w:trPr>
          <w:trHeight w:val="332"/>
        </w:trPr>
        <w:tc>
          <w:tcPr>
            <w:tcW w:w="2606" w:type="pct"/>
          </w:tcPr>
          <w:p w:rsidR="00E34362" w:rsidRPr="00284E79" w:rsidRDefault="00E34362" w:rsidP="00B260B1">
            <w:pPr>
              <w:rPr>
                <w:lang w:eastAsia="zh-CN"/>
              </w:rPr>
            </w:pPr>
            <w:r w:rsidRPr="00284E79">
              <w:rPr>
                <w:lang w:eastAsia="zh-CN"/>
              </w:rPr>
              <w:t>Not - % olarak verilen değerler kütlecedir.</w:t>
            </w:r>
          </w:p>
        </w:tc>
        <w:tc>
          <w:tcPr>
            <w:tcW w:w="1277" w:type="pct"/>
          </w:tcPr>
          <w:p w:rsidR="00E34362" w:rsidRPr="00C117D7" w:rsidRDefault="00E34362" w:rsidP="00B260B1">
            <w:pPr>
              <w:rPr>
                <w:color w:val="FF0000"/>
                <w:lang w:eastAsia="zh-CN"/>
              </w:rPr>
            </w:pPr>
          </w:p>
        </w:tc>
        <w:tc>
          <w:tcPr>
            <w:tcW w:w="1117" w:type="pct"/>
          </w:tcPr>
          <w:p w:rsidR="00E34362" w:rsidRPr="00C117D7" w:rsidRDefault="00E34362" w:rsidP="00B260B1">
            <w:pPr>
              <w:rPr>
                <w:color w:val="FF0000"/>
                <w:lang w:eastAsia="zh-CN"/>
              </w:rPr>
            </w:pPr>
          </w:p>
        </w:tc>
      </w:tr>
    </w:tbl>
    <w:p w:rsidR="00E34362" w:rsidRPr="00C117D7" w:rsidRDefault="00E34362" w:rsidP="00B64CD8">
      <w:pPr>
        <w:pStyle w:val="Heading3"/>
        <w:rPr>
          <w:color w:val="FF0000"/>
        </w:rPr>
      </w:pPr>
      <w:bookmarkStart w:id="101" w:name="_Toc524434558"/>
      <w:bookmarkStart w:id="102" w:name="_Toc35849325"/>
    </w:p>
    <w:p w:rsidR="00E34362" w:rsidRPr="00BA477E" w:rsidRDefault="00E34362" w:rsidP="00C9783A">
      <w:pPr>
        <w:pStyle w:val="Heading3"/>
      </w:pPr>
      <w:r w:rsidRPr="00BA477E">
        <w:t xml:space="preserve">4.2.3 </w:t>
      </w:r>
      <w:bookmarkEnd w:id="101"/>
      <w:bookmarkEnd w:id="102"/>
      <w:r w:rsidRPr="00BA477E">
        <w:t>Dana yemlerinin tip özellikleri</w:t>
      </w:r>
    </w:p>
    <w:p w:rsidR="00E34362" w:rsidRPr="00F5481B" w:rsidRDefault="00E34362" w:rsidP="0019022D">
      <w:pPr>
        <w:jc w:val="both"/>
      </w:pPr>
      <w:r w:rsidRPr="00F5481B">
        <w:t>Dana ince yemlerinin en az % 50’si göz açıklığı 3 mm olan elekten, tamamı 4 mm’lik elekten geçmelidir. Dana pelet yemlerinin çapları 10 mm’den fazla olmamalı ve en az % 90’ının pelet formu bozulmamış olmalıdır.</w:t>
      </w:r>
    </w:p>
    <w:p w:rsidR="00E34362" w:rsidRPr="00C117D7" w:rsidRDefault="00E34362" w:rsidP="00B64CD8">
      <w:pPr>
        <w:shd w:val="clear" w:color="auto" w:fill="FFFFFF"/>
        <w:jc w:val="both"/>
        <w:rPr>
          <w:color w:val="FF0000"/>
        </w:rPr>
      </w:pPr>
    </w:p>
    <w:p w:rsidR="00E34362" w:rsidRPr="00A24A27" w:rsidRDefault="00E34362" w:rsidP="00C0742D">
      <w:pPr>
        <w:pStyle w:val="Heading2"/>
      </w:pPr>
      <w:bookmarkStart w:id="103" w:name="_Toc398730188"/>
      <w:r w:rsidRPr="00A24A27">
        <w:t>4.</w:t>
      </w:r>
      <w:r>
        <w:t>3</w:t>
      </w:r>
      <w:r>
        <w:tab/>
      </w:r>
      <w:r w:rsidRPr="00A24A27">
        <w:t>Özellik, muayene ve deney madde numaraları</w:t>
      </w:r>
      <w:bookmarkEnd w:id="103"/>
      <w:r w:rsidRPr="00A24A27">
        <w:t xml:space="preserve"> </w:t>
      </w:r>
    </w:p>
    <w:p w:rsidR="00E34362" w:rsidRPr="00A24A27" w:rsidRDefault="00E34362" w:rsidP="00B64CD8">
      <w:pPr>
        <w:shd w:val="clear" w:color="auto" w:fill="FFFFFF"/>
        <w:jc w:val="both"/>
      </w:pPr>
      <w:r w:rsidRPr="00A24A27">
        <w:t>Özelliklerle bunların muayene ve deneylerine ait madde numaraları Çizelge 2’de gösterilmiştir.</w:t>
      </w:r>
    </w:p>
    <w:p w:rsidR="00E34362" w:rsidRPr="00A24A27" w:rsidRDefault="00E34362" w:rsidP="00B64CD8">
      <w:pPr>
        <w:shd w:val="clear" w:color="auto" w:fill="FFFFFF"/>
        <w:jc w:val="both"/>
      </w:pPr>
    </w:p>
    <w:p w:rsidR="00E34362" w:rsidRDefault="00E34362" w:rsidP="002C3129">
      <w:r w:rsidRPr="00A24A27">
        <w:rPr>
          <w:b/>
          <w:bCs/>
        </w:rPr>
        <w:t>Çizelge</w:t>
      </w:r>
      <w:r>
        <w:rPr>
          <w:b/>
          <w:bCs/>
        </w:rPr>
        <w:t xml:space="preserve"> </w:t>
      </w:r>
      <w:r w:rsidRPr="00A24A27">
        <w:rPr>
          <w:b/>
          <w:bCs/>
        </w:rPr>
        <w:t>2</w:t>
      </w:r>
      <w:r w:rsidRPr="00A24A27">
        <w:t xml:space="preserve"> –</w:t>
      </w:r>
      <w:r w:rsidRPr="00A24A27">
        <w:rPr>
          <w:b/>
          <w:bCs/>
        </w:rPr>
        <w:t xml:space="preserve"> </w:t>
      </w:r>
      <w:r w:rsidRPr="00A24A27">
        <w:t>Özellik, muayene ve deney madde numaraları</w:t>
      </w:r>
    </w:p>
    <w:p w:rsidR="00E34362" w:rsidRPr="00A24A27" w:rsidRDefault="00E34362" w:rsidP="002C3129"/>
    <w:tbl>
      <w:tblPr>
        <w:tblW w:w="459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24"/>
        <w:gridCol w:w="3633"/>
        <w:gridCol w:w="3493"/>
      </w:tblGrid>
      <w:tr w:rsidR="00E34362" w:rsidRPr="00A24A27">
        <w:trPr>
          <w:trHeight w:val="437"/>
        </w:trPr>
        <w:tc>
          <w:tcPr>
            <w:tcW w:w="1063" w:type="pct"/>
            <w:vAlign w:val="center"/>
          </w:tcPr>
          <w:p w:rsidR="00E34362" w:rsidRPr="00A24A27" w:rsidRDefault="00E34362" w:rsidP="005C5021">
            <w:pPr>
              <w:jc w:val="center"/>
              <w:rPr>
                <w:b/>
                <w:bCs/>
                <w:lang w:eastAsia="zh-CN"/>
              </w:rPr>
            </w:pPr>
            <w:r w:rsidRPr="00A24A27">
              <w:rPr>
                <w:b/>
                <w:bCs/>
                <w:lang w:eastAsia="zh-CN"/>
              </w:rPr>
              <w:t>Madde no</w:t>
            </w:r>
          </w:p>
        </w:tc>
        <w:tc>
          <w:tcPr>
            <w:tcW w:w="2007" w:type="pct"/>
            <w:vAlign w:val="center"/>
          </w:tcPr>
          <w:p w:rsidR="00E34362" w:rsidRPr="00A24A27" w:rsidRDefault="00E34362" w:rsidP="005C5021">
            <w:pPr>
              <w:jc w:val="center"/>
              <w:rPr>
                <w:b/>
                <w:bCs/>
                <w:lang w:eastAsia="zh-CN"/>
              </w:rPr>
            </w:pPr>
            <w:r w:rsidRPr="00A24A27">
              <w:rPr>
                <w:b/>
                <w:bCs/>
                <w:lang w:eastAsia="zh-CN"/>
              </w:rPr>
              <w:t>Özellikler</w:t>
            </w:r>
          </w:p>
        </w:tc>
        <w:tc>
          <w:tcPr>
            <w:tcW w:w="1930" w:type="pct"/>
            <w:vAlign w:val="center"/>
          </w:tcPr>
          <w:p w:rsidR="00E34362" w:rsidRPr="00A24A27" w:rsidRDefault="00E34362" w:rsidP="005C5021">
            <w:pPr>
              <w:jc w:val="center"/>
              <w:rPr>
                <w:b/>
                <w:bCs/>
                <w:lang w:eastAsia="zh-CN"/>
              </w:rPr>
            </w:pPr>
            <w:r w:rsidRPr="00A24A27">
              <w:rPr>
                <w:b/>
                <w:bCs/>
                <w:lang w:eastAsia="zh-CN"/>
              </w:rPr>
              <w:t>Muayene ve deney madde no</w:t>
            </w:r>
          </w:p>
        </w:tc>
      </w:tr>
      <w:tr w:rsidR="00E34362" w:rsidRPr="00C117D7">
        <w:trPr>
          <w:trHeight w:val="5047"/>
        </w:trPr>
        <w:tc>
          <w:tcPr>
            <w:tcW w:w="1063" w:type="pct"/>
          </w:tcPr>
          <w:p w:rsidR="00E34362" w:rsidRPr="00287CEF" w:rsidRDefault="00E34362" w:rsidP="005C5021">
            <w:pPr>
              <w:jc w:val="center"/>
            </w:pPr>
            <w:r w:rsidRPr="00287CEF">
              <w:t>4.2.1</w:t>
            </w:r>
          </w:p>
          <w:p w:rsidR="00E34362" w:rsidRPr="00287CEF" w:rsidRDefault="00E34362" w:rsidP="005C5021">
            <w:pPr>
              <w:jc w:val="center"/>
            </w:pPr>
            <w:r w:rsidRPr="00287CEF">
              <w:t>4.2.3</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4.2.2</w:t>
            </w:r>
          </w:p>
          <w:p w:rsidR="00E34362" w:rsidRPr="00287CEF" w:rsidRDefault="00E34362" w:rsidP="005C5021">
            <w:pPr>
              <w:jc w:val="center"/>
            </w:pPr>
            <w:r w:rsidRPr="00287CEF">
              <w:t>6.1</w:t>
            </w:r>
          </w:p>
          <w:p w:rsidR="00E34362" w:rsidRPr="00C117D7" w:rsidRDefault="00E34362" w:rsidP="005C5021">
            <w:pPr>
              <w:jc w:val="center"/>
              <w:rPr>
                <w:color w:val="FF0000"/>
              </w:rPr>
            </w:pPr>
            <w:r w:rsidRPr="00287CEF">
              <w:t>6.2</w:t>
            </w:r>
          </w:p>
        </w:tc>
        <w:tc>
          <w:tcPr>
            <w:tcW w:w="2007" w:type="pct"/>
          </w:tcPr>
          <w:p w:rsidR="00E34362" w:rsidRPr="00287CEF" w:rsidRDefault="00E34362" w:rsidP="00B64CD8">
            <w:r>
              <w:t>Genel ö</w:t>
            </w:r>
            <w:r w:rsidRPr="00287CEF">
              <w:t xml:space="preserve">zellikler </w:t>
            </w:r>
          </w:p>
          <w:p w:rsidR="00E34362" w:rsidRPr="00287CEF" w:rsidRDefault="00E34362" w:rsidP="00B64CD8">
            <w:r>
              <w:t>Tip ö</w:t>
            </w:r>
            <w:r w:rsidRPr="00287CEF">
              <w:t>zellikleri</w:t>
            </w:r>
          </w:p>
          <w:p w:rsidR="00E34362" w:rsidRPr="00287CEF" w:rsidRDefault="00E34362" w:rsidP="00B64CD8">
            <w:r w:rsidRPr="00287CEF">
              <w:t>Rutubet</w:t>
            </w:r>
          </w:p>
          <w:p w:rsidR="00E34362" w:rsidRPr="00287CEF" w:rsidRDefault="00E34362" w:rsidP="00B64CD8">
            <w:r>
              <w:t>Ham p</w:t>
            </w:r>
            <w:r w:rsidRPr="00287CEF">
              <w:t xml:space="preserve">rotein </w:t>
            </w:r>
          </w:p>
          <w:p w:rsidR="00E34362" w:rsidRPr="00287CEF" w:rsidRDefault="00E34362" w:rsidP="00B64CD8">
            <w:r>
              <w:t>Ham s</w:t>
            </w:r>
            <w:r w:rsidRPr="00287CEF">
              <w:t>elüloz</w:t>
            </w:r>
          </w:p>
          <w:p w:rsidR="00E34362" w:rsidRPr="00287CEF" w:rsidRDefault="00E34362" w:rsidP="00B64CD8">
            <w:r>
              <w:t>Ham k</w:t>
            </w:r>
            <w:r w:rsidRPr="00287CEF">
              <w:t>ül</w:t>
            </w:r>
          </w:p>
          <w:p w:rsidR="00E34362" w:rsidRPr="00287CEF" w:rsidRDefault="00E34362" w:rsidP="00B64CD8">
            <w:r>
              <w:t>HCl’de çözünmeyen k</w:t>
            </w:r>
            <w:r w:rsidRPr="00287CEF">
              <w:t xml:space="preserve">ül </w:t>
            </w:r>
          </w:p>
          <w:p w:rsidR="00E34362" w:rsidRPr="00287CEF" w:rsidRDefault="00E34362" w:rsidP="00B64CD8">
            <w:r w:rsidRPr="00287CEF">
              <w:t>Metabo</w:t>
            </w:r>
            <w:r>
              <w:t>lik e</w:t>
            </w:r>
            <w:r w:rsidRPr="00287CEF">
              <w:t>nerji</w:t>
            </w:r>
          </w:p>
          <w:p w:rsidR="00E34362" w:rsidRPr="00287CEF" w:rsidRDefault="00E34362" w:rsidP="00B64CD8">
            <w:r w:rsidRPr="00287CEF">
              <w:t>Kalsiyum</w:t>
            </w:r>
          </w:p>
          <w:p w:rsidR="00E34362" w:rsidRPr="00287CEF" w:rsidRDefault="00E34362" w:rsidP="00B64CD8">
            <w:r w:rsidRPr="00287CEF">
              <w:t>Fosfor</w:t>
            </w:r>
          </w:p>
          <w:p w:rsidR="00E34362" w:rsidRPr="00287CEF" w:rsidRDefault="00E34362" w:rsidP="00B64CD8">
            <w:r w:rsidRPr="00287CEF">
              <w:t>Sodyum</w:t>
            </w:r>
          </w:p>
          <w:p w:rsidR="00E34362" w:rsidRPr="00287CEF" w:rsidRDefault="00E34362" w:rsidP="00B64CD8">
            <w:r w:rsidRPr="00287CEF">
              <w:t>NaCl</w:t>
            </w:r>
          </w:p>
          <w:p w:rsidR="00E34362" w:rsidRPr="00287CEF" w:rsidRDefault="00E34362" w:rsidP="00B64CD8">
            <w:r w:rsidRPr="00287CEF">
              <w:t>Mangan</w:t>
            </w:r>
          </w:p>
          <w:p w:rsidR="00E34362" w:rsidRPr="00287CEF" w:rsidRDefault="00E34362" w:rsidP="009B39F6">
            <w:r w:rsidRPr="00287CEF">
              <w:t>Çinko</w:t>
            </w:r>
          </w:p>
          <w:p w:rsidR="00E34362" w:rsidRPr="00287CEF" w:rsidRDefault="00E34362" w:rsidP="009B39F6">
            <w:r w:rsidRPr="00287CEF">
              <w:t>A Vitamini</w:t>
            </w:r>
          </w:p>
          <w:p w:rsidR="00E34362" w:rsidRPr="00287CEF" w:rsidRDefault="00E34362" w:rsidP="009B39F6">
            <w:r w:rsidRPr="00287CEF">
              <w:t>D Vitamini</w:t>
            </w:r>
          </w:p>
          <w:p w:rsidR="00E34362" w:rsidRPr="00287CEF" w:rsidRDefault="00E34362" w:rsidP="009B39F6">
            <w:r w:rsidRPr="00287CEF">
              <w:t>E Vitamini</w:t>
            </w:r>
          </w:p>
          <w:p w:rsidR="00E34362" w:rsidRPr="00287CEF" w:rsidRDefault="00E34362" w:rsidP="009B39F6">
            <w:r w:rsidRPr="00287CEF">
              <w:t>Aflatoksin</w:t>
            </w:r>
          </w:p>
          <w:p w:rsidR="00E34362" w:rsidRPr="00287CEF" w:rsidRDefault="00E34362" w:rsidP="00B64CD8">
            <w:r>
              <w:t>Yabancı m</w:t>
            </w:r>
            <w:r w:rsidRPr="00287CEF">
              <w:t xml:space="preserve">adde </w:t>
            </w:r>
          </w:p>
          <w:p w:rsidR="00E34362" w:rsidRPr="00287CEF" w:rsidRDefault="00E34362" w:rsidP="00B64CD8">
            <w:r w:rsidRPr="00287CEF">
              <w:t xml:space="preserve">Ambalaj ve ambalaj malzemesi </w:t>
            </w:r>
          </w:p>
          <w:p w:rsidR="00E34362" w:rsidRPr="00C117D7" w:rsidRDefault="00E34362" w:rsidP="00B64CD8">
            <w:pPr>
              <w:rPr>
                <w:color w:val="FF0000"/>
              </w:rPr>
            </w:pPr>
            <w:r w:rsidRPr="00287CEF">
              <w:t>İşaretleme</w:t>
            </w:r>
          </w:p>
          <w:p w:rsidR="00E34362" w:rsidRPr="00C117D7" w:rsidRDefault="00E34362" w:rsidP="00B64CD8">
            <w:pPr>
              <w:rPr>
                <w:color w:val="FF0000"/>
              </w:rPr>
            </w:pPr>
          </w:p>
        </w:tc>
        <w:tc>
          <w:tcPr>
            <w:tcW w:w="1930" w:type="pct"/>
          </w:tcPr>
          <w:p w:rsidR="00E34362" w:rsidRPr="00EF4DB8" w:rsidRDefault="00E34362" w:rsidP="005C5021">
            <w:pPr>
              <w:jc w:val="center"/>
            </w:pPr>
            <w:r w:rsidRPr="00EF4DB8">
              <w:t>5.2</w:t>
            </w:r>
          </w:p>
          <w:p w:rsidR="00E34362" w:rsidRPr="00EF4DB8" w:rsidRDefault="00E34362" w:rsidP="005C5021">
            <w:pPr>
              <w:jc w:val="center"/>
            </w:pPr>
            <w:r w:rsidRPr="00EF4DB8">
              <w:t>5.2.2</w:t>
            </w:r>
          </w:p>
          <w:p w:rsidR="00E34362" w:rsidRPr="00EF4DB8" w:rsidRDefault="00E34362" w:rsidP="005C5021">
            <w:pPr>
              <w:jc w:val="center"/>
            </w:pPr>
            <w:r w:rsidRPr="00EF4DB8">
              <w:t>5.3.1</w:t>
            </w:r>
          </w:p>
          <w:p w:rsidR="00E34362" w:rsidRPr="00EF4DB8" w:rsidRDefault="00E34362" w:rsidP="005C5021">
            <w:pPr>
              <w:jc w:val="center"/>
            </w:pPr>
            <w:r w:rsidRPr="00EF4DB8">
              <w:t>5.3.2</w:t>
            </w:r>
          </w:p>
          <w:p w:rsidR="00E34362" w:rsidRPr="00EF4DB8" w:rsidRDefault="00E34362" w:rsidP="005C5021">
            <w:pPr>
              <w:jc w:val="center"/>
            </w:pPr>
            <w:r w:rsidRPr="00EF4DB8">
              <w:t>5.3.3</w:t>
            </w:r>
          </w:p>
          <w:p w:rsidR="00E34362" w:rsidRPr="00EF4DB8" w:rsidRDefault="00E34362" w:rsidP="005C5021">
            <w:pPr>
              <w:jc w:val="center"/>
            </w:pPr>
            <w:r w:rsidRPr="00EF4DB8">
              <w:t>5.3.4</w:t>
            </w:r>
          </w:p>
          <w:p w:rsidR="00E34362" w:rsidRPr="00EF4DB8" w:rsidRDefault="00E34362" w:rsidP="005C5021">
            <w:pPr>
              <w:jc w:val="center"/>
            </w:pPr>
            <w:r w:rsidRPr="00EF4DB8">
              <w:t>5.3.5</w:t>
            </w:r>
          </w:p>
          <w:p w:rsidR="00E34362" w:rsidRPr="00EF4DB8" w:rsidRDefault="00E34362" w:rsidP="005C5021">
            <w:pPr>
              <w:jc w:val="center"/>
            </w:pPr>
            <w:r w:rsidRPr="00EF4DB8">
              <w:t>5.3.6</w:t>
            </w:r>
          </w:p>
          <w:p w:rsidR="00E34362" w:rsidRPr="00EF4DB8" w:rsidRDefault="00E34362" w:rsidP="005C5021">
            <w:pPr>
              <w:jc w:val="center"/>
            </w:pPr>
            <w:r w:rsidRPr="00EF4DB8">
              <w:t>5.3.7</w:t>
            </w:r>
          </w:p>
          <w:p w:rsidR="00E34362" w:rsidRPr="00EF4DB8" w:rsidRDefault="00E34362" w:rsidP="005C5021">
            <w:pPr>
              <w:jc w:val="center"/>
            </w:pPr>
            <w:r w:rsidRPr="00EF4DB8">
              <w:t>5.3.8</w:t>
            </w:r>
          </w:p>
          <w:p w:rsidR="00E34362" w:rsidRPr="00EF4DB8" w:rsidRDefault="00E34362" w:rsidP="005C5021">
            <w:pPr>
              <w:jc w:val="center"/>
            </w:pPr>
            <w:r w:rsidRPr="00EF4DB8">
              <w:t>5.3.9</w:t>
            </w:r>
          </w:p>
          <w:p w:rsidR="00E34362" w:rsidRPr="00EF4DB8" w:rsidRDefault="00E34362" w:rsidP="005C5021">
            <w:pPr>
              <w:jc w:val="center"/>
            </w:pPr>
            <w:r w:rsidRPr="00EF4DB8">
              <w:t>5.3.10</w:t>
            </w:r>
          </w:p>
          <w:p w:rsidR="00E34362" w:rsidRPr="00EF4DB8" w:rsidRDefault="00E34362" w:rsidP="005C5021">
            <w:pPr>
              <w:jc w:val="center"/>
            </w:pPr>
            <w:r w:rsidRPr="00EF4DB8">
              <w:t>5.3.11</w:t>
            </w:r>
          </w:p>
          <w:p w:rsidR="00E34362" w:rsidRPr="00EF4DB8" w:rsidRDefault="00E34362" w:rsidP="005C5021">
            <w:pPr>
              <w:jc w:val="center"/>
            </w:pPr>
            <w:r w:rsidRPr="00EF4DB8">
              <w:t>5.3.12</w:t>
            </w:r>
          </w:p>
          <w:p w:rsidR="00E34362" w:rsidRPr="00EF4DB8" w:rsidRDefault="00E34362" w:rsidP="005C5021">
            <w:pPr>
              <w:jc w:val="center"/>
            </w:pPr>
            <w:r w:rsidRPr="00EF4DB8">
              <w:t>5.3.13</w:t>
            </w:r>
          </w:p>
          <w:p w:rsidR="00E34362" w:rsidRPr="00EF4DB8" w:rsidRDefault="00E34362" w:rsidP="005C5021">
            <w:pPr>
              <w:jc w:val="center"/>
            </w:pPr>
            <w:r w:rsidRPr="00EF4DB8">
              <w:t>5.3.14</w:t>
            </w:r>
          </w:p>
          <w:p w:rsidR="00E34362" w:rsidRPr="00EF4DB8" w:rsidRDefault="00E34362" w:rsidP="005C5021">
            <w:pPr>
              <w:jc w:val="center"/>
            </w:pPr>
            <w:r w:rsidRPr="00EF4DB8">
              <w:t>5.3.15</w:t>
            </w:r>
          </w:p>
          <w:p w:rsidR="00E34362" w:rsidRPr="00EF4DB8" w:rsidRDefault="00E34362" w:rsidP="005C5021">
            <w:pPr>
              <w:jc w:val="center"/>
            </w:pPr>
            <w:r w:rsidRPr="00EF4DB8">
              <w:t>5.3.16</w:t>
            </w:r>
          </w:p>
          <w:p w:rsidR="00E34362" w:rsidRPr="00EF4DB8" w:rsidRDefault="00E34362" w:rsidP="005C5021">
            <w:pPr>
              <w:jc w:val="center"/>
            </w:pPr>
            <w:r>
              <w:t>5.3.17</w:t>
            </w:r>
          </w:p>
          <w:p w:rsidR="00E34362" w:rsidRPr="009500EC" w:rsidRDefault="00E34362" w:rsidP="009500EC">
            <w:pPr>
              <w:tabs>
                <w:tab w:val="left" w:pos="1427"/>
                <w:tab w:val="center" w:pos="1663"/>
              </w:tabs>
            </w:pPr>
            <w:r w:rsidRPr="009500EC">
              <w:tab/>
            </w:r>
            <w:r w:rsidRPr="009500EC">
              <w:tab/>
              <w:t>5.2.1</w:t>
            </w:r>
          </w:p>
          <w:p w:rsidR="00E34362" w:rsidRPr="00EF4DB8" w:rsidRDefault="00E34362" w:rsidP="005C5021">
            <w:pPr>
              <w:jc w:val="center"/>
            </w:pPr>
            <w:r w:rsidRPr="00EF4DB8">
              <w:t>5.2.1</w:t>
            </w:r>
          </w:p>
        </w:tc>
      </w:tr>
    </w:tbl>
    <w:p w:rsidR="00E34362" w:rsidRDefault="00E34362" w:rsidP="00B64CD8">
      <w:pPr>
        <w:shd w:val="clear" w:color="auto" w:fill="FFFFFF"/>
        <w:jc w:val="both"/>
        <w:rPr>
          <w:color w:val="FF0000"/>
        </w:rPr>
      </w:pPr>
    </w:p>
    <w:p w:rsidR="00E34362" w:rsidRDefault="00E34362" w:rsidP="00B64CD8">
      <w:pPr>
        <w:shd w:val="clear" w:color="auto" w:fill="FFFFFF"/>
        <w:jc w:val="both"/>
        <w:rPr>
          <w:color w:val="FF0000"/>
        </w:rPr>
      </w:pPr>
    </w:p>
    <w:p w:rsidR="00E34362" w:rsidRPr="00FA2F14" w:rsidRDefault="00E34362" w:rsidP="0019022D">
      <w:pPr>
        <w:pStyle w:val="Heading1"/>
        <w:rPr>
          <w:lang w:val="tr-TR"/>
        </w:rPr>
      </w:pPr>
      <w:bookmarkStart w:id="104" w:name="_Toc524434567"/>
      <w:bookmarkStart w:id="105" w:name="_Toc35849334"/>
      <w:bookmarkStart w:id="106" w:name="_Toc349927044"/>
      <w:bookmarkStart w:id="107" w:name="_Toc398730189"/>
      <w:bookmarkStart w:id="108" w:name="_Toc184575199"/>
      <w:bookmarkStart w:id="109" w:name="_Toc187124030"/>
      <w:bookmarkStart w:id="110" w:name="_Toc187124118"/>
      <w:bookmarkStart w:id="111" w:name="_Toc187124500"/>
      <w:bookmarkStart w:id="112" w:name="_Toc264913516"/>
      <w:bookmarkStart w:id="113" w:name="_Toc266447950"/>
      <w:r w:rsidRPr="00FA2F14">
        <w:rPr>
          <w:lang w:val="tr-TR"/>
        </w:rPr>
        <w:t>5</w:t>
      </w:r>
      <w:r w:rsidRPr="00FA2F14">
        <w:rPr>
          <w:lang w:val="tr-TR"/>
        </w:rPr>
        <w:tab/>
        <w:t>Numune alma, muayene ve deneyler</w:t>
      </w:r>
      <w:bookmarkEnd w:id="104"/>
      <w:bookmarkEnd w:id="105"/>
      <w:bookmarkEnd w:id="106"/>
      <w:bookmarkEnd w:id="107"/>
    </w:p>
    <w:p w:rsidR="00E34362" w:rsidRPr="00FA2F14" w:rsidRDefault="00E34362" w:rsidP="0019022D"/>
    <w:p w:rsidR="00E34362" w:rsidRPr="00FA2F14" w:rsidRDefault="00E34362" w:rsidP="0019022D">
      <w:pPr>
        <w:pStyle w:val="Heading2"/>
        <w:rPr>
          <w:lang w:val="tr-TR"/>
        </w:rPr>
      </w:pPr>
      <w:bookmarkStart w:id="114" w:name="_Toc524434568"/>
      <w:bookmarkStart w:id="115" w:name="_Toc35849335"/>
      <w:bookmarkStart w:id="116" w:name="_Toc349927045"/>
      <w:bookmarkStart w:id="117" w:name="_Toc398730190"/>
      <w:r w:rsidRPr="00FA2F14">
        <w:rPr>
          <w:lang w:val="tr-TR"/>
        </w:rPr>
        <w:t>5.1</w:t>
      </w:r>
      <w:r w:rsidRPr="00FA2F14">
        <w:rPr>
          <w:lang w:val="tr-TR"/>
        </w:rPr>
        <w:tab/>
        <w:t>Numune alma</w:t>
      </w:r>
      <w:bookmarkEnd w:id="114"/>
      <w:bookmarkEnd w:id="115"/>
      <w:bookmarkEnd w:id="116"/>
      <w:bookmarkEnd w:id="117"/>
    </w:p>
    <w:p w:rsidR="00E34362" w:rsidRPr="00FA2F14" w:rsidRDefault="00E34362" w:rsidP="0019022D">
      <w:pPr>
        <w:shd w:val="clear" w:color="auto" w:fill="FFFFFF"/>
        <w:jc w:val="both"/>
      </w:pPr>
      <w:r w:rsidRPr="00FA2F14">
        <w:t>Numune partiden alınır. Sınıfı, tipi, imal tarihi, parti numarası, ve ambalajları aynı olan ve bir defada muayeneye sunulan dana yemleri bir parti sayılır. Numune partiden TS 5526 EN ISO 6497’ye göre alınır. Deney numunesi TS EN ISO 6498’e göre hazırlanır.</w:t>
      </w:r>
    </w:p>
    <w:p w:rsidR="00E34362" w:rsidRPr="00C0742D" w:rsidRDefault="00E34362" w:rsidP="00C0742D">
      <w:bookmarkStart w:id="118" w:name="_Toc524434570"/>
      <w:bookmarkStart w:id="119" w:name="_Toc35849337"/>
      <w:bookmarkStart w:id="120" w:name="_Toc349927046"/>
    </w:p>
    <w:p w:rsidR="00E34362" w:rsidRPr="00C455D6" w:rsidRDefault="00E34362" w:rsidP="0019022D">
      <w:pPr>
        <w:pStyle w:val="Heading2"/>
        <w:rPr>
          <w:lang w:val="tr-TR"/>
        </w:rPr>
      </w:pPr>
      <w:bookmarkStart w:id="121" w:name="_Toc398730191"/>
      <w:r w:rsidRPr="00C455D6">
        <w:rPr>
          <w:lang w:val="tr-TR"/>
        </w:rPr>
        <w:t>5.2</w:t>
      </w:r>
      <w:r w:rsidRPr="00C455D6">
        <w:rPr>
          <w:lang w:val="tr-TR"/>
        </w:rPr>
        <w:tab/>
        <w:t>Muayeneler</w:t>
      </w:r>
      <w:bookmarkEnd w:id="118"/>
      <w:bookmarkEnd w:id="119"/>
      <w:bookmarkEnd w:id="120"/>
      <w:bookmarkEnd w:id="121"/>
    </w:p>
    <w:p w:rsidR="00E34362" w:rsidRPr="00C455D6" w:rsidRDefault="00E34362" w:rsidP="0019022D">
      <w:pPr>
        <w:shd w:val="clear" w:color="auto" w:fill="FFFFFF"/>
      </w:pPr>
    </w:p>
    <w:p w:rsidR="00E34362" w:rsidRPr="00C455D6" w:rsidRDefault="00E34362" w:rsidP="0019022D">
      <w:pPr>
        <w:pStyle w:val="Heading3"/>
      </w:pPr>
      <w:bookmarkStart w:id="122" w:name="_Toc524434571"/>
      <w:bookmarkStart w:id="123" w:name="_Toc35849338"/>
      <w:r w:rsidRPr="00C455D6">
        <w:t>5.2.1</w:t>
      </w:r>
      <w:r w:rsidRPr="00C455D6">
        <w:tab/>
        <w:t>Ambalaj ve ambalaj malzemesi muayenesi</w:t>
      </w:r>
      <w:bookmarkEnd w:id="122"/>
      <w:bookmarkEnd w:id="123"/>
    </w:p>
    <w:p w:rsidR="00E34362" w:rsidRPr="00C455D6" w:rsidRDefault="00E34362" w:rsidP="0019022D">
      <w:pPr>
        <w:shd w:val="clear" w:color="auto" w:fill="FFFFFF"/>
        <w:jc w:val="both"/>
      </w:pPr>
      <w:r w:rsidRPr="00C455D6">
        <w:t>Ambalaj ve ambalaj malzemesinin muayenesi, gözle bakılarak elle incelenerek ve tartılarak muayene edilir. Sonuçların Madde 6.1 ve Madde 6.2’ye uygun olup olmadığına bakılır.</w:t>
      </w:r>
    </w:p>
    <w:p w:rsidR="00E34362" w:rsidRPr="00C455D6" w:rsidRDefault="00E34362" w:rsidP="0019022D">
      <w:pPr>
        <w:shd w:val="clear" w:color="auto" w:fill="FFFFFF"/>
      </w:pPr>
    </w:p>
    <w:p w:rsidR="00E34362" w:rsidRPr="00C455D6" w:rsidRDefault="00E34362" w:rsidP="0019022D">
      <w:pPr>
        <w:pStyle w:val="Heading3"/>
      </w:pPr>
      <w:bookmarkStart w:id="124" w:name="_Toc524434573"/>
      <w:bookmarkStart w:id="125" w:name="_Toc35849340"/>
      <w:r w:rsidRPr="00C455D6">
        <w:t xml:space="preserve">5.2.2 </w:t>
      </w:r>
      <w:r>
        <w:t>Dana</w:t>
      </w:r>
      <w:r w:rsidRPr="00C455D6">
        <w:t xml:space="preserve"> yemlerinin muayenesi</w:t>
      </w:r>
    </w:p>
    <w:p w:rsidR="00E34362" w:rsidRPr="00C455D6" w:rsidRDefault="00E34362" w:rsidP="00C0742D">
      <w:r w:rsidRPr="00C0742D">
        <w:t>Dana</w:t>
      </w:r>
      <w:r w:rsidRPr="00C455D6">
        <w:t xml:space="preserve"> yemleri gözle (gerektiğinde mikroskopla), elle incelenerek, koklanarak, tadılarak, ölçülerek, elenerek, tartılarak muayene edilir ve sonuçların Madde 4.2.1 ve Madde 4.2.3’e uygun olup olmadığına, yabancı madde bulunup bulunmadığına bakılır.</w:t>
      </w:r>
      <w:bookmarkEnd w:id="124"/>
      <w:bookmarkEnd w:id="125"/>
    </w:p>
    <w:p w:rsidR="00E34362" w:rsidRPr="00C117D7" w:rsidRDefault="00E34362" w:rsidP="00B64CD8">
      <w:pPr>
        <w:shd w:val="clear" w:color="auto" w:fill="FFFFFF"/>
        <w:jc w:val="both"/>
        <w:rPr>
          <w:b/>
          <w:bCs/>
          <w:color w:val="FF0000"/>
        </w:rPr>
      </w:pPr>
    </w:p>
    <w:p w:rsidR="00E34362" w:rsidRPr="00AC6113" w:rsidRDefault="00E34362" w:rsidP="00B64CD8">
      <w:pPr>
        <w:pStyle w:val="Heading2"/>
        <w:rPr>
          <w:lang w:val="tr-TR"/>
        </w:rPr>
      </w:pPr>
      <w:bookmarkStart w:id="126" w:name="_Toc35849341"/>
      <w:bookmarkStart w:id="127" w:name="_Toc349927047"/>
      <w:bookmarkStart w:id="128" w:name="_Toc398730192"/>
      <w:r w:rsidRPr="00AC6113">
        <w:rPr>
          <w:lang w:val="tr-TR"/>
        </w:rPr>
        <w:t>5.3</w:t>
      </w:r>
      <w:r w:rsidRPr="00AC6113">
        <w:rPr>
          <w:lang w:val="tr-TR"/>
        </w:rPr>
        <w:tab/>
        <w:t>Deneyler</w:t>
      </w:r>
      <w:bookmarkEnd w:id="126"/>
      <w:bookmarkEnd w:id="127"/>
      <w:bookmarkEnd w:id="128"/>
    </w:p>
    <w:p w:rsidR="00E34362" w:rsidRPr="00AC6113" w:rsidRDefault="00E34362" w:rsidP="00716A38">
      <w:pPr>
        <w:rPr>
          <w:lang w:eastAsia="zh-CN"/>
        </w:rPr>
      </w:pPr>
      <w:r>
        <w:rPr>
          <w:lang w:eastAsia="zh-CN"/>
        </w:rPr>
        <w:t xml:space="preserve">Dana </w:t>
      </w:r>
      <w:r w:rsidRPr="00AC6113">
        <w:rPr>
          <w:lang w:eastAsia="zh-CN"/>
        </w:rPr>
        <w:t xml:space="preserve"> yemlerinde </w:t>
      </w:r>
      <w:r w:rsidRPr="00AC6113">
        <w:t xml:space="preserve">deneyler iki paralel numune üzerinde yapılmalıdır. </w:t>
      </w:r>
    </w:p>
    <w:p w:rsidR="00E34362" w:rsidRPr="00C0742D" w:rsidRDefault="00E34362" w:rsidP="00C0742D">
      <w:bookmarkStart w:id="129" w:name="_Toc524434575"/>
    </w:p>
    <w:bookmarkEnd w:id="129"/>
    <w:p w:rsidR="00E34362" w:rsidRPr="00AC6113" w:rsidRDefault="00E34362" w:rsidP="00C0742D">
      <w:pPr>
        <w:pStyle w:val="Heading3"/>
      </w:pPr>
      <w:r w:rsidRPr="00AC6113">
        <w:t>5.3.1</w:t>
      </w:r>
      <w:r w:rsidRPr="00AC6113">
        <w:tab/>
        <w:t>Rutubet tayini</w:t>
      </w:r>
    </w:p>
    <w:p w:rsidR="00E34362" w:rsidRPr="00AC6113" w:rsidRDefault="00E34362" w:rsidP="0019022D">
      <w:pPr>
        <w:shd w:val="clear" w:color="auto" w:fill="FFFFFF"/>
        <w:jc w:val="both"/>
      </w:pPr>
      <w:r w:rsidRPr="00AC6113">
        <w:t>Rutubet tayini, TS 6318’e göre yapılır. Sonucun Madde 4.2.2’ye uygun olup olmadığına bakılır.</w:t>
      </w:r>
    </w:p>
    <w:p w:rsidR="00E34362" w:rsidRPr="00AC6113" w:rsidRDefault="00E34362" w:rsidP="0019022D">
      <w:pPr>
        <w:shd w:val="clear" w:color="auto" w:fill="FFFFFF"/>
        <w:jc w:val="both"/>
      </w:pPr>
    </w:p>
    <w:p w:rsidR="00E34362" w:rsidRPr="00AC6113" w:rsidRDefault="00E34362" w:rsidP="00C0742D">
      <w:pPr>
        <w:pStyle w:val="Heading3"/>
      </w:pPr>
      <w:bookmarkStart w:id="130" w:name="_Toc524434576"/>
      <w:r w:rsidRPr="00AC6113">
        <w:t>5.3.2</w:t>
      </w:r>
      <w:r w:rsidRPr="00AC6113">
        <w:tab/>
        <w:t>Ham protein tayini</w:t>
      </w:r>
      <w:bookmarkEnd w:id="130"/>
    </w:p>
    <w:p w:rsidR="00E34362" w:rsidRPr="00AC6113" w:rsidRDefault="00E34362" w:rsidP="0019022D">
      <w:pPr>
        <w:shd w:val="clear" w:color="auto" w:fill="FFFFFF"/>
        <w:jc w:val="both"/>
      </w:pPr>
      <w:r w:rsidRPr="00AC6113">
        <w:t>Ham protein tayini, TS EN ISO 5983-1’e göre yapılır. Sonucun Madde 4.2.2’ye uygun olup olmadığına bakılır.</w:t>
      </w:r>
    </w:p>
    <w:p w:rsidR="00E34362" w:rsidRPr="00AC6113" w:rsidRDefault="00E34362" w:rsidP="00B64CD8">
      <w:pPr>
        <w:shd w:val="clear" w:color="auto" w:fill="FFFFFF"/>
        <w:jc w:val="both"/>
      </w:pPr>
    </w:p>
    <w:p w:rsidR="00E34362" w:rsidRPr="00AC6113" w:rsidRDefault="00E34362" w:rsidP="00C0742D">
      <w:pPr>
        <w:pStyle w:val="Heading3"/>
      </w:pPr>
      <w:r w:rsidRPr="00AC6113">
        <w:t>5.3.3</w:t>
      </w:r>
      <w:r w:rsidRPr="00AC6113">
        <w:tab/>
        <w:t>Ham selüloz tayini</w:t>
      </w:r>
    </w:p>
    <w:p w:rsidR="00E34362" w:rsidRPr="00AC6113" w:rsidRDefault="00E34362" w:rsidP="0019022D">
      <w:pPr>
        <w:shd w:val="clear" w:color="auto" w:fill="FFFFFF"/>
        <w:jc w:val="both"/>
      </w:pPr>
      <w:r w:rsidRPr="00AC6113">
        <w:t>Ham selüloz tayini, TS 4966’e göre yapılır. Sonucun Madde 4.2.2’ye uygun olup olmadığına bakılır.</w:t>
      </w:r>
    </w:p>
    <w:p w:rsidR="00E34362" w:rsidRPr="00AC6113" w:rsidRDefault="00E34362" w:rsidP="0019022D">
      <w:pPr>
        <w:shd w:val="clear" w:color="auto" w:fill="FFFFFF"/>
        <w:jc w:val="both"/>
        <w:rPr>
          <w:b/>
          <w:bCs/>
        </w:rPr>
      </w:pPr>
    </w:p>
    <w:p w:rsidR="00E34362" w:rsidRPr="00AC6113" w:rsidRDefault="00E34362" w:rsidP="00C0742D">
      <w:pPr>
        <w:pStyle w:val="Heading3"/>
      </w:pPr>
      <w:bookmarkStart w:id="131" w:name="_Toc524434577"/>
      <w:r w:rsidRPr="00AC6113">
        <w:t>5.3.4</w:t>
      </w:r>
      <w:r w:rsidRPr="00AC6113">
        <w:tab/>
        <w:t>Ham kül tayini</w:t>
      </w:r>
      <w:bookmarkEnd w:id="131"/>
    </w:p>
    <w:p w:rsidR="00E34362" w:rsidRPr="00AC6113" w:rsidRDefault="00E34362" w:rsidP="0019022D">
      <w:pPr>
        <w:shd w:val="clear" w:color="auto" w:fill="FFFFFF"/>
        <w:jc w:val="both"/>
      </w:pPr>
      <w:r w:rsidRPr="00AC6113">
        <w:t>Ham kül tayini, TS ISO 5984’e göre yapılır. Sonucun Madde 4.2.2’ye uygun olup olmadığına bakılır.</w:t>
      </w:r>
    </w:p>
    <w:p w:rsidR="00E34362" w:rsidRPr="00AC6113" w:rsidRDefault="00E34362" w:rsidP="0019022D">
      <w:pPr>
        <w:shd w:val="clear" w:color="auto" w:fill="FFFFFF"/>
        <w:jc w:val="both"/>
      </w:pPr>
    </w:p>
    <w:p w:rsidR="00E34362" w:rsidRPr="00AC6113" w:rsidRDefault="00E34362" w:rsidP="00C0742D">
      <w:pPr>
        <w:pStyle w:val="Heading3"/>
      </w:pPr>
      <w:r w:rsidRPr="00AC6113">
        <w:t>5.3.5 HCl’de çözünmeyen kül tayini</w:t>
      </w:r>
    </w:p>
    <w:p w:rsidR="00E34362" w:rsidRPr="00AC6113" w:rsidRDefault="00E34362" w:rsidP="0019022D">
      <w:pPr>
        <w:shd w:val="clear" w:color="auto" w:fill="FFFFFF"/>
        <w:jc w:val="both"/>
      </w:pPr>
      <w:r w:rsidRPr="00AC6113">
        <w:t>HCl’de çözünmeyen kül, TS ISO 5985’e göre yapılır. Sonucun Madde 4.2.2’ye uygun olup olmadığına bakılır.</w:t>
      </w:r>
    </w:p>
    <w:p w:rsidR="00E34362" w:rsidRPr="00C0742D" w:rsidRDefault="00E34362" w:rsidP="00C0742D">
      <w:pPr>
        <w:pStyle w:val="Heading3"/>
      </w:pPr>
    </w:p>
    <w:p w:rsidR="00E34362" w:rsidRPr="00AC6113" w:rsidRDefault="00E34362" w:rsidP="00C0742D">
      <w:pPr>
        <w:pStyle w:val="Heading3"/>
      </w:pPr>
      <w:r w:rsidRPr="00AC6113">
        <w:t>5.3.6 Metabolik enerji tayini</w:t>
      </w:r>
    </w:p>
    <w:p w:rsidR="00E34362" w:rsidRPr="00AC6113" w:rsidRDefault="00E34362" w:rsidP="0019022D">
      <w:pPr>
        <w:shd w:val="clear" w:color="auto" w:fill="FFFFFF"/>
        <w:jc w:val="both"/>
      </w:pPr>
      <w:r w:rsidRPr="00AC6113">
        <w:t>Metabolik enerji, TS 9610’a göre yapılır. Sonucun Madde 4.2.2’ye uygun olup olmadığına bakılır.</w:t>
      </w:r>
    </w:p>
    <w:p w:rsidR="00E34362" w:rsidRPr="00AC6113" w:rsidRDefault="00E34362" w:rsidP="0076397D">
      <w:pPr>
        <w:shd w:val="clear" w:color="auto" w:fill="FFFFFF"/>
        <w:jc w:val="both"/>
      </w:pPr>
    </w:p>
    <w:p w:rsidR="00E34362" w:rsidRPr="00AC6113" w:rsidRDefault="00E34362" w:rsidP="00C0742D">
      <w:pPr>
        <w:pStyle w:val="Heading3"/>
      </w:pPr>
      <w:r w:rsidRPr="00AC6113">
        <w:t>5.3.7 Kalsiyum tayini</w:t>
      </w:r>
    </w:p>
    <w:p w:rsidR="00E34362" w:rsidRPr="00AC6113" w:rsidRDefault="00E34362" w:rsidP="00F23446">
      <w:pPr>
        <w:shd w:val="clear" w:color="auto" w:fill="FFFFFF"/>
        <w:jc w:val="both"/>
      </w:pPr>
      <w:r w:rsidRPr="00AC6113">
        <w:t>Kalsiyum tayini, TS 5547’ye göre yapılır. Sonucun Madde 4.2.2’ye uygun olup olmadığına bakılır.</w:t>
      </w:r>
    </w:p>
    <w:p w:rsidR="00E34362" w:rsidRPr="00AC6113" w:rsidRDefault="00E34362" w:rsidP="00F23446">
      <w:pPr>
        <w:shd w:val="clear" w:color="auto" w:fill="FFFFFF"/>
        <w:jc w:val="both"/>
        <w:rPr>
          <w:b/>
          <w:bCs/>
        </w:rPr>
      </w:pPr>
    </w:p>
    <w:p w:rsidR="00E34362" w:rsidRPr="00AC6113" w:rsidRDefault="00E34362" w:rsidP="00C0742D">
      <w:pPr>
        <w:pStyle w:val="Heading3"/>
      </w:pPr>
      <w:r w:rsidRPr="00AC6113">
        <w:t>5.3.8 Fosfor tayini</w:t>
      </w:r>
    </w:p>
    <w:p w:rsidR="00E34362" w:rsidRPr="00AC6113" w:rsidRDefault="00E34362" w:rsidP="00F23446">
      <w:pPr>
        <w:shd w:val="clear" w:color="auto" w:fill="FFFFFF"/>
        <w:jc w:val="both"/>
      </w:pPr>
      <w:r w:rsidRPr="00AC6113">
        <w:t>Fosfor tayini, TS ISO 6491’</w:t>
      </w:r>
      <w:r>
        <w:t>e</w:t>
      </w:r>
      <w:r w:rsidRPr="00AC6113">
        <w:t xml:space="preserve"> göre yapılır. Sonucun Madde 4.2.2’ye uygun olup olmadığına bakılır.</w:t>
      </w:r>
    </w:p>
    <w:p w:rsidR="00E34362" w:rsidRPr="00AC6113" w:rsidRDefault="00E34362" w:rsidP="0076397D">
      <w:pPr>
        <w:shd w:val="clear" w:color="auto" w:fill="FFFFFF"/>
        <w:jc w:val="both"/>
      </w:pPr>
    </w:p>
    <w:p w:rsidR="00E34362" w:rsidRPr="00AC6113" w:rsidRDefault="00E34362" w:rsidP="00C0742D">
      <w:pPr>
        <w:pStyle w:val="Heading3"/>
      </w:pPr>
      <w:r w:rsidRPr="00AC6113">
        <w:t xml:space="preserve">5.3.9 Sodyum tayini </w:t>
      </w:r>
    </w:p>
    <w:p w:rsidR="00E34362" w:rsidRPr="00AC6113" w:rsidRDefault="00E34362" w:rsidP="003711BE">
      <w:pPr>
        <w:shd w:val="clear" w:color="auto" w:fill="FFFFFF"/>
        <w:jc w:val="both"/>
      </w:pPr>
      <w:r w:rsidRPr="00AC6113">
        <w:t>Sodyum tayini, TS 5672’ye göre yapılır. Sonucun Madde 4.2.2’ye uygun olup olmadığına bakılır.</w:t>
      </w:r>
    </w:p>
    <w:p w:rsidR="00E34362" w:rsidRPr="00AC6113" w:rsidRDefault="00E34362" w:rsidP="0076397D">
      <w:pPr>
        <w:shd w:val="clear" w:color="auto" w:fill="FFFFFF"/>
        <w:jc w:val="both"/>
      </w:pPr>
    </w:p>
    <w:p w:rsidR="00E34362" w:rsidRPr="00AC6113" w:rsidRDefault="00E34362" w:rsidP="00C0742D">
      <w:pPr>
        <w:pStyle w:val="Heading3"/>
      </w:pPr>
      <w:r w:rsidRPr="00AC6113">
        <w:t>5.3.10 NaCl tayini</w:t>
      </w:r>
    </w:p>
    <w:p w:rsidR="00E34362" w:rsidRPr="00AC6113" w:rsidRDefault="00E34362" w:rsidP="003711BE">
      <w:pPr>
        <w:shd w:val="clear" w:color="auto" w:fill="FFFFFF"/>
        <w:jc w:val="both"/>
      </w:pPr>
      <w:r w:rsidRPr="00AC6113">
        <w:t>NaCl tayini, TS ISO 6495’e göre yapılır. Sonucun Madde 4.2.2’ye uygun olup olmadığına bakılır.</w:t>
      </w:r>
    </w:p>
    <w:p w:rsidR="00E34362" w:rsidRPr="00C117D7" w:rsidRDefault="00E34362" w:rsidP="0076397D">
      <w:pPr>
        <w:shd w:val="clear" w:color="auto" w:fill="FFFFFF"/>
        <w:jc w:val="both"/>
        <w:rPr>
          <w:color w:val="FF0000"/>
        </w:rPr>
      </w:pPr>
    </w:p>
    <w:p w:rsidR="00E34362" w:rsidRPr="00AC1933" w:rsidRDefault="00E34362" w:rsidP="00C0742D">
      <w:pPr>
        <w:pStyle w:val="Heading3"/>
      </w:pPr>
      <w:r w:rsidRPr="00AC1933">
        <w:t xml:space="preserve">5.3.11 Mangan tayini </w:t>
      </w:r>
    </w:p>
    <w:p w:rsidR="00E34362" w:rsidRPr="00AC1933" w:rsidRDefault="00E34362" w:rsidP="003711BE">
      <w:pPr>
        <w:shd w:val="clear" w:color="auto" w:fill="FFFFFF"/>
        <w:jc w:val="both"/>
      </w:pPr>
      <w:r w:rsidRPr="00AC1933">
        <w:t>Mangan tayini, TS 5885’e göre yapılır. Sonucun Madde 4.2.2’ye uygun olup olmadığına bakılır.</w:t>
      </w:r>
    </w:p>
    <w:p w:rsidR="00E34362" w:rsidRPr="00AC1933" w:rsidRDefault="00E34362" w:rsidP="00CB3AEE">
      <w:pPr>
        <w:shd w:val="clear" w:color="auto" w:fill="FFFFFF"/>
        <w:jc w:val="both"/>
      </w:pPr>
    </w:p>
    <w:p w:rsidR="00E34362" w:rsidRPr="00AC1933" w:rsidRDefault="00E34362" w:rsidP="00C0742D">
      <w:pPr>
        <w:pStyle w:val="Heading3"/>
      </w:pPr>
      <w:r w:rsidRPr="00AC1933">
        <w:t>5.3.12 Çinko tayini</w:t>
      </w:r>
    </w:p>
    <w:p w:rsidR="00E34362" w:rsidRPr="00AC1933" w:rsidRDefault="00E34362" w:rsidP="003711BE">
      <w:pPr>
        <w:shd w:val="clear" w:color="auto" w:fill="FFFFFF"/>
        <w:jc w:val="both"/>
      </w:pPr>
      <w:r w:rsidRPr="00AC1933">
        <w:t>Çinko tayini, TS 5888’e göre yapılır. Sonucun Madde 4.2.2’ye uygun olup olmadığına bakılır.</w:t>
      </w:r>
    </w:p>
    <w:p w:rsidR="00E34362" w:rsidRPr="00C117D7" w:rsidRDefault="00E34362" w:rsidP="003711BE">
      <w:pPr>
        <w:shd w:val="clear" w:color="auto" w:fill="FFFFFF"/>
        <w:jc w:val="both"/>
        <w:rPr>
          <w:color w:val="FF0000"/>
        </w:rPr>
      </w:pPr>
    </w:p>
    <w:p w:rsidR="00E34362" w:rsidRPr="00AC1933" w:rsidRDefault="00E34362" w:rsidP="00C0742D">
      <w:pPr>
        <w:pStyle w:val="Heading3"/>
      </w:pPr>
      <w:r w:rsidRPr="00AC1933">
        <w:t>5.3.13 A vitamini tayini</w:t>
      </w:r>
    </w:p>
    <w:p w:rsidR="00E34362" w:rsidRDefault="00E34362" w:rsidP="003711BE">
      <w:pPr>
        <w:shd w:val="clear" w:color="auto" w:fill="FFFFFF"/>
        <w:jc w:val="both"/>
      </w:pPr>
      <w:r w:rsidRPr="00AC1933">
        <w:t>A vitamini tayini, TS 6016 EN ISO 14565’e göre yapılır. Sonucun Madde 4.2.2’ye uygun olup olmadığına bakılır.</w:t>
      </w:r>
    </w:p>
    <w:p w:rsidR="00E34362" w:rsidRPr="00AC1933" w:rsidRDefault="00E34362" w:rsidP="003711BE">
      <w:pPr>
        <w:shd w:val="clear" w:color="auto" w:fill="FFFFFF"/>
        <w:jc w:val="both"/>
      </w:pPr>
    </w:p>
    <w:p w:rsidR="00E34362" w:rsidRPr="00AC1933" w:rsidRDefault="00E34362" w:rsidP="00C0742D">
      <w:pPr>
        <w:pStyle w:val="Heading3"/>
      </w:pPr>
      <w:r w:rsidRPr="00AC1933">
        <w:t xml:space="preserve">5.3.14 D vitamini tayini </w:t>
      </w:r>
    </w:p>
    <w:p w:rsidR="00E34362" w:rsidRPr="00AC1933" w:rsidRDefault="00E34362" w:rsidP="003711BE">
      <w:pPr>
        <w:shd w:val="clear" w:color="auto" w:fill="FFFFFF"/>
        <w:jc w:val="both"/>
      </w:pPr>
      <w:r w:rsidRPr="00AC1933">
        <w:t>D vitamini tayini, TS 6019’a göre yapılır. Sonucun Madde 4.2.2’ye uygun olup olmadığına bakılır.</w:t>
      </w:r>
    </w:p>
    <w:p w:rsidR="00E34362" w:rsidRPr="00AC1933" w:rsidRDefault="00E34362" w:rsidP="003711BE"/>
    <w:p w:rsidR="00E34362" w:rsidRPr="00AC1933" w:rsidRDefault="00E34362" w:rsidP="00C0742D">
      <w:pPr>
        <w:pStyle w:val="Heading3"/>
      </w:pPr>
      <w:r w:rsidRPr="00AC1933">
        <w:t xml:space="preserve">5.3.15 E vitamini tayini </w:t>
      </w:r>
    </w:p>
    <w:p w:rsidR="00E34362" w:rsidRPr="00AC1933" w:rsidRDefault="00E34362" w:rsidP="003711BE">
      <w:pPr>
        <w:shd w:val="clear" w:color="auto" w:fill="FFFFFF"/>
        <w:jc w:val="both"/>
      </w:pPr>
      <w:r w:rsidRPr="00AC1933">
        <w:t>E vitamini tayini, TS 6130’a göre yapılır. Sonucun Madde 4.2.2’ye uygun olup olmadığına bakılır.</w:t>
      </w:r>
    </w:p>
    <w:p w:rsidR="00E34362" w:rsidRPr="00AC1933" w:rsidRDefault="00E34362" w:rsidP="003711BE"/>
    <w:p w:rsidR="00E34362" w:rsidRPr="00AC1933" w:rsidRDefault="00E34362" w:rsidP="00C0742D">
      <w:pPr>
        <w:pStyle w:val="Heading3"/>
      </w:pPr>
      <w:r w:rsidRPr="00AC1933">
        <w:t>5.3.16 Aflatoksin tayini</w:t>
      </w:r>
    </w:p>
    <w:p w:rsidR="00E34362" w:rsidRPr="00AC1933" w:rsidRDefault="00E34362" w:rsidP="003711BE">
      <w:pPr>
        <w:shd w:val="clear" w:color="auto" w:fill="FFFFFF"/>
        <w:jc w:val="both"/>
      </w:pPr>
      <w:r w:rsidRPr="00AC1933">
        <w:t>Aflatoksin tayini, TS EN ISO 16050’ye göre yapılır. Sonucun Madde 4.2.2’ye uygun olup olmadığına bakılır.</w:t>
      </w:r>
    </w:p>
    <w:p w:rsidR="00E34362" w:rsidRPr="00C117D7" w:rsidRDefault="00E34362" w:rsidP="00CB3AEE">
      <w:pPr>
        <w:shd w:val="clear" w:color="auto" w:fill="FFFFFF"/>
        <w:jc w:val="both"/>
        <w:rPr>
          <w:b/>
          <w:bCs/>
          <w:color w:val="FF0000"/>
        </w:rPr>
      </w:pPr>
    </w:p>
    <w:p w:rsidR="00E34362" w:rsidRPr="00475F10" w:rsidRDefault="00E34362" w:rsidP="00C0742D">
      <w:pPr>
        <w:pStyle w:val="Heading3"/>
      </w:pPr>
      <w:r w:rsidRPr="00475F10">
        <w:t>5.3.17</w:t>
      </w:r>
      <w:r w:rsidRPr="00475F10">
        <w:tab/>
        <w:t>Yabancı madde tayini</w:t>
      </w:r>
    </w:p>
    <w:p w:rsidR="00E34362" w:rsidRPr="00475F10" w:rsidRDefault="00E34362" w:rsidP="009314AA">
      <w:pPr>
        <w:jc w:val="both"/>
      </w:pPr>
      <w:r w:rsidRPr="00475F10">
        <w:t>Yabancı madde tayini, TS 2947 EN ISO 658’e göre yapılır. Sonucun Madde 4.2.1’e uygun olup olmadığına bakılır.</w:t>
      </w:r>
    </w:p>
    <w:p w:rsidR="00E34362" w:rsidRPr="00C117D7" w:rsidRDefault="00E34362" w:rsidP="00B64CD8">
      <w:pPr>
        <w:shd w:val="clear" w:color="auto" w:fill="FFFFFF"/>
        <w:jc w:val="both"/>
        <w:rPr>
          <w:b/>
          <w:bCs/>
          <w:color w:val="FF0000"/>
        </w:rPr>
      </w:pPr>
    </w:p>
    <w:p w:rsidR="00E34362" w:rsidRPr="00AA607A" w:rsidRDefault="00E34362" w:rsidP="00142BD2">
      <w:pPr>
        <w:pStyle w:val="Heading2"/>
        <w:rPr>
          <w:lang w:val="tr-TR"/>
        </w:rPr>
      </w:pPr>
      <w:bookmarkStart w:id="132" w:name="_Toc524434579"/>
      <w:bookmarkStart w:id="133" w:name="_Toc35849342"/>
      <w:bookmarkStart w:id="134" w:name="_Toc349927048"/>
      <w:bookmarkStart w:id="135" w:name="_Toc398730193"/>
      <w:bookmarkStart w:id="136" w:name="_Toc349927050"/>
      <w:bookmarkStart w:id="137" w:name="_Toc524434581"/>
      <w:bookmarkStart w:id="138" w:name="_Toc35849344"/>
      <w:bookmarkStart w:id="139" w:name="_Toc349927062"/>
      <w:r w:rsidRPr="00AA607A">
        <w:rPr>
          <w:lang w:val="tr-TR"/>
        </w:rPr>
        <w:t>5.4</w:t>
      </w:r>
      <w:r w:rsidRPr="00AA607A">
        <w:rPr>
          <w:lang w:val="tr-TR"/>
        </w:rPr>
        <w:tab/>
        <w:t>Değerlendirme</w:t>
      </w:r>
      <w:bookmarkEnd w:id="132"/>
      <w:bookmarkEnd w:id="133"/>
      <w:bookmarkEnd w:id="134"/>
      <w:bookmarkEnd w:id="135"/>
    </w:p>
    <w:p w:rsidR="00E34362" w:rsidRPr="00AA607A" w:rsidRDefault="00E34362" w:rsidP="00142BD2">
      <w:pPr>
        <w:shd w:val="clear" w:color="auto" w:fill="FFFFFF"/>
        <w:jc w:val="both"/>
      </w:pPr>
      <w:r w:rsidRPr="00AA607A">
        <w:t>Muayene ve deney sonuçlarının her biri standarda uygunsa, o parti standarda uygun sayılır.</w:t>
      </w:r>
    </w:p>
    <w:p w:rsidR="00E34362" w:rsidRPr="00C117D7" w:rsidRDefault="00E34362" w:rsidP="00142BD2">
      <w:pPr>
        <w:shd w:val="clear" w:color="auto" w:fill="FFFFFF"/>
        <w:jc w:val="both"/>
        <w:rPr>
          <w:color w:val="FF0000"/>
        </w:rPr>
      </w:pPr>
    </w:p>
    <w:p w:rsidR="00E34362" w:rsidRPr="00D8473B" w:rsidRDefault="00E34362" w:rsidP="00142BD2">
      <w:pPr>
        <w:pStyle w:val="Heading2"/>
        <w:rPr>
          <w:lang w:val="tr-TR"/>
        </w:rPr>
      </w:pPr>
      <w:bookmarkStart w:id="140" w:name="_Toc524434580"/>
      <w:bookmarkStart w:id="141" w:name="_Toc35849343"/>
      <w:bookmarkStart w:id="142" w:name="_Toc349927049"/>
      <w:bookmarkStart w:id="143" w:name="_Toc398730194"/>
      <w:r w:rsidRPr="00D8473B">
        <w:rPr>
          <w:lang w:val="tr-TR"/>
        </w:rPr>
        <w:t>5.5</w:t>
      </w:r>
      <w:r w:rsidRPr="00D8473B">
        <w:rPr>
          <w:lang w:val="tr-TR"/>
        </w:rPr>
        <w:tab/>
        <w:t>Muayene ve deney raporu</w:t>
      </w:r>
      <w:bookmarkEnd w:id="140"/>
      <w:bookmarkEnd w:id="141"/>
      <w:bookmarkEnd w:id="142"/>
      <w:bookmarkEnd w:id="143"/>
    </w:p>
    <w:p w:rsidR="00E34362" w:rsidRPr="00D8473B" w:rsidRDefault="00E34362" w:rsidP="00142BD2">
      <w:pPr>
        <w:jc w:val="both"/>
      </w:pPr>
      <w:r w:rsidRPr="00D8473B">
        <w:t>Muayene ve deney raporunda en az aşağıdaki bilgiler bulunmalıdır;</w:t>
      </w:r>
    </w:p>
    <w:p w:rsidR="00E34362" w:rsidRPr="00D8473B" w:rsidRDefault="00E34362" w:rsidP="00C0742D">
      <w:pPr>
        <w:numPr>
          <w:ilvl w:val="0"/>
          <w:numId w:val="22"/>
        </w:numPr>
        <w:ind w:left="426" w:hanging="426"/>
        <w:jc w:val="both"/>
      </w:pPr>
      <w:r w:rsidRPr="00D8473B">
        <w:t>Firmanın adı ve adresi,</w:t>
      </w:r>
    </w:p>
    <w:p w:rsidR="00E34362" w:rsidRPr="00D8473B" w:rsidRDefault="00E34362" w:rsidP="00C0742D">
      <w:pPr>
        <w:numPr>
          <w:ilvl w:val="0"/>
          <w:numId w:val="22"/>
        </w:numPr>
        <w:ind w:left="426" w:hanging="426"/>
        <w:jc w:val="both"/>
      </w:pPr>
      <w:r w:rsidRPr="00D8473B">
        <w:t>Muayene ve deneyin yapıldığı yerin adı,</w:t>
      </w:r>
    </w:p>
    <w:p w:rsidR="00E34362" w:rsidRPr="00D8473B" w:rsidRDefault="00E34362" w:rsidP="00C0742D">
      <w:pPr>
        <w:numPr>
          <w:ilvl w:val="0"/>
          <w:numId w:val="22"/>
        </w:numPr>
        <w:ind w:left="426" w:hanging="426"/>
        <w:jc w:val="both"/>
      </w:pPr>
      <w:r w:rsidRPr="00D8473B">
        <w:t>Muayeneyi ve deneyi yapanın ve/veya raporu imzalayan yetkililerin adları, görev ve meslekleri,</w:t>
      </w:r>
    </w:p>
    <w:p w:rsidR="00E34362" w:rsidRPr="00D8473B" w:rsidRDefault="00E34362" w:rsidP="00C0742D">
      <w:pPr>
        <w:numPr>
          <w:ilvl w:val="0"/>
          <w:numId w:val="22"/>
        </w:numPr>
        <w:ind w:left="426" w:hanging="426"/>
        <w:jc w:val="both"/>
      </w:pPr>
      <w:r w:rsidRPr="00D8473B">
        <w:t>Numunenin alındığı tarih ile muayene ve deney tarihi,</w:t>
      </w:r>
    </w:p>
    <w:p w:rsidR="00E34362" w:rsidRPr="00D8473B" w:rsidRDefault="00E34362" w:rsidP="00C0742D">
      <w:pPr>
        <w:numPr>
          <w:ilvl w:val="0"/>
          <w:numId w:val="22"/>
        </w:numPr>
        <w:ind w:left="426" w:hanging="426"/>
        <w:jc w:val="both"/>
      </w:pPr>
      <w:r w:rsidRPr="00D8473B">
        <w:t>Numunenin tanıtılması,</w:t>
      </w:r>
    </w:p>
    <w:p w:rsidR="00E34362" w:rsidRPr="00D8473B" w:rsidRDefault="00E34362" w:rsidP="00C0742D">
      <w:pPr>
        <w:numPr>
          <w:ilvl w:val="0"/>
          <w:numId w:val="22"/>
        </w:numPr>
        <w:ind w:left="426" w:hanging="426"/>
        <w:jc w:val="both"/>
      </w:pPr>
      <w:r w:rsidRPr="00D8473B">
        <w:t>Muayene ve deneylerde uygulanan standardların numaraları,</w:t>
      </w:r>
    </w:p>
    <w:p w:rsidR="00E34362" w:rsidRPr="00D8473B" w:rsidRDefault="00E34362" w:rsidP="00C0742D">
      <w:pPr>
        <w:numPr>
          <w:ilvl w:val="0"/>
          <w:numId w:val="22"/>
        </w:numPr>
        <w:ind w:left="426" w:hanging="426"/>
        <w:jc w:val="both"/>
      </w:pPr>
      <w:r w:rsidRPr="00D8473B">
        <w:t>Sonuçların değerlendirilmesi,</w:t>
      </w:r>
    </w:p>
    <w:p w:rsidR="00E34362" w:rsidRPr="00D8473B" w:rsidRDefault="00E34362" w:rsidP="00C0742D">
      <w:pPr>
        <w:numPr>
          <w:ilvl w:val="0"/>
          <w:numId w:val="22"/>
        </w:numPr>
        <w:ind w:left="426" w:hanging="426"/>
        <w:jc w:val="both"/>
      </w:pPr>
      <w:r w:rsidRPr="00D8473B">
        <w:t>Muayene ve deney sonuçlarını değiştirebilecek faktörlerin mahsurlarını gidermek üzere alınan tedbirler,</w:t>
      </w:r>
    </w:p>
    <w:p w:rsidR="00E34362" w:rsidRPr="00D8473B" w:rsidRDefault="00E34362" w:rsidP="00C0742D">
      <w:pPr>
        <w:numPr>
          <w:ilvl w:val="0"/>
          <w:numId w:val="22"/>
        </w:numPr>
        <w:ind w:left="426" w:hanging="426"/>
        <w:jc w:val="both"/>
      </w:pPr>
      <w:r w:rsidRPr="00D8473B">
        <w:t>Uygulanan muayene ve deney metotlarında belirtilmeyen veya mecburi görülmeyen fakat muayene ve deneyde yer almış olan işlemler,</w:t>
      </w:r>
    </w:p>
    <w:p w:rsidR="00E34362" w:rsidRPr="00D8473B" w:rsidRDefault="00E34362" w:rsidP="00C0742D">
      <w:pPr>
        <w:numPr>
          <w:ilvl w:val="0"/>
          <w:numId w:val="22"/>
        </w:numPr>
        <w:ind w:left="426" w:hanging="426"/>
        <w:jc w:val="both"/>
      </w:pPr>
      <w:r w:rsidRPr="00D8473B">
        <w:t>Numunenin standarda uygun olup olmadığı, rapora ait seri numarası ve tarih, her sayfanın numarası ve toplam sayfa sayısı.</w:t>
      </w:r>
    </w:p>
    <w:p w:rsidR="00E34362" w:rsidRPr="00D8473B" w:rsidRDefault="00E34362" w:rsidP="00142BD2">
      <w:pPr>
        <w:ind w:left="720"/>
        <w:jc w:val="both"/>
      </w:pPr>
    </w:p>
    <w:p w:rsidR="00E34362" w:rsidRPr="00D93592" w:rsidRDefault="00E34362" w:rsidP="009E6DD5">
      <w:pPr>
        <w:pStyle w:val="Heading1"/>
        <w:rPr>
          <w:lang w:val="tr-TR"/>
        </w:rPr>
      </w:pPr>
      <w:bookmarkStart w:id="144" w:name="_Toc398730195"/>
      <w:bookmarkStart w:id="145" w:name="_Toc25858064"/>
      <w:bookmarkStart w:id="146" w:name="_Toc117572523"/>
      <w:bookmarkStart w:id="147" w:name="_Toc118382069"/>
      <w:bookmarkStart w:id="148" w:name="_Toc127692982"/>
      <w:bookmarkStart w:id="149" w:name="_Toc128298361"/>
      <w:bookmarkStart w:id="150" w:name="_Toc134264725"/>
      <w:bookmarkStart w:id="151" w:name="_Toc159849920"/>
      <w:bookmarkStart w:id="152" w:name="_Toc160424981"/>
      <w:bookmarkStart w:id="153" w:name="_Toc161482561"/>
      <w:bookmarkStart w:id="154" w:name="_Toc162065322"/>
      <w:bookmarkStart w:id="155" w:name="_Toc184575206"/>
      <w:bookmarkStart w:id="156" w:name="_Toc187124037"/>
      <w:bookmarkStart w:id="157" w:name="_Toc187124125"/>
      <w:bookmarkStart w:id="158" w:name="_Toc187124507"/>
      <w:bookmarkStart w:id="159" w:name="_Toc264913523"/>
      <w:bookmarkStart w:id="160" w:name="_Toc266447957"/>
      <w:bookmarkEnd w:id="108"/>
      <w:bookmarkEnd w:id="109"/>
      <w:bookmarkEnd w:id="110"/>
      <w:bookmarkEnd w:id="111"/>
      <w:bookmarkEnd w:id="112"/>
      <w:bookmarkEnd w:id="113"/>
      <w:bookmarkEnd w:id="136"/>
      <w:bookmarkEnd w:id="137"/>
      <w:bookmarkEnd w:id="138"/>
      <w:bookmarkEnd w:id="139"/>
      <w:r w:rsidRPr="00D93592">
        <w:rPr>
          <w:lang w:val="tr-TR"/>
        </w:rPr>
        <w:t>6</w:t>
      </w:r>
      <w:r w:rsidRPr="00D93592">
        <w:rPr>
          <w:lang w:val="tr-TR"/>
        </w:rPr>
        <w:tab/>
        <w:t>Piyasaya arz</w:t>
      </w:r>
      <w:bookmarkEnd w:id="144"/>
    </w:p>
    <w:p w:rsidR="00E34362" w:rsidRPr="00D93592" w:rsidRDefault="00E34362" w:rsidP="009E6DD5">
      <w:pPr>
        <w:shd w:val="clear" w:color="auto" w:fill="FFFFFF"/>
        <w:jc w:val="both"/>
      </w:pPr>
      <w:r w:rsidRPr="00D93592">
        <w:t>Dana yemleri, ambalajlı veya dökme olarak etiket bilgileri ile piyasaya arz edilir. Yemin şekli, görünümü, ambalajı, kullanılan ambalaj malzemesi, sergileme şekli, etiketi ve sunum şekli tüketiciyi yanıltıcı nitelikte olmamalıdır.</w:t>
      </w:r>
    </w:p>
    <w:p w:rsidR="00E34362" w:rsidRPr="00D93592" w:rsidRDefault="00E34362" w:rsidP="009E6DD5">
      <w:pPr>
        <w:shd w:val="clear" w:color="auto" w:fill="FFFFFF"/>
        <w:jc w:val="both"/>
        <w:rPr>
          <w:b/>
          <w:bCs/>
        </w:rPr>
      </w:pPr>
    </w:p>
    <w:p w:rsidR="00E34362" w:rsidRPr="00D93592" w:rsidRDefault="00E34362" w:rsidP="009E6DD5">
      <w:pPr>
        <w:pStyle w:val="Heading2"/>
        <w:rPr>
          <w:lang w:val="tr-TR"/>
        </w:rPr>
      </w:pPr>
      <w:bookmarkStart w:id="161" w:name="_Toc524434582"/>
      <w:bookmarkStart w:id="162" w:name="_Toc35849345"/>
      <w:bookmarkStart w:id="163" w:name="_Toc349927063"/>
      <w:bookmarkStart w:id="164" w:name="_Toc398730196"/>
      <w:r w:rsidRPr="00D93592">
        <w:rPr>
          <w:lang w:val="tr-TR"/>
        </w:rPr>
        <w:t>6.1</w:t>
      </w:r>
      <w:r w:rsidRPr="00D93592">
        <w:rPr>
          <w:lang w:val="tr-TR"/>
        </w:rPr>
        <w:tab/>
        <w:t>Ambalajlama</w:t>
      </w:r>
      <w:bookmarkEnd w:id="161"/>
      <w:bookmarkEnd w:id="162"/>
      <w:bookmarkEnd w:id="163"/>
      <w:bookmarkEnd w:id="164"/>
    </w:p>
    <w:p w:rsidR="00E34362" w:rsidRPr="00D93592" w:rsidRDefault="00E34362" w:rsidP="009E6DD5">
      <w:pPr>
        <w:shd w:val="clear" w:color="auto" w:fill="FFFFFF"/>
        <w:jc w:val="both"/>
      </w:pPr>
      <w:r w:rsidRPr="00D93592">
        <w:t>Dana yemleri, sağlığa zarar vermeyecek nitelikteki en çok 50 kg’lık plastik çok katlı torbalarda, bez çuvallarda veya etiket bilgileri ile dökme olarak piyasaya arz edilir.  Ambalaj üzerindeki etiket bilgileri TS 4331’e uygun olmalı,  ambalaj malzemesi üzerine yazılan yazılara ait mürekkep ve kullanılan yapıştırıcılar sağlığa zararlı olmamalıdır.  Ambalaj malzemeleri yeni, temiz kuru ve depolama koşullarına elverişli olmalıdır.</w:t>
      </w:r>
    </w:p>
    <w:p w:rsidR="00E34362" w:rsidRPr="00D93592" w:rsidRDefault="00E34362" w:rsidP="009E6DD5">
      <w:pPr>
        <w:shd w:val="clear" w:color="auto" w:fill="FFFFFF"/>
        <w:jc w:val="both"/>
        <w:rPr>
          <w:b/>
          <w:bCs/>
          <w:sz w:val="24"/>
          <w:szCs w:val="24"/>
        </w:rPr>
      </w:pPr>
    </w:p>
    <w:p w:rsidR="00E34362" w:rsidRPr="009023F9" w:rsidRDefault="00E34362" w:rsidP="009E6DD5">
      <w:pPr>
        <w:pStyle w:val="Heading2"/>
        <w:rPr>
          <w:lang w:val="tr-TR"/>
        </w:rPr>
      </w:pPr>
      <w:bookmarkStart w:id="165" w:name="_Toc349927064"/>
      <w:bookmarkStart w:id="166" w:name="_Toc398730197"/>
      <w:r w:rsidRPr="009023F9">
        <w:rPr>
          <w:lang w:val="tr-TR"/>
        </w:rPr>
        <w:t>6.2</w:t>
      </w:r>
      <w:r w:rsidRPr="009023F9">
        <w:rPr>
          <w:lang w:val="tr-TR"/>
        </w:rPr>
        <w:tab/>
        <w:t>İşaretleme</w:t>
      </w:r>
      <w:bookmarkEnd w:id="165"/>
      <w:bookmarkEnd w:id="166"/>
    </w:p>
    <w:p w:rsidR="00E34362" w:rsidRDefault="00E34362" w:rsidP="009E6DD5">
      <w:pPr>
        <w:pStyle w:val="BodyTextIndent2"/>
        <w:spacing w:after="0" w:line="240" w:lineRule="auto"/>
        <w:ind w:left="0"/>
        <w:jc w:val="both"/>
      </w:pPr>
      <w:r w:rsidRPr="009023F9">
        <w:t>Dana yemleri ambalajları üzerinde en az aşağıdaki etiket bilgileri okunaklı, silinmeyecek ve bozulmayacak şeki</w:t>
      </w:r>
      <w:r>
        <w:t>lde yazılmalı veya basılmalıdır;</w:t>
      </w:r>
    </w:p>
    <w:p w:rsidR="00E34362" w:rsidRPr="009023F9" w:rsidRDefault="00E34362" w:rsidP="009E6DD5">
      <w:pPr>
        <w:pStyle w:val="BodyTextIndent2"/>
        <w:spacing w:after="0" w:line="240" w:lineRule="auto"/>
        <w:ind w:left="0"/>
        <w:jc w:val="both"/>
      </w:pPr>
    </w:p>
    <w:p w:rsidR="00E34362" w:rsidRPr="009023F9" w:rsidRDefault="00E34362" w:rsidP="00C0742D">
      <w:pPr>
        <w:pStyle w:val="ListParagraph"/>
        <w:numPr>
          <w:ilvl w:val="0"/>
          <w:numId w:val="33"/>
        </w:numPr>
        <w:shd w:val="clear" w:color="auto" w:fill="FFFFFF"/>
        <w:ind w:left="284" w:hanging="284"/>
        <w:jc w:val="both"/>
      </w:pPr>
      <w:r w:rsidRPr="009023F9">
        <w:t>İmalatçı, ihracatçı veya ithalatçı firmanın ticaret unvanı, adresi, kısa adı, varsa tescilli markası (sadece ithalatçı firmanın ticari unvanı veya kısa adının yazılması durumunda, ambalajlar üzerine “TM” anlamına gelen bir ibarenin de mutlaka yazılması),</w:t>
      </w:r>
    </w:p>
    <w:p w:rsidR="00E34362" w:rsidRPr="009023F9" w:rsidRDefault="00E34362" w:rsidP="00C0742D">
      <w:pPr>
        <w:pStyle w:val="ListParagraph"/>
        <w:numPr>
          <w:ilvl w:val="0"/>
          <w:numId w:val="33"/>
        </w:numPr>
        <w:shd w:val="clear" w:color="auto" w:fill="FFFFFF"/>
        <w:ind w:left="284" w:hanging="284"/>
        <w:jc w:val="both"/>
      </w:pPr>
      <w:r w:rsidRPr="009023F9">
        <w:t>Bu standardın işareti ve numarası (TS 11109 şeklinde),</w:t>
      </w:r>
    </w:p>
    <w:p w:rsidR="00E34362" w:rsidRPr="009023F9" w:rsidRDefault="00E34362" w:rsidP="00C0742D">
      <w:pPr>
        <w:pStyle w:val="ListParagraph"/>
        <w:numPr>
          <w:ilvl w:val="0"/>
          <w:numId w:val="33"/>
        </w:numPr>
        <w:shd w:val="clear" w:color="auto" w:fill="FFFFFF"/>
        <w:ind w:left="284" w:hanging="284"/>
        <w:jc w:val="both"/>
      </w:pPr>
      <w:r w:rsidRPr="009023F9">
        <w:t>Parti, seri veya kod numarası,</w:t>
      </w:r>
    </w:p>
    <w:p w:rsidR="00E34362" w:rsidRPr="009023F9" w:rsidRDefault="00E34362" w:rsidP="00C0742D">
      <w:pPr>
        <w:pStyle w:val="ListParagraph"/>
        <w:numPr>
          <w:ilvl w:val="0"/>
          <w:numId w:val="33"/>
        </w:numPr>
        <w:shd w:val="clear" w:color="auto" w:fill="FFFFFF"/>
        <w:ind w:left="284" w:hanging="284"/>
        <w:jc w:val="both"/>
      </w:pPr>
      <w:r w:rsidRPr="009023F9">
        <w:t>Ürünün adı (“ Dana</w:t>
      </w:r>
      <w:r w:rsidRPr="00C0742D">
        <w:t xml:space="preserve"> yemi ” şeklinde)</w:t>
      </w:r>
      <w:r w:rsidRPr="009023F9">
        <w:t>,</w:t>
      </w:r>
    </w:p>
    <w:p w:rsidR="00E34362" w:rsidRPr="009023F9" w:rsidRDefault="00E34362" w:rsidP="00C0742D">
      <w:pPr>
        <w:pStyle w:val="ListParagraph"/>
        <w:numPr>
          <w:ilvl w:val="0"/>
          <w:numId w:val="33"/>
        </w:numPr>
        <w:shd w:val="clear" w:color="auto" w:fill="FFFFFF"/>
        <w:ind w:left="284" w:hanging="284"/>
        <w:jc w:val="both"/>
      </w:pPr>
      <w:r w:rsidRPr="009023F9">
        <w:t>Sınıfı,</w:t>
      </w:r>
    </w:p>
    <w:p w:rsidR="00E34362" w:rsidRPr="009023F9" w:rsidRDefault="00E34362" w:rsidP="00C0742D">
      <w:pPr>
        <w:pStyle w:val="ListParagraph"/>
        <w:numPr>
          <w:ilvl w:val="0"/>
          <w:numId w:val="33"/>
        </w:numPr>
        <w:shd w:val="clear" w:color="auto" w:fill="FFFFFF"/>
        <w:ind w:left="284" w:hanging="284"/>
        <w:jc w:val="both"/>
      </w:pPr>
      <w:r w:rsidRPr="009023F9">
        <w:t>Tipi,</w:t>
      </w:r>
    </w:p>
    <w:p w:rsidR="00E34362" w:rsidRPr="00C0742D" w:rsidRDefault="00E34362" w:rsidP="00C0742D">
      <w:pPr>
        <w:pStyle w:val="ListParagraph"/>
        <w:numPr>
          <w:ilvl w:val="0"/>
          <w:numId w:val="33"/>
        </w:numPr>
        <w:shd w:val="clear" w:color="auto" w:fill="FFFFFF"/>
        <w:ind w:left="284" w:hanging="284"/>
        <w:jc w:val="both"/>
      </w:pPr>
      <w:r w:rsidRPr="00C0742D">
        <w:t xml:space="preserve">Birim kütle miktarı ( kg olarak), </w:t>
      </w:r>
    </w:p>
    <w:p w:rsidR="00E34362" w:rsidRPr="009023F9" w:rsidRDefault="00E34362" w:rsidP="00C0742D">
      <w:pPr>
        <w:pStyle w:val="BodyTextIndent2"/>
        <w:numPr>
          <w:ilvl w:val="0"/>
          <w:numId w:val="33"/>
        </w:numPr>
        <w:spacing w:after="0" w:line="240" w:lineRule="auto"/>
        <w:ind w:left="284" w:hanging="284"/>
        <w:jc w:val="both"/>
      </w:pPr>
      <w:r w:rsidRPr="009023F9">
        <w:t>Firmaca tavsiye edilen son tüketim tarihi (ay ve yıl olarak)</w:t>
      </w:r>
      <w:r>
        <w:t>,</w:t>
      </w:r>
    </w:p>
    <w:p w:rsidR="00E34362" w:rsidRDefault="00E34362" w:rsidP="00C0742D">
      <w:pPr>
        <w:pStyle w:val="ListParagraph"/>
        <w:numPr>
          <w:ilvl w:val="0"/>
          <w:numId w:val="33"/>
        </w:numPr>
        <w:shd w:val="clear" w:color="auto" w:fill="FFFFFF"/>
        <w:ind w:left="284" w:hanging="284"/>
        <w:jc w:val="both"/>
      </w:pPr>
      <w:r w:rsidRPr="009023F9">
        <w:t>İhtiva ettiği besin maddeleri ve yem katkı maddeleri,</w:t>
      </w:r>
    </w:p>
    <w:p w:rsidR="00E34362" w:rsidRPr="009023F9" w:rsidRDefault="00E34362" w:rsidP="009E6DD5">
      <w:pPr>
        <w:shd w:val="clear" w:color="auto" w:fill="FFFFFF"/>
        <w:jc w:val="both"/>
      </w:pPr>
    </w:p>
    <w:p w:rsidR="00E34362" w:rsidRPr="009023F9" w:rsidRDefault="00E34362" w:rsidP="009023F9">
      <w:pPr>
        <w:jc w:val="both"/>
      </w:pPr>
      <w:r>
        <w:t>Dana</w:t>
      </w:r>
      <w:r w:rsidRPr="009023F9">
        <w:t xml:space="preserve"> yemleri ambalajlı, dökme veya açık ambalajlarda piyasaya arz edilmesi halinde, beraberinde etiket bilgilerini içeren bir belge bulundurulmalıdır.</w:t>
      </w:r>
      <w:bookmarkStart w:id="167" w:name="_Toc35849346"/>
    </w:p>
    <w:p w:rsidR="00E34362" w:rsidRPr="009023F9" w:rsidRDefault="00E34362" w:rsidP="009E6DD5">
      <w:pPr>
        <w:shd w:val="clear" w:color="auto" w:fill="FFFFFF"/>
        <w:jc w:val="both"/>
      </w:pPr>
      <w:r w:rsidRPr="009023F9">
        <w:t>Gerektiğinde bu bilgiler Türkçe’nin yanı sıra yabancı dil</w:t>
      </w:r>
      <w:r>
        <w:t xml:space="preserve">lerde </w:t>
      </w:r>
      <w:r w:rsidRPr="009023F9">
        <w:t xml:space="preserve"> yazılabilir.</w:t>
      </w:r>
    </w:p>
    <w:p w:rsidR="00E34362" w:rsidRPr="00C117D7" w:rsidRDefault="00E34362" w:rsidP="009E6DD5">
      <w:pPr>
        <w:shd w:val="clear" w:color="auto" w:fill="FFFFFF"/>
        <w:jc w:val="both"/>
        <w:rPr>
          <w:b/>
          <w:bCs/>
          <w:color w:val="FF0000"/>
        </w:rPr>
      </w:pPr>
    </w:p>
    <w:p w:rsidR="00E34362" w:rsidRPr="007B06BF" w:rsidRDefault="00E34362" w:rsidP="009E6DD5">
      <w:pPr>
        <w:pStyle w:val="Heading2"/>
        <w:rPr>
          <w:lang w:val="tr-TR"/>
        </w:rPr>
      </w:pPr>
      <w:bookmarkStart w:id="168" w:name="_Toc349927065"/>
      <w:bookmarkStart w:id="169" w:name="_Toc398730198"/>
      <w:r w:rsidRPr="007B06BF">
        <w:rPr>
          <w:lang w:val="tr-TR"/>
        </w:rPr>
        <w:t>6.3</w:t>
      </w:r>
      <w:r w:rsidRPr="007B06BF">
        <w:rPr>
          <w:lang w:val="tr-TR"/>
        </w:rPr>
        <w:tab/>
        <w:t>Muhafaza ve nakliye</w:t>
      </w:r>
      <w:bookmarkEnd w:id="167"/>
      <w:bookmarkEnd w:id="168"/>
      <w:bookmarkEnd w:id="169"/>
    </w:p>
    <w:p w:rsidR="00E34362" w:rsidRPr="007B06BF" w:rsidRDefault="00E34362" w:rsidP="009E6DD5">
      <w:pPr>
        <w:shd w:val="clear" w:color="auto" w:fill="FFFFFF"/>
        <w:jc w:val="both"/>
      </w:pPr>
      <w:r w:rsidRPr="007B06BF">
        <w:t xml:space="preserve">Dana yemleri ve bunların içinde bulundukları ambalajlar, TS 8604’e uygun olarak, işleme yerlerinde, depolarda ve taşıtlarda, bulaşma ve çapraz bulaşmaya imkân vermeyecek, duvarla temas etmeyecek, ızgara üzerinde ve genel olarak yem güvenilirliği ve ürün kalitesi üzerine olumsuz bir etki oluşturmayacak şekilde bulundurulmalıdır. </w:t>
      </w:r>
    </w:p>
    <w:p w:rsidR="00E34362" w:rsidRPr="007B06BF" w:rsidRDefault="00E34362" w:rsidP="009E6DD5">
      <w:pPr>
        <w:shd w:val="clear" w:color="auto" w:fill="FFFFFF"/>
        <w:jc w:val="both"/>
      </w:pPr>
    </w:p>
    <w:p w:rsidR="00E34362" w:rsidRPr="007B06BF" w:rsidRDefault="00E34362" w:rsidP="009E6DD5">
      <w:pPr>
        <w:shd w:val="clear" w:color="auto" w:fill="FFFFFF"/>
        <w:jc w:val="both"/>
      </w:pPr>
      <w:r w:rsidRPr="007B06BF">
        <w:t>İçinde dana yemi bulunan ambalajlar veya dökme halindeki dana yemleri, kuru zemin üzerinde, havadar, serin, doğrudan güneş ışığı almayan yerlerde depolanmalı, yağış altında bırakılmamalı ve bu durumda yüklenip boşaltılmamalıdır.</w:t>
      </w:r>
    </w:p>
    <w:p w:rsidR="00E34362" w:rsidRPr="007B06BF" w:rsidRDefault="00E34362" w:rsidP="009E6DD5">
      <w:pPr>
        <w:shd w:val="clear" w:color="auto" w:fill="FFFFFF"/>
        <w:jc w:val="both"/>
      </w:pPr>
    </w:p>
    <w:p w:rsidR="00E34362" w:rsidRPr="007B06BF" w:rsidRDefault="00E34362" w:rsidP="009E6DD5">
      <w:pPr>
        <w:shd w:val="clear" w:color="auto" w:fill="FFFFFF"/>
        <w:jc w:val="both"/>
      </w:pPr>
      <w:r w:rsidRPr="007B06BF">
        <w:t>Dana yemleri ambalajlarının bulunduğu depo kuru, hoşa gitmeyen kokulardan arınmış, böcek ve haşerelerin girişini önleyecek yapıda olmalıdır.</w:t>
      </w:r>
    </w:p>
    <w:p w:rsidR="00E34362" w:rsidRPr="00C117D7" w:rsidRDefault="00E34362" w:rsidP="009E6DD5">
      <w:pPr>
        <w:rPr>
          <w:color w:val="FF0000"/>
          <w:lang w:eastAsia="en-US"/>
        </w:rPr>
      </w:pPr>
    </w:p>
    <w:p w:rsidR="00E34362" w:rsidRPr="007B06BF" w:rsidRDefault="00E34362" w:rsidP="009E6DD5">
      <w:pPr>
        <w:pStyle w:val="Heading1"/>
        <w:rPr>
          <w:lang w:val="tr-TR"/>
        </w:rPr>
      </w:pPr>
      <w:bookmarkStart w:id="170" w:name="_Toc524434584"/>
      <w:bookmarkStart w:id="171" w:name="_Toc35849347"/>
      <w:bookmarkStart w:id="172" w:name="_Toc349927066"/>
      <w:bookmarkStart w:id="173" w:name="_Toc398730199"/>
      <w:r w:rsidRPr="007B06BF">
        <w:rPr>
          <w:lang w:val="tr-TR"/>
        </w:rPr>
        <w:t>7</w:t>
      </w:r>
      <w:r w:rsidRPr="007B06BF">
        <w:rPr>
          <w:lang w:val="tr-TR"/>
        </w:rPr>
        <w:tab/>
        <w:t>Çeşitli hükümler</w:t>
      </w:r>
      <w:bookmarkEnd w:id="170"/>
      <w:bookmarkEnd w:id="171"/>
      <w:bookmarkEnd w:id="172"/>
      <w:bookmarkEnd w:id="173"/>
    </w:p>
    <w:p w:rsidR="00E34362" w:rsidRDefault="00E34362" w:rsidP="009E6DD5">
      <w:pPr>
        <w:shd w:val="clear" w:color="auto" w:fill="FFFFFF"/>
        <w:jc w:val="both"/>
      </w:pPr>
      <w:r w:rsidRPr="007B06BF">
        <w:t xml:space="preserve">Üretici veya piyasaya arz eden, bu standarda uygun olarak üretildiğini beyan ettiği dana yemleri için, istendiğinde, standarda uygunluk beyannamesi vermeye veya göstermeye mecburdur. </w:t>
      </w:r>
    </w:p>
    <w:p w:rsidR="00E34362" w:rsidRDefault="00E34362" w:rsidP="009E6DD5">
      <w:pPr>
        <w:shd w:val="clear" w:color="auto" w:fill="FFFFFF"/>
        <w:jc w:val="both"/>
      </w:pPr>
    </w:p>
    <w:p w:rsidR="00E34362" w:rsidRPr="00F5481B" w:rsidRDefault="00E34362" w:rsidP="00F5481B">
      <w:pPr>
        <w:shd w:val="clear" w:color="auto" w:fill="FFFFFF"/>
        <w:jc w:val="both"/>
      </w:pPr>
      <w:r w:rsidRPr="007B06BF">
        <w:t>Bu beyannamede satış konusu dana</w:t>
      </w:r>
      <w:r>
        <w:t xml:space="preserve"> yemleri;</w:t>
      </w:r>
    </w:p>
    <w:p w:rsidR="00E34362" w:rsidRPr="007B06BF" w:rsidRDefault="00E34362" w:rsidP="009E6DD5">
      <w:pPr>
        <w:pStyle w:val="BodyTextIndent2"/>
        <w:numPr>
          <w:ilvl w:val="0"/>
          <w:numId w:val="26"/>
        </w:numPr>
        <w:shd w:val="clear" w:color="auto" w:fill="FFFFFF"/>
        <w:spacing w:after="0" w:line="240" w:lineRule="auto"/>
        <w:jc w:val="both"/>
        <w:rPr>
          <w:b/>
          <w:bCs/>
        </w:rPr>
      </w:pPr>
      <w:r w:rsidRPr="007B06BF">
        <w:t>Madde 4’teki özelliklerde olduğunun,</w:t>
      </w:r>
    </w:p>
    <w:p w:rsidR="00E34362" w:rsidRDefault="00E34362" w:rsidP="009E6DD5">
      <w:pPr>
        <w:pStyle w:val="BodyTextIndent2"/>
        <w:numPr>
          <w:ilvl w:val="0"/>
          <w:numId w:val="26"/>
        </w:numPr>
        <w:shd w:val="clear" w:color="auto" w:fill="FFFFFF"/>
        <w:spacing w:after="0" w:line="240" w:lineRule="auto"/>
        <w:jc w:val="both"/>
        <w:rPr>
          <w:b/>
          <w:bCs/>
        </w:rPr>
      </w:pPr>
      <w:r w:rsidRPr="007B06BF">
        <w:t>Madde 5’teki muayene ve deneylerin yapılmış ve uygun sonuç alınmış bulunduğunun</w:t>
      </w:r>
      <w:r w:rsidRPr="007B06BF">
        <w:rPr>
          <w:b/>
          <w:bCs/>
        </w:rPr>
        <w:t xml:space="preserve"> </w:t>
      </w:r>
    </w:p>
    <w:p w:rsidR="00E34362" w:rsidRPr="007B06BF" w:rsidRDefault="00E34362" w:rsidP="00F5481B">
      <w:pPr>
        <w:pStyle w:val="BodyTextIndent2"/>
        <w:shd w:val="clear" w:color="auto" w:fill="FFFFFF"/>
        <w:spacing w:after="0" w:line="240" w:lineRule="auto"/>
        <w:ind w:left="0"/>
        <w:jc w:val="both"/>
        <w:rPr>
          <w:b/>
          <w:bCs/>
        </w:rPr>
      </w:pPr>
      <w:r w:rsidRPr="007B06BF">
        <w:t>belirtilmesi gerekir.</w:t>
      </w:r>
    </w:p>
    <w:p w:rsidR="00E34362" w:rsidRPr="007B06BF" w:rsidRDefault="00E34362" w:rsidP="009E6DD5">
      <w:pPr>
        <w:pStyle w:val="BodyTextIndent2"/>
        <w:shd w:val="clear" w:color="auto" w:fill="FFFFFF"/>
        <w:spacing w:after="0" w:line="240" w:lineRule="auto"/>
        <w:ind w:left="0"/>
        <w:jc w:val="both"/>
        <w:rPr>
          <w:b/>
          <w:bCs/>
        </w:rPr>
      </w:pPr>
    </w:p>
    <w:p w:rsidR="00E34362" w:rsidRPr="007B06BF" w:rsidRDefault="00E34362" w:rsidP="00C0742D">
      <w:pPr>
        <w:ind w:left="705" w:hanging="705"/>
        <w:jc w:val="both"/>
      </w:pPr>
      <w:r w:rsidRPr="007B06BF">
        <w:rPr>
          <w:b/>
          <w:bCs/>
          <w:w w:val="107"/>
        </w:rPr>
        <w:t>Not -</w:t>
      </w:r>
      <w:r>
        <w:rPr>
          <w:b/>
          <w:bCs/>
          <w:w w:val="107"/>
        </w:rPr>
        <w:t xml:space="preserve"> </w:t>
      </w:r>
      <w:r>
        <w:rPr>
          <w:b/>
          <w:bCs/>
          <w:w w:val="107"/>
        </w:rPr>
        <w:tab/>
      </w:r>
      <w:r>
        <w:t>Bu S</w:t>
      </w:r>
      <w:r w:rsidRPr="007B06BF">
        <w:t>tandartta yer almayan hususlarda 5996 Sayılı Veteriner Hizmetleri, Bitki Sağlığı, Gıda ve Yem Kanunu hükümlerine ve bu Kanuna dayanılarak yayımlanan yem mevzuatına göre işlem yapılır.</w:t>
      </w:r>
    </w:p>
    <w:p w:rsidR="00E34362" w:rsidRPr="00C0742D" w:rsidRDefault="00E34362" w:rsidP="00C0742D">
      <w:r w:rsidRPr="00C0742D">
        <w:t xml:space="preserve">                                           </w:t>
      </w:r>
    </w:p>
    <w:p w:rsidR="00E34362" w:rsidRPr="00C0742D" w:rsidRDefault="00E34362" w:rsidP="00C0742D">
      <w:r w:rsidRPr="00C0742D">
        <w:t xml:space="preserve">                                           </w:t>
      </w:r>
    </w:p>
    <w:p w:rsidR="00E34362" w:rsidRPr="00C0742D" w:rsidRDefault="00E34362" w:rsidP="00C0742D">
      <w:r w:rsidRPr="00C0742D">
        <w:t xml:space="preserve">                                                      </w:t>
      </w:r>
    </w:p>
    <w:p w:rsidR="00E34362" w:rsidRPr="00C0742D" w:rsidRDefault="00E34362" w:rsidP="00C0742D"/>
    <w:p w:rsidR="00E34362" w:rsidRPr="00C0742D" w:rsidRDefault="00E34362" w:rsidP="00C0742D"/>
    <w:p w:rsidR="00E34362" w:rsidRPr="00C0742D" w:rsidRDefault="00E34362" w:rsidP="00C0742D"/>
    <w:p w:rsidR="00E34362" w:rsidRPr="00C0742D" w:rsidRDefault="00E34362" w:rsidP="00C0742D"/>
    <w:bookmarkEnd w:id="145"/>
    <w:p w:rsidR="00E34362" w:rsidRDefault="00E34362">
      <w:pPr>
        <w:rPr>
          <w:rFonts w:eastAsia="SimSun"/>
          <w:b/>
          <w:bCs/>
          <w:sz w:val="28"/>
          <w:szCs w:val="28"/>
        </w:rPr>
      </w:pPr>
      <w:r>
        <w:br w:type="page"/>
      </w:r>
    </w:p>
    <w:p w:rsidR="00E34362" w:rsidRPr="007B06BF" w:rsidRDefault="00E34362" w:rsidP="00F5481B">
      <w:pPr>
        <w:pStyle w:val="Heading1"/>
        <w:jc w:val="center"/>
        <w:rPr>
          <w:lang w:val="tr-TR"/>
        </w:rPr>
      </w:pPr>
      <w:bookmarkStart w:id="174" w:name="_Toc398730200"/>
      <w:r w:rsidRPr="007B06BF">
        <w:rPr>
          <w:lang w:val="tr-TR"/>
        </w:rPr>
        <w:t>Yararlanılan kaynaklar</w:t>
      </w:r>
      <w:bookmarkEnd w:id="174"/>
    </w:p>
    <w:p w:rsidR="00E34362" w:rsidRPr="007B06BF" w:rsidRDefault="00E34362" w:rsidP="009E6DD5">
      <w:pPr>
        <w:jc w:val="center"/>
      </w:pPr>
    </w:p>
    <w:p w:rsidR="00E34362" w:rsidRPr="007B06BF" w:rsidRDefault="00E34362" w:rsidP="00F5481B">
      <w:pPr>
        <w:numPr>
          <w:ilvl w:val="0"/>
          <w:numId w:val="17"/>
        </w:numPr>
        <w:tabs>
          <w:tab w:val="num" w:pos="284"/>
        </w:tabs>
        <w:ind w:left="283" w:hanging="284"/>
        <w:jc w:val="both"/>
      </w:pPr>
      <w:bookmarkStart w:id="175" w:name="_Toc494100341"/>
      <w:bookmarkStart w:id="176" w:name="_Toc512702203"/>
      <w:bookmarkStart w:id="177" w:name="_Toc515349322"/>
      <w:bookmarkStart w:id="178" w:name="_Toc517688583"/>
      <w:bookmarkStart w:id="179" w:name="_Toc517772090"/>
      <w:bookmarkStart w:id="180" w:name="_Toc519619821"/>
      <w:r w:rsidRPr="007B06BF">
        <w:t>Yemlerin Piyasaya Arzı ve Kullanımı Hakkında Yönetmelik, Gıda Tarım ve Hayvancılık Bakanlığı, Ankara, 2011.</w:t>
      </w:r>
    </w:p>
    <w:p w:rsidR="00E34362" w:rsidRPr="007B06BF" w:rsidRDefault="00E34362" w:rsidP="00F5481B">
      <w:pPr>
        <w:ind w:left="283"/>
        <w:jc w:val="both"/>
      </w:pPr>
    </w:p>
    <w:bookmarkEnd w:id="175"/>
    <w:bookmarkEnd w:id="176"/>
    <w:bookmarkEnd w:id="177"/>
    <w:bookmarkEnd w:id="178"/>
    <w:bookmarkEnd w:id="179"/>
    <w:bookmarkEnd w:id="180"/>
    <w:p w:rsidR="00E34362" w:rsidRPr="007B06BF" w:rsidRDefault="00E34362" w:rsidP="00F5481B">
      <w:pPr>
        <w:numPr>
          <w:ilvl w:val="0"/>
          <w:numId w:val="17"/>
        </w:numPr>
        <w:tabs>
          <w:tab w:val="num" w:pos="284"/>
        </w:tabs>
        <w:ind w:left="283" w:hanging="284"/>
        <w:jc w:val="both"/>
      </w:pPr>
      <w:r w:rsidRPr="007B06BF">
        <w:fldChar w:fldCharType="begin"/>
      </w:r>
      <w:r w:rsidRPr="007B06BF">
        <w:instrText xml:space="preserve"> HYPERLINK "http://www.gkgm.gov.tr/mevzuat/yonetmelik/yemlerin_resmi_kontrolu_numune_alma_analiz_metodlari_yonetmeligi.html" </w:instrText>
      </w:r>
      <w:r w:rsidRPr="007B06BF">
        <w:fldChar w:fldCharType="separate"/>
      </w:r>
      <w:r w:rsidRPr="007B06BF">
        <w:rPr>
          <w:bdr w:val="none" w:sz="0" w:space="0" w:color="auto" w:frame="1"/>
        </w:rPr>
        <w:t>Yemlerin Resmi Kontrolü İçin Numune Alma ve Analiz Metotlarına Dair Yönetmeli</w:t>
      </w:r>
      <w:r w:rsidRPr="007B06BF">
        <w:fldChar w:fldCharType="end"/>
      </w:r>
      <w:r w:rsidRPr="007B06BF">
        <w:t>ği, Gıda Tarım ve Hayvancılık Bakanlığı, Ankara, 2011.</w:t>
      </w:r>
    </w:p>
    <w:p w:rsidR="00E34362" w:rsidRPr="007B06BF" w:rsidRDefault="00E34362" w:rsidP="00F5481B">
      <w:pPr>
        <w:pStyle w:val="ListParagraph"/>
        <w:ind w:left="283"/>
      </w:pPr>
    </w:p>
    <w:p w:rsidR="00E34362" w:rsidRPr="007B06BF" w:rsidRDefault="00E34362" w:rsidP="00F5481B">
      <w:pPr>
        <w:numPr>
          <w:ilvl w:val="0"/>
          <w:numId w:val="17"/>
        </w:numPr>
        <w:tabs>
          <w:tab w:val="num" w:pos="284"/>
        </w:tabs>
        <w:ind w:left="283" w:hanging="284"/>
        <w:jc w:val="both"/>
      </w:pPr>
      <w:r w:rsidRPr="007B06BF">
        <w:t>2005/3 No.lu Yemlerde İstenmeyen Maddeler Hakkında Tebliği, Tarım ve Köyişleri Bakanlığı, Ankara, 2005.</w:t>
      </w:r>
    </w:p>
    <w:p w:rsidR="00E34362" w:rsidRPr="007B06BF" w:rsidRDefault="00E34362" w:rsidP="00F5481B">
      <w:pPr>
        <w:ind w:left="283"/>
        <w:jc w:val="both"/>
      </w:pPr>
    </w:p>
    <w:p w:rsidR="00E34362" w:rsidRPr="007B06BF" w:rsidRDefault="00E34362" w:rsidP="00F5481B">
      <w:pPr>
        <w:numPr>
          <w:ilvl w:val="0"/>
          <w:numId w:val="17"/>
        </w:numPr>
        <w:tabs>
          <w:tab w:val="num" w:pos="284"/>
        </w:tabs>
        <w:ind w:left="283" w:hanging="284"/>
        <w:jc w:val="both"/>
      </w:pPr>
      <w:r w:rsidRPr="007B06BF">
        <w:t>Türk Gıda Kodeksi Etiketleme Yönetmeliği, Gıda Tarım ve Hayvancılık Bakanlığı, Ankara, 2011.</w:t>
      </w:r>
    </w:p>
    <w:p w:rsidR="00E34362" w:rsidRPr="007B06BF" w:rsidRDefault="00E34362" w:rsidP="00F5481B">
      <w:pPr>
        <w:ind w:left="283"/>
        <w:jc w:val="both"/>
      </w:pPr>
    </w:p>
    <w:p w:rsidR="00E34362" w:rsidRPr="007B06BF" w:rsidRDefault="00E34362" w:rsidP="00F5481B">
      <w:pPr>
        <w:numPr>
          <w:ilvl w:val="0"/>
          <w:numId w:val="17"/>
        </w:numPr>
        <w:tabs>
          <w:tab w:val="num" w:pos="284"/>
        </w:tabs>
        <w:ind w:left="283" w:hanging="284"/>
        <w:jc w:val="both"/>
      </w:pPr>
      <w:r w:rsidRPr="007B06BF">
        <w:t>NRC , (1985), Hayvan Besleme El Kitabı.</w:t>
      </w:r>
    </w:p>
    <w:p w:rsidR="00E34362" w:rsidRPr="007B06BF" w:rsidRDefault="00E34362" w:rsidP="00F5481B">
      <w:pPr>
        <w:pStyle w:val="ListParagraph"/>
        <w:ind w:left="283"/>
      </w:pPr>
    </w:p>
    <w:p w:rsidR="00E34362" w:rsidRPr="007B06BF" w:rsidRDefault="00E34362" w:rsidP="00F5481B">
      <w:pPr>
        <w:numPr>
          <w:ilvl w:val="0"/>
          <w:numId w:val="17"/>
        </w:numPr>
        <w:tabs>
          <w:tab w:val="num" w:pos="284"/>
        </w:tabs>
        <w:ind w:left="283" w:hanging="284"/>
        <w:jc w:val="both"/>
      </w:pPr>
      <w:r w:rsidRPr="007B06BF">
        <w:t>Ensminger, M.E ve ark. 1990, Feed and Nutrition, U.S.A.</w:t>
      </w:r>
    </w:p>
    <w:p w:rsidR="00E34362" w:rsidRPr="007B06BF" w:rsidRDefault="00E34362" w:rsidP="00F5481B">
      <w:pPr>
        <w:pStyle w:val="ListParagraph"/>
        <w:ind w:left="283"/>
      </w:pPr>
    </w:p>
    <w:p w:rsidR="00E34362" w:rsidRPr="00C0742D" w:rsidRDefault="00E34362" w:rsidP="00C0742D"/>
    <w:p w:rsidR="00E34362" w:rsidRPr="00C0742D" w:rsidRDefault="00E34362" w:rsidP="00C0742D"/>
    <w:p w:rsidR="00E34362" w:rsidRPr="00C0742D" w:rsidRDefault="00E34362" w:rsidP="00C0742D"/>
    <w:p w:rsidR="00E34362" w:rsidRPr="00C0742D" w:rsidRDefault="00E34362" w:rsidP="00C0742D"/>
    <w:p w:rsidR="00E34362" w:rsidRPr="00C0742D" w:rsidRDefault="00E34362" w:rsidP="00C0742D"/>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rsidR="00E34362" w:rsidRPr="00C0742D" w:rsidRDefault="00E34362" w:rsidP="00C0742D"/>
    <w:p w:rsidR="00E34362" w:rsidRPr="00C0742D" w:rsidRDefault="00E34362" w:rsidP="00C0742D"/>
    <w:sectPr w:rsidR="00E34362" w:rsidRPr="00C0742D" w:rsidSect="00E34362">
      <w:headerReference w:type="even" r:id="rId15"/>
      <w:headerReference w:type="default" r:id="rId16"/>
      <w:footerReference w:type="even" r:id="rId17"/>
      <w:footerReference w:type="default" r:id="rId18"/>
      <w:pgSz w:w="11906" w:h="16838" w:code="9"/>
      <w:pgMar w:top="1418" w:right="1134" w:bottom="1134" w:left="1134" w:header="851" w:footer="851" w:gutter="0"/>
      <w:pgNumType w:start="1"/>
      <w:cols w:space="708"/>
      <w:rtlGutter/>
      <w:docGrid w:linePitch="360"/>
      <w:sectPrChange w:id="181" w:author="fundaa" w:date="2014-11-05T14:59:00Z">
        <w:sectPr w:rsidR="00E34362" w:rsidRPr="00C0742D" w:rsidSect="00E34362">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362" w:rsidRDefault="00E34362">
      <w:r>
        <w:separator/>
      </w:r>
    </w:p>
  </w:endnote>
  <w:endnote w:type="continuationSeparator" w:id="0">
    <w:p w:rsidR="00E34362" w:rsidRDefault="00E343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Footer"/>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7</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362" w:rsidRDefault="00E34362">
      <w:r>
        <w:separator/>
      </w:r>
    </w:p>
  </w:footnote>
  <w:footnote w:type="continuationSeparator" w:id="0">
    <w:p w:rsidR="00E34362" w:rsidRDefault="00E343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Header"/>
      <w:pBdr>
        <w:bottom w:val="single" w:sz="4" w:space="1" w:color="auto"/>
      </w:pBdr>
      <w:tabs>
        <w:tab w:val="clear" w:pos="9072"/>
        <w:tab w:val="right" w:pos="9639"/>
      </w:tabs>
    </w:pPr>
    <w:r>
      <w:t>ICS 67.180.10</w:t>
    </w:r>
    <w:r>
      <w:tab/>
    </w:r>
    <w:r w:rsidRPr="003919EA">
      <w:t xml:space="preserve">TÜRK STANDARDI </w:t>
    </w:r>
    <w:r>
      <w:t>TASARISI</w:t>
    </w:r>
    <w:r>
      <w:tab/>
      <w:t>tst 8642/Revizyon</w:t>
    </w:r>
  </w:p>
  <w:p w:rsidR="00E34362" w:rsidRPr="00DF2760" w:rsidRDefault="00E34362" w:rsidP="00293A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11109/Revizyon</w:t>
    </w:r>
  </w:p>
  <w:p w:rsidR="00E34362" w:rsidRPr="00DF2760" w:rsidRDefault="00E34362" w:rsidP="0029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Header"/>
      <w:pBdr>
        <w:bottom w:val="single" w:sz="4" w:space="1" w:color="auto"/>
      </w:pBdr>
      <w:tabs>
        <w:tab w:val="clear" w:pos="9072"/>
        <w:tab w:val="right" w:pos="9639"/>
      </w:tabs>
    </w:pPr>
    <w:r>
      <w:t>ICS 67.180.10</w:t>
    </w:r>
    <w:r>
      <w:tab/>
    </w:r>
    <w:r w:rsidRPr="003919EA">
      <w:t xml:space="preserve">TÜRK STANDARDI </w:t>
    </w:r>
    <w:r>
      <w:t>TASARISI</w:t>
    </w:r>
    <w:r>
      <w:tab/>
      <w:t>tst 8642/Revizyon</w:t>
    </w:r>
  </w:p>
  <w:p w:rsidR="00E34362" w:rsidRPr="00F21C9C" w:rsidRDefault="00E34362" w:rsidP="00293AA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362" w:rsidRDefault="00E34362" w:rsidP="00293AA5">
    <w:pPr>
      <w:pStyle w:val="Header"/>
      <w:pBdr>
        <w:bottom w:val="single" w:sz="4" w:space="1" w:color="auto"/>
      </w:pBdr>
      <w:tabs>
        <w:tab w:val="clear" w:pos="9072"/>
        <w:tab w:val="right" w:pos="9639"/>
      </w:tabs>
    </w:pPr>
    <w:r>
      <w:t>ICS 65.120</w:t>
    </w:r>
    <w:r>
      <w:tab/>
    </w:r>
    <w:r w:rsidRPr="003919EA">
      <w:t xml:space="preserve">TÜRK STANDARDI </w:t>
    </w:r>
    <w:r>
      <w:t>TASARISI</w:t>
    </w:r>
    <w:r>
      <w:tab/>
      <w:t>tst 11109/Revizyon</w:t>
    </w:r>
  </w:p>
  <w:p w:rsidR="00E34362" w:rsidRPr="00F21C9C" w:rsidRDefault="00E34362" w:rsidP="00293A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60E6D37"/>
    <w:multiLevelType w:val="hybridMultilevel"/>
    <w:tmpl w:val="63ECDE3C"/>
    <w:lvl w:ilvl="0" w:tplc="DD94F27E">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CB46E5"/>
    <w:multiLevelType w:val="hybridMultilevel"/>
    <w:tmpl w:val="68C497A4"/>
    <w:lvl w:ilvl="0" w:tplc="30B02038">
      <w:start w:val="4"/>
      <w:numFmt w:val="bullet"/>
      <w:lvlText w:val="-"/>
      <w:lvlJc w:val="left"/>
      <w:pPr>
        <w:ind w:left="720" w:hanging="360"/>
      </w:pPr>
      <w:rPr>
        <w:rFonts w:ascii="Arial" w:eastAsia="Times New Roman" w:hAnsi="Aria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7">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0">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1">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4">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5">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9">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EBA0BA7"/>
    <w:multiLevelType w:val="hybridMultilevel"/>
    <w:tmpl w:val="4DBEE01C"/>
    <w:lvl w:ilvl="0" w:tplc="DA7C8016">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1">
    <w:nsid w:val="58C5362E"/>
    <w:multiLevelType w:val="hybridMultilevel"/>
    <w:tmpl w:val="70525D5A"/>
    <w:lvl w:ilvl="0" w:tplc="52E6B506">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6">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7">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76491967"/>
    <w:multiLevelType w:val="hybridMultilevel"/>
    <w:tmpl w:val="9966653E"/>
    <w:lvl w:ilvl="0" w:tplc="979CBBAA">
      <w:start w:val="1"/>
      <w:numFmt w:val="decimal"/>
      <w:lvlText w:val="%1-"/>
      <w:lvlJc w:val="left"/>
      <w:pPr>
        <w:tabs>
          <w:tab w:val="num" w:pos="360"/>
        </w:tabs>
        <w:ind w:left="360"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78BB000D"/>
    <w:multiLevelType w:val="hybridMultilevel"/>
    <w:tmpl w:val="91E8E4EA"/>
    <w:lvl w:ilvl="0" w:tplc="2BB2A522">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2"/>
  </w:num>
  <w:num w:numId="2">
    <w:abstractNumId w:val="31"/>
  </w:num>
  <w:num w:numId="3">
    <w:abstractNumId w:val="17"/>
  </w:num>
  <w:num w:numId="4">
    <w:abstractNumId w:val="7"/>
  </w:num>
  <w:num w:numId="5">
    <w:abstractNumId w:val="22"/>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4"/>
  </w:num>
  <w:num w:numId="9">
    <w:abstractNumId w:val="16"/>
  </w:num>
  <w:num w:numId="10">
    <w:abstractNumId w:val="8"/>
  </w:num>
  <w:num w:numId="11">
    <w:abstractNumId w:val="24"/>
  </w:num>
  <w:num w:numId="12">
    <w:abstractNumId w:val="23"/>
  </w:num>
  <w:num w:numId="13">
    <w:abstractNumId w:val="5"/>
  </w:num>
  <w:num w:numId="14">
    <w:abstractNumId w:val="1"/>
  </w:num>
  <w:num w:numId="15">
    <w:abstractNumId w:val="25"/>
  </w:num>
  <w:num w:numId="16">
    <w:abstractNumId w:val="30"/>
  </w:num>
  <w:num w:numId="17">
    <w:abstractNumId w:val="28"/>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5"/>
  </w:num>
  <w:num w:numId="20">
    <w:abstractNumId w:val="19"/>
  </w:num>
  <w:num w:numId="21">
    <w:abstractNumId w:val="26"/>
  </w:num>
  <w:num w:numId="22">
    <w:abstractNumId w:val="18"/>
  </w:num>
  <w:num w:numId="23">
    <w:abstractNumId w:val="10"/>
  </w:num>
  <w:num w:numId="24">
    <w:abstractNumId w:val="13"/>
  </w:num>
  <w:num w:numId="25">
    <w:abstractNumId w:val="27"/>
  </w:num>
  <w:num w:numId="26">
    <w:abstractNumId w:val="11"/>
  </w:num>
  <w:num w:numId="27">
    <w:abstractNumId w:val="3"/>
  </w:num>
  <w:num w:numId="28">
    <w:abstractNumId w:val="6"/>
  </w:num>
  <w:num w:numId="29">
    <w:abstractNumId w:val="29"/>
  </w:num>
  <w:num w:numId="30">
    <w:abstractNumId w:val="2"/>
  </w:num>
  <w:num w:numId="31">
    <w:abstractNumId w:val="32"/>
  </w:num>
  <w:num w:numId="32">
    <w:abstractNumId w:val="9"/>
  </w:num>
  <w:num w:numId="33">
    <w:abstractNumId w:val="21"/>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33E4"/>
    <w:rsid w:val="00014867"/>
    <w:rsid w:val="0002141F"/>
    <w:rsid w:val="00023D5F"/>
    <w:rsid w:val="00025E47"/>
    <w:rsid w:val="00030A54"/>
    <w:rsid w:val="00033F86"/>
    <w:rsid w:val="00035F4C"/>
    <w:rsid w:val="00036636"/>
    <w:rsid w:val="00043B9A"/>
    <w:rsid w:val="00053203"/>
    <w:rsid w:val="00061307"/>
    <w:rsid w:val="00071E0C"/>
    <w:rsid w:val="000766F3"/>
    <w:rsid w:val="00077234"/>
    <w:rsid w:val="000841EC"/>
    <w:rsid w:val="00084A4B"/>
    <w:rsid w:val="0008653F"/>
    <w:rsid w:val="00087A62"/>
    <w:rsid w:val="00092D6C"/>
    <w:rsid w:val="00093129"/>
    <w:rsid w:val="000A0A37"/>
    <w:rsid w:val="000A5598"/>
    <w:rsid w:val="000A5A33"/>
    <w:rsid w:val="000A6B1C"/>
    <w:rsid w:val="000B2368"/>
    <w:rsid w:val="000B4594"/>
    <w:rsid w:val="000B7A9E"/>
    <w:rsid w:val="000C0488"/>
    <w:rsid w:val="000C7B88"/>
    <w:rsid w:val="000D5B9E"/>
    <w:rsid w:val="000E3C43"/>
    <w:rsid w:val="000E3D17"/>
    <w:rsid w:val="000E4A7F"/>
    <w:rsid w:val="000F3E0E"/>
    <w:rsid w:val="000F75AF"/>
    <w:rsid w:val="0010215C"/>
    <w:rsid w:val="00103936"/>
    <w:rsid w:val="001055C2"/>
    <w:rsid w:val="001074D6"/>
    <w:rsid w:val="001202EB"/>
    <w:rsid w:val="00120543"/>
    <w:rsid w:val="001240C4"/>
    <w:rsid w:val="0013139E"/>
    <w:rsid w:val="00142BD2"/>
    <w:rsid w:val="00145842"/>
    <w:rsid w:val="001510F4"/>
    <w:rsid w:val="0015187E"/>
    <w:rsid w:val="001523B1"/>
    <w:rsid w:val="00156492"/>
    <w:rsid w:val="00163480"/>
    <w:rsid w:val="00167DCC"/>
    <w:rsid w:val="00171F71"/>
    <w:rsid w:val="001775E0"/>
    <w:rsid w:val="00183A00"/>
    <w:rsid w:val="0019022D"/>
    <w:rsid w:val="001913AF"/>
    <w:rsid w:val="00191D4D"/>
    <w:rsid w:val="00193C6C"/>
    <w:rsid w:val="0019720D"/>
    <w:rsid w:val="001A39E6"/>
    <w:rsid w:val="001C0D8B"/>
    <w:rsid w:val="001D05AA"/>
    <w:rsid w:val="001D2D5F"/>
    <w:rsid w:val="001D4B3E"/>
    <w:rsid w:val="001D59D4"/>
    <w:rsid w:val="001D6D83"/>
    <w:rsid w:val="001F24DC"/>
    <w:rsid w:val="001F526D"/>
    <w:rsid w:val="00212E39"/>
    <w:rsid w:val="002130AE"/>
    <w:rsid w:val="0021388E"/>
    <w:rsid w:val="002147B2"/>
    <w:rsid w:val="002200C2"/>
    <w:rsid w:val="00221743"/>
    <w:rsid w:val="00234DF8"/>
    <w:rsid w:val="002455F2"/>
    <w:rsid w:val="0025136B"/>
    <w:rsid w:val="00253207"/>
    <w:rsid w:val="00254ADB"/>
    <w:rsid w:val="00255D89"/>
    <w:rsid w:val="00265E9B"/>
    <w:rsid w:val="002732E3"/>
    <w:rsid w:val="0027330C"/>
    <w:rsid w:val="00275683"/>
    <w:rsid w:val="00281B05"/>
    <w:rsid w:val="002844D4"/>
    <w:rsid w:val="0028487D"/>
    <w:rsid w:val="00284E79"/>
    <w:rsid w:val="0028734D"/>
    <w:rsid w:val="00287CEF"/>
    <w:rsid w:val="00290BE7"/>
    <w:rsid w:val="00291590"/>
    <w:rsid w:val="00292E25"/>
    <w:rsid w:val="00293AA5"/>
    <w:rsid w:val="00295520"/>
    <w:rsid w:val="00295BA3"/>
    <w:rsid w:val="00297CB9"/>
    <w:rsid w:val="002A225F"/>
    <w:rsid w:val="002A3A02"/>
    <w:rsid w:val="002B2557"/>
    <w:rsid w:val="002C1A55"/>
    <w:rsid w:val="002C3129"/>
    <w:rsid w:val="002C5E2A"/>
    <w:rsid w:val="002D0E35"/>
    <w:rsid w:val="002D556E"/>
    <w:rsid w:val="002D5C14"/>
    <w:rsid w:val="002D7AD1"/>
    <w:rsid w:val="002F02A0"/>
    <w:rsid w:val="002F2028"/>
    <w:rsid w:val="002F5408"/>
    <w:rsid w:val="003016AC"/>
    <w:rsid w:val="003033CA"/>
    <w:rsid w:val="00303AF7"/>
    <w:rsid w:val="0030515F"/>
    <w:rsid w:val="00306027"/>
    <w:rsid w:val="00306C4D"/>
    <w:rsid w:val="00307A62"/>
    <w:rsid w:val="00323464"/>
    <w:rsid w:val="00323A77"/>
    <w:rsid w:val="00327407"/>
    <w:rsid w:val="00331344"/>
    <w:rsid w:val="00335119"/>
    <w:rsid w:val="00335A69"/>
    <w:rsid w:val="003444DE"/>
    <w:rsid w:val="003450CC"/>
    <w:rsid w:val="00351D41"/>
    <w:rsid w:val="003606C3"/>
    <w:rsid w:val="00367437"/>
    <w:rsid w:val="003706E8"/>
    <w:rsid w:val="003711BE"/>
    <w:rsid w:val="00374455"/>
    <w:rsid w:val="0037681F"/>
    <w:rsid w:val="0038218E"/>
    <w:rsid w:val="003901B5"/>
    <w:rsid w:val="003919EA"/>
    <w:rsid w:val="00397C42"/>
    <w:rsid w:val="003A2F9B"/>
    <w:rsid w:val="003A390B"/>
    <w:rsid w:val="003A4873"/>
    <w:rsid w:val="003A7E24"/>
    <w:rsid w:val="003B401A"/>
    <w:rsid w:val="003C0792"/>
    <w:rsid w:val="003D2749"/>
    <w:rsid w:val="003E4728"/>
    <w:rsid w:val="003F6585"/>
    <w:rsid w:val="003F6D18"/>
    <w:rsid w:val="004136E1"/>
    <w:rsid w:val="004146F2"/>
    <w:rsid w:val="00414728"/>
    <w:rsid w:val="00417B33"/>
    <w:rsid w:val="00421387"/>
    <w:rsid w:val="004262D1"/>
    <w:rsid w:val="00430AEF"/>
    <w:rsid w:val="0043327D"/>
    <w:rsid w:val="004476D1"/>
    <w:rsid w:val="00461463"/>
    <w:rsid w:val="00472353"/>
    <w:rsid w:val="0047253A"/>
    <w:rsid w:val="00472F1C"/>
    <w:rsid w:val="00474842"/>
    <w:rsid w:val="00475F10"/>
    <w:rsid w:val="00480107"/>
    <w:rsid w:val="0048708B"/>
    <w:rsid w:val="00497E64"/>
    <w:rsid w:val="004A0634"/>
    <w:rsid w:val="004A162F"/>
    <w:rsid w:val="004A3986"/>
    <w:rsid w:val="004B07C9"/>
    <w:rsid w:val="004C34CD"/>
    <w:rsid w:val="004D1AC9"/>
    <w:rsid w:val="004D2483"/>
    <w:rsid w:val="004D4888"/>
    <w:rsid w:val="004F2055"/>
    <w:rsid w:val="004F2667"/>
    <w:rsid w:val="004F30E1"/>
    <w:rsid w:val="004F4870"/>
    <w:rsid w:val="004F54A3"/>
    <w:rsid w:val="0050238C"/>
    <w:rsid w:val="00512A98"/>
    <w:rsid w:val="00515D31"/>
    <w:rsid w:val="00516C94"/>
    <w:rsid w:val="00517CA4"/>
    <w:rsid w:val="00532B47"/>
    <w:rsid w:val="0053688F"/>
    <w:rsid w:val="00542E7A"/>
    <w:rsid w:val="005476C8"/>
    <w:rsid w:val="00555D94"/>
    <w:rsid w:val="0055716C"/>
    <w:rsid w:val="005610B8"/>
    <w:rsid w:val="005630A5"/>
    <w:rsid w:val="005662B0"/>
    <w:rsid w:val="00572D20"/>
    <w:rsid w:val="00574673"/>
    <w:rsid w:val="00576FFF"/>
    <w:rsid w:val="00590CA7"/>
    <w:rsid w:val="005943AC"/>
    <w:rsid w:val="005962D0"/>
    <w:rsid w:val="005A0044"/>
    <w:rsid w:val="005A01CC"/>
    <w:rsid w:val="005A042E"/>
    <w:rsid w:val="005A0700"/>
    <w:rsid w:val="005A1E22"/>
    <w:rsid w:val="005A20B0"/>
    <w:rsid w:val="005A45E0"/>
    <w:rsid w:val="005B711B"/>
    <w:rsid w:val="005B781E"/>
    <w:rsid w:val="005C06B4"/>
    <w:rsid w:val="005C378B"/>
    <w:rsid w:val="005C5021"/>
    <w:rsid w:val="005D362F"/>
    <w:rsid w:val="005D3838"/>
    <w:rsid w:val="005D6AE6"/>
    <w:rsid w:val="005E406C"/>
    <w:rsid w:val="005E5E0E"/>
    <w:rsid w:val="005F3294"/>
    <w:rsid w:val="005F34BE"/>
    <w:rsid w:val="005F52FF"/>
    <w:rsid w:val="005F6305"/>
    <w:rsid w:val="00612796"/>
    <w:rsid w:val="006200E3"/>
    <w:rsid w:val="00620858"/>
    <w:rsid w:val="00620EBA"/>
    <w:rsid w:val="00621898"/>
    <w:rsid w:val="00622BB3"/>
    <w:rsid w:val="00633EA4"/>
    <w:rsid w:val="0063615B"/>
    <w:rsid w:val="00650EB3"/>
    <w:rsid w:val="00654302"/>
    <w:rsid w:val="00661835"/>
    <w:rsid w:val="00663AB9"/>
    <w:rsid w:val="00664498"/>
    <w:rsid w:val="00672A5B"/>
    <w:rsid w:val="0067340E"/>
    <w:rsid w:val="00675BCD"/>
    <w:rsid w:val="00676EC4"/>
    <w:rsid w:val="00683DDD"/>
    <w:rsid w:val="00692A7A"/>
    <w:rsid w:val="006A5692"/>
    <w:rsid w:val="006A674D"/>
    <w:rsid w:val="006B3837"/>
    <w:rsid w:val="006C2526"/>
    <w:rsid w:val="006C5160"/>
    <w:rsid w:val="006C6120"/>
    <w:rsid w:val="006C6BD3"/>
    <w:rsid w:val="006C6D3C"/>
    <w:rsid w:val="006C788D"/>
    <w:rsid w:val="006D3318"/>
    <w:rsid w:val="006E0634"/>
    <w:rsid w:val="006E10EF"/>
    <w:rsid w:val="006E5C9D"/>
    <w:rsid w:val="006F1126"/>
    <w:rsid w:val="00702F8E"/>
    <w:rsid w:val="0070375D"/>
    <w:rsid w:val="0070470B"/>
    <w:rsid w:val="007107F5"/>
    <w:rsid w:val="007138B0"/>
    <w:rsid w:val="00716A38"/>
    <w:rsid w:val="00721558"/>
    <w:rsid w:val="00735F5C"/>
    <w:rsid w:val="007428DE"/>
    <w:rsid w:val="0074650E"/>
    <w:rsid w:val="0075678E"/>
    <w:rsid w:val="00756835"/>
    <w:rsid w:val="00757D84"/>
    <w:rsid w:val="0076397D"/>
    <w:rsid w:val="00763A09"/>
    <w:rsid w:val="00770A56"/>
    <w:rsid w:val="0077115A"/>
    <w:rsid w:val="00771310"/>
    <w:rsid w:val="00775DDC"/>
    <w:rsid w:val="007764D4"/>
    <w:rsid w:val="00780297"/>
    <w:rsid w:val="007A11E3"/>
    <w:rsid w:val="007B06BF"/>
    <w:rsid w:val="007B0A8E"/>
    <w:rsid w:val="007B23AA"/>
    <w:rsid w:val="007B38E3"/>
    <w:rsid w:val="007B50DA"/>
    <w:rsid w:val="007C35AC"/>
    <w:rsid w:val="007C5F22"/>
    <w:rsid w:val="007F161E"/>
    <w:rsid w:val="00800384"/>
    <w:rsid w:val="0082145F"/>
    <w:rsid w:val="00825FC1"/>
    <w:rsid w:val="00837DFE"/>
    <w:rsid w:val="00840140"/>
    <w:rsid w:val="00840441"/>
    <w:rsid w:val="00840652"/>
    <w:rsid w:val="00852B67"/>
    <w:rsid w:val="00864EAE"/>
    <w:rsid w:val="00865608"/>
    <w:rsid w:val="00866BCD"/>
    <w:rsid w:val="00874354"/>
    <w:rsid w:val="00874D92"/>
    <w:rsid w:val="008815B3"/>
    <w:rsid w:val="0088263A"/>
    <w:rsid w:val="00885252"/>
    <w:rsid w:val="00894902"/>
    <w:rsid w:val="00894E08"/>
    <w:rsid w:val="008A167C"/>
    <w:rsid w:val="008B30D6"/>
    <w:rsid w:val="008B3445"/>
    <w:rsid w:val="008C3F76"/>
    <w:rsid w:val="008C414B"/>
    <w:rsid w:val="008C5D5A"/>
    <w:rsid w:val="008C6B50"/>
    <w:rsid w:val="008D1796"/>
    <w:rsid w:val="008D376D"/>
    <w:rsid w:val="008D3E45"/>
    <w:rsid w:val="008D580E"/>
    <w:rsid w:val="008E2E97"/>
    <w:rsid w:val="008E5AA2"/>
    <w:rsid w:val="008F1159"/>
    <w:rsid w:val="00901FD2"/>
    <w:rsid w:val="009023F9"/>
    <w:rsid w:val="00906CC8"/>
    <w:rsid w:val="00920A78"/>
    <w:rsid w:val="00926783"/>
    <w:rsid w:val="00930CB7"/>
    <w:rsid w:val="009314AA"/>
    <w:rsid w:val="00932F17"/>
    <w:rsid w:val="00934299"/>
    <w:rsid w:val="00936502"/>
    <w:rsid w:val="00943D95"/>
    <w:rsid w:val="0094593C"/>
    <w:rsid w:val="009500EC"/>
    <w:rsid w:val="00954422"/>
    <w:rsid w:val="00954AD5"/>
    <w:rsid w:val="00956744"/>
    <w:rsid w:val="0096307F"/>
    <w:rsid w:val="009652A5"/>
    <w:rsid w:val="00967886"/>
    <w:rsid w:val="0097290F"/>
    <w:rsid w:val="00975A55"/>
    <w:rsid w:val="00982B0B"/>
    <w:rsid w:val="00987585"/>
    <w:rsid w:val="00995F6E"/>
    <w:rsid w:val="009A0105"/>
    <w:rsid w:val="009A6AED"/>
    <w:rsid w:val="009B2A7E"/>
    <w:rsid w:val="009B3644"/>
    <w:rsid w:val="009B39F6"/>
    <w:rsid w:val="009B66C4"/>
    <w:rsid w:val="009B76EE"/>
    <w:rsid w:val="009C180F"/>
    <w:rsid w:val="009E06CE"/>
    <w:rsid w:val="009E20E7"/>
    <w:rsid w:val="009E6DD5"/>
    <w:rsid w:val="009F0047"/>
    <w:rsid w:val="009F7D31"/>
    <w:rsid w:val="00A10273"/>
    <w:rsid w:val="00A13DA2"/>
    <w:rsid w:val="00A21EF6"/>
    <w:rsid w:val="00A24A27"/>
    <w:rsid w:val="00A258DE"/>
    <w:rsid w:val="00A26C75"/>
    <w:rsid w:val="00A27200"/>
    <w:rsid w:val="00A27BB4"/>
    <w:rsid w:val="00A324F1"/>
    <w:rsid w:val="00A43C96"/>
    <w:rsid w:val="00A45859"/>
    <w:rsid w:val="00A51FE9"/>
    <w:rsid w:val="00A54113"/>
    <w:rsid w:val="00A61221"/>
    <w:rsid w:val="00A62A0A"/>
    <w:rsid w:val="00A6685E"/>
    <w:rsid w:val="00A67408"/>
    <w:rsid w:val="00A706D6"/>
    <w:rsid w:val="00A75858"/>
    <w:rsid w:val="00A94B25"/>
    <w:rsid w:val="00A9544B"/>
    <w:rsid w:val="00A965C8"/>
    <w:rsid w:val="00AA607A"/>
    <w:rsid w:val="00AC1933"/>
    <w:rsid w:val="00AC1C94"/>
    <w:rsid w:val="00AC257F"/>
    <w:rsid w:val="00AC6113"/>
    <w:rsid w:val="00AD128E"/>
    <w:rsid w:val="00AE0ADC"/>
    <w:rsid w:val="00AE0D0C"/>
    <w:rsid w:val="00AE5C00"/>
    <w:rsid w:val="00AE6EF7"/>
    <w:rsid w:val="00AF272F"/>
    <w:rsid w:val="00AF3B21"/>
    <w:rsid w:val="00B00732"/>
    <w:rsid w:val="00B0675A"/>
    <w:rsid w:val="00B216BB"/>
    <w:rsid w:val="00B22520"/>
    <w:rsid w:val="00B23939"/>
    <w:rsid w:val="00B260B1"/>
    <w:rsid w:val="00B31693"/>
    <w:rsid w:val="00B31CEA"/>
    <w:rsid w:val="00B32416"/>
    <w:rsid w:val="00B32835"/>
    <w:rsid w:val="00B360A8"/>
    <w:rsid w:val="00B4124A"/>
    <w:rsid w:val="00B46410"/>
    <w:rsid w:val="00B4790A"/>
    <w:rsid w:val="00B527AE"/>
    <w:rsid w:val="00B534DB"/>
    <w:rsid w:val="00B547DE"/>
    <w:rsid w:val="00B64CD8"/>
    <w:rsid w:val="00B66F60"/>
    <w:rsid w:val="00B67EBA"/>
    <w:rsid w:val="00B71B97"/>
    <w:rsid w:val="00B73896"/>
    <w:rsid w:val="00B776CF"/>
    <w:rsid w:val="00B91573"/>
    <w:rsid w:val="00B9210D"/>
    <w:rsid w:val="00BA0BB1"/>
    <w:rsid w:val="00BA2AB7"/>
    <w:rsid w:val="00BA477E"/>
    <w:rsid w:val="00BB0F4A"/>
    <w:rsid w:val="00BB2444"/>
    <w:rsid w:val="00BC1682"/>
    <w:rsid w:val="00BC3A58"/>
    <w:rsid w:val="00BC3F88"/>
    <w:rsid w:val="00BC7157"/>
    <w:rsid w:val="00BD0133"/>
    <w:rsid w:val="00BD375A"/>
    <w:rsid w:val="00BD661A"/>
    <w:rsid w:val="00BE3D8A"/>
    <w:rsid w:val="00BF17A2"/>
    <w:rsid w:val="00BF5682"/>
    <w:rsid w:val="00C03140"/>
    <w:rsid w:val="00C0742D"/>
    <w:rsid w:val="00C117D7"/>
    <w:rsid w:val="00C20618"/>
    <w:rsid w:val="00C20F86"/>
    <w:rsid w:val="00C22F1F"/>
    <w:rsid w:val="00C310F6"/>
    <w:rsid w:val="00C41F0B"/>
    <w:rsid w:val="00C455D6"/>
    <w:rsid w:val="00C478AD"/>
    <w:rsid w:val="00C60C5A"/>
    <w:rsid w:val="00C61E91"/>
    <w:rsid w:val="00C62965"/>
    <w:rsid w:val="00C6767B"/>
    <w:rsid w:val="00C80984"/>
    <w:rsid w:val="00C9001F"/>
    <w:rsid w:val="00C93E17"/>
    <w:rsid w:val="00C9783A"/>
    <w:rsid w:val="00CA1388"/>
    <w:rsid w:val="00CA416D"/>
    <w:rsid w:val="00CB3AEE"/>
    <w:rsid w:val="00CB50E8"/>
    <w:rsid w:val="00CB5FFB"/>
    <w:rsid w:val="00CC5C60"/>
    <w:rsid w:val="00CD75CF"/>
    <w:rsid w:val="00CE1320"/>
    <w:rsid w:val="00CE1BCA"/>
    <w:rsid w:val="00CF1CAF"/>
    <w:rsid w:val="00CF6395"/>
    <w:rsid w:val="00CF7C3E"/>
    <w:rsid w:val="00D00016"/>
    <w:rsid w:val="00D04CFB"/>
    <w:rsid w:val="00D13D7E"/>
    <w:rsid w:val="00D20B5E"/>
    <w:rsid w:val="00D2256A"/>
    <w:rsid w:val="00D32B9C"/>
    <w:rsid w:val="00D41405"/>
    <w:rsid w:val="00D469EF"/>
    <w:rsid w:val="00D50216"/>
    <w:rsid w:val="00D50F40"/>
    <w:rsid w:val="00D51289"/>
    <w:rsid w:val="00D51C4B"/>
    <w:rsid w:val="00D520CF"/>
    <w:rsid w:val="00D52D7F"/>
    <w:rsid w:val="00D60204"/>
    <w:rsid w:val="00D611D3"/>
    <w:rsid w:val="00D63B4C"/>
    <w:rsid w:val="00D80CD6"/>
    <w:rsid w:val="00D81310"/>
    <w:rsid w:val="00D8473B"/>
    <w:rsid w:val="00D93592"/>
    <w:rsid w:val="00D93C25"/>
    <w:rsid w:val="00D96403"/>
    <w:rsid w:val="00D96BB8"/>
    <w:rsid w:val="00DA187C"/>
    <w:rsid w:val="00DA4BFD"/>
    <w:rsid w:val="00DA577C"/>
    <w:rsid w:val="00DB5A1F"/>
    <w:rsid w:val="00DC3BF0"/>
    <w:rsid w:val="00DD4B26"/>
    <w:rsid w:val="00DD5E1D"/>
    <w:rsid w:val="00DE0B43"/>
    <w:rsid w:val="00DE4638"/>
    <w:rsid w:val="00DE6908"/>
    <w:rsid w:val="00DE6C90"/>
    <w:rsid w:val="00DE6F6C"/>
    <w:rsid w:val="00DF1866"/>
    <w:rsid w:val="00DF2760"/>
    <w:rsid w:val="00E02794"/>
    <w:rsid w:val="00E02F40"/>
    <w:rsid w:val="00E063E5"/>
    <w:rsid w:val="00E26DCF"/>
    <w:rsid w:val="00E33020"/>
    <w:rsid w:val="00E34362"/>
    <w:rsid w:val="00E3685B"/>
    <w:rsid w:val="00E43E4D"/>
    <w:rsid w:val="00E454FC"/>
    <w:rsid w:val="00E457DE"/>
    <w:rsid w:val="00E45896"/>
    <w:rsid w:val="00E45ABF"/>
    <w:rsid w:val="00E6232D"/>
    <w:rsid w:val="00E623B6"/>
    <w:rsid w:val="00E6408F"/>
    <w:rsid w:val="00E655EE"/>
    <w:rsid w:val="00E7308F"/>
    <w:rsid w:val="00E74A4D"/>
    <w:rsid w:val="00E77E0C"/>
    <w:rsid w:val="00E82F4F"/>
    <w:rsid w:val="00E84D47"/>
    <w:rsid w:val="00E90DC6"/>
    <w:rsid w:val="00E95192"/>
    <w:rsid w:val="00EA26BD"/>
    <w:rsid w:val="00EA4656"/>
    <w:rsid w:val="00EB1529"/>
    <w:rsid w:val="00EB307F"/>
    <w:rsid w:val="00EB5DA3"/>
    <w:rsid w:val="00EF18F8"/>
    <w:rsid w:val="00EF2C08"/>
    <w:rsid w:val="00EF4DB8"/>
    <w:rsid w:val="00F05C6E"/>
    <w:rsid w:val="00F06AC2"/>
    <w:rsid w:val="00F077F5"/>
    <w:rsid w:val="00F1052B"/>
    <w:rsid w:val="00F124A2"/>
    <w:rsid w:val="00F129B5"/>
    <w:rsid w:val="00F12E78"/>
    <w:rsid w:val="00F13488"/>
    <w:rsid w:val="00F163E7"/>
    <w:rsid w:val="00F16ACD"/>
    <w:rsid w:val="00F174ED"/>
    <w:rsid w:val="00F21C9C"/>
    <w:rsid w:val="00F23446"/>
    <w:rsid w:val="00F26235"/>
    <w:rsid w:val="00F30DF7"/>
    <w:rsid w:val="00F36B87"/>
    <w:rsid w:val="00F42802"/>
    <w:rsid w:val="00F45FA5"/>
    <w:rsid w:val="00F52441"/>
    <w:rsid w:val="00F5464F"/>
    <w:rsid w:val="00F5481B"/>
    <w:rsid w:val="00F550CB"/>
    <w:rsid w:val="00F56D58"/>
    <w:rsid w:val="00F57722"/>
    <w:rsid w:val="00F60A5E"/>
    <w:rsid w:val="00F6425F"/>
    <w:rsid w:val="00F66244"/>
    <w:rsid w:val="00F73D23"/>
    <w:rsid w:val="00F85A58"/>
    <w:rsid w:val="00F874F8"/>
    <w:rsid w:val="00F875A0"/>
    <w:rsid w:val="00F92110"/>
    <w:rsid w:val="00FA2F14"/>
    <w:rsid w:val="00FA4FDA"/>
    <w:rsid w:val="00FA6F8D"/>
    <w:rsid w:val="00FB5A9D"/>
    <w:rsid w:val="00FB690E"/>
    <w:rsid w:val="00FB752E"/>
    <w:rsid w:val="00FC0EDA"/>
    <w:rsid w:val="00FC5678"/>
    <w:rsid w:val="00FC6934"/>
    <w:rsid w:val="00FD75BF"/>
    <w:rsid w:val="00FE01F6"/>
    <w:rsid w:val="00FE59EA"/>
    <w:rsid w:val="00FE6474"/>
    <w:rsid w:val="00FE77A1"/>
    <w:rsid w:val="00FF33AB"/>
    <w:rsid w:val="00FF4A3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rPr>
  </w:style>
  <w:style w:type="paragraph" w:styleId="Heading4">
    <w:name w:val="heading 4"/>
    <w:basedOn w:val="Normal"/>
    <w:next w:val="Normal"/>
    <w:link w:val="Heading4Char"/>
    <w:uiPriority w:val="99"/>
    <w:qFormat/>
    <w:rsid w:val="00B64CD8"/>
    <w:pPr>
      <w:keepNext/>
      <w:outlineLvl w:val="3"/>
    </w:pPr>
    <w:rPr>
      <w:b/>
      <w:bCs/>
      <w:sz w:val="24"/>
      <w:szCs w:val="24"/>
      <w:lang w:val="en-AU"/>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2494</Words>
  <Characters>14220</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2014-04-04T08:19:00Z</cp:lastPrinted>
  <dcterms:created xsi:type="dcterms:W3CDTF">2014-11-05T13:00:00Z</dcterms:created>
  <dcterms:modified xsi:type="dcterms:W3CDTF">2014-11-05T13:00:00Z</dcterms:modified>
</cp:coreProperties>
</file>