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010" w:rsidRPr="00CE1320" w:rsidRDefault="00B77010"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B77010" w:rsidRPr="00F5464F" w:rsidRDefault="00B77010" w:rsidP="00B64CD8">
                  <w:pPr>
                    <w:pStyle w:val="Heading1"/>
                    <w:ind w:left="426"/>
                  </w:pPr>
                </w:p>
                <w:p w:rsidR="00B77010" w:rsidRDefault="00B77010" w:rsidP="00B64CD8">
                  <w:pPr>
                    <w:rPr>
                      <w:b/>
                      <w:bCs/>
                    </w:rPr>
                  </w:pPr>
                  <w:ins w:id="0" w:author="fundaa" w:date="2014-11-05T14:54:00Z">
                    <w:r w:rsidRPr="00865608">
                      <w:rPr>
                        <w:b/>
                        <w:bCs/>
                        <w:rPrChange w:id="1" w:author="fundaa" w:date="2014-11-05T14:54: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704460" r:id="rId8"/>
                      </w:object>
                    </w:r>
                  </w:ins>
                  <w:ins w:id="2" w:author="fundaa" w:date="2014-11-05T14:54:00Z">
                    <w:r w:rsidRPr="004D4888">
                      <w:rPr>
                        <w:b/>
                        <w:bCs/>
                        <w:rPrChange w:id="3" w:author="fundaa" w:date="2014-11-05T14:54: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461" r:id="rId10"/>
                      </w:object>
                    </w:r>
                  </w:ins>
                </w:p>
                <w:p w:rsidR="00B77010" w:rsidRDefault="00B77010" w:rsidP="00B64CD8">
                  <w:pPr>
                    <w:rPr>
                      <w:b/>
                      <w:bCs/>
                    </w:rPr>
                  </w:pPr>
                </w:p>
                <w:p w:rsidR="00B77010" w:rsidRDefault="00B77010" w:rsidP="00B64CD8">
                  <w:pPr>
                    <w:rPr>
                      <w:b/>
                      <w:bCs/>
                    </w:rPr>
                  </w:pPr>
                </w:p>
                <w:p w:rsidR="00B77010" w:rsidRPr="00865608" w:rsidRDefault="00B77010" w:rsidP="00B64CD8">
                  <w:pPr>
                    <w:rPr>
                      <w:b/>
                      <w:bCs/>
                    </w:rPr>
                  </w:pPr>
                </w:p>
                <w:p w:rsidR="00B77010" w:rsidRPr="00865608" w:rsidRDefault="00B77010" w:rsidP="00B64CD8">
                  <w:pPr>
                    <w:rPr>
                      <w:b/>
                      <w:bCs/>
                    </w:rPr>
                  </w:pPr>
                </w:p>
                <w:p w:rsidR="00B77010" w:rsidRPr="00865608" w:rsidRDefault="00B77010" w:rsidP="00B64CD8"/>
                <w:tbl>
                  <w:tblPr>
                    <w:tblW w:w="0" w:type="auto"/>
                    <w:tblInd w:w="-106" w:type="dxa"/>
                    <w:tblLayout w:type="fixed"/>
                    <w:tblLook w:val="0000"/>
                  </w:tblPr>
                  <w:tblGrid>
                    <w:gridCol w:w="4458"/>
                  </w:tblGrid>
                  <w:tr w:rsidR="00B77010" w:rsidRPr="00865608">
                    <w:trPr>
                      <w:cantSplit/>
                      <w:trHeight w:val="282"/>
                    </w:trPr>
                    <w:tc>
                      <w:tcPr>
                        <w:tcW w:w="4458" w:type="dxa"/>
                      </w:tcPr>
                      <w:p w:rsidR="00B77010" w:rsidRPr="00675BCD" w:rsidRDefault="00B77010" w:rsidP="00307A62">
                        <w:pPr>
                          <w:jc w:val="right"/>
                          <w:rPr>
                            <w:b/>
                            <w:bCs/>
                            <w:sz w:val="44"/>
                            <w:szCs w:val="44"/>
                          </w:rPr>
                        </w:pPr>
                        <w:r>
                          <w:rPr>
                            <w:b/>
                            <w:bCs/>
                            <w:sz w:val="44"/>
                            <w:szCs w:val="44"/>
                          </w:rPr>
                          <w:t>tst 11116</w:t>
                        </w:r>
                      </w:p>
                    </w:tc>
                  </w:tr>
                  <w:tr w:rsidR="00B77010" w:rsidRPr="00DF2760">
                    <w:trPr>
                      <w:cantSplit/>
                      <w:trHeight w:val="281"/>
                    </w:trPr>
                    <w:tc>
                      <w:tcPr>
                        <w:tcW w:w="4458" w:type="dxa"/>
                      </w:tcPr>
                      <w:p w:rsidR="00B77010" w:rsidRPr="00DF2760" w:rsidRDefault="00B77010">
                        <w:pPr>
                          <w:jc w:val="right"/>
                          <w:rPr>
                            <w:sz w:val="24"/>
                            <w:szCs w:val="24"/>
                          </w:rPr>
                        </w:pPr>
                        <w:r>
                          <w:rPr>
                            <w:sz w:val="24"/>
                            <w:szCs w:val="24"/>
                          </w:rPr>
                          <w:t>Revizyon</w:t>
                        </w:r>
                      </w:p>
                    </w:tc>
                  </w:tr>
                  <w:tr w:rsidR="00B77010" w:rsidRPr="00865608">
                    <w:trPr>
                      <w:cantSplit/>
                      <w:trHeight w:val="281"/>
                    </w:trPr>
                    <w:tc>
                      <w:tcPr>
                        <w:tcW w:w="4458" w:type="dxa"/>
                      </w:tcPr>
                      <w:p w:rsidR="00B77010" w:rsidRPr="00865608" w:rsidRDefault="00B77010">
                        <w:pPr>
                          <w:jc w:val="right"/>
                        </w:pPr>
                      </w:p>
                    </w:tc>
                  </w:tr>
                  <w:tr w:rsidR="00B77010" w:rsidRPr="00865608">
                    <w:trPr>
                      <w:cantSplit/>
                      <w:trHeight w:val="281"/>
                    </w:trPr>
                    <w:tc>
                      <w:tcPr>
                        <w:tcW w:w="4458" w:type="dxa"/>
                      </w:tcPr>
                      <w:p w:rsidR="00B77010" w:rsidRPr="00865608" w:rsidRDefault="00B77010">
                        <w:pPr>
                          <w:jc w:val="right"/>
                        </w:pPr>
                      </w:p>
                    </w:tc>
                  </w:tr>
                  <w:tr w:rsidR="00B77010" w:rsidRPr="00865608">
                    <w:trPr>
                      <w:cantSplit/>
                      <w:trHeight w:val="281"/>
                    </w:trPr>
                    <w:tc>
                      <w:tcPr>
                        <w:tcW w:w="4458" w:type="dxa"/>
                      </w:tcPr>
                      <w:p w:rsidR="00B77010" w:rsidRPr="00865608" w:rsidRDefault="00B77010" w:rsidP="00BE6740"/>
                    </w:tc>
                  </w:tr>
                  <w:tr w:rsidR="00B77010" w:rsidRPr="00865608">
                    <w:trPr>
                      <w:cantSplit/>
                      <w:trHeight w:val="281"/>
                    </w:trPr>
                    <w:tc>
                      <w:tcPr>
                        <w:tcW w:w="4458" w:type="dxa"/>
                      </w:tcPr>
                      <w:p w:rsidR="00B77010" w:rsidRPr="00865608" w:rsidRDefault="00B77010">
                        <w:pPr>
                          <w:jc w:val="right"/>
                        </w:pPr>
                      </w:p>
                    </w:tc>
                  </w:tr>
                  <w:tr w:rsidR="00B77010" w:rsidRPr="00EA4656">
                    <w:trPr>
                      <w:cantSplit/>
                      <w:trHeight w:val="281"/>
                    </w:trPr>
                    <w:tc>
                      <w:tcPr>
                        <w:tcW w:w="4458" w:type="dxa"/>
                      </w:tcPr>
                      <w:p w:rsidR="00B77010" w:rsidRPr="00675BCD" w:rsidRDefault="00B77010" w:rsidP="00BE6740">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B77010" w:rsidRPr="00865608" w:rsidRDefault="00B77010" w:rsidP="00B64CD8"/>
                <w:p w:rsidR="00B77010" w:rsidRPr="00865608" w:rsidRDefault="00B77010"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B77010" w:rsidRPr="00865608">
                    <w:trPr>
                      <w:cantSplit/>
                      <w:trHeight w:val="264"/>
                    </w:trPr>
                    <w:tc>
                      <w:tcPr>
                        <w:tcW w:w="7938" w:type="dxa"/>
                        <w:tcBorders>
                          <w:top w:val="thickThinSmallGap" w:sz="24" w:space="0" w:color="auto"/>
                        </w:tcBorders>
                      </w:tcPr>
                      <w:p w:rsidR="00B77010" w:rsidRPr="00865608" w:rsidRDefault="00B77010"/>
                    </w:tc>
                  </w:tr>
                  <w:tr w:rsidR="00B77010" w:rsidRPr="00865608">
                    <w:trPr>
                      <w:cantSplit/>
                      <w:trHeight w:val="264"/>
                    </w:trPr>
                    <w:tc>
                      <w:tcPr>
                        <w:tcW w:w="7938" w:type="dxa"/>
                      </w:tcPr>
                      <w:p w:rsidR="00B77010" w:rsidRPr="00865608" w:rsidRDefault="00B77010"/>
                    </w:tc>
                  </w:tr>
                  <w:tr w:rsidR="00B77010" w:rsidRPr="00865608">
                    <w:trPr>
                      <w:cantSplit/>
                      <w:trHeight w:val="1467"/>
                    </w:trPr>
                    <w:tc>
                      <w:tcPr>
                        <w:tcW w:w="7938" w:type="dxa"/>
                        <w:tcBorders>
                          <w:bottom w:val="nil"/>
                        </w:tcBorders>
                      </w:tcPr>
                      <w:p w:rsidR="00B77010" w:rsidRDefault="00B77010" w:rsidP="00BE6740">
                        <w:pPr>
                          <w:tabs>
                            <w:tab w:val="left" w:pos="1701"/>
                            <w:tab w:val="left" w:pos="5670"/>
                          </w:tabs>
                          <w:rPr>
                            <w:b/>
                            <w:bCs/>
                            <w:color w:val="000000"/>
                            <w:sz w:val="28"/>
                            <w:szCs w:val="28"/>
                          </w:rPr>
                        </w:pPr>
                        <w:r>
                          <w:rPr>
                            <w:b/>
                            <w:bCs/>
                            <w:sz w:val="28"/>
                            <w:szCs w:val="28"/>
                          </w:rPr>
                          <w:t>HAYVAN YEMLERİ – ŞİŞEK YEMİ</w:t>
                        </w:r>
                      </w:p>
                      <w:p w:rsidR="00B77010" w:rsidRDefault="00B77010" w:rsidP="00BE6740">
                        <w:pPr>
                          <w:tabs>
                            <w:tab w:val="left" w:pos="1701"/>
                            <w:tab w:val="left" w:pos="5670"/>
                          </w:tabs>
                          <w:rPr>
                            <w:b/>
                            <w:bCs/>
                            <w:color w:val="000000"/>
                            <w:sz w:val="28"/>
                            <w:szCs w:val="28"/>
                          </w:rPr>
                        </w:pPr>
                      </w:p>
                      <w:p w:rsidR="00B77010" w:rsidRPr="00126F69" w:rsidRDefault="00B77010" w:rsidP="00BE6740">
                        <w:pPr>
                          <w:rPr>
                            <w:color w:val="000000"/>
                          </w:rPr>
                        </w:pPr>
                        <w:r w:rsidRPr="00126F69">
                          <w:rPr>
                            <w:color w:val="000000"/>
                            <w:sz w:val="28"/>
                            <w:szCs w:val="28"/>
                          </w:rPr>
                          <w:t xml:space="preserve">Animal feeds – </w:t>
                        </w:r>
                        <w:r w:rsidRPr="000F7042">
                          <w:rPr>
                            <w:sz w:val="28"/>
                            <w:szCs w:val="28"/>
                          </w:rPr>
                          <w:t>Yearling feed</w:t>
                        </w:r>
                      </w:p>
                      <w:p w:rsidR="00B77010" w:rsidRPr="00865608" w:rsidRDefault="00B77010" w:rsidP="00BE6740">
                        <w:pPr>
                          <w:rPr>
                            <w:b/>
                            <w:bCs/>
                            <w:sz w:val="28"/>
                            <w:szCs w:val="28"/>
                          </w:rPr>
                        </w:pPr>
                      </w:p>
                    </w:tc>
                  </w:tr>
                </w:tbl>
                <w:p w:rsidR="00B77010" w:rsidRPr="00865608" w:rsidRDefault="00B77010" w:rsidP="00B64CD8"/>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Default="00B77010" w:rsidP="00B64CD8">
                  <w:pPr>
                    <w:tabs>
                      <w:tab w:val="left" w:pos="1701"/>
                      <w:tab w:val="left" w:pos="5670"/>
                    </w:tabs>
                    <w:rPr>
                      <w:b/>
                      <w:bCs/>
                    </w:rPr>
                  </w:pPr>
                </w:p>
                <w:p w:rsidR="00B77010" w:rsidRPr="000F7042" w:rsidRDefault="00B77010" w:rsidP="00B64CD8">
                  <w:pPr>
                    <w:tabs>
                      <w:tab w:val="left" w:pos="1701"/>
                      <w:tab w:val="left" w:pos="5670"/>
                    </w:tabs>
                    <w:rPr>
                      <w:b/>
                      <w:bCs/>
                    </w:rPr>
                  </w:pPr>
                </w:p>
                <w:p w:rsidR="00B77010" w:rsidRPr="000F7042" w:rsidRDefault="00B77010" w:rsidP="00B64CD8">
                  <w:pPr>
                    <w:tabs>
                      <w:tab w:val="left" w:pos="1701"/>
                      <w:tab w:val="left" w:pos="5670"/>
                    </w:tabs>
                    <w:rPr>
                      <w:b/>
                      <w:bCs/>
                    </w:rPr>
                  </w:pPr>
                </w:p>
                <w:p w:rsidR="00B77010" w:rsidRPr="000F7042" w:rsidRDefault="00B77010" w:rsidP="00B64CD8">
                  <w:pPr>
                    <w:tabs>
                      <w:tab w:val="left" w:pos="1701"/>
                      <w:tab w:val="left" w:pos="5670"/>
                    </w:tabs>
                    <w:rPr>
                      <w:b/>
                      <w:bCs/>
                    </w:rPr>
                  </w:pPr>
                </w:p>
                <w:p w:rsidR="00B77010" w:rsidRPr="000F7042" w:rsidRDefault="00B77010" w:rsidP="00B64CD8">
                  <w:pPr>
                    <w:tabs>
                      <w:tab w:val="left" w:pos="7938"/>
                    </w:tabs>
                    <w:jc w:val="both"/>
                    <w:rPr>
                      <w:b/>
                      <w:bCs/>
                    </w:rPr>
                  </w:pPr>
                </w:p>
                <w:tbl>
                  <w:tblPr>
                    <w:tblW w:w="0" w:type="auto"/>
                    <w:tblInd w:w="-106" w:type="dxa"/>
                    <w:tblLayout w:type="fixed"/>
                    <w:tblLook w:val="0000"/>
                  </w:tblPr>
                  <w:tblGrid>
                    <w:gridCol w:w="2268"/>
                  </w:tblGrid>
                  <w:tr w:rsidR="00B77010" w:rsidRPr="000F7042">
                    <w:tc>
                      <w:tcPr>
                        <w:tcW w:w="2268" w:type="dxa"/>
                      </w:tcPr>
                      <w:p w:rsidR="00B77010" w:rsidRPr="000F7042" w:rsidRDefault="00B77010" w:rsidP="00043B9A">
                        <w:pPr>
                          <w:tabs>
                            <w:tab w:val="left" w:pos="7371"/>
                          </w:tabs>
                          <w:jc w:val="center"/>
                          <w:rPr>
                            <w:b/>
                            <w:bCs/>
                            <w:sz w:val="24"/>
                            <w:szCs w:val="24"/>
                          </w:rPr>
                        </w:pPr>
                        <w:r w:rsidRPr="000F7042">
                          <w:rPr>
                            <w:b/>
                            <w:bCs/>
                            <w:sz w:val="24"/>
                            <w:szCs w:val="24"/>
                          </w:rPr>
                          <w:t>I. MÜTALAA</w:t>
                        </w:r>
                      </w:p>
                    </w:tc>
                  </w:tr>
                  <w:tr w:rsidR="00B77010" w:rsidRPr="000F7042">
                    <w:tc>
                      <w:tcPr>
                        <w:tcW w:w="2268" w:type="dxa"/>
                      </w:tcPr>
                      <w:p w:rsidR="00B77010" w:rsidRPr="000F7042" w:rsidRDefault="00B77010" w:rsidP="00BE6740">
                        <w:pPr>
                          <w:tabs>
                            <w:tab w:val="left" w:pos="7371"/>
                          </w:tabs>
                          <w:jc w:val="center"/>
                          <w:rPr>
                            <w:b/>
                            <w:bCs/>
                            <w:sz w:val="24"/>
                            <w:szCs w:val="24"/>
                          </w:rPr>
                        </w:pPr>
                        <w:r w:rsidRPr="000F7042">
                          <w:rPr>
                            <w:b/>
                            <w:bCs/>
                            <w:sz w:val="24"/>
                            <w:szCs w:val="24"/>
                          </w:rPr>
                          <w:t>2013/94693</w:t>
                        </w:r>
                      </w:p>
                    </w:tc>
                  </w:tr>
                </w:tbl>
                <w:p w:rsidR="00B77010" w:rsidRPr="000F7042" w:rsidRDefault="00B77010" w:rsidP="00B64CD8">
                  <w:pPr>
                    <w:rPr>
                      <w:b/>
                      <w:bCs/>
                    </w:rPr>
                  </w:pPr>
                </w:p>
                <w:p w:rsidR="00B77010" w:rsidRDefault="00B77010" w:rsidP="00B64CD8"/>
                <w:p w:rsidR="00B77010" w:rsidRDefault="00B77010"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9"/>
                  </w:tblGrid>
                  <w:tr w:rsidR="00B77010">
                    <w:tc>
                      <w:tcPr>
                        <w:tcW w:w="7919" w:type="dxa"/>
                        <w:tcBorders>
                          <w:top w:val="nil"/>
                          <w:left w:val="nil"/>
                          <w:bottom w:val="thickThinSmallGap" w:sz="24" w:space="0" w:color="auto"/>
                          <w:right w:val="nil"/>
                        </w:tcBorders>
                      </w:tcPr>
                      <w:p w:rsidR="00B77010" w:rsidDel="008D3E45" w:rsidRDefault="00B77010"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B77010" w:rsidRDefault="00B77010" w:rsidP="00B64CD8"/>
                <w:p w:rsidR="00B77010" w:rsidRDefault="00B77010" w:rsidP="00B64CD8">
                  <w:pPr>
                    <w:ind w:left="1701" w:right="506"/>
                    <w:rPr>
                      <w:b/>
                      <w:bCs/>
                      <w:sz w:val="28"/>
                      <w:szCs w:val="28"/>
                    </w:rPr>
                  </w:pPr>
                  <w:r>
                    <w:rPr>
                      <w:b/>
                      <w:bCs/>
                      <w:sz w:val="28"/>
                      <w:szCs w:val="28"/>
                    </w:rPr>
                    <w:t>TÜRK STANDARDLARI ENSTİTÜSÜ</w:t>
                  </w:r>
                </w:p>
                <w:p w:rsidR="00B77010" w:rsidRDefault="00B77010" w:rsidP="00B64CD8">
                  <w:pPr>
                    <w:ind w:left="1701" w:right="506"/>
                    <w:rPr>
                      <w:b/>
                      <w:bCs/>
                      <w:sz w:val="28"/>
                      <w:szCs w:val="28"/>
                    </w:rPr>
                  </w:pPr>
                  <w:r>
                    <w:rPr>
                      <w:b/>
                      <w:bCs/>
                      <w:sz w:val="28"/>
                      <w:szCs w:val="28"/>
                    </w:rPr>
                    <w:t>Necatibey Caddesi No.112 Bakanlıklar/ANKARA</w:t>
                  </w:r>
                </w:p>
              </w:txbxContent>
            </v:textbox>
          </v:shape>
        </w:pict>
      </w:r>
    </w:p>
    <w:p w:rsidR="00B77010" w:rsidRPr="00BB073F" w:rsidRDefault="00B77010" w:rsidP="00B64CD8"/>
    <w:p w:rsidR="00B77010" w:rsidRPr="00BB073F" w:rsidRDefault="00B77010" w:rsidP="00B64CD8"/>
    <w:p w:rsidR="00B77010" w:rsidRPr="004666AB" w:rsidRDefault="00B77010" w:rsidP="00B64CD8"/>
    <w:p w:rsidR="00B77010" w:rsidRPr="00C5512E" w:rsidRDefault="00B77010" w:rsidP="00B64CD8"/>
    <w:p w:rsidR="00B77010" w:rsidRPr="0031282C" w:rsidRDefault="00B77010" w:rsidP="00B64CD8"/>
    <w:p w:rsidR="00B77010" w:rsidRPr="000C77E2" w:rsidRDefault="00B77010" w:rsidP="00B64CD8"/>
    <w:p w:rsidR="00B77010" w:rsidRPr="00BB073F" w:rsidRDefault="00B77010" w:rsidP="00B64CD8"/>
    <w:p w:rsidR="00B77010" w:rsidRPr="00BB073F" w:rsidRDefault="00B77010" w:rsidP="00B64CD8"/>
    <w:p w:rsidR="00B77010" w:rsidRPr="00BB073F" w:rsidRDefault="00B77010" w:rsidP="00B64CD8"/>
    <w:p w:rsidR="00B77010" w:rsidRPr="00DC39CB" w:rsidRDefault="00B77010" w:rsidP="00B64CD8"/>
    <w:p w:rsidR="00B77010" w:rsidRPr="003C42A1" w:rsidRDefault="00B77010" w:rsidP="00B64CD8"/>
    <w:p w:rsidR="00B77010" w:rsidRPr="00E205DB" w:rsidRDefault="00B77010" w:rsidP="00B64CD8"/>
    <w:p w:rsidR="00B77010" w:rsidRPr="00A25FC1" w:rsidRDefault="00B77010" w:rsidP="00B64CD8"/>
    <w:p w:rsidR="00B77010" w:rsidRPr="00D37BBD" w:rsidRDefault="00B77010" w:rsidP="00B64CD8"/>
    <w:p w:rsidR="00B77010" w:rsidRPr="00B81950" w:rsidRDefault="00B77010" w:rsidP="00B64CD8"/>
    <w:p w:rsidR="00B77010" w:rsidRPr="00687F54" w:rsidRDefault="00B77010" w:rsidP="00B64CD8"/>
    <w:p w:rsidR="00B77010" w:rsidRPr="000D7152" w:rsidRDefault="00B77010" w:rsidP="00B64CD8"/>
    <w:p w:rsidR="00B77010" w:rsidRPr="007267E3" w:rsidRDefault="00B77010" w:rsidP="00B64CD8"/>
    <w:p w:rsidR="00B77010" w:rsidRPr="00CC4659" w:rsidRDefault="00B77010" w:rsidP="00B64CD8"/>
    <w:p w:rsidR="00B77010" w:rsidRPr="002C1D67" w:rsidRDefault="00B77010" w:rsidP="00B64CD8"/>
    <w:p w:rsidR="00B77010" w:rsidRPr="00664E47" w:rsidRDefault="00B77010" w:rsidP="00B64CD8"/>
    <w:p w:rsidR="00B77010" w:rsidRPr="00CE1320" w:rsidRDefault="00B77010" w:rsidP="00B64CD8"/>
    <w:p w:rsidR="00B77010" w:rsidRPr="00CE1320" w:rsidRDefault="00B77010" w:rsidP="00B64CD8"/>
    <w:p w:rsidR="00B77010" w:rsidRPr="00CE1320" w:rsidRDefault="00B77010" w:rsidP="00B64CD8"/>
    <w:p w:rsidR="00B77010" w:rsidRPr="00CE1320" w:rsidRDefault="00B77010" w:rsidP="00B64CD8"/>
    <w:p w:rsidR="00B77010" w:rsidRPr="00CE1320" w:rsidRDefault="00B77010" w:rsidP="00B64CD8"/>
    <w:p w:rsidR="00B77010" w:rsidRPr="00CE1320" w:rsidRDefault="00B77010" w:rsidP="00B64CD8"/>
    <w:p w:rsidR="00B77010" w:rsidRPr="00CE1320" w:rsidRDefault="00B77010" w:rsidP="00B64CD8">
      <w:pPr>
        <w:pStyle w:val="TOC1"/>
        <w:rPr>
          <w:b w:val="0"/>
          <w:bCs w:val="0"/>
        </w:rPr>
        <w:sectPr w:rsidR="00B77010" w:rsidRPr="00CE1320" w:rsidSect="00BE6740">
          <w:footerReference w:type="default" r:id="rId11"/>
          <w:pgSz w:w="11906" w:h="16838" w:code="9"/>
          <w:pgMar w:top="1418" w:right="1134" w:bottom="1134" w:left="1134" w:header="851" w:footer="851" w:gutter="0"/>
          <w:cols w:space="708"/>
          <w:docGrid w:linePitch="360"/>
        </w:sectPr>
      </w:pPr>
    </w:p>
    <w:p w:rsidR="00B77010" w:rsidRPr="00F21C9C" w:rsidRDefault="00B77010" w:rsidP="00B64CD8">
      <w:pPr>
        <w:jc w:val="center"/>
        <w:rPr>
          <w:b/>
          <w:bCs/>
          <w:sz w:val="28"/>
          <w:szCs w:val="28"/>
        </w:rPr>
      </w:pPr>
      <w:r w:rsidRPr="00F21C9C">
        <w:rPr>
          <w:b/>
          <w:bCs/>
          <w:sz w:val="28"/>
          <w:szCs w:val="28"/>
        </w:rPr>
        <w:t>Ön söz</w:t>
      </w:r>
    </w:p>
    <w:p w:rsidR="00B77010" w:rsidRPr="00BB073F" w:rsidRDefault="00B77010" w:rsidP="00B64CD8"/>
    <w:p w:rsidR="00B77010" w:rsidRDefault="00B77010" w:rsidP="0096307F">
      <w:pPr>
        <w:numPr>
          <w:ilvl w:val="0"/>
          <w:numId w:val="21"/>
        </w:numPr>
        <w:ind w:left="284" w:hanging="284"/>
        <w:jc w:val="both"/>
        <w:rPr>
          <w:lang w:val="sv-SE"/>
        </w:rPr>
      </w:pPr>
      <w:r w:rsidRPr="00567D77">
        <w:rPr>
          <w:lang w:val="sv-SE"/>
        </w:rPr>
        <w:t xml:space="preserve">Bu tasarı, </w:t>
      </w:r>
      <w:r>
        <w:t xml:space="preserve">Türk Standardları Enstitüsü Gıda Tarım ve Hayvancılık İhtisas Kurulu’na bağlı TK25 Ziraat Teknik Komitesi’nce </w:t>
      </w:r>
      <w:r w:rsidRPr="00D7471F">
        <w:t xml:space="preserve">TS </w:t>
      </w:r>
      <w:r>
        <w:t>11116</w:t>
      </w:r>
      <w:r w:rsidRPr="00D7471F">
        <w:t xml:space="preserve"> (</w:t>
      </w:r>
      <w:r>
        <w:t>1993)</w:t>
      </w:r>
      <w:r w:rsidRPr="00D7471F">
        <w:t>’</w:t>
      </w:r>
      <w:r>
        <w:t>ü</w:t>
      </w:r>
      <w:r w:rsidRPr="00D7471F">
        <w:t xml:space="preserve">n </w:t>
      </w:r>
      <w:r w:rsidRPr="00515BE9">
        <w:rPr>
          <w:lang w:val="sv-SE"/>
        </w:rPr>
        <w:t>revizyonu</w:t>
      </w:r>
      <w:r w:rsidRPr="00567D77">
        <w:rPr>
          <w:lang w:val="sv-SE"/>
        </w:rPr>
        <w:t xml:space="preserve"> olarak</w:t>
      </w:r>
      <w:r>
        <w:rPr>
          <w:lang w:val="sv-SE"/>
        </w:rPr>
        <w:t xml:space="preserve"> hazırlanmıştır.</w:t>
      </w:r>
    </w:p>
    <w:p w:rsidR="00B77010" w:rsidRDefault="00B77010" w:rsidP="00B64CD8">
      <w:pPr>
        <w:jc w:val="both"/>
        <w:rPr>
          <w:lang w:val="sv-SE"/>
        </w:rPr>
      </w:pPr>
    </w:p>
    <w:p w:rsidR="00B77010" w:rsidRPr="00FA11CE" w:rsidRDefault="00B77010" w:rsidP="00FA11CE">
      <w:pPr>
        <w:jc w:val="center"/>
        <w:rPr>
          <w:b/>
          <w:bCs/>
          <w:sz w:val="28"/>
          <w:szCs w:val="28"/>
        </w:rPr>
      </w:pPr>
      <w:r w:rsidRPr="00CE1320">
        <w:br w:type="page"/>
      </w:r>
      <w:r w:rsidRPr="00FA11CE">
        <w:rPr>
          <w:b/>
          <w:bCs/>
          <w:sz w:val="28"/>
          <w:szCs w:val="28"/>
        </w:rPr>
        <w:t>İçindekiler</w:t>
      </w:r>
    </w:p>
    <w:p w:rsidR="00B77010" w:rsidRPr="00FA11CE" w:rsidRDefault="00B77010" w:rsidP="00FA11CE">
      <w:pPr>
        <w:jc w:val="center"/>
      </w:pPr>
    </w:p>
    <w:p w:rsidR="00B77010" w:rsidRDefault="00B77010">
      <w:pPr>
        <w:pStyle w:val="TOC1"/>
        <w:tabs>
          <w:tab w:val="left" w:pos="403"/>
        </w:tabs>
        <w:rPr>
          <w:rFonts w:ascii="Calibri" w:hAnsi="Calibri"/>
          <w:b w:val="0"/>
          <w:bCs w:val="0"/>
          <w:sz w:val="22"/>
          <w:szCs w:val="22"/>
          <w:lang w:val="tr-TR"/>
        </w:rPr>
      </w:pPr>
      <w:r w:rsidRPr="00FA11CE">
        <w:rPr>
          <w:sz w:val="28"/>
          <w:szCs w:val="28"/>
        </w:rPr>
        <w:fldChar w:fldCharType="begin"/>
      </w:r>
      <w:r w:rsidRPr="00FA11CE">
        <w:rPr>
          <w:sz w:val="28"/>
          <w:szCs w:val="28"/>
        </w:rPr>
        <w:instrText xml:space="preserve"> TOC \o "1-2" \u </w:instrText>
      </w:r>
      <w:r w:rsidRPr="00FA11CE">
        <w:rPr>
          <w:sz w:val="28"/>
          <w:szCs w:val="28"/>
        </w:rPr>
        <w:fldChar w:fldCharType="separate"/>
      </w:r>
      <w:r>
        <w:t>1</w:t>
      </w:r>
      <w:r>
        <w:rPr>
          <w:rFonts w:ascii="Calibri" w:hAnsi="Calibri"/>
          <w:b w:val="0"/>
          <w:bCs w:val="0"/>
          <w:sz w:val="22"/>
          <w:szCs w:val="22"/>
          <w:lang w:val="tr-TR"/>
        </w:rPr>
        <w:tab/>
      </w:r>
      <w:r>
        <w:t>Kapsam</w:t>
      </w:r>
      <w:r>
        <w:tab/>
      </w:r>
      <w:r>
        <w:fldChar w:fldCharType="begin"/>
      </w:r>
      <w:r>
        <w:instrText xml:space="preserve"> PAGEREF _Toc400700703 \h </w:instrText>
      </w:r>
      <w:ins w:id="4" w:author="fundaa" w:date="2014-11-05T14:54:00Z"/>
      <w:r>
        <w:fldChar w:fldCharType="separate"/>
      </w:r>
      <w:r>
        <w:t>1</w:t>
      </w:r>
      <w:r>
        <w:fldChar w:fldCharType="end"/>
      </w:r>
    </w:p>
    <w:p w:rsidR="00B77010" w:rsidRDefault="00B77010">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t>Atıf yapılan standard ve/veya dokümanlar</w:t>
      </w:r>
      <w:r>
        <w:tab/>
      </w:r>
      <w:r>
        <w:fldChar w:fldCharType="begin"/>
      </w:r>
      <w:r>
        <w:instrText xml:space="preserve"> PAGEREF _Toc400700704 \h </w:instrText>
      </w:r>
      <w:ins w:id="5" w:author="fundaa" w:date="2014-11-05T14:54:00Z"/>
      <w:r>
        <w:fldChar w:fldCharType="separate"/>
      </w:r>
      <w:r>
        <w:t>1</w:t>
      </w:r>
      <w:r>
        <w:fldChar w:fldCharType="end"/>
      </w:r>
    </w:p>
    <w:p w:rsidR="00B77010" w:rsidRDefault="00B77010">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t>Terimler ve tarifler</w:t>
      </w:r>
      <w:r>
        <w:tab/>
      </w:r>
      <w:r>
        <w:fldChar w:fldCharType="begin"/>
      </w:r>
      <w:r>
        <w:instrText xml:space="preserve"> PAGEREF _Toc400700705 \h </w:instrText>
      </w:r>
      <w:ins w:id="6" w:author="fundaa" w:date="2014-11-05T14:54:00Z"/>
      <w:r>
        <w:fldChar w:fldCharType="separate"/>
      </w:r>
      <w:r>
        <w:t>2</w:t>
      </w:r>
      <w:r>
        <w:fldChar w:fldCharType="end"/>
      </w:r>
    </w:p>
    <w:p w:rsidR="00B77010" w:rsidRDefault="00B77010">
      <w:pPr>
        <w:pStyle w:val="TOC2"/>
        <w:tabs>
          <w:tab w:val="left" w:pos="880"/>
        </w:tabs>
        <w:rPr>
          <w:rFonts w:ascii="Calibri" w:eastAsia="Times New Roman" w:hAnsi="Calibri"/>
          <w:noProof/>
          <w:sz w:val="22"/>
          <w:szCs w:val="22"/>
          <w:lang w:val="tr-TR"/>
        </w:rPr>
      </w:pPr>
      <w:r>
        <w:rPr>
          <w:noProof/>
        </w:rPr>
        <w:t>3.1</w:t>
      </w:r>
      <w:r>
        <w:rPr>
          <w:rFonts w:ascii="Calibri" w:eastAsia="Times New Roman" w:hAnsi="Calibri"/>
          <w:noProof/>
          <w:sz w:val="22"/>
          <w:szCs w:val="22"/>
          <w:lang w:val="tr-TR"/>
        </w:rPr>
        <w:tab/>
      </w:r>
      <w:r>
        <w:rPr>
          <w:noProof/>
        </w:rPr>
        <w:t>Şişek  yemi</w:t>
      </w:r>
      <w:r>
        <w:rPr>
          <w:noProof/>
        </w:rPr>
        <w:tab/>
      </w:r>
      <w:r>
        <w:rPr>
          <w:noProof/>
        </w:rPr>
        <w:fldChar w:fldCharType="begin"/>
      </w:r>
      <w:r>
        <w:rPr>
          <w:noProof/>
        </w:rPr>
        <w:instrText xml:space="preserve"> PAGEREF _Toc400700706 \h </w:instrText>
      </w:r>
      <w:ins w:id="7" w:author="fundaa" w:date="2014-11-05T14:54:00Z">
        <w:r>
          <w:rPr>
            <w:noProof/>
          </w:rPr>
        </w:r>
      </w:ins>
      <w:r>
        <w:rPr>
          <w:noProof/>
        </w:rPr>
        <w:fldChar w:fldCharType="separate"/>
      </w:r>
      <w:r>
        <w:rPr>
          <w:noProof/>
        </w:rPr>
        <w:t>2</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3.2</w:t>
      </w:r>
      <w:r>
        <w:rPr>
          <w:rFonts w:ascii="Calibri" w:eastAsia="Times New Roman" w:hAnsi="Calibri"/>
          <w:noProof/>
          <w:sz w:val="22"/>
          <w:szCs w:val="22"/>
          <w:lang w:val="tr-TR"/>
        </w:rPr>
        <w:tab/>
      </w:r>
      <w:r>
        <w:rPr>
          <w:noProof/>
        </w:rPr>
        <w:t>Bozulmuş yem</w:t>
      </w:r>
      <w:r>
        <w:rPr>
          <w:noProof/>
        </w:rPr>
        <w:tab/>
      </w:r>
      <w:r>
        <w:rPr>
          <w:noProof/>
        </w:rPr>
        <w:fldChar w:fldCharType="begin"/>
      </w:r>
      <w:r>
        <w:rPr>
          <w:noProof/>
        </w:rPr>
        <w:instrText xml:space="preserve"> PAGEREF _Toc400700707 \h </w:instrText>
      </w:r>
      <w:ins w:id="8" w:author="fundaa" w:date="2014-11-05T14:54:00Z">
        <w:r>
          <w:rPr>
            <w:noProof/>
          </w:rPr>
        </w:r>
      </w:ins>
      <w:r>
        <w:rPr>
          <w:noProof/>
        </w:rPr>
        <w:fldChar w:fldCharType="separate"/>
      </w:r>
      <w:r>
        <w:rPr>
          <w:noProof/>
        </w:rPr>
        <w:t>2</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3.3</w:t>
      </w:r>
      <w:r>
        <w:rPr>
          <w:rFonts w:ascii="Calibri" w:eastAsia="Times New Roman" w:hAnsi="Calibri"/>
          <w:noProof/>
          <w:sz w:val="22"/>
          <w:szCs w:val="22"/>
          <w:lang w:val="tr-TR"/>
        </w:rPr>
        <w:tab/>
      </w:r>
      <w:r>
        <w:rPr>
          <w:noProof/>
        </w:rPr>
        <w:t>Yabancı madde</w:t>
      </w:r>
      <w:r>
        <w:rPr>
          <w:noProof/>
        </w:rPr>
        <w:tab/>
      </w:r>
      <w:r>
        <w:rPr>
          <w:noProof/>
        </w:rPr>
        <w:fldChar w:fldCharType="begin"/>
      </w:r>
      <w:r>
        <w:rPr>
          <w:noProof/>
        </w:rPr>
        <w:instrText xml:space="preserve"> PAGEREF _Toc400700708 \h </w:instrText>
      </w:r>
      <w:ins w:id="9" w:author="fundaa" w:date="2014-11-05T14:54:00Z">
        <w:r>
          <w:rPr>
            <w:noProof/>
          </w:rPr>
        </w:r>
      </w:ins>
      <w:r>
        <w:rPr>
          <w:noProof/>
        </w:rPr>
        <w:fldChar w:fldCharType="separate"/>
      </w:r>
      <w:r>
        <w:rPr>
          <w:noProof/>
        </w:rPr>
        <w:t>2</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3.4</w:t>
      </w:r>
      <w:r>
        <w:rPr>
          <w:rFonts w:ascii="Calibri" w:eastAsia="Times New Roman" w:hAnsi="Calibri"/>
          <w:noProof/>
          <w:sz w:val="22"/>
          <w:szCs w:val="22"/>
          <w:lang w:val="tr-TR"/>
        </w:rPr>
        <w:tab/>
      </w:r>
      <w:r>
        <w:rPr>
          <w:noProof/>
        </w:rPr>
        <w:t>Diğer tarifler</w:t>
      </w:r>
      <w:r>
        <w:rPr>
          <w:noProof/>
        </w:rPr>
        <w:tab/>
      </w:r>
      <w:r>
        <w:rPr>
          <w:noProof/>
        </w:rPr>
        <w:fldChar w:fldCharType="begin"/>
      </w:r>
      <w:r>
        <w:rPr>
          <w:noProof/>
        </w:rPr>
        <w:instrText xml:space="preserve"> PAGEREF _Toc400700709 \h </w:instrText>
      </w:r>
      <w:ins w:id="10" w:author="fundaa" w:date="2014-11-05T14:54:00Z">
        <w:r>
          <w:rPr>
            <w:noProof/>
          </w:rPr>
        </w:r>
      </w:ins>
      <w:r>
        <w:rPr>
          <w:noProof/>
        </w:rPr>
        <w:fldChar w:fldCharType="separate"/>
      </w:r>
      <w:r>
        <w:rPr>
          <w:noProof/>
        </w:rPr>
        <w:t>2</w:t>
      </w:r>
      <w:r>
        <w:rPr>
          <w:noProof/>
        </w:rPr>
        <w:fldChar w:fldCharType="end"/>
      </w:r>
    </w:p>
    <w:p w:rsidR="00B77010" w:rsidRDefault="00B77010">
      <w:pPr>
        <w:pStyle w:val="TOC1"/>
        <w:tabs>
          <w:tab w:val="left" w:pos="403"/>
        </w:tabs>
        <w:rPr>
          <w:rFonts w:ascii="Calibri" w:hAnsi="Calibri"/>
          <w:b w:val="0"/>
          <w:bCs w:val="0"/>
          <w:sz w:val="22"/>
          <w:szCs w:val="22"/>
          <w:lang w:val="tr-TR"/>
        </w:rPr>
      </w:pPr>
      <w:r>
        <w:t>4</w:t>
      </w:r>
      <w:r>
        <w:rPr>
          <w:rFonts w:ascii="Calibri" w:hAnsi="Calibri"/>
          <w:b w:val="0"/>
          <w:bCs w:val="0"/>
          <w:sz w:val="22"/>
          <w:szCs w:val="22"/>
          <w:lang w:val="tr-TR"/>
        </w:rPr>
        <w:tab/>
      </w:r>
      <w:r>
        <w:t>Sınıflandırma ve özellikler</w:t>
      </w:r>
      <w:r>
        <w:tab/>
      </w:r>
      <w:r>
        <w:fldChar w:fldCharType="begin"/>
      </w:r>
      <w:r>
        <w:instrText xml:space="preserve"> PAGEREF _Toc400700710 \h </w:instrText>
      </w:r>
      <w:ins w:id="11" w:author="fundaa" w:date="2014-11-05T14:54:00Z"/>
      <w:r>
        <w:fldChar w:fldCharType="separate"/>
      </w:r>
      <w:r>
        <w:t>2</w:t>
      </w:r>
      <w: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rPr>
        <w:t>4.1</w:t>
      </w:r>
      <w:r>
        <w:rPr>
          <w:rFonts w:ascii="Calibri" w:eastAsia="Times New Roman" w:hAnsi="Calibri"/>
          <w:noProof/>
          <w:sz w:val="22"/>
          <w:szCs w:val="22"/>
          <w:lang w:val="tr-TR"/>
        </w:rPr>
        <w:tab/>
      </w:r>
      <w:r>
        <w:rPr>
          <w:noProof/>
        </w:rPr>
        <w:t>Sınıflandırma</w:t>
      </w:r>
      <w:r>
        <w:rPr>
          <w:noProof/>
        </w:rPr>
        <w:tab/>
      </w:r>
      <w:r>
        <w:rPr>
          <w:noProof/>
        </w:rPr>
        <w:fldChar w:fldCharType="begin"/>
      </w:r>
      <w:r>
        <w:rPr>
          <w:noProof/>
        </w:rPr>
        <w:instrText xml:space="preserve"> PAGEREF _Toc400700711 \h </w:instrText>
      </w:r>
      <w:ins w:id="12" w:author="fundaa" w:date="2014-11-05T14:54:00Z">
        <w:r>
          <w:rPr>
            <w:noProof/>
          </w:rPr>
        </w:r>
      </w:ins>
      <w:r>
        <w:rPr>
          <w:noProof/>
        </w:rPr>
        <w:fldChar w:fldCharType="separate"/>
      </w:r>
      <w:r>
        <w:rPr>
          <w:noProof/>
        </w:rPr>
        <w:t>2</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4.2</w:t>
      </w:r>
      <w:r>
        <w:rPr>
          <w:rFonts w:ascii="Calibri" w:eastAsia="Times New Roman" w:hAnsi="Calibri"/>
          <w:noProof/>
          <w:sz w:val="22"/>
          <w:szCs w:val="22"/>
          <w:lang w:val="tr-TR"/>
        </w:rPr>
        <w:tab/>
      </w:r>
      <w:r>
        <w:rPr>
          <w:noProof/>
        </w:rPr>
        <w:t>Özellikler</w:t>
      </w:r>
      <w:r>
        <w:rPr>
          <w:noProof/>
        </w:rPr>
        <w:tab/>
      </w:r>
      <w:r>
        <w:rPr>
          <w:noProof/>
        </w:rPr>
        <w:fldChar w:fldCharType="begin"/>
      </w:r>
      <w:r>
        <w:rPr>
          <w:noProof/>
        </w:rPr>
        <w:instrText xml:space="preserve"> PAGEREF _Toc400700712 \h </w:instrText>
      </w:r>
      <w:ins w:id="13" w:author="fundaa" w:date="2014-11-05T14:54:00Z">
        <w:r>
          <w:rPr>
            <w:noProof/>
          </w:rPr>
        </w:r>
      </w:ins>
      <w:r>
        <w:rPr>
          <w:noProof/>
        </w:rPr>
        <w:fldChar w:fldCharType="separate"/>
      </w:r>
      <w:r>
        <w:rPr>
          <w:noProof/>
        </w:rPr>
        <w:t>3</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4.2.3</w:t>
      </w:r>
      <w:r>
        <w:rPr>
          <w:rFonts w:ascii="Calibri" w:eastAsia="Times New Roman" w:hAnsi="Calibri"/>
          <w:noProof/>
          <w:sz w:val="22"/>
          <w:szCs w:val="22"/>
          <w:lang w:val="tr-TR"/>
        </w:rPr>
        <w:tab/>
      </w:r>
      <w:r>
        <w:rPr>
          <w:noProof/>
        </w:rPr>
        <w:t>Tip özellikleri</w:t>
      </w:r>
      <w:r>
        <w:rPr>
          <w:noProof/>
        </w:rPr>
        <w:tab/>
      </w:r>
      <w:r>
        <w:rPr>
          <w:noProof/>
        </w:rPr>
        <w:fldChar w:fldCharType="begin"/>
      </w:r>
      <w:r>
        <w:rPr>
          <w:noProof/>
        </w:rPr>
        <w:instrText xml:space="preserve"> PAGEREF _Toc400700713 \h </w:instrText>
      </w:r>
      <w:ins w:id="14" w:author="fundaa" w:date="2014-11-05T14:54:00Z">
        <w:r>
          <w:rPr>
            <w:noProof/>
          </w:rPr>
        </w:r>
      </w:ins>
      <w:r>
        <w:rPr>
          <w:noProof/>
        </w:rPr>
        <w:fldChar w:fldCharType="separate"/>
      </w:r>
      <w:r>
        <w:rPr>
          <w:noProof/>
        </w:rPr>
        <w:t>3</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Pr>
          <w:noProof/>
        </w:rPr>
        <w:t>4.3</w:t>
      </w:r>
      <w:r>
        <w:rPr>
          <w:rFonts w:ascii="Calibri" w:eastAsia="Times New Roman" w:hAnsi="Calibri"/>
          <w:noProof/>
          <w:sz w:val="22"/>
          <w:szCs w:val="22"/>
          <w:lang w:val="tr-TR"/>
        </w:rPr>
        <w:tab/>
      </w:r>
      <w:r>
        <w:rPr>
          <w:noProof/>
        </w:rPr>
        <w:t>Toleranslar</w:t>
      </w:r>
      <w:r>
        <w:rPr>
          <w:noProof/>
        </w:rPr>
        <w:tab/>
      </w:r>
      <w:r>
        <w:rPr>
          <w:noProof/>
        </w:rPr>
        <w:fldChar w:fldCharType="begin"/>
      </w:r>
      <w:r>
        <w:rPr>
          <w:noProof/>
        </w:rPr>
        <w:instrText xml:space="preserve"> PAGEREF _Toc400700714 \h </w:instrText>
      </w:r>
      <w:ins w:id="15" w:author="fundaa" w:date="2014-11-05T14:54:00Z">
        <w:r>
          <w:rPr>
            <w:noProof/>
          </w:rPr>
        </w:r>
      </w:ins>
      <w:r>
        <w:rPr>
          <w:noProof/>
        </w:rPr>
        <w:fldChar w:fldCharType="separate"/>
      </w:r>
      <w:r>
        <w:rPr>
          <w:noProof/>
        </w:rPr>
        <w:t>3</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4.4</w:t>
      </w:r>
      <w:r>
        <w:rPr>
          <w:rFonts w:ascii="Calibri" w:eastAsia="Times New Roman" w:hAnsi="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_Toc400700715 \h </w:instrText>
      </w:r>
      <w:ins w:id="16" w:author="fundaa" w:date="2014-11-05T14:54:00Z">
        <w:r>
          <w:rPr>
            <w:noProof/>
          </w:rPr>
        </w:r>
      </w:ins>
      <w:r>
        <w:rPr>
          <w:noProof/>
        </w:rPr>
        <w:fldChar w:fldCharType="separate"/>
      </w:r>
      <w:r>
        <w:rPr>
          <w:noProof/>
        </w:rPr>
        <w:t>4</w:t>
      </w:r>
      <w:r>
        <w:rPr>
          <w:noProof/>
        </w:rPr>
        <w:fldChar w:fldCharType="end"/>
      </w:r>
    </w:p>
    <w:p w:rsidR="00B77010" w:rsidRDefault="00B77010">
      <w:pPr>
        <w:pStyle w:val="TOC1"/>
        <w:tabs>
          <w:tab w:val="left" w:pos="403"/>
        </w:tabs>
        <w:rPr>
          <w:rFonts w:ascii="Calibri" w:hAnsi="Calibri"/>
          <w:b w:val="0"/>
          <w:bCs w:val="0"/>
          <w:sz w:val="22"/>
          <w:szCs w:val="22"/>
          <w:lang w:val="tr-TR"/>
        </w:rPr>
      </w:pPr>
      <w:r w:rsidRPr="006E6D8B">
        <w:rPr>
          <w:color w:val="000000"/>
        </w:rPr>
        <w:t>5</w:t>
      </w:r>
      <w:r>
        <w:rPr>
          <w:rFonts w:ascii="Calibri" w:hAnsi="Calibri"/>
          <w:b w:val="0"/>
          <w:bCs w:val="0"/>
          <w:sz w:val="22"/>
          <w:szCs w:val="22"/>
          <w:lang w:val="tr-TR"/>
        </w:rPr>
        <w:tab/>
      </w:r>
      <w:r>
        <w:t>Numune alma, muayene ve deneyler</w:t>
      </w:r>
      <w:r>
        <w:tab/>
      </w:r>
      <w:r>
        <w:fldChar w:fldCharType="begin"/>
      </w:r>
      <w:r>
        <w:instrText xml:space="preserve"> PAGEREF _Toc400700716 \h </w:instrText>
      </w:r>
      <w:ins w:id="17" w:author="fundaa" w:date="2014-11-05T14:54:00Z"/>
      <w:r>
        <w:fldChar w:fldCharType="separate"/>
      </w:r>
      <w:r>
        <w:t>4</w:t>
      </w:r>
      <w: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5.1</w:t>
      </w:r>
      <w:r>
        <w:rPr>
          <w:rFonts w:ascii="Calibri" w:eastAsia="Times New Roman" w:hAnsi="Calibri"/>
          <w:noProof/>
          <w:sz w:val="22"/>
          <w:szCs w:val="22"/>
          <w:lang w:val="tr-TR"/>
        </w:rPr>
        <w:tab/>
      </w:r>
      <w:r w:rsidRPr="006E6D8B">
        <w:rPr>
          <w:noProof/>
        </w:rPr>
        <w:t>Numune alma</w:t>
      </w:r>
      <w:r>
        <w:rPr>
          <w:noProof/>
        </w:rPr>
        <w:tab/>
      </w:r>
      <w:r>
        <w:rPr>
          <w:noProof/>
        </w:rPr>
        <w:fldChar w:fldCharType="begin"/>
      </w:r>
      <w:r>
        <w:rPr>
          <w:noProof/>
        </w:rPr>
        <w:instrText xml:space="preserve"> PAGEREF _Toc400700717 \h </w:instrText>
      </w:r>
      <w:ins w:id="18" w:author="fundaa" w:date="2014-11-05T14:54:00Z">
        <w:r>
          <w:rPr>
            <w:noProof/>
          </w:rPr>
        </w:r>
      </w:ins>
      <w:r>
        <w:rPr>
          <w:noProof/>
        </w:rPr>
        <w:fldChar w:fldCharType="separate"/>
      </w:r>
      <w:r>
        <w:rPr>
          <w:noProof/>
        </w:rPr>
        <w:t>4</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5.2</w:t>
      </w:r>
      <w:r>
        <w:rPr>
          <w:rFonts w:ascii="Calibri" w:eastAsia="Times New Roman" w:hAnsi="Calibri"/>
          <w:noProof/>
          <w:sz w:val="22"/>
          <w:szCs w:val="22"/>
          <w:lang w:val="tr-TR"/>
        </w:rPr>
        <w:tab/>
      </w:r>
      <w:r w:rsidRPr="006E6D8B">
        <w:rPr>
          <w:noProof/>
        </w:rPr>
        <w:t>Muayeneler</w:t>
      </w:r>
      <w:r>
        <w:rPr>
          <w:noProof/>
        </w:rPr>
        <w:tab/>
      </w:r>
      <w:r>
        <w:rPr>
          <w:noProof/>
        </w:rPr>
        <w:fldChar w:fldCharType="begin"/>
      </w:r>
      <w:r>
        <w:rPr>
          <w:noProof/>
        </w:rPr>
        <w:instrText xml:space="preserve"> PAGEREF _Toc400700718 \h </w:instrText>
      </w:r>
      <w:ins w:id="19" w:author="fundaa" w:date="2014-11-05T14:54:00Z">
        <w:r>
          <w:rPr>
            <w:noProof/>
          </w:rPr>
        </w:r>
      </w:ins>
      <w:r>
        <w:rPr>
          <w:noProof/>
        </w:rPr>
        <w:fldChar w:fldCharType="separate"/>
      </w:r>
      <w:r>
        <w:rPr>
          <w:noProof/>
        </w:rPr>
        <w:t>4</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sidRPr="006E6D8B">
        <w:rPr>
          <w:noProof/>
          <w:color w:val="000000"/>
        </w:rPr>
        <w:t>5.3</w:t>
      </w:r>
      <w:r>
        <w:rPr>
          <w:rFonts w:ascii="Calibri" w:eastAsia="Times New Roman" w:hAnsi="Calibri"/>
          <w:noProof/>
          <w:sz w:val="22"/>
          <w:szCs w:val="22"/>
          <w:lang w:val="tr-TR"/>
        </w:rPr>
        <w:tab/>
      </w:r>
      <w:r w:rsidRPr="006E6D8B">
        <w:rPr>
          <w:noProof/>
          <w:color w:val="000000"/>
        </w:rPr>
        <w:t>Deneyler</w:t>
      </w:r>
      <w:r>
        <w:rPr>
          <w:noProof/>
        </w:rPr>
        <w:tab/>
      </w:r>
      <w:r>
        <w:rPr>
          <w:noProof/>
        </w:rPr>
        <w:fldChar w:fldCharType="begin"/>
      </w:r>
      <w:r>
        <w:rPr>
          <w:noProof/>
        </w:rPr>
        <w:instrText xml:space="preserve"> PAGEREF _Toc400700719 \h </w:instrText>
      </w:r>
      <w:ins w:id="20" w:author="fundaa" w:date="2014-11-05T14:54:00Z">
        <w:r>
          <w:rPr>
            <w:noProof/>
          </w:rPr>
        </w:r>
      </w:ins>
      <w:r>
        <w:rPr>
          <w:noProof/>
        </w:rPr>
        <w:fldChar w:fldCharType="separate"/>
      </w:r>
      <w:r>
        <w:rPr>
          <w:noProof/>
        </w:rPr>
        <w:t>5</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Pr>
          <w:noProof/>
        </w:rPr>
        <w:t>5.4</w:t>
      </w:r>
      <w:r>
        <w:rPr>
          <w:rFonts w:ascii="Calibri" w:eastAsia="Times New Roman" w:hAnsi="Calibri"/>
          <w:noProof/>
          <w:sz w:val="22"/>
          <w:szCs w:val="22"/>
          <w:lang w:val="tr-TR"/>
        </w:rPr>
        <w:tab/>
      </w:r>
      <w:r>
        <w:rPr>
          <w:noProof/>
        </w:rPr>
        <w:t>Değerlendirme</w:t>
      </w:r>
      <w:r>
        <w:rPr>
          <w:noProof/>
        </w:rPr>
        <w:tab/>
      </w:r>
      <w:r>
        <w:rPr>
          <w:noProof/>
        </w:rPr>
        <w:fldChar w:fldCharType="begin"/>
      </w:r>
      <w:r>
        <w:rPr>
          <w:noProof/>
        </w:rPr>
        <w:instrText xml:space="preserve"> PAGEREF _Toc400700720 \h </w:instrText>
      </w:r>
      <w:ins w:id="21" w:author="fundaa" w:date="2014-11-05T14:54:00Z">
        <w:r>
          <w:rPr>
            <w:noProof/>
          </w:rPr>
        </w:r>
      </w:ins>
      <w:r>
        <w:rPr>
          <w:noProof/>
        </w:rPr>
        <w:fldChar w:fldCharType="separate"/>
      </w:r>
      <w:r>
        <w:rPr>
          <w:noProof/>
        </w:rPr>
        <w:t>6</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Pr>
          <w:noProof/>
        </w:rPr>
        <w:t>5.5</w:t>
      </w:r>
      <w:r>
        <w:rPr>
          <w:rFonts w:ascii="Calibri" w:eastAsia="Times New Roman" w:hAnsi="Calibri"/>
          <w:noProof/>
          <w:sz w:val="22"/>
          <w:szCs w:val="22"/>
          <w:lang w:val="tr-TR"/>
        </w:rPr>
        <w:tab/>
      </w:r>
      <w:r>
        <w:rPr>
          <w:noProof/>
        </w:rPr>
        <w:t>Muayene ve deney raporu</w:t>
      </w:r>
      <w:r>
        <w:rPr>
          <w:noProof/>
        </w:rPr>
        <w:tab/>
      </w:r>
      <w:r>
        <w:rPr>
          <w:noProof/>
        </w:rPr>
        <w:fldChar w:fldCharType="begin"/>
      </w:r>
      <w:r>
        <w:rPr>
          <w:noProof/>
        </w:rPr>
        <w:instrText xml:space="preserve"> PAGEREF _Toc400700721 \h </w:instrText>
      </w:r>
      <w:ins w:id="22" w:author="fundaa" w:date="2014-11-05T14:54:00Z">
        <w:r>
          <w:rPr>
            <w:noProof/>
          </w:rPr>
        </w:r>
      </w:ins>
      <w:r>
        <w:rPr>
          <w:noProof/>
        </w:rPr>
        <w:fldChar w:fldCharType="separate"/>
      </w:r>
      <w:r>
        <w:rPr>
          <w:noProof/>
        </w:rPr>
        <w:t>6</w:t>
      </w:r>
      <w:r>
        <w:rPr>
          <w:noProof/>
        </w:rPr>
        <w:fldChar w:fldCharType="end"/>
      </w:r>
    </w:p>
    <w:p w:rsidR="00B77010" w:rsidRDefault="00B77010">
      <w:pPr>
        <w:pStyle w:val="TOC1"/>
        <w:tabs>
          <w:tab w:val="left" w:pos="403"/>
        </w:tabs>
        <w:rPr>
          <w:rFonts w:ascii="Calibri" w:hAnsi="Calibri"/>
          <w:b w:val="0"/>
          <w:bCs w:val="0"/>
          <w:sz w:val="22"/>
          <w:szCs w:val="22"/>
          <w:lang w:val="tr-TR"/>
        </w:rPr>
      </w:pPr>
      <w:r w:rsidRPr="006E6D8B">
        <w:t>6</w:t>
      </w:r>
      <w:r>
        <w:rPr>
          <w:rFonts w:ascii="Calibri" w:hAnsi="Calibri"/>
          <w:b w:val="0"/>
          <w:bCs w:val="0"/>
          <w:sz w:val="22"/>
          <w:szCs w:val="22"/>
          <w:lang w:val="tr-TR"/>
        </w:rPr>
        <w:tab/>
      </w:r>
      <w:r w:rsidRPr="006E6D8B">
        <w:t>Piyasaya arz</w:t>
      </w:r>
      <w:r>
        <w:tab/>
      </w:r>
      <w:r>
        <w:fldChar w:fldCharType="begin"/>
      </w:r>
      <w:r>
        <w:instrText xml:space="preserve"> PAGEREF _Toc400700722 \h </w:instrText>
      </w:r>
      <w:ins w:id="23" w:author="fundaa" w:date="2014-11-05T14:54:00Z"/>
      <w:r>
        <w:fldChar w:fldCharType="separate"/>
      </w:r>
      <w:r>
        <w:t>6</w:t>
      </w:r>
      <w:r>
        <w:fldChar w:fldCharType="end"/>
      </w:r>
    </w:p>
    <w:p w:rsidR="00B77010" w:rsidRDefault="00B77010">
      <w:pPr>
        <w:pStyle w:val="TOC2"/>
        <w:tabs>
          <w:tab w:val="left" w:pos="880"/>
        </w:tabs>
        <w:rPr>
          <w:rFonts w:ascii="Calibri" w:eastAsia="Times New Roman" w:hAnsi="Calibri"/>
          <w:noProof/>
          <w:sz w:val="22"/>
          <w:szCs w:val="22"/>
          <w:lang w:val="tr-TR"/>
        </w:rPr>
      </w:pPr>
      <w:r>
        <w:rPr>
          <w:noProof/>
        </w:rPr>
        <w:t>6.1</w:t>
      </w:r>
      <w:r>
        <w:rPr>
          <w:rFonts w:ascii="Calibri" w:eastAsia="Times New Roman" w:hAnsi="Calibri"/>
          <w:noProof/>
          <w:sz w:val="22"/>
          <w:szCs w:val="22"/>
          <w:lang w:val="tr-TR"/>
        </w:rPr>
        <w:tab/>
      </w:r>
      <w:r>
        <w:rPr>
          <w:noProof/>
        </w:rPr>
        <w:t>Ambalajlama</w:t>
      </w:r>
      <w:r>
        <w:rPr>
          <w:noProof/>
        </w:rPr>
        <w:tab/>
      </w:r>
      <w:r>
        <w:rPr>
          <w:noProof/>
        </w:rPr>
        <w:fldChar w:fldCharType="begin"/>
      </w:r>
      <w:r>
        <w:rPr>
          <w:noProof/>
        </w:rPr>
        <w:instrText xml:space="preserve"> PAGEREF _Toc400700723 \h </w:instrText>
      </w:r>
      <w:ins w:id="24" w:author="fundaa" w:date="2014-11-05T14:54:00Z">
        <w:r>
          <w:rPr>
            <w:noProof/>
          </w:rPr>
        </w:r>
      </w:ins>
      <w:r>
        <w:rPr>
          <w:noProof/>
        </w:rPr>
        <w:fldChar w:fldCharType="separate"/>
      </w:r>
      <w:r>
        <w:rPr>
          <w:noProof/>
        </w:rPr>
        <w:t>6</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Pr>
          <w:noProof/>
        </w:rPr>
        <w:t>6.2</w:t>
      </w:r>
      <w:r>
        <w:rPr>
          <w:rFonts w:ascii="Calibri" w:eastAsia="Times New Roman" w:hAnsi="Calibri"/>
          <w:noProof/>
          <w:sz w:val="22"/>
          <w:szCs w:val="22"/>
          <w:lang w:val="tr-TR"/>
        </w:rPr>
        <w:tab/>
      </w:r>
      <w:r>
        <w:rPr>
          <w:noProof/>
        </w:rPr>
        <w:t>İşaretleme</w:t>
      </w:r>
      <w:r>
        <w:rPr>
          <w:noProof/>
        </w:rPr>
        <w:tab/>
      </w:r>
      <w:r>
        <w:rPr>
          <w:noProof/>
        </w:rPr>
        <w:fldChar w:fldCharType="begin"/>
      </w:r>
      <w:r>
        <w:rPr>
          <w:noProof/>
        </w:rPr>
        <w:instrText xml:space="preserve"> PAGEREF _Toc400700724 \h </w:instrText>
      </w:r>
      <w:ins w:id="25" w:author="fundaa" w:date="2014-11-05T14:54:00Z">
        <w:r>
          <w:rPr>
            <w:noProof/>
          </w:rPr>
        </w:r>
      </w:ins>
      <w:r>
        <w:rPr>
          <w:noProof/>
        </w:rPr>
        <w:fldChar w:fldCharType="separate"/>
      </w:r>
      <w:r>
        <w:rPr>
          <w:noProof/>
        </w:rPr>
        <w:t>6</w:t>
      </w:r>
      <w:r>
        <w:rPr>
          <w:noProof/>
        </w:rPr>
        <w:fldChar w:fldCharType="end"/>
      </w:r>
    </w:p>
    <w:p w:rsidR="00B77010" w:rsidRDefault="00B77010">
      <w:pPr>
        <w:pStyle w:val="TOC2"/>
        <w:tabs>
          <w:tab w:val="left" w:pos="880"/>
        </w:tabs>
        <w:rPr>
          <w:rFonts w:ascii="Calibri" w:eastAsia="Times New Roman" w:hAnsi="Calibri"/>
          <w:noProof/>
          <w:sz w:val="22"/>
          <w:szCs w:val="22"/>
          <w:lang w:val="tr-TR"/>
        </w:rPr>
      </w:pPr>
      <w:r>
        <w:rPr>
          <w:noProof/>
        </w:rPr>
        <w:t>6.3</w:t>
      </w:r>
      <w:r>
        <w:rPr>
          <w:rFonts w:ascii="Calibri" w:eastAsia="Times New Roman" w:hAnsi="Calibri"/>
          <w:noProof/>
          <w:sz w:val="22"/>
          <w:szCs w:val="22"/>
          <w:lang w:val="tr-TR"/>
        </w:rPr>
        <w:tab/>
      </w:r>
      <w:r>
        <w:rPr>
          <w:noProof/>
        </w:rPr>
        <w:t>Muhafaza ve taşıma</w:t>
      </w:r>
      <w:r>
        <w:rPr>
          <w:noProof/>
        </w:rPr>
        <w:tab/>
      </w:r>
      <w:r>
        <w:rPr>
          <w:noProof/>
        </w:rPr>
        <w:fldChar w:fldCharType="begin"/>
      </w:r>
      <w:r>
        <w:rPr>
          <w:noProof/>
        </w:rPr>
        <w:instrText xml:space="preserve"> PAGEREF _Toc400700725 \h </w:instrText>
      </w:r>
      <w:ins w:id="26" w:author="fundaa" w:date="2014-11-05T14:54:00Z">
        <w:r>
          <w:rPr>
            <w:noProof/>
          </w:rPr>
        </w:r>
      </w:ins>
      <w:r>
        <w:rPr>
          <w:noProof/>
        </w:rPr>
        <w:fldChar w:fldCharType="separate"/>
      </w:r>
      <w:r>
        <w:rPr>
          <w:noProof/>
        </w:rPr>
        <w:t>7</w:t>
      </w:r>
      <w:r>
        <w:rPr>
          <w:noProof/>
        </w:rPr>
        <w:fldChar w:fldCharType="end"/>
      </w:r>
    </w:p>
    <w:p w:rsidR="00B77010" w:rsidRDefault="00B77010">
      <w:pPr>
        <w:pStyle w:val="TOC1"/>
        <w:tabs>
          <w:tab w:val="left" w:pos="403"/>
        </w:tabs>
        <w:rPr>
          <w:rFonts w:ascii="Calibri" w:hAnsi="Calibri"/>
          <w:b w:val="0"/>
          <w:bCs w:val="0"/>
          <w:sz w:val="22"/>
          <w:szCs w:val="22"/>
          <w:lang w:val="tr-TR"/>
        </w:rPr>
      </w:pPr>
      <w:r>
        <w:t>7</w:t>
      </w:r>
      <w:r>
        <w:rPr>
          <w:rFonts w:ascii="Calibri" w:hAnsi="Calibri"/>
          <w:b w:val="0"/>
          <w:bCs w:val="0"/>
          <w:sz w:val="22"/>
          <w:szCs w:val="22"/>
          <w:lang w:val="tr-TR"/>
        </w:rPr>
        <w:tab/>
      </w:r>
      <w:r>
        <w:t>Çeşitli hükümler</w:t>
      </w:r>
      <w:r>
        <w:tab/>
      </w:r>
      <w:r>
        <w:fldChar w:fldCharType="begin"/>
      </w:r>
      <w:r>
        <w:instrText xml:space="preserve"> PAGEREF _Toc400700726 \h </w:instrText>
      </w:r>
      <w:ins w:id="27" w:author="fundaa" w:date="2014-11-05T14:54:00Z"/>
      <w:r>
        <w:fldChar w:fldCharType="separate"/>
      </w:r>
      <w:r>
        <w:t>7</w:t>
      </w:r>
      <w:r>
        <w:fldChar w:fldCharType="end"/>
      </w:r>
    </w:p>
    <w:p w:rsidR="00B77010" w:rsidRDefault="00B77010">
      <w:pPr>
        <w:pStyle w:val="TOC1"/>
        <w:rPr>
          <w:rFonts w:ascii="Calibri" w:hAnsi="Calibri"/>
          <w:b w:val="0"/>
          <w:bCs w:val="0"/>
          <w:sz w:val="22"/>
          <w:szCs w:val="22"/>
          <w:lang w:val="tr-TR"/>
        </w:rPr>
      </w:pPr>
      <w:r w:rsidRPr="006E6D8B">
        <w:rPr>
          <w:color w:val="000000"/>
        </w:rPr>
        <w:t>Yararlanılan kaynaklar</w:t>
      </w:r>
      <w:r>
        <w:tab/>
      </w:r>
      <w:r>
        <w:fldChar w:fldCharType="begin"/>
      </w:r>
      <w:r>
        <w:instrText xml:space="preserve"> PAGEREF _Toc400700727 \h </w:instrText>
      </w:r>
      <w:ins w:id="28" w:author="fundaa" w:date="2014-11-05T14:54:00Z"/>
      <w:r>
        <w:fldChar w:fldCharType="separate"/>
      </w:r>
      <w:r>
        <w:t>8</w:t>
      </w:r>
      <w:r>
        <w:fldChar w:fldCharType="end"/>
      </w:r>
    </w:p>
    <w:p w:rsidR="00B77010" w:rsidRPr="00AA2F4B" w:rsidRDefault="00B77010" w:rsidP="00FA11CE">
      <w:pPr>
        <w:jc w:val="center"/>
        <w:rPr>
          <w:color w:val="4F81BD"/>
          <w:sz w:val="28"/>
          <w:szCs w:val="28"/>
        </w:rPr>
      </w:pPr>
      <w:r w:rsidRPr="00FA11CE">
        <w:rPr>
          <w:sz w:val="28"/>
          <w:szCs w:val="28"/>
        </w:rPr>
        <w:fldChar w:fldCharType="end"/>
      </w:r>
    </w:p>
    <w:p w:rsidR="00B77010" w:rsidRPr="00CE1320" w:rsidRDefault="00B77010" w:rsidP="00B64CD8">
      <w:pPr>
        <w:rPr>
          <w:sz w:val="28"/>
          <w:szCs w:val="28"/>
        </w:rPr>
        <w:sectPr w:rsidR="00B77010" w:rsidRPr="00CE1320" w:rsidSect="00BE6740">
          <w:headerReference w:type="default" r:id="rId12"/>
          <w:pgSz w:w="11906" w:h="16838" w:code="9"/>
          <w:pgMar w:top="1418" w:right="1134" w:bottom="1134" w:left="1134" w:header="851" w:footer="851" w:gutter="0"/>
          <w:cols w:space="708"/>
          <w:docGrid w:linePitch="360"/>
        </w:sectPr>
      </w:pPr>
    </w:p>
    <w:p w:rsidR="00B77010" w:rsidRPr="00E45ABF" w:rsidRDefault="00B77010" w:rsidP="00B64CD8">
      <w:pPr>
        <w:jc w:val="center"/>
        <w:rPr>
          <w:b/>
          <w:bCs/>
          <w:sz w:val="28"/>
          <w:szCs w:val="28"/>
        </w:rPr>
      </w:pPr>
      <w:r>
        <w:rPr>
          <w:b/>
          <w:bCs/>
          <w:sz w:val="28"/>
          <w:szCs w:val="28"/>
        </w:rPr>
        <w:t>Hayvan yemleri - Şişek yemi</w:t>
      </w:r>
    </w:p>
    <w:p w:rsidR="00B77010" w:rsidRPr="00F21C9C" w:rsidRDefault="00B77010" w:rsidP="00B64CD8"/>
    <w:p w:rsidR="00B77010" w:rsidRPr="00F21C9C" w:rsidRDefault="00B77010" w:rsidP="00B64CD8">
      <w:pPr>
        <w:pBdr>
          <w:top w:val="single" w:sz="4" w:space="1" w:color="auto"/>
        </w:pBdr>
      </w:pPr>
    </w:p>
    <w:p w:rsidR="00B77010" w:rsidRPr="00CE1320" w:rsidRDefault="00B77010" w:rsidP="00B64CD8">
      <w:pPr>
        <w:pStyle w:val="Heading1"/>
      </w:pPr>
      <w:bookmarkStart w:id="29" w:name="_Toc228106884"/>
      <w:bookmarkStart w:id="30" w:name="_Toc347338462"/>
      <w:bookmarkStart w:id="31" w:name="_Toc349927027"/>
      <w:bookmarkStart w:id="32" w:name="_Toc400700703"/>
      <w:bookmarkStart w:id="33" w:name="_Toc184575184"/>
      <w:bookmarkStart w:id="34" w:name="_Toc187124015"/>
      <w:bookmarkStart w:id="35" w:name="_Toc187124103"/>
      <w:bookmarkStart w:id="36" w:name="_Toc187124485"/>
      <w:bookmarkStart w:id="37" w:name="_Toc264913502"/>
      <w:bookmarkStart w:id="38" w:name="_Toc266447936"/>
      <w:r w:rsidRPr="00CE1320">
        <w:t>1</w:t>
      </w:r>
      <w:r w:rsidRPr="00CE1320">
        <w:tab/>
        <w:t>Kapsam</w:t>
      </w:r>
      <w:bookmarkEnd w:id="29"/>
      <w:bookmarkEnd w:id="30"/>
      <w:bookmarkEnd w:id="31"/>
      <w:bookmarkEnd w:id="32"/>
    </w:p>
    <w:p w:rsidR="00B77010" w:rsidRDefault="00B77010" w:rsidP="007428DE">
      <w:pPr>
        <w:jc w:val="both"/>
      </w:pPr>
      <w:r w:rsidRPr="00D7471F">
        <w:t xml:space="preserve">Bu standard, </w:t>
      </w:r>
      <w:r>
        <w:t>şişek yemlerinin tarifi, sınıflandırması, özellikleri, numune alma, muayene ve deneyleri ile piyasaya arz hususlarını kapsar.</w:t>
      </w:r>
      <w:bookmarkEnd w:id="33"/>
      <w:bookmarkEnd w:id="34"/>
      <w:bookmarkEnd w:id="35"/>
      <w:bookmarkEnd w:id="36"/>
      <w:bookmarkEnd w:id="37"/>
      <w:bookmarkEnd w:id="38"/>
    </w:p>
    <w:p w:rsidR="00B77010" w:rsidRPr="00CE1320" w:rsidRDefault="00B77010" w:rsidP="00B64CD8"/>
    <w:p w:rsidR="00B77010" w:rsidRPr="00CE1320" w:rsidRDefault="00B77010" w:rsidP="00B64CD8">
      <w:pPr>
        <w:pStyle w:val="Heading1"/>
      </w:pPr>
      <w:bookmarkStart w:id="39" w:name="_Toc264913503"/>
      <w:bookmarkStart w:id="40" w:name="_Toc266447937"/>
      <w:bookmarkStart w:id="41" w:name="_Toc349927028"/>
      <w:bookmarkStart w:id="42" w:name="_Toc400700704"/>
      <w:bookmarkStart w:id="43" w:name="_Toc184575185"/>
      <w:bookmarkStart w:id="44" w:name="_Toc187124016"/>
      <w:bookmarkStart w:id="45" w:name="_Toc187124104"/>
      <w:bookmarkStart w:id="46" w:name="_Toc187124486"/>
      <w:r w:rsidRPr="00CE1320">
        <w:t>2</w:t>
      </w:r>
      <w:r w:rsidRPr="00CE1320">
        <w:tab/>
      </w:r>
      <w:bookmarkStart w:id="47" w:name="_Toc232251364"/>
      <w:bookmarkStart w:id="48" w:name="_Toc232407717"/>
      <w:bookmarkStart w:id="49" w:name="_Toc98778017"/>
      <w:bookmarkStart w:id="50" w:name="_Toc189919363"/>
      <w:r w:rsidRPr="00CE1320">
        <w:t>Atıf</w:t>
      </w:r>
      <w:r>
        <w:t xml:space="preserve"> </w:t>
      </w:r>
      <w:r w:rsidRPr="00CE1320">
        <w:t>yapılan standard ve/veya</w:t>
      </w:r>
      <w:r>
        <w:t xml:space="preserve"> </w:t>
      </w:r>
      <w:r w:rsidRPr="00CE1320">
        <w:t>dokümanlar</w:t>
      </w:r>
      <w:bookmarkEnd w:id="39"/>
      <w:bookmarkEnd w:id="40"/>
      <w:bookmarkEnd w:id="41"/>
      <w:bookmarkEnd w:id="47"/>
      <w:bookmarkEnd w:id="48"/>
      <w:bookmarkEnd w:id="49"/>
      <w:bookmarkEnd w:id="50"/>
      <w:bookmarkEnd w:id="42"/>
    </w:p>
    <w:p w:rsidR="00B77010" w:rsidRDefault="00B77010" w:rsidP="00AC20AA">
      <w:pPr>
        <w:jc w:val="both"/>
      </w:pPr>
      <w:r w:rsidRPr="001B172C">
        <w:t xml:space="preserve">Bu standardda diğer standard ve/veya dökümanlara atıf yapılmaktadır. Bu atıflar metin içerisinde uygun yerlerde belirtilmiş ve aşağıda liste </w:t>
      </w:r>
      <w:r w:rsidRPr="00A71DF2">
        <w:t>h</w:t>
      </w:r>
      <w:r>
        <w:t>a</w:t>
      </w:r>
      <w:r w:rsidRPr="00A71DF2">
        <w:t>linde</w:t>
      </w:r>
      <w:r w:rsidRPr="001B172C">
        <w:t xml:space="preserve"> verilmişti</w:t>
      </w:r>
      <w:r>
        <w:t>r.</w:t>
      </w:r>
      <w:r w:rsidRPr="001B172C">
        <w:t xml:space="preserve"> * </w:t>
      </w:r>
      <w:r>
        <w:t>i</w:t>
      </w:r>
      <w:r w:rsidRPr="001B172C">
        <w:t xml:space="preserve">şaretli olanlar </w:t>
      </w:r>
      <w:r>
        <w:t>bu standardın basıldığı tarihte İ</w:t>
      </w:r>
      <w:r w:rsidRPr="001B172C">
        <w:t>ngilizce metin olar</w:t>
      </w:r>
      <w:r>
        <w:t>ak yayımlanmış olan</w:t>
      </w:r>
      <w:r w:rsidRPr="001B172C">
        <w:t xml:space="preserve"> Türk Standardlarıdır.</w:t>
      </w:r>
    </w:p>
    <w:p w:rsidR="00B77010" w:rsidRDefault="00B77010" w:rsidP="00AC20AA">
      <w:pPr>
        <w:jc w:val="both"/>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589"/>
        <w:gridCol w:w="3640"/>
        <w:gridCol w:w="4723"/>
      </w:tblGrid>
      <w:tr w:rsidR="00B77010" w:rsidRPr="008C6892">
        <w:tc>
          <w:tcPr>
            <w:tcW w:w="1589" w:type="dxa"/>
            <w:vAlign w:val="center"/>
          </w:tcPr>
          <w:p w:rsidR="00B77010" w:rsidRPr="008C6892" w:rsidRDefault="00B77010" w:rsidP="00FE229A">
            <w:pPr>
              <w:pStyle w:val="BodyTextIndent2"/>
              <w:spacing w:after="0"/>
              <w:jc w:val="center"/>
              <w:rPr>
                <w:b/>
                <w:bCs/>
              </w:rPr>
            </w:pPr>
            <w:bookmarkStart w:id="51" w:name="_Toc184575186"/>
            <w:bookmarkStart w:id="52" w:name="_Toc187124017"/>
            <w:bookmarkStart w:id="53" w:name="_Toc187124105"/>
            <w:bookmarkStart w:id="54" w:name="_Toc187124487"/>
            <w:bookmarkEnd w:id="43"/>
            <w:bookmarkEnd w:id="44"/>
            <w:bookmarkEnd w:id="45"/>
            <w:bookmarkEnd w:id="46"/>
            <w:r w:rsidRPr="008C6892">
              <w:rPr>
                <w:b/>
                <w:bCs/>
              </w:rPr>
              <w:t>TS No</w:t>
            </w:r>
          </w:p>
        </w:tc>
        <w:tc>
          <w:tcPr>
            <w:tcW w:w="3640" w:type="dxa"/>
            <w:vAlign w:val="center"/>
          </w:tcPr>
          <w:p w:rsidR="00B77010" w:rsidRPr="008C6892" w:rsidRDefault="00B77010" w:rsidP="00FE229A">
            <w:pPr>
              <w:pStyle w:val="BodyTextIndent2"/>
              <w:spacing w:after="0"/>
              <w:jc w:val="center"/>
              <w:rPr>
                <w:b/>
                <w:bCs/>
              </w:rPr>
            </w:pPr>
            <w:r w:rsidRPr="008C6892">
              <w:rPr>
                <w:b/>
                <w:bCs/>
              </w:rPr>
              <w:t>Türkçe Adı</w:t>
            </w:r>
          </w:p>
        </w:tc>
        <w:tc>
          <w:tcPr>
            <w:tcW w:w="4723" w:type="dxa"/>
            <w:vAlign w:val="center"/>
          </w:tcPr>
          <w:p w:rsidR="00B77010" w:rsidRPr="008C6892" w:rsidRDefault="00B77010" w:rsidP="00FE229A">
            <w:pPr>
              <w:pStyle w:val="BodyTextIndent2"/>
              <w:spacing w:after="0"/>
              <w:jc w:val="center"/>
              <w:rPr>
                <w:b/>
                <w:bCs/>
              </w:rPr>
            </w:pPr>
            <w:r w:rsidRPr="008C6892">
              <w:rPr>
                <w:b/>
                <w:bCs/>
              </w:rPr>
              <w:t>İngilizce Adı</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4155</w:t>
            </w:r>
          </w:p>
        </w:tc>
        <w:tc>
          <w:tcPr>
            <w:tcW w:w="3640" w:type="dxa"/>
          </w:tcPr>
          <w:p w:rsidR="00B77010" w:rsidRPr="008C6892" w:rsidRDefault="00B77010" w:rsidP="00FE229A">
            <w:pPr>
              <w:pStyle w:val="Header"/>
              <w:tabs>
                <w:tab w:val="clear" w:pos="4536"/>
                <w:tab w:val="clear" w:pos="9072"/>
              </w:tabs>
              <w:ind w:left="3600" w:right="-32" w:hanging="3600"/>
            </w:pPr>
            <w:r w:rsidRPr="008C6892">
              <w:t>Hayvan yemleri - Terimler ve tarifler</w:t>
            </w:r>
          </w:p>
        </w:tc>
        <w:tc>
          <w:tcPr>
            <w:tcW w:w="4723" w:type="dxa"/>
          </w:tcPr>
          <w:p w:rsidR="00B77010" w:rsidRPr="008C6892" w:rsidRDefault="00B77010" w:rsidP="00FE229A">
            <w:r>
              <w:t>Animal f</w:t>
            </w:r>
            <w:r w:rsidRPr="008C6892">
              <w:t>eeds</w:t>
            </w:r>
            <w:r>
              <w:t xml:space="preserve"> - Terms and d</w:t>
            </w:r>
            <w:r w:rsidRPr="008C6892">
              <w:t>efinitions</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5526 EN ISO 6497</w:t>
            </w:r>
          </w:p>
        </w:tc>
        <w:tc>
          <w:tcPr>
            <w:tcW w:w="3640" w:type="dxa"/>
          </w:tcPr>
          <w:p w:rsidR="00B77010" w:rsidRPr="008C6892" w:rsidRDefault="00B77010" w:rsidP="00FE229A">
            <w:pPr>
              <w:pStyle w:val="Header"/>
              <w:tabs>
                <w:tab w:val="clear" w:pos="4536"/>
                <w:tab w:val="clear" w:pos="9072"/>
              </w:tabs>
            </w:pPr>
            <w:r w:rsidRPr="008C6892">
              <w:t>Hayvan yemleri - Numune alma</w:t>
            </w:r>
          </w:p>
        </w:tc>
        <w:tc>
          <w:tcPr>
            <w:tcW w:w="4723" w:type="dxa"/>
          </w:tcPr>
          <w:p w:rsidR="00B77010" w:rsidRPr="008C6892" w:rsidRDefault="00B77010" w:rsidP="00FE229A">
            <w:pPr>
              <w:pStyle w:val="Header"/>
              <w:tabs>
                <w:tab w:val="clear" w:pos="4536"/>
                <w:tab w:val="clear" w:pos="9072"/>
              </w:tabs>
            </w:pPr>
            <w:r w:rsidRPr="008C6892">
              <w:t>Animal feeding stuffs - Sampling</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6318</w:t>
            </w:r>
          </w:p>
        </w:tc>
        <w:tc>
          <w:tcPr>
            <w:tcW w:w="3640" w:type="dxa"/>
          </w:tcPr>
          <w:p w:rsidR="00B77010" w:rsidRPr="008C6892" w:rsidRDefault="00B77010" w:rsidP="00FE229A">
            <w:pPr>
              <w:pStyle w:val="Header"/>
              <w:tabs>
                <w:tab w:val="clear" w:pos="4536"/>
                <w:tab w:val="clear" w:pos="9072"/>
              </w:tabs>
            </w:pPr>
            <w:r w:rsidRPr="008C6892">
              <w:t>Hayvan yemleri-Rutubet tayini</w:t>
            </w:r>
          </w:p>
        </w:tc>
        <w:tc>
          <w:tcPr>
            <w:tcW w:w="4723" w:type="dxa"/>
          </w:tcPr>
          <w:p w:rsidR="00B77010" w:rsidRPr="008C6892" w:rsidRDefault="00B77010" w:rsidP="00FE229A">
            <w:pPr>
              <w:pStyle w:val="Header"/>
              <w:tabs>
                <w:tab w:val="clear" w:pos="4536"/>
                <w:tab w:val="clear" w:pos="9072"/>
              </w:tabs>
            </w:pPr>
            <w:r>
              <w:t>Animal feeds - Determination of m</w:t>
            </w:r>
            <w:r w:rsidRPr="008C6892">
              <w:t>oisture</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5547</w:t>
            </w:r>
          </w:p>
        </w:tc>
        <w:tc>
          <w:tcPr>
            <w:tcW w:w="3640" w:type="dxa"/>
          </w:tcPr>
          <w:p w:rsidR="00B77010" w:rsidRPr="008C6892" w:rsidRDefault="00B77010" w:rsidP="00FE229A">
            <w:pPr>
              <w:pStyle w:val="Header"/>
              <w:tabs>
                <w:tab w:val="clear" w:pos="4536"/>
                <w:tab w:val="clear" w:pos="9072"/>
              </w:tabs>
            </w:pPr>
            <w:r w:rsidRPr="008C6892">
              <w:t>Hayvan yemleri-Kalsiyum tayini (titrasyon ve atomik absorbsiyon metotları)</w:t>
            </w:r>
          </w:p>
        </w:tc>
        <w:tc>
          <w:tcPr>
            <w:tcW w:w="4723" w:type="dxa"/>
          </w:tcPr>
          <w:p w:rsidR="00B77010" w:rsidRPr="008C6892" w:rsidRDefault="00B77010" w:rsidP="00FE229A">
            <w:pPr>
              <w:pStyle w:val="Header"/>
              <w:tabs>
                <w:tab w:val="clear" w:pos="4536"/>
                <w:tab w:val="clear" w:pos="9072"/>
              </w:tabs>
            </w:pPr>
            <w:r>
              <w:t>Animal f</w:t>
            </w:r>
            <w:r w:rsidRPr="008C6892">
              <w:t>eedsstuffs -</w:t>
            </w:r>
            <w:r>
              <w:t xml:space="preserve"> Determination of calcium content (Titration and atomic absorbsion spectrophotometric m</w:t>
            </w:r>
            <w:r w:rsidRPr="008C6892">
              <w:t>ethods)</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5888</w:t>
            </w:r>
          </w:p>
        </w:tc>
        <w:tc>
          <w:tcPr>
            <w:tcW w:w="3640" w:type="dxa"/>
          </w:tcPr>
          <w:p w:rsidR="00B77010" w:rsidRPr="008C6892" w:rsidRDefault="00B77010" w:rsidP="00FE229A">
            <w:pPr>
              <w:pStyle w:val="Header"/>
              <w:tabs>
                <w:tab w:val="clear" w:pos="4536"/>
                <w:tab w:val="clear" w:pos="9072"/>
              </w:tabs>
            </w:pPr>
            <w:r w:rsidRPr="008C6892">
              <w:t>Hayvan yemleri-Çinko tayini</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w:t>
            </w:r>
            <w:r w:rsidRPr="008C6892">
              <w:t>-</w:t>
            </w:r>
            <w:r>
              <w:t xml:space="preserve"> Determination of z</w:t>
            </w:r>
            <w:r w:rsidRPr="008C6892">
              <w:t>inc</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5672</w:t>
            </w:r>
          </w:p>
        </w:tc>
        <w:tc>
          <w:tcPr>
            <w:tcW w:w="3640" w:type="dxa"/>
          </w:tcPr>
          <w:p w:rsidR="00B77010" w:rsidRPr="008C6892" w:rsidRDefault="00B77010" w:rsidP="00FE229A">
            <w:pPr>
              <w:pStyle w:val="Header"/>
              <w:tabs>
                <w:tab w:val="clear" w:pos="4536"/>
                <w:tab w:val="clear" w:pos="9072"/>
              </w:tabs>
            </w:pPr>
            <w:r w:rsidRPr="008C6892">
              <w:t>Hayvan yemleri-Sodyum tayini alevfotometrik metot</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w:t>
            </w:r>
            <w:r w:rsidRPr="008C6892">
              <w:t>-</w:t>
            </w:r>
            <w:r>
              <w:t xml:space="preserve"> Determination of sodium-f</w:t>
            </w:r>
            <w:r w:rsidRPr="008C6892">
              <w:t>lamephotometric Method</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5885</w:t>
            </w:r>
          </w:p>
        </w:tc>
        <w:tc>
          <w:tcPr>
            <w:tcW w:w="3640" w:type="dxa"/>
          </w:tcPr>
          <w:p w:rsidR="00B77010" w:rsidRPr="008C6892" w:rsidRDefault="00B77010" w:rsidP="00FE229A">
            <w:pPr>
              <w:pStyle w:val="Header"/>
              <w:tabs>
                <w:tab w:val="clear" w:pos="4536"/>
                <w:tab w:val="clear" w:pos="9072"/>
              </w:tabs>
            </w:pPr>
            <w:r w:rsidRPr="008C6892">
              <w:t>Hayvan yemleri-Mangan tayini</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w:t>
            </w:r>
            <w:r w:rsidRPr="008C6892">
              <w:t>-</w:t>
            </w:r>
            <w:r>
              <w:t xml:space="preserve"> Determination of m</w:t>
            </w:r>
            <w:r w:rsidRPr="008C6892">
              <w:t>anganese</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EN ISO 5983-1</w:t>
            </w:r>
          </w:p>
        </w:tc>
        <w:tc>
          <w:tcPr>
            <w:tcW w:w="3640" w:type="dxa"/>
          </w:tcPr>
          <w:p w:rsidR="00B77010" w:rsidRPr="008C6892" w:rsidRDefault="00B77010" w:rsidP="00FE229A">
            <w:pPr>
              <w:pStyle w:val="Header"/>
              <w:tabs>
                <w:tab w:val="clear" w:pos="4536"/>
                <w:tab w:val="clear" w:pos="9072"/>
              </w:tabs>
            </w:pPr>
            <w:r w:rsidRPr="008C6892">
              <w:t>Hayvan yemleri-Azot muhtevasının tayini ve ham protein muhtevasının hesaplanması- Bölüm 1: Kjeldahl metodu </w:t>
            </w:r>
          </w:p>
        </w:tc>
        <w:tc>
          <w:tcPr>
            <w:tcW w:w="4723" w:type="dxa"/>
          </w:tcPr>
          <w:p w:rsidR="00B77010" w:rsidRPr="008C6892" w:rsidRDefault="00B77010" w:rsidP="00FE229A">
            <w:pPr>
              <w:pStyle w:val="Header"/>
              <w:tabs>
                <w:tab w:val="clear" w:pos="4536"/>
                <w:tab w:val="clear" w:pos="9072"/>
              </w:tabs>
            </w:pPr>
            <w:r w:rsidRPr="008C6892">
              <w:t>Animal feeding stuffs - Determination of nitrogen content and calculation of crude protein content - Part 1: Kjeldahl method</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6016 EN ISO 14565</w:t>
            </w:r>
          </w:p>
        </w:tc>
        <w:tc>
          <w:tcPr>
            <w:tcW w:w="3640" w:type="dxa"/>
          </w:tcPr>
          <w:p w:rsidR="00B77010" w:rsidRPr="008C6892" w:rsidRDefault="00B77010" w:rsidP="00FE229A">
            <w:pPr>
              <w:pStyle w:val="Header"/>
              <w:tabs>
                <w:tab w:val="clear" w:pos="4536"/>
                <w:tab w:val="clear" w:pos="9072"/>
              </w:tabs>
            </w:pPr>
            <w:r w:rsidRPr="008C6892">
              <w:t>Hayvan yemleri- A vitamini muhtevasının tayini- Yüksek performanslı sıvı kromatografisi metodu</w:t>
            </w:r>
          </w:p>
        </w:tc>
        <w:tc>
          <w:tcPr>
            <w:tcW w:w="4723" w:type="dxa"/>
          </w:tcPr>
          <w:p w:rsidR="00B77010" w:rsidRPr="008C6892" w:rsidRDefault="00B77010" w:rsidP="00FE229A">
            <w:pPr>
              <w:pStyle w:val="Header"/>
              <w:tabs>
                <w:tab w:val="clear" w:pos="4536"/>
                <w:tab w:val="clear" w:pos="9072"/>
              </w:tabs>
            </w:pPr>
            <w:r w:rsidRPr="008C6892">
              <w:t>Animal feeding stuffs - Determination of vitamin A content - Method using high-performance liquid chromatography</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6019</w:t>
            </w:r>
          </w:p>
        </w:tc>
        <w:tc>
          <w:tcPr>
            <w:tcW w:w="3640" w:type="dxa"/>
          </w:tcPr>
          <w:p w:rsidR="00B77010" w:rsidRPr="008C6892" w:rsidRDefault="00B77010" w:rsidP="00FE229A">
            <w:pPr>
              <w:pStyle w:val="Header"/>
              <w:tabs>
                <w:tab w:val="clear" w:pos="4536"/>
                <w:tab w:val="clear" w:pos="9072"/>
              </w:tabs>
            </w:pPr>
            <w:r w:rsidRPr="008C6892">
              <w:t>Hayvan yemleri-D vitamini tayini</w:t>
            </w:r>
          </w:p>
        </w:tc>
        <w:tc>
          <w:tcPr>
            <w:tcW w:w="4723" w:type="dxa"/>
          </w:tcPr>
          <w:p w:rsidR="00B77010" w:rsidRPr="008C6892" w:rsidRDefault="00B77010" w:rsidP="00FE229A">
            <w:pPr>
              <w:pStyle w:val="Header"/>
              <w:tabs>
                <w:tab w:val="clear" w:pos="4536"/>
                <w:tab w:val="clear" w:pos="9072"/>
              </w:tabs>
            </w:pPr>
            <w:r>
              <w:t>Animal feeds-Determination of v</w:t>
            </w:r>
            <w:r w:rsidRPr="008C6892">
              <w:t>itamin D</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6130</w:t>
            </w:r>
          </w:p>
        </w:tc>
        <w:tc>
          <w:tcPr>
            <w:tcW w:w="3640" w:type="dxa"/>
          </w:tcPr>
          <w:p w:rsidR="00B77010" w:rsidRPr="008C6892" w:rsidRDefault="00B77010" w:rsidP="00FE229A">
            <w:pPr>
              <w:pStyle w:val="Header"/>
              <w:tabs>
                <w:tab w:val="clear" w:pos="4536"/>
                <w:tab w:val="clear" w:pos="9072"/>
              </w:tabs>
            </w:pPr>
            <w:r w:rsidRPr="008C6892">
              <w:t>Hayvan yemleri-E vitamini (tokoferol) tayini</w:t>
            </w:r>
          </w:p>
        </w:tc>
        <w:tc>
          <w:tcPr>
            <w:tcW w:w="4723" w:type="dxa"/>
          </w:tcPr>
          <w:p w:rsidR="00B77010" w:rsidRPr="008C6892" w:rsidRDefault="00B77010" w:rsidP="00FE229A">
            <w:pPr>
              <w:pStyle w:val="Header"/>
              <w:tabs>
                <w:tab w:val="clear" w:pos="4536"/>
                <w:tab w:val="clear" w:pos="9072"/>
              </w:tabs>
            </w:pPr>
            <w:r>
              <w:t>Animal f</w:t>
            </w:r>
            <w:r w:rsidRPr="008C6892">
              <w:t>eeds-Dete</w:t>
            </w:r>
            <w:r>
              <w:t>rmination of v</w:t>
            </w:r>
            <w:r w:rsidRPr="008C6892">
              <w:t>itamine E (Tocopherol)</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6318</w:t>
            </w:r>
          </w:p>
        </w:tc>
        <w:tc>
          <w:tcPr>
            <w:tcW w:w="3640" w:type="dxa"/>
          </w:tcPr>
          <w:p w:rsidR="00B77010" w:rsidRPr="008C6892" w:rsidRDefault="00B77010" w:rsidP="00FE229A">
            <w:pPr>
              <w:pStyle w:val="Header"/>
              <w:tabs>
                <w:tab w:val="clear" w:pos="4536"/>
                <w:tab w:val="clear" w:pos="9072"/>
              </w:tabs>
            </w:pPr>
            <w:r w:rsidRPr="008C6892">
              <w:t>Hayvan yemleri-Rutubet tayini</w:t>
            </w:r>
          </w:p>
        </w:tc>
        <w:tc>
          <w:tcPr>
            <w:tcW w:w="4723" w:type="dxa"/>
          </w:tcPr>
          <w:p w:rsidR="00B77010" w:rsidRPr="008C6892" w:rsidRDefault="00B77010" w:rsidP="00FE229A">
            <w:pPr>
              <w:pStyle w:val="Header"/>
              <w:tabs>
                <w:tab w:val="clear" w:pos="4536"/>
                <w:tab w:val="clear" w:pos="9072"/>
              </w:tabs>
            </w:pPr>
            <w:r>
              <w:t>Animal feeds-Determination of m</w:t>
            </w:r>
            <w:r w:rsidRPr="008C6892">
              <w:t>oisture</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4331</w:t>
            </w:r>
          </w:p>
        </w:tc>
        <w:tc>
          <w:tcPr>
            <w:tcW w:w="3640" w:type="dxa"/>
          </w:tcPr>
          <w:p w:rsidR="00B77010" w:rsidRPr="008C6892" w:rsidRDefault="00B77010" w:rsidP="00FE229A">
            <w:pPr>
              <w:pStyle w:val="Header"/>
              <w:tabs>
                <w:tab w:val="clear" w:pos="4536"/>
                <w:tab w:val="clear" w:pos="9072"/>
              </w:tabs>
            </w:pPr>
            <w:r w:rsidRPr="008C6892">
              <w:t>Ambalaj - Genel ilkeler - Bölüm 3: Ambalajların işaretlenmesi ve etiketlenmesi</w:t>
            </w:r>
          </w:p>
        </w:tc>
        <w:tc>
          <w:tcPr>
            <w:tcW w:w="4723" w:type="dxa"/>
          </w:tcPr>
          <w:p w:rsidR="00B77010" w:rsidRPr="008C6892" w:rsidRDefault="00B77010" w:rsidP="00FE229A">
            <w:pPr>
              <w:pStyle w:val="Header"/>
              <w:tabs>
                <w:tab w:val="clear" w:pos="4536"/>
                <w:tab w:val="clear" w:pos="9072"/>
              </w:tabs>
            </w:pPr>
            <w:r w:rsidRPr="008C6892">
              <w:t>Packaging</w:t>
            </w:r>
            <w:r>
              <w:t xml:space="preserve"> </w:t>
            </w:r>
            <w:r w:rsidRPr="008C6892">
              <w:t>- General Principles</w:t>
            </w:r>
            <w:r>
              <w:t xml:space="preserve"> - Part 3: Marking and labelling of p</w:t>
            </w:r>
            <w:r w:rsidRPr="008C6892">
              <w:t>ackages</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3739</w:t>
            </w:r>
          </w:p>
        </w:tc>
        <w:tc>
          <w:tcPr>
            <w:tcW w:w="3640" w:type="dxa"/>
          </w:tcPr>
          <w:p w:rsidR="00B77010" w:rsidRPr="008C6892" w:rsidRDefault="00B77010" w:rsidP="00FE229A">
            <w:pPr>
              <w:pStyle w:val="Header"/>
              <w:tabs>
                <w:tab w:val="clear" w:pos="4536"/>
                <w:tab w:val="clear" w:pos="9072"/>
              </w:tabs>
            </w:pPr>
            <w:r w:rsidRPr="008C6892">
              <w:t>Sığır, koyun, keçi, at, manda ve deve ile ilgili ırklar-Terimler ve tanımlar</w:t>
            </w:r>
          </w:p>
        </w:tc>
        <w:tc>
          <w:tcPr>
            <w:tcW w:w="4723" w:type="dxa"/>
          </w:tcPr>
          <w:p w:rsidR="00B77010" w:rsidRPr="008C6892" w:rsidRDefault="00B77010" w:rsidP="00FE229A">
            <w:pPr>
              <w:pStyle w:val="Header"/>
              <w:tabs>
                <w:tab w:val="clear" w:pos="4536"/>
                <w:tab w:val="clear" w:pos="9072"/>
              </w:tabs>
            </w:pPr>
            <w:r>
              <w:t>Cattle, sheep, goats, horses, water buffaloes and camels b</w:t>
            </w:r>
            <w:r w:rsidRPr="008C6892">
              <w:t>reed</w:t>
            </w:r>
            <w:r>
              <w:t xml:space="preserve"> </w:t>
            </w:r>
            <w:r w:rsidRPr="008C6892">
              <w:t>-</w:t>
            </w:r>
            <w:r>
              <w:t xml:space="preserve"> Terms and d</w:t>
            </w:r>
            <w:r w:rsidRPr="008C6892">
              <w:t>efinitions</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rPr>
                <w:color w:val="000000"/>
              </w:rPr>
              <w:t>TS 5526 EN ISO 6497</w:t>
            </w:r>
          </w:p>
        </w:tc>
        <w:tc>
          <w:tcPr>
            <w:tcW w:w="3640" w:type="dxa"/>
          </w:tcPr>
          <w:p w:rsidR="00B77010" w:rsidRPr="008C6892" w:rsidRDefault="00B77010" w:rsidP="00FE229A">
            <w:pPr>
              <w:pStyle w:val="Header"/>
              <w:tabs>
                <w:tab w:val="clear" w:pos="4536"/>
                <w:tab w:val="clear" w:pos="9072"/>
              </w:tabs>
            </w:pPr>
            <w:r w:rsidRPr="008C6892">
              <w:t>Hayvan yemleri - Numune alma</w:t>
            </w:r>
          </w:p>
        </w:tc>
        <w:tc>
          <w:tcPr>
            <w:tcW w:w="4723" w:type="dxa"/>
          </w:tcPr>
          <w:p w:rsidR="00B77010" w:rsidRPr="008C6892" w:rsidRDefault="00B77010" w:rsidP="00FE229A">
            <w:pPr>
              <w:pStyle w:val="Header"/>
              <w:tabs>
                <w:tab w:val="clear" w:pos="4536"/>
                <w:tab w:val="clear" w:pos="9072"/>
              </w:tabs>
            </w:pPr>
            <w:r w:rsidRPr="008C6892">
              <w:t>Animal feeding stuffs - Sampling</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EN ISO 6498</w:t>
            </w:r>
          </w:p>
        </w:tc>
        <w:tc>
          <w:tcPr>
            <w:tcW w:w="3640" w:type="dxa"/>
          </w:tcPr>
          <w:p w:rsidR="00B77010" w:rsidRPr="008C6892" w:rsidRDefault="00B77010" w:rsidP="00FE229A">
            <w:pPr>
              <w:pStyle w:val="Header"/>
              <w:tabs>
                <w:tab w:val="clear" w:pos="4536"/>
                <w:tab w:val="clear" w:pos="9072"/>
              </w:tabs>
            </w:pPr>
            <w:r w:rsidRPr="008C6892">
              <w:t>Hayvan yemleri-Analiz numunesinin hazırlanması</w:t>
            </w:r>
          </w:p>
        </w:tc>
        <w:tc>
          <w:tcPr>
            <w:tcW w:w="4723" w:type="dxa"/>
          </w:tcPr>
          <w:p w:rsidR="00B77010" w:rsidRPr="008C6892" w:rsidRDefault="00B77010" w:rsidP="00FE229A">
            <w:pPr>
              <w:pStyle w:val="Header"/>
              <w:tabs>
                <w:tab w:val="clear" w:pos="4536"/>
                <w:tab w:val="clear" w:pos="9072"/>
              </w:tabs>
            </w:pPr>
            <w:r w:rsidRPr="008C6892">
              <w:t>Animal feeding struffs</w:t>
            </w:r>
            <w:r>
              <w:t xml:space="preserve"> </w:t>
            </w:r>
            <w:r w:rsidRPr="008C6892">
              <w:t>-</w:t>
            </w:r>
            <w:r>
              <w:t xml:space="preserve"> </w:t>
            </w:r>
            <w:r w:rsidRPr="008C6892">
              <w:t>Preparation of test sample</w:t>
            </w:r>
          </w:p>
        </w:tc>
      </w:tr>
      <w:tr w:rsidR="00B77010" w:rsidRPr="008C6892">
        <w:trPr>
          <w:trHeight w:val="340"/>
        </w:trPr>
        <w:tc>
          <w:tcPr>
            <w:tcW w:w="1589" w:type="dxa"/>
          </w:tcPr>
          <w:p w:rsidR="00B77010" w:rsidRPr="008C6892" w:rsidRDefault="00B77010" w:rsidP="00FE229A">
            <w:pPr>
              <w:pStyle w:val="Header"/>
              <w:tabs>
                <w:tab w:val="clear" w:pos="4536"/>
                <w:tab w:val="clear" w:pos="9072"/>
              </w:tabs>
            </w:pPr>
            <w:r w:rsidRPr="008C6892">
              <w:t>TS EN ISO 3696</w:t>
            </w:r>
          </w:p>
        </w:tc>
        <w:tc>
          <w:tcPr>
            <w:tcW w:w="3640" w:type="dxa"/>
          </w:tcPr>
          <w:p w:rsidR="00B77010" w:rsidRPr="008C6892" w:rsidRDefault="00B77010" w:rsidP="00FE229A">
            <w:pPr>
              <w:pStyle w:val="Header"/>
              <w:tabs>
                <w:tab w:val="clear" w:pos="4536"/>
                <w:tab w:val="clear" w:pos="9072"/>
              </w:tabs>
            </w:pPr>
            <w:r w:rsidRPr="008C6892">
              <w:t>Su-Analitik laboratuvarında kullanılan-Özellikler ve deney metotları</w:t>
            </w:r>
          </w:p>
        </w:tc>
        <w:tc>
          <w:tcPr>
            <w:tcW w:w="4723" w:type="dxa"/>
          </w:tcPr>
          <w:p w:rsidR="00B77010" w:rsidRPr="008C6892" w:rsidRDefault="00B77010" w:rsidP="00FE229A">
            <w:pPr>
              <w:pStyle w:val="Header"/>
              <w:tabs>
                <w:tab w:val="clear" w:pos="4536"/>
                <w:tab w:val="clear" w:pos="9072"/>
              </w:tabs>
            </w:pPr>
            <w:r w:rsidRPr="008C6892">
              <w:t>Water for analytical laboratory use</w:t>
            </w:r>
            <w:r>
              <w:t xml:space="preserve"> </w:t>
            </w:r>
            <w:r w:rsidRPr="008C6892">
              <w:t>-</w:t>
            </w:r>
            <w:r>
              <w:t xml:space="preserve"> </w:t>
            </w:r>
            <w:r w:rsidRPr="008C6892">
              <w:t>Specification and test methods</w:t>
            </w:r>
          </w:p>
        </w:tc>
      </w:tr>
      <w:tr w:rsidR="00B77010" w:rsidRPr="008C6892">
        <w:trPr>
          <w:trHeight w:val="523"/>
        </w:trPr>
        <w:tc>
          <w:tcPr>
            <w:tcW w:w="1589" w:type="dxa"/>
          </w:tcPr>
          <w:p w:rsidR="00B77010" w:rsidRPr="008C6892" w:rsidRDefault="00B77010" w:rsidP="00FE229A">
            <w:pPr>
              <w:pStyle w:val="Header"/>
              <w:tabs>
                <w:tab w:val="clear" w:pos="4536"/>
                <w:tab w:val="clear" w:pos="9072"/>
              </w:tabs>
            </w:pPr>
            <w:r w:rsidRPr="008C6892">
              <w:t>TS 2104</w:t>
            </w:r>
          </w:p>
        </w:tc>
        <w:tc>
          <w:tcPr>
            <w:tcW w:w="3640" w:type="dxa"/>
          </w:tcPr>
          <w:p w:rsidR="00B77010" w:rsidRPr="008C6892" w:rsidRDefault="00B77010" w:rsidP="00FE229A">
            <w:pPr>
              <w:pStyle w:val="Header"/>
              <w:tabs>
                <w:tab w:val="clear" w:pos="4536"/>
                <w:tab w:val="clear" w:pos="9072"/>
              </w:tabs>
            </w:pPr>
            <w:r w:rsidRPr="008C6892">
              <w:t>Belirteçler-Belirteç çözeltileri hazırlama yöntemleri</w:t>
            </w:r>
          </w:p>
        </w:tc>
        <w:tc>
          <w:tcPr>
            <w:tcW w:w="4723" w:type="dxa"/>
          </w:tcPr>
          <w:p w:rsidR="00B77010" w:rsidRPr="008C6892" w:rsidRDefault="00B77010" w:rsidP="00FE229A">
            <w:pPr>
              <w:pStyle w:val="Header"/>
              <w:tabs>
                <w:tab w:val="clear" w:pos="4536"/>
                <w:tab w:val="clear" w:pos="9072"/>
              </w:tabs>
            </w:pPr>
            <w:r w:rsidRPr="008C6892">
              <w:t>Indicators</w:t>
            </w:r>
            <w:r>
              <w:t xml:space="preserve"> </w:t>
            </w:r>
            <w:r w:rsidRPr="008C6892">
              <w:t>-</w:t>
            </w:r>
            <w:r>
              <w:t xml:space="preserve"> Methods of preparation of i</w:t>
            </w:r>
            <w:r w:rsidRPr="008C6892">
              <w:t>nducator Solutions</w:t>
            </w:r>
          </w:p>
        </w:tc>
      </w:tr>
      <w:tr w:rsidR="00B77010" w:rsidRPr="008C6892">
        <w:trPr>
          <w:trHeight w:val="492"/>
        </w:trPr>
        <w:tc>
          <w:tcPr>
            <w:tcW w:w="1589" w:type="dxa"/>
          </w:tcPr>
          <w:p w:rsidR="00B77010" w:rsidRPr="008C6892" w:rsidRDefault="00B77010" w:rsidP="00FE229A">
            <w:pPr>
              <w:pStyle w:val="Header"/>
              <w:tabs>
                <w:tab w:val="clear" w:pos="4536"/>
                <w:tab w:val="clear" w:pos="9072"/>
              </w:tabs>
            </w:pPr>
            <w:r w:rsidRPr="008C6892">
              <w:t>TS 545</w:t>
            </w:r>
          </w:p>
        </w:tc>
        <w:tc>
          <w:tcPr>
            <w:tcW w:w="3640" w:type="dxa"/>
          </w:tcPr>
          <w:p w:rsidR="00B77010" w:rsidRPr="008C6892" w:rsidRDefault="00B77010" w:rsidP="00FE229A">
            <w:pPr>
              <w:pStyle w:val="Header"/>
              <w:tabs>
                <w:tab w:val="clear" w:pos="4536"/>
                <w:tab w:val="clear" w:pos="9072"/>
              </w:tabs>
            </w:pPr>
            <w:r w:rsidRPr="008C6892">
              <w:t>Ayarlı çözeltilerin hazırlanması</w:t>
            </w:r>
          </w:p>
        </w:tc>
        <w:tc>
          <w:tcPr>
            <w:tcW w:w="4723" w:type="dxa"/>
          </w:tcPr>
          <w:p w:rsidR="00B77010" w:rsidRPr="008C6892" w:rsidRDefault="00B77010" w:rsidP="00FE229A">
            <w:pPr>
              <w:pStyle w:val="Header"/>
              <w:tabs>
                <w:tab w:val="clear" w:pos="4536"/>
                <w:tab w:val="clear" w:pos="9072"/>
              </w:tabs>
            </w:pPr>
            <w:r>
              <w:t>Preparation of standard solutions for volumetric a</w:t>
            </w:r>
            <w:r w:rsidRPr="008C6892">
              <w:t>nalysis</w:t>
            </w:r>
          </w:p>
        </w:tc>
      </w:tr>
      <w:tr w:rsidR="00B77010" w:rsidRPr="008C6892">
        <w:trPr>
          <w:trHeight w:val="577"/>
        </w:trPr>
        <w:tc>
          <w:tcPr>
            <w:tcW w:w="1589" w:type="dxa"/>
          </w:tcPr>
          <w:p w:rsidR="00B77010" w:rsidRPr="008C6892" w:rsidRDefault="00B77010" w:rsidP="00FE229A">
            <w:pPr>
              <w:pStyle w:val="Header"/>
              <w:tabs>
                <w:tab w:val="clear" w:pos="4536"/>
                <w:tab w:val="clear" w:pos="9072"/>
              </w:tabs>
            </w:pPr>
            <w:r w:rsidRPr="008C6892">
              <w:t>TS 6318</w:t>
            </w:r>
          </w:p>
        </w:tc>
        <w:tc>
          <w:tcPr>
            <w:tcW w:w="3640" w:type="dxa"/>
          </w:tcPr>
          <w:p w:rsidR="00B77010" w:rsidRPr="008C6892" w:rsidRDefault="00B77010" w:rsidP="00FE229A">
            <w:pPr>
              <w:pStyle w:val="Header"/>
              <w:tabs>
                <w:tab w:val="clear" w:pos="4536"/>
                <w:tab w:val="clear" w:pos="9072"/>
              </w:tabs>
            </w:pPr>
            <w:r w:rsidRPr="008C6892">
              <w:t>Hayvan yemleri-Rutubet tayini</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w:t>
            </w:r>
            <w:r w:rsidRPr="008C6892">
              <w:t>-</w:t>
            </w:r>
            <w:r>
              <w:t xml:space="preserve"> Determination of m</w:t>
            </w:r>
            <w:r w:rsidRPr="008C6892">
              <w:t>oisture</w:t>
            </w:r>
          </w:p>
        </w:tc>
      </w:tr>
    </w:tbl>
    <w:p w:rsidR="00B77010" w:rsidRDefault="00B77010"/>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589"/>
        <w:gridCol w:w="3640"/>
        <w:gridCol w:w="4723"/>
      </w:tblGrid>
      <w:tr w:rsidR="00B77010" w:rsidRPr="008C6892">
        <w:tc>
          <w:tcPr>
            <w:tcW w:w="1589" w:type="dxa"/>
            <w:vAlign w:val="center"/>
          </w:tcPr>
          <w:p w:rsidR="00B77010" w:rsidRPr="008C6892" w:rsidRDefault="00B77010" w:rsidP="00FD2423">
            <w:pPr>
              <w:pStyle w:val="BodyTextIndent2"/>
              <w:spacing w:after="0"/>
              <w:jc w:val="center"/>
              <w:rPr>
                <w:b/>
                <w:bCs/>
              </w:rPr>
            </w:pPr>
            <w:r w:rsidRPr="008C6892">
              <w:rPr>
                <w:b/>
                <w:bCs/>
              </w:rPr>
              <w:t>TS No</w:t>
            </w:r>
          </w:p>
        </w:tc>
        <w:tc>
          <w:tcPr>
            <w:tcW w:w="3640" w:type="dxa"/>
            <w:vAlign w:val="center"/>
          </w:tcPr>
          <w:p w:rsidR="00B77010" w:rsidRPr="008C6892" w:rsidRDefault="00B77010" w:rsidP="00FD2423">
            <w:pPr>
              <w:pStyle w:val="BodyTextIndent2"/>
              <w:spacing w:after="0"/>
              <w:jc w:val="center"/>
              <w:rPr>
                <w:b/>
                <w:bCs/>
              </w:rPr>
            </w:pPr>
            <w:r w:rsidRPr="008C6892">
              <w:rPr>
                <w:b/>
                <w:bCs/>
              </w:rPr>
              <w:t>Türkçe Adı</w:t>
            </w:r>
          </w:p>
        </w:tc>
        <w:tc>
          <w:tcPr>
            <w:tcW w:w="4723" w:type="dxa"/>
            <w:vAlign w:val="center"/>
          </w:tcPr>
          <w:p w:rsidR="00B77010" w:rsidRPr="008C6892" w:rsidRDefault="00B77010" w:rsidP="00FD2423">
            <w:pPr>
              <w:pStyle w:val="BodyTextIndent2"/>
              <w:spacing w:after="0"/>
              <w:jc w:val="center"/>
              <w:rPr>
                <w:b/>
                <w:bCs/>
              </w:rPr>
            </w:pPr>
            <w:r w:rsidRPr="008C6892">
              <w:rPr>
                <w:b/>
                <w:bCs/>
              </w:rPr>
              <w:t>İngilizce Adı</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EN ISO 5983-1</w:t>
            </w:r>
          </w:p>
        </w:tc>
        <w:tc>
          <w:tcPr>
            <w:tcW w:w="3640" w:type="dxa"/>
          </w:tcPr>
          <w:p w:rsidR="00B77010" w:rsidRPr="008C6892" w:rsidRDefault="00B77010" w:rsidP="00FE229A">
            <w:pPr>
              <w:pStyle w:val="Header"/>
              <w:tabs>
                <w:tab w:val="clear" w:pos="4536"/>
                <w:tab w:val="clear" w:pos="9072"/>
              </w:tabs>
            </w:pPr>
            <w:r w:rsidRPr="008C6892">
              <w:t>Hayvan yemleri-Azot muhtevasının tayini ve ham protein muhtevasının hesaplanması- Bölüm 1: Kjeldahl metodu </w:t>
            </w:r>
          </w:p>
        </w:tc>
        <w:tc>
          <w:tcPr>
            <w:tcW w:w="4723" w:type="dxa"/>
          </w:tcPr>
          <w:p w:rsidR="00B77010" w:rsidRPr="008C6892" w:rsidRDefault="00B77010" w:rsidP="00FE229A">
            <w:pPr>
              <w:pStyle w:val="Header"/>
              <w:tabs>
                <w:tab w:val="clear" w:pos="4536"/>
                <w:tab w:val="clear" w:pos="9072"/>
              </w:tabs>
            </w:pPr>
            <w:r w:rsidRPr="008C6892">
              <w:t>Animal feeding stuffs - Determination of nitrogen content and calculation of crude protein content - Part 1: Kjeldahl method</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6317</w:t>
            </w:r>
          </w:p>
        </w:tc>
        <w:tc>
          <w:tcPr>
            <w:tcW w:w="3640" w:type="dxa"/>
          </w:tcPr>
          <w:p w:rsidR="00B77010" w:rsidRPr="008C6892" w:rsidRDefault="00B77010" w:rsidP="00FE229A">
            <w:pPr>
              <w:pStyle w:val="Header"/>
              <w:tabs>
                <w:tab w:val="clear" w:pos="4536"/>
                <w:tab w:val="clear" w:pos="9072"/>
              </w:tabs>
            </w:pPr>
            <w:r w:rsidRPr="008C6892">
              <w:t>Hayvan yemleri-Ham yağ (dietil eter ekstraktı) tayini</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w:t>
            </w:r>
            <w:r w:rsidRPr="008C6892">
              <w:t>-</w:t>
            </w:r>
            <w:r>
              <w:t xml:space="preserve"> Determination of diethyl ether e</w:t>
            </w:r>
            <w:r w:rsidRPr="008C6892">
              <w:t>xtracts</w:t>
            </w:r>
          </w:p>
        </w:tc>
      </w:tr>
      <w:tr w:rsidR="00B77010" w:rsidRPr="008C6892">
        <w:trPr>
          <w:trHeight w:val="698"/>
        </w:trPr>
        <w:tc>
          <w:tcPr>
            <w:tcW w:w="1589" w:type="dxa"/>
          </w:tcPr>
          <w:p w:rsidR="00B77010" w:rsidRPr="008C6892" w:rsidRDefault="00B77010" w:rsidP="00FE229A">
            <w:pPr>
              <w:pStyle w:val="Header"/>
              <w:tabs>
                <w:tab w:val="clear" w:pos="4536"/>
                <w:tab w:val="clear" w:pos="9072"/>
              </w:tabs>
            </w:pPr>
            <w:r w:rsidRPr="008C6892">
              <w:t>TS EN ISO 6865</w:t>
            </w:r>
          </w:p>
          <w:p w:rsidR="00B77010" w:rsidRPr="008C6892" w:rsidRDefault="00B77010" w:rsidP="00FE229A">
            <w:pPr>
              <w:pStyle w:val="Header"/>
              <w:tabs>
                <w:tab w:val="clear" w:pos="4536"/>
                <w:tab w:val="clear" w:pos="9072"/>
              </w:tabs>
            </w:pPr>
          </w:p>
        </w:tc>
        <w:tc>
          <w:tcPr>
            <w:tcW w:w="3640" w:type="dxa"/>
          </w:tcPr>
          <w:p w:rsidR="00B77010" w:rsidRPr="008C6892" w:rsidRDefault="00B77010" w:rsidP="00FE229A">
            <w:pPr>
              <w:pStyle w:val="Header"/>
              <w:tabs>
                <w:tab w:val="clear" w:pos="4536"/>
                <w:tab w:val="clear" w:pos="9072"/>
              </w:tabs>
            </w:pPr>
            <w:r w:rsidRPr="008C6892">
              <w:t>Hayvan yemleri- Ham selüloz muhtevası tayini- Ara filtrasyon metodu</w:t>
            </w:r>
          </w:p>
        </w:tc>
        <w:tc>
          <w:tcPr>
            <w:tcW w:w="4723" w:type="dxa"/>
          </w:tcPr>
          <w:p w:rsidR="00B77010" w:rsidRPr="008C6892" w:rsidRDefault="00B77010" w:rsidP="00FE229A">
            <w:pPr>
              <w:pStyle w:val="Header"/>
              <w:tabs>
                <w:tab w:val="clear" w:pos="4536"/>
                <w:tab w:val="clear" w:pos="9072"/>
              </w:tabs>
            </w:pPr>
            <w:r w:rsidRPr="008C6892">
              <w:t>Animal feeding stuffs</w:t>
            </w:r>
            <w:r>
              <w:t xml:space="preserve"> </w:t>
            </w:r>
            <w:r w:rsidRPr="008C6892">
              <w:t>- Determination of crude fibre content</w:t>
            </w:r>
            <w:r>
              <w:t xml:space="preserve"> </w:t>
            </w:r>
            <w:r w:rsidRPr="008C6892">
              <w:t>- Method with intermediate filtration</w:t>
            </w:r>
          </w:p>
        </w:tc>
      </w:tr>
      <w:tr w:rsidR="00B77010" w:rsidRPr="008C6892">
        <w:trPr>
          <w:trHeight w:val="553"/>
        </w:trPr>
        <w:tc>
          <w:tcPr>
            <w:tcW w:w="1589" w:type="dxa"/>
          </w:tcPr>
          <w:p w:rsidR="00B77010" w:rsidRPr="008C6892" w:rsidRDefault="00B77010" w:rsidP="00FE229A">
            <w:pPr>
              <w:pStyle w:val="Header"/>
              <w:tabs>
                <w:tab w:val="clear" w:pos="4536"/>
                <w:tab w:val="clear" w:pos="9072"/>
              </w:tabs>
            </w:pPr>
            <w:r w:rsidRPr="008C6892">
              <w:t>TS ISO 5984</w:t>
            </w:r>
          </w:p>
        </w:tc>
        <w:tc>
          <w:tcPr>
            <w:tcW w:w="3640" w:type="dxa"/>
          </w:tcPr>
          <w:p w:rsidR="00B77010" w:rsidRPr="008C6892" w:rsidRDefault="00B77010" w:rsidP="00FE229A">
            <w:pPr>
              <w:pStyle w:val="Header"/>
              <w:tabs>
                <w:tab w:val="clear" w:pos="4536"/>
                <w:tab w:val="clear" w:pos="9072"/>
              </w:tabs>
            </w:pPr>
            <w:r w:rsidRPr="008C6892">
              <w:t>Hayvan yemleri - Ham kül tayini</w:t>
            </w:r>
          </w:p>
        </w:tc>
        <w:tc>
          <w:tcPr>
            <w:tcW w:w="4723" w:type="dxa"/>
          </w:tcPr>
          <w:p w:rsidR="00B77010" w:rsidRPr="008C6892" w:rsidRDefault="00B77010" w:rsidP="00FE229A">
            <w:pPr>
              <w:pStyle w:val="Header"/>
              <w:tabs>
                <w:tab w:val="clear" w:pos="4536"/>
                <w:tab w:val="clear" w:pos="9072"/>
              </w:tabs>
            </w:pPr>
            <w:r w:rsidRPr="008C6892">
              <w:t>Animal feeding stuffs - Determination of crude ash</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ISO 5985</w:t>
            </w:r>
          </w:p>
        </w:tc>
        <w:tc>
          <w:tcPr>
            <w:tcW w:w="3640" w:type="dxa"/>
          </w:tcPr>
          <w:p w:rsidR="00B77010" w:rsidRPr="008C6892" w:rsidRDefault="00B77010" w:rsidP="00FE229A">
            <w:pPr>
              <w:pStyle w:val="Header"/>
              <w:tabs>
                <w:tab w:val="clear" w:pos="4536"/>
                <w:tab w:val="clear" w:pos="9072"/>
              </w:tabs>
            </w:pPr>
            <w:r w:rsidRPr="008C6892">
              <w:t>Hayvan yemleri - Hidroklorik asitte çözünmeyen kül tayini</w:t>
            </w:r>
          </w:p>
        </w:tc>
        <w:tc>
          <w:tcPr>
            <w:tcW w:w="4723" w:type="dxa"/>
          </w:tcPr>
          <w:p w:rsidR="00B77010" w:rsidRPr="008C6892" w:rsidRDefault="00B77010" w:rsidP="00FE229A">
            <w:pPr>
              <w:pStyle w:val="Header"/>
              <w:tabs>
                <w:tab w:val="clear" w:pos="4536"/>
                <w:tab w:val="clear" w:pos="9072"/>
              </w:tabs>
            </w:pPr>
            <w:r w:rsidRPr="008C6892">
              <w:t>Animal feeding stuffs - Determination of ash insoluble in hydrochloric acid</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9610</w:t>
            </w:r>
          </w:p>
        </w:tc>
        <w:tc>
          <w:tcPr>
            <w:tcW w:w="3640" w:type="dxa"/>
          </w:tcPr>
          <w:p w:rsidR="00B77010" w:rsidRPr="008C6892" w:rsidRDefault="00B77010" w:rsidP="00FE229A">
            <w:pPr>
              <w:pStyle w:val="Header"/>
              <w:tabs>
                <w:tab w:val="clear" w:pos="4536"/>
                <w:tab w:val="clear" w:pos="9072"/>
              </w:tabs>
            </w:pPr>
            <w:r w:rsidRPr="008C6892">
              <w:t>Hayvan yemleri-Metabolik (çevrilebilir) enerji tayini kimyasal metot</w:t>
            </w:r>
          </w:p>
        </w:tc>
        <w:tc>
          <w:tcPr>
            <w:tcW w:w="4723" w:type="dxa"/>
          </w:tcPr>
          <w:p w:rsidR="00B77010" w:rsidRPr="008C6892" w:rsidRDefault="00B77010" w:rsidP="00FE229A">
            <w:pPr>
              <w:pStyle w:val="Header"/>
              <w:tabs>
                <w:tab w:val="clear" w:pos="4536"/>
                <w:tab w:val="clear" w:pos="9072"/>
              </w:tabs>
            </w:pPr>
            <w:r>
              <w:t>Animal f</w:t>
            </w:r>
            <w:r w:rsidRPr="008C6892">
              <w:t>eeds</w:t>
            </w:r>
            <w:r>
              <w:t xml:space="preserve"> - Determintion of metabolizable energy (Chemical m</w:t>
            </w:r>
            <w:r w:rsidRPr="008C6892">
              <w:t>ethod)</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ISO 6491</w:t>
            </w:r>
          </w:p>
        </w:tc>
        <w:tc>
          <w:tcPr>
            <w:tcW w:w="3640" w:type="dxa"/>
          </w:tcPr>
          <w:p w:rsidR="00B77010" w:rsidRPr="008C6892" w:rsidRDefault="00B77010" w:rsidP="00FE229A">
            <w:pPr>
              <w:pStyle w:val="Header"/>
              <w:tabs>
                <w:tab w:val="clear" w:pos="4536"/>
                <w:tab w:val="clear" w:pos="9072"/>
              </w:tabs>
            </w:pPr>
            <w:r w:rsidRPr="008C6892">
              <w:t>Hayvan yemleri-Fosfor muhtevasının tayini-Spektrometrik metot”</w:t>
            </w:r>
          </w:p>
        </w:tc>
        <w:tc>
          <w:tcPr>
            <w:tcW w:w="4723" w:type="dxa"/>
          </w:tcPr>
          <w:p w:rsidR="00B77010" w:rsidRPr="008C6892" w:rsidRDefault="00B77010" w:rsidP="00FE229A">
            <w:pPr>
              <w:pStyle w:val="Header"/>
              <w:tabs>
                <w:tab w:val="clear" w:pos="4536"/>
                <w:tab w:val="clear" w:pos="9072"/>
              </w:tabs>
            </w:pPr>
            <w:r w:rsidRPr="008C6892">
              <w:t>Animal feeding stuffs - Determination of phosphorus content - Spectrometric method</w:t>
            </w:r>
          </w:p>
        </w:tc>
      </w:tr>
      <w:tr w:rsidR="00B77010" w:rsidRPr="008C6892">
        <w:trPr>
          <w:trHeight w:val="754"/>
        </w:trPr>
        <w:tc>
          <w:tcPr>
            <w:tcW w:w="1589" w:type="dxa"/>
          </w:tcPr>
          <w:p w:rsidR="00B77010" w:rsidRPr="008C6892" w:rsidRDefault="00B77010" w:rsidP="00FE229A">
            <w:pPr>
              <w:pStyle w:val="Header"/>
              <w:tabs>
                <w:tab w:val="clear" w:pos="4536"/>
                <w:tab w:val="clear" w:pos="9072"/>
              </w:tabs>
            </w:pPr>
            <w:r w:rsidRPr="008C6892">
              <w:t>TS ISO 6495</w:t>
            </w:r>
          </w:p>
        </w:tc>
        <w:tc>
          <w:tcPr>
            <w:tcW w:w="3640" w:type="dxa"/>
          </w:tcPr>
          <w:p w:rsidR="00B77010" w:rsidRPr="008C6892" w:rsidRDefault="00B77010" w:rsidP="00FE229A">
            <w:pPr>
              <w:pStyle w:val="Header"/>
              <w:tabs>
                <w:tab w:val="clear" w:pos="4536"/>
                <w:tab w:val="clear" w:pos="9072"/>
              </w:tabs>
            </w:pPr>
            <w:r w:rsidRPr="008C6892">
              <w:t>Hayvan yemleri - Suda çözünebilen klorür muhtevasının tayini</w:t>
            </w:r>
          </w:p>
        </w:tc>
        <w:tc>
          <w:tcPr>
            <w:tcW w:w="4723" w:type="dxa"/>
          </w:tcPr>
          <w:p w:rsidR="00B77010" w:rsidRPr="008C6892" w:rsidRDefault="00B77010" w:rsidP="00FE229A">
            <w:pPr>
              <w:pStyle w:val="Header"/>
              <w:tabs>
                <w:tab w:val="clear" w:pos="4536"/>
                <w:tab w:val="clear" w:pos="9072"/>
              </w:tabs>
            </w:pPr>
            <w:r w:rsidRPr="008C6892">
              <w:t>Animal feeding stuffs -- Determination of water-soluble chlorides content</w:t>
            </w:r>
          </w:p>
        </w:tc>
      </w:tr>
    </w:tbl>
    <w:p w:rsidR="00B77010" w:rsidRDefault="00B77010" w:rsidP="00B64CD8"/>
    <w:p w:rsidR="00B77010" w:rsidRPr="00CE1320" w:rsidRDefault="00B77010" w:rsidP="00B64CD8">
      <w:pPr>
        <w:pStyle w:val="Heading1"/>
      </w:pPr>
      <w:bookmarkStart w:id="55" w:name="_Toc264913504"/>
      <w:bookmarkStart w:id="56" w:name="_Toc266447938"/>
      <w:bookmarkStart w:id="57" w:name="_Toc349927029"/>
      <w:bookmarkStart w:id="58" w:name="_Toc400700705"/>
      <w:r w:rsidRPr="00CE1320">
        <w:t>3</w:t>
      </w:r>
      <w:r w:rsidRPr="00CE1320">
        <w:tab/>
        <w:t>Terimler</w:t>
      </w:r>
      <w:r>
        <w:t xml:space="preserve"> </w:t>
      </w:r>
      <w:r w:rsidRPr="00CE1320">
        <w:t>ve</w:t>
      </w:r>
      <w:r>
        <w:t xml:space="preserve"> </w:t>
      </w:r>
      <w:r w:rsidRPr="00CE1320">
        <w:t>tarifler</w:t>
      </w:r>
      <w:bookmarkEnd w:id="51"/>
      <w:bookmarkEnd w:id="52"/>
      <w:bookmarkEnd w:id="53"/>
      <w:bookmarkEnd w:id="54"/>
      <w:bookmarkEnd w:id="55"/>
      <w:bookmarkEnd w:id="56"/>
      <w:bookmarkEnd w:id="57"/>
      <w:bookmarkEnd w:id="58"/>
    </w:p>
    <w:p w:rsidR="00B77010" w:rsidRDefault="00B77010" w:rsidP="00B64CD8">
      <w:pPr>
        <w:rPr>
          <w:color w:val="000000"/>
          <w:spacing w:val="2"/>
        </w:rPr>
      </w:pPr>
      <w:bookmarkStart w:id="59" w:name="_Toc184575189"/>
      <w:bookmarkStart w:id="60" w:name="_Toc187124020"/>
      <w:bookmarkStart w:id="61" w:name="_Toc187124108"/>
      <w:bookmarkStart w:id="62" w:name="_Toc187124490"/>
    </w:p>
    <w:p w:rsidR="00B77010" w:rsidRPr="00D026C7" w:rsidRDefault="00B77010" w:rsidP="00B64CD8">
      <w:pPr>
        <w:pStyle w:val="Heading2"/>
      </w:pPr>
      <w:bookmarkStart w:id="63" w:name="_Toc349927030"/>
      <w:bookmarkStart w:id="64" w:name="_Toc400700706"/>
      <w:r>
        <w:t>3.1</w:t>
      </w:r>
      <w:r>
        <w:tab/>
      </w:r>
      <w:bookmarkEnd w:id="63"/>
      <w:r>
        <w:t>Şişek  yemi</w:t>
      </w:r>
      <w:bookmarkEnd w:id="64"/>
      <w:r>
        <w:t xml:space="preserve"> </w:t>
      </w:r>
    </w:p>
    <w:p w:rsidR="00B77010" w:rsidRDefault="00B77010" w:rsidP="00B64CD8">
      <w:pPr>
        <w:shd w:val="clear" w:color="auto" w:fill="FFFFFF"/>
        <w:jc w:val="both"/>
        <w:rPr>
          <w:color w:val="000000"/>
        </w:rPr>
      </w:pPr>
      <w:r>
        <w:rPr>
          <w:color w:val="000000"/>
        </w:rPr>
        <w:t xml:space="preserve">Hammaddesinin büyük bir kısmı bitkisel yem maddelerinden oluşan </w:t>
      </w:r>
      <w:r>
        <w:t>1- 2 yaş arası erkek ve dişi koyunların beslenmesinde kullanılan</w:t>
      </w:r>
      <w:r>
        <w:rPr>
          <w:color w:val="000000"/>
        </w:rPr>
        <w:t xml:space="preserve"> ihtiyaçlarını karşılayacak seviyede besin değerlerini içeren, ince veya pelet formda hazırlanan karma yem.</w:t>
      </w:r>
    </w:p>
    <w:p w:rsidR="00B77010" w:rsidRPr="005B711B" w:rsidRDefault="00B77010" w:rsidP="00B64CD8">
      <w:pPr>
        <w:shd w:val="clear" w:color="auto" w:fill="FFFFFF"/>
        <w:jc w:val="both"/>
        <w:rPr>
          <w:color w:val="000000"/>
        </w:rPr>
      </w:pPr>
    </w:p>
    <w:p w:rsidR="00B77010" w:rsidRPr="00CE1320" w:rsidRDefault="00B77010" w:rsidP="00B64CD8">
      <w:pPr>
        <w:pStyle w:val="Heading2"/>
      </w:pPr>
      <w:bookmarkStart w:id="65" w:name="_Toc524434548"/>
      <w:bookmarkStart w:id="66" w:name="_Toc35849313"/>
      <w:bookmarkStart w:id="67" w:name="_Toc349927031"/>
      <w:bookmarkStart w:id="68" w:name="_Toc400700707"/>
      <w:r w:rsidRPr="00D026C7">
        <w:rPr>
          <w:color w:val="000000"/>
        </w:rPr>
        <w:t>3.2</w:t>
      </w:r>
      <w:r>
        <w:rPr>
          <w:color w:val="000000"/>
        </w:rPr>
        <w:tab/>
      </w:r>
      <w:bookmarkEnd w:id="65"/>
      <w:bookmarkEnd w:id="66"/>
      <w:bookmarkEnd w:id="67"/>
      <w:r>
        <w:t>Bozulmuş yem</w:t>
      </w:r>
      <w:bookmarkEnd w:id="68"/>
    </w:p>
    <w:p w:rsidR="00B77010" w:rsidRPr="00061307" w:rsidRDefault="00B77010" w:rsidP="009C14F5">
      <w:pPr>
        <w:shd w:val="clear" w:color="auto" w:fill="FFFFFF"/>
        <w:jc w:val="both"/>
      </w:pPr>
      <w:bookmarkStart w:id="69" w:name="_Toc524434549"/>
      <w:bookmarkStart w:id="70" w:name="_Toc35849314"/>
      <w:r>
        <w:t xml:space="preserve">Şişek </w:t>
      </w:r>
      <w:r w:rsidRPr="00061307">
        <w:t xml:space="preserve">yemlerinin küflenmiş, kızışmış, böceklenmiş, acılaşmış, rengi değişmiş, topaklanmış </w:t>
      </w:r>
      <w:r>
        <w:t>ve doğal yapısı bozulmuş hali</w:t>
      </w:r>
      <w:r w:rsidRPr="00061307">
        <w:t xml:space="preserve">.  </w:t>
      </w:r>
    </w:p>
    <w:p w:rsidR="00B77010" w:rsidRDefault="00B77010" w:rsidP="00B64CD8">
      <w:pPr>
        <w:shd w:val="clear" w:color="auto" w:fill="FFFFFF"/>
        <w:jc w:val="both"/>
        <w:rPr>
          <w:b/>
          <w:bCs/>
          <w:color w:val="000000"/>
        </w:rPr>
      </w:pPr>
    </w:p>
    <w:p w:rsidR="00B77010" w:rsidRPr="00CE1320" w:rsidRDefault="00B77010" w:rsidP="00B64CD8">
      <w:pPr>
        <w:pStyle w:val="Heading2"/>
      </w:pPr>
      <w:bookmarkStart w:id="71" w:name="_Toc349927032"/>
      <w:bookmarkStart w:id="72" w:name="_Toc400700708"/>
      <w:r w:rsidRPr="00D026C7">
        <w:rPr>
          <w:color w:val="000000"/>
        </w:rPr>
        <w:t>3.3</w:t>
      </w:r>
      <w:r>
        <w:rPr>
          <w:color w:val="000000"/>
        </w:rPr>
        <w:tab/>
      </w:r>
      <w:bookmarkEnd w:id="69"/>
      <w:bookmarkEnd w:id="70"/>
      <w:bookmarkEnd w:id="71"/>
      <w:r>
        <w:t>Yabancı madde</w:t>
      </w:r>
      <w:bookmarkEnd w:id="72"/>
    </w:p>
    <w:p w:rsidR="00B77010" w:rsidRDefault="00B77010" w:rsidP="00E12E43">
      <w:pPr>
        <w:shd w:val="clear" w:color="auto" w:fill="FFFFFF"/>
        <w:jc w:val="both"/>
        <w:rPr>
          <w:color w:val="000000"/>
        </w:rPr>
      </w:pPr>
      <w:r>
        <w:t xml:space="preserve">Şişek  yeminde bulunan yem maddeleri ve yem katkı maddesi dışındaki taş, kum, toprak, bitkisel parçalar, çöp gibi </w:t>
      </w:r>
      <w:r w:rsidRPr="009717B1">
        <w:t>gözle görülebilen her türlü madde</w:t>
      </w:r>
      <w:r>
        <w:t>.</w:t>
      </w:r>
    </w:p>
    <w:p w:rsidR="00B77010" w:rsidRDefault="00B77010" w:rsidP="00B64CD8">
      <w:pPr>
        <w:shd w:val="clear" w:color="auto" w:fill="FFFFFF"/>
        <w:jc w:val="both"/>
        <w:rPr>
          <w:color w:val="000000"/>
        </w:rPr>
      </w:pPr>
    </w:p>
    <w:p w:rsidR="00B77010" w:rsidRDefault="00B77010" w:rsidP="00B64CD8">
      <w:pPr>
        <w:pStyle w:val="Heading2"/>
      </w:pPr>
      <w:bookmarkStart w:id="73" w:name="_Toc400700709"/>
      <w:bookmarkStart w:id="74" w:name="_Toc524434552"/>
      <w:bookmarkStart w:id="75" w:name="_Toc35849317"/>
      <w:bookmarkStart w:id="76" w:name="_Toc349927033"/>
      <w:r w:rsidRPr="00D026C7">
        <w:rPr>
          <w:color w:val="000000"/>
        </w:rPr>
        <w:t>3.4</w:t>
      </w:r>
      <w:r>
        <w:rPr>
          <w:color w:val="000000"/>
        </w:rPr>
        <w:tab/>
      </w:r>
      <w:r>
        <w:t>Diğer tarifler</w:t>
      </w:r>
      <w:bookmarkEnd w:id="73"/>
    </w:p>
    <w:p w:rsidR="00B77010" w:rsidRPr="00292E25" w:rsidRDefault="00B77010" w:rsidP="00674879">
      <w:pPr>
        <w:rPr>
          <w:b/>
          <w:bCs/>
        </w:rPr>
      </w:pPr>
      <w:bookmarkStart w:id="77" w:name="_Toc383525636"/>
      <w:bookmarkEnd w:id="74"/>
      <w:bookmarkEnd w:id="75"/>
      <w:bookmarkEnd w:id="76"/>
      <w:r>
        <w:t>Diğer terimlerin tarifleri TS 4155 ve TS 3739’da verilmiştir.</w:t>
      </w:r>
      <w:bookmarkEnd w:id="77"/>
    </w:p>
    <w:p w:rsidR="00B77010" w:rsidRDefault="00B77010" w:rsidP="00B64CD8">
      <w:pPr>
        <w:shd w:val="clear" w:color="auto" w:fill="FFFFFF"/>
        <w:jc w:val="both"/>
        <w:rPr>
          <w:color w:val="000000"/>
        </w:rPr>
      </w:pPr>
    </w:p>
    <w:p w:rsidR="00B77010" w:rsidRPr="00CE1320" w:rsidRDefault="00B77010" w:rsidP="00B64CD8">
      <w:pPr>
        <w:pStyle w:val="Heading1"/>
      </w:pPr>
      <w:bookmarkStart w:id="78" w:name="_Toc264913508"/>
      <w:bookmarkStart w:id="79" w:name="_Toc266447942"/>
      <w:bookmarkStart w:id="80" w:name="_Toc349927037"/>
      <w:bookmarkStart w:id="81" w:name="_Toc400700710"/>
      <w:bookmarkStart w:id="82" w:name="_Toc184575190"/>
      <w:bookmarkStart w:id="83" w:name="_Toc187124021"/>
      <w:bookmarkStart w:id="84" w:name="_Toc187124109"/>
      <w:bookmarkStart w:id="85" w:name="_Toc187124491"/>
      <w:bookmarkEnd w:id="59"/>
      <w:bookmarkEnd w:id="60"/>
      <w:bookmarkEnd w:id="61"/>
      <w:bookmarkEnd w:id="62"/>
      <w:r w:rsidRPr="00D37BBD">
        <w:t>4</w:t>
      </w:r>
      <w:r>
        <w:tab/>
      </w:r>
      <w:r w:rsidRPr="00CE1320">
        <w:t>Sınıflandırma</w:t>
      </w:r>
      <w:r>
        <w:t xml:space="preserve"> </w:t>
      </w:r>
      <w:r w:rsidRPr="00CE1320">
        <w:t>ve</w:t>
      </w:r>
      <w:r>
        <w:t xml:space="preserve"> </w:t>
      </w:r>
      <w:r w:rsidRPr="00CE1320">
        <w:t>özellikler</w:t>
      </w:r>
      <w:bookmarkEnd w:id="78"/>
      <w:bookmarkEnd w:id="79"/>
      <w:bookmarkEnd w:id="80"/>
      <w:bookmarkEnd w:id="81"/>
    </w:p>
    <w:bookmarkEnd w:id="82"/>
    <w:bookmarkEnd w:id="83"/>
    <w:bookmarkEnd w:id="84"/>
    <w:bookmarkEnd w:id="85"/>
    <w:p w:rsidR="00B77010" w:rsidRDefault="00B77010" w:rsidP="00B64CD8">
      <w:pPr>
        <w:jc w:val="both"/>
      </w:pPr>
    </w:p>
    <w:p w:rsidR="00B77010" w:rsidRDefault="00B77010" w:rsidP="00B64CD8">
      <w:pPr>
        <w:pStyle w:val="Heading2"/>
      </w:pPr>
      <w:bookmarkStart w:id="86" w:name="_Toc400700711"/>
      <w:bookmarkStart w:id="87" w:name="_Toc524434555"/>
      <w:bookmarkStart w:id="88" w:name="_Toc35849322"/>
      <w:bookmarkStart w:id="89" w:name="_Toc349927038"/>
      <w:r>
        <w:t>4</w:t>
      </w:r>
      <w:r w:rsidRPr="00C1275D">
        <w:t>.1</w:t>
      </w:r>
      <w:r>
        <w:tab/>
      </w:r>
      <w:r w:rsidRPr="00D7471F">
        <w:t>Sınıflandırma</w:t>
      </w:r>
      <w:bookmarkEnd w:id="86"/>
    </w:p>
    <w:p w:rsidR="00B77010" w:rsidRPr="00FE229A" w:rsidRDefault="00B77010" w:rsidP="00FE229A"/>
    <w:p w:rsidR="00B77010" w:rsidRPr="00052EBC" w:rsidRDefault="00B77010" w:rsidP="00052EBC">
      <w:pPr>
        <w:pStyle w:val="Heading3"/>
        <w:jc w:val="both"/>
        <w:rPr>
          <w:lang w:eastAsia="en-US"/>
        </w:rPr>
      </w:pPr>
      <w:r w:rsidRPr="00D7471F">
        <w:t>4.1.1</w:t>
      </w:r>
      <w:r w:rsidRPr="00D7471F">
        <w:tab/>
      </w:r>
      <w:bookmarkEnd w:id="87"/>
      <w:bookmarkEnd w:id="88"/>
      <w:bookmarkEnd w:id="89"/>
      <w:r w:rsidRPr="00052EBC">
        <w:rPr>
          <w:lang w:eastAsia="en-US"/>
        </w:rPr>
        <w:t>Sınıflar</w:t>
      </w:r>
    </w:p>
    <w:p w:rsidR="00B77010" w:rsidRPr="00052EBC" w:rsidRDefault="00B77010" w:rsidP="00052EBC">
      <w:pPr>
        <w:shd w:val="clear" w:color="auto" w:fill="FFFFFF"/>
        <w:jc w:val="both"/>
        <w:rPr>
          <w:color w:val="000000"/>
          <w:lang w:eastAsia="en-US"/>
        </w:rPr>
      </w:pPr>
      <w:r>
        <w:rPr>
          <w:color w:val="000000"/>
          <w:lang w:eastAsia="en-US"/>
        </w:rPr>
        <w:t xml:space="preserve">Şişek </w:t>
      </w:r>
      <w:r w:rsidRPr="00052EBC">
        <w:rPr>
          <w:color w:val="000000"/>
          <w:lang w:eastAsia="en-US"/>
        </w:rPr>
        <w:t>yemleri besin maddesi muhtevalarına göre;</w:t>
      </w:r>
    </w:p>
    <w:p w:rsidR="00B77010" w:rsidRPr="00052EBC" w:rsidRDefault="00B77010" w:rsidP="00052EBC">
      <w:pPr>
        <w:shd w:val="clear" w:color="auto" w:fill="FFFFFF"/>
        <w:jc w:val="both"/>
        <w:rPr>
          <w:color w:val="000000"/>
          <w:lang w:eastAsia="en-US"/>
        </w:rPr>
      </w:pPr>
      <w:r w:rsidRPr="00052EBC">
        <w:rPr>
          <w:color w:val="000000"/>
          <w:lang w:eastAsia="en-US"/>
        </w:rPr>
        <w:t>- 1. Sınıf</w:t>
      </w:r>
    </w:p>
    <w:p w:rsidR="00B77010" w:rsidRPr="00052EBC" w:rsidRDefault="00B77010" w:rsidP="00052EBC">
      <w:pPr>
        <w:shd w:val="clear" w:color="auto" w:fill="FFFFFF"/>
        <w:jc w:val="both"/>
        <w:rPr>
          <w:color w:val="000000"/>
          <w:lang w:eastAsia="en-US"/>
        </w:rPr>
      </w:pPr>
      <w:r w:rsidRPr="00052EBC">
        <w:rPr>
          <w:color w:val="000000"/>
          <w:lang w:eastAsia="en-US"/>
        </w:rPr>
        <w:t>- 2. Sınıf</w:t>
      </w:r>
    </w:p>
    <w:p w:rsidR="00B77010" w:rsidRPr="00052EBC" w:rsidRDefault="00B77010" w:rsidP="00052EBC">
      <w:pPr>
        <w:shd w:val="clear" w:color="auto" w:fill="FFFFFF"/>
        <w:jc w:val="both"/>
        <w:rPr>
          <w:color w:val="000000"/>
          <w:lang w:eastAsia="en-US"/>
        </w:rPr>
      </w:pPr>
      <w:r w:rsidRPr="00052EBC">
        <w:rPr>
          <w:color w:val="000000"/>
          <w:lang w:eastAsia="en-US"/>
        </w:rPr>
        <w:t>olmak üzere iki sınıfa ayrılır.</w:t>
      </w:r>
    </w:p>
    <w:p w:rsidR="00B77010" w:rsidRDefault="00B77010" w:rsidP="00FE229A"/>
    <w:p w:rsidR="00B77010" w:rsidRDefault="00B77010" w:rsidP="00FE229A"/>
    <w:p w:rsidR="00B77010" w:rsidRPr="00FE229A" w:rsidRDefault="00B77010" w:rsidP="00FE229A"/>
    <w:p w:rsidR="00B77010" w:rsidRPr="00052EBC" w:rsidRDefault="00B77010" w:rsidP="00052EBC">
      <w:pPr>
        <w:pStyle w:val="Heading3"/>
        <w:jc w:val="both"/>
        <w:rPr>
          <w:lang w:eastAsia="en-US"/>
        </w:rPr>
      </w:pPr>
      <w:bookmarkStart w:id="90" w:name="_Toc524434556"/>
      <w:bookmarkStart w:id="91" w:name="_Toc35849323"/>
      <w:bookmarkStart w:id="92" w:name="_Toc349927039"/>
      <w:r w:rsidRPr="00D7471F">
        <w:t>4.1.2</w:t>
      </w:r>
      <w:r w:rsidRPr="00D7471F">
        <w:tab/>
      </w:r>
      <w:bookmarkEnd w:id="90"/>
      <w:bookmarkEnd w:id="91"/>
      <w:bookmarkEnd w:id="92"/>
      <w:r w:rsidRPr="00052EBC">
        <w:rPr>
          <w:lang w:eastAsia="en-US"/>
        </w:rPr>
        <w:t>Tipler</w:t>
      </w:r>
    </w:p>
    <w:p w:rsidR="00B77010" w:rsidRPr="00052EBC" w:rsidRDefault="00B77010" w:rsidP="00052EBC">
      <w:pPr>
        <w:shd w:val="clear" w:color="auto" w:fill="FFFFFF"/>
        <w:jc w:val="both"/>
        <w:rPr>
          <w:color w:val="000000"/>
          <w:lang w:eastAsia="en-US"/>
        </w:rPr>
      </w:pPr>
      <w:r>
        <w:rPr>
          <w:color w:val="000000"/>
          <w:lang w:eastAsia="en-US"/>
        </w:rPr>
        <w:t>Yemler</w:t>
      </w:r>
      <w:r w:rsidRPr="00052EBC">
        <w:rPr>
          <w:color w:val="000000"/>
          <w:lang w:eastAsia="en-US"/>
        </w:rPr>
        <w:t xml:space="preserve"> fiziki formlarına göre;</w:t>
      </w:r>
    </w:p>
    <w:p w:rsidR="00B77010" w:rsidRPr="00052EBC" w:rsidRDefault="00B77010" w:rsidP="00052EBC">
      <w:pPr>
        <w:shd w:val="clear" w:color="auto" w:fill="FFFFFF"/>
        <w:jc w:val="both"/>
        <w:rPr>
          <w:color w:val="000000"/>
          <w:lang w:eastAsia="en-US"/>
        </w:rPr>
      </w:pPr>
      <w:r w:rsidRPr="00052EBC">
        <w:rPr>
          <w:color w:val="000000"/>
          <w:lang w:eastAsia="en-US"/>
        </w:rPr>
        <w:t>- İnce</w:t>
      </w:r>
    </w:p>
    <w:p w:rsidR="00B77010" w:rsidRPr="00052EBC" w:rsidRDefault="00B77010" w:rsidP="00052EBC">
      <w:pPr>
        <w:shd w:val="clear" w:color="auto" w:fill="FFFFFF"/>
        <w:jc w:val="both"/>
        <w:rPr>
          <w:color w:val="000000"/>
          <w:lang w:eastAsia="en-US"/>
        </w:rPr>
      </w:pPr>
      <w:r w:rsidRPr="00052EBC">
        <w:rPr>
          <w:color w:val="000000"/>
          <w:lang w:eastAsia="en-US"/>
        </w:rPr>
        <w:t>- Pelet</w:t>
      </w:r>
    </w:p>
    <w:p w:rsidR="00B77010" w:rsidRPr="00052EBC" w:rsidRDefault="00B77010" w:rsidP="00052EBC">
      <w:pPr>
        <w:shd w:val="clear" w:color="auto" w:fill="FFFFFF"/>
        <w:jc w:val="both"/>
        <w:rPr>
          <w:color w:val="000000"/>
          <w:lang w:eastAsia="en-US"/>
        </w:rPr>
      </w:pPr>
      <w:r w:rsidRPr="00052EBC">
        <w:rPr>
          <w:color w:val="000000"/>
          <w:lang w:eastAsia="en-US"/>
        </w:rPr>
        <w:t>olmak üzere iki tipe ayrılır.</w:t>
      </w:r>
    </w:p>
    <w:p w:rsidR="00B77010" w:rsidRPr="00FE229A" w:rsidRDefault="00B77010" w:rsidP="00FE229A"/>
    <w:p w:rsidR="00B77010" w:rsidRPr="00CE1320" w:rsidRDefault="00B77010" w:rsidP="00B64CD8">
      <w:pPr>
        <w:pStyle w:val="Heading2"/>
        <w:rPr>
          <w:sz w:val="22"/>
          <w:szCs w:val="22"/>
        </w:rPr>
      </w:pPr>
      <w:bookmarkStart w:id="93" w:name="_Toc349927040"/>
      <w:bookmarkStart w:id="94" w:name="_Toc400700712"/>
      <w:r w:rsidRPr="00DC39CB">
        <w:rPr>
          <w:color w:val="000000"/>
        </w:rPr>
        <w:t>4.</w:t>
      </w:r>
      <w:r>
        <w:rPr>
          <w:color w:val="000000"/>
        </w:rPr>
        <w:t>2</w:t>
      </w:r>
      <w:r>
        <w:rPr>
          <w:color w:val="000000"/>
        </w:rPr>
        <w:tab/>
      </w:r>
      <w:r w:rsidRPr="00D7471F">
        <w:t>Özellikler</w:t>
      </w:r>
      <w:bookmarkEnd w:id="93"/>
      <w:bookmarkEnd w:id="94"/>
    </w:p>
    <w:p w:rsidR="00B77010" w:rsidRDefault="00B77010" w:rsidP="00B64CD8">
      <w:pPr>
        <w:shd w:val="clear" w:color="auto" w:fill="FFFFFF"/>
        <w:jc w:val="both"/>
        <w:rPr>
          <w:color w:val="000000"/>
        </w:rPr>
      </w:pPr>
    </w:p>
    <w:p w:rsidR="00B77010" w:rsidRPr="004A162F" w:rsidRDefault="00B77010" w:rsidP="00052EBC">
      <w:pPr>
        <w:pStyle w:val="Heading3"/>
        <w:jc w:val="both"/>
        <w:rPr>
          <w:color w:val="000000"/>
        </w:rPr>
      </w:pPr>
      <w:bookmarkStart w:id="95" w:name="_Toc349927041"/>
      <w:r w:rsidRPr="00C042A8">
        <w:t>4.2.1</w:t>
      </w:r>
      <w:r w:rsidRPr="00D7471F">
        <w:tab/>
      </w:r>
      <w:r w:rsidRPr="004A162F">
        <w:rPr>
          <w:color w:val="000000"/>
        </w:rPr>
        <w:tab/>
        <w:t>Genel Özellikler</w:t>
      </w:r>
    </w:p>
    <w:bookmarkEnd w:id="95"/>
    <w:p w:rsidR="00B77010" w:rsidRPr="00B54025" w:rsidRDefault="00B77010" w:rsidP="007D39D5">
      <w:pPr>
        <w:jc w:val="both"/>
        <w:rPr>
          <w:lang w:val="en-US" w:eastAsia="zh-CN"/>
        </w:rPr>
      </w:pPr>
      <w:r>
        <w:rPr>
          <w:color w:val="000000"/>
        </w:rPr>
        <w:t xml:space="preserve">Şişek yemleri,  şişeklerin </w:t>
      </w:r>
      <w:r w:rsidRPr="00B54025">
        <w:rPr>
          <w:color w:val="000000"/>
        </w:rPr>
        <w:t>sindirim sistemlerine uygun, gelişme ve sağlık durumları üzerinde herhangi bir olumsuz etkisi bulunmayan yemlerden veya ye</w:t>
      </w:r>
      <w:r>
        <w:rPr>
          <w:color w:val="000000"/>
        </w:rPr>
        <w:t>m maddelerinden yapılmış olmalıdır.</w:t>
      </w:r>
      <w:r w:rsidRPr="00B54025">
        <w:rPr>
          <w:color w:val="000000"/>
        </w:rPr>
        <w:t xml:space="preserve"> </w:t>
      </w:r>
      <w:r>
        <w:rPr>
          <w:color w:val="000000"/>
        </w:rPr>
        <w:t>Şişek</w:t>
      </w:r>
      <w:r w:rsidRPr="00B54025">
        <w:rPr>
          <w:color w:val="000000"/>
        </w:rPr>
        <w:t xml:space="preserve"> yemlerinin hazırlanmasında; </w:t>
      </w:r>
      <w:r>
        <w:rPr>
          <w:lang w:val="en-US" w:eastAsia="zh-CN"/>
        </w:rPr>
        <w:t>b</w:t>
      </w:r>
      <w:r w:rsidRPr="00B54025">
        <w:rPr>
          <w:lang w:val="en-US" w:eastAsia="zh-CN"/>
        </w:rPr>
        <w:t>itkisel yem maddeleri kullanımı ağırlıklı olmalı</w:t>
      </w:r>
      <w:r>
        <w:rPr>
          <w:lang w:val="en-US" w:eastAsia="zh-CN"/>
        </w:rPr>
        <w:t>,</w:t>
      </w:r>
      <w:r w:rsidRPr="00B54025">
        <w:rPr>
          <w:lang w:val="en-US" w:eastAsia="zh-CN"/>
        </w:rPr>
        <w:t xml:space="preserve"> karma yemlere katılması yasak olan maddeler d</w:t>
      </w:r>
      <w:r>
        <w:rPr>
          <w:lang w:val="en-US" w:eastAsia="zh-CN"/>
        </w:rPr>
        <w:t xml:space="preserve">ışındaki diğer  yem maddeleri, </w:t>
      </w:r>
      <w:r w:rsidRPr="00B54025">
        <w:rPr>
          <w:lang w:val="en-US" w:eastAsia="zh-CN"/>
        </w:rPr>
        <w:t>yem katkı maddeleri, vitamin, mineral,  aminoasitler</w:t>
      </w:r>
      <w:r>
        <w:rPr>
          <w:lang w:val="en-US" w:eastAsia="zh-CN"/>
        </w:rPr>
        <w:t xml:space="preserve">,  antioksidanlar  kullanılmalı ancak </w:t>
      </w:r>
      <w:r w:rsidRPr="00B54025">
        <w:rPr>
          <w:lang w:val="en-US" w:eastAsia="zh-CN"/>
        </w:rPr>
        <w:t xml:space="preserve"> </w:t>
      </w:r>
      <w:r>
        <w:rPr>
          <w:lang w:val="en-US" w:eastAsia="zh-CN"/>
        </w:rPr>
        <w:t>h</w:t>
      </w:r>
      <w:r w:rsidRPr="00B54025">
        <w:rPr>
          <w:lang w:val="en-US" w:eastAsia="zh-CN"/>
        </w:rPr>
        <w:t>er türlü</w:t>
      </w:r>
      <w:r>
        <w:rPr>
          <w:lang w:val="en-US" w:eastAsia="zh-CN"/>
        </w:rPr>
        <w:t xml:space="preserve"> yabancı madde,  hormon ve hormon</w:t>
      </w:r>
      <w:r w:rsidRPr="00B54025">
        <w:rPr>
          <w:lang w:val="en-US" w:eastAsia="zh-CN"/>
        </w:rPr>
        <w:t xml:space="preserve"> </w:t>
      </w:r>
      <w:r>
        <w:rPr>
          <w:lang w:val="en-US" w:eastAsia="zh-CN"/>
        </w:rPr>
        <w:t>benzeri maddeler kullanılmamalıdır.</w:t>
      </w:r>
      <w:r w:rsidRPr="00B54025">
        <w:rPr>
          <w:lang w:val="en-US" w:eastAsia="zh-CN"/>
        </w:rPr>
        <w:t xml:space="preserve"> </w:t>
      </w:r>
    </w:p>
    <w:p w:rsidR="00B77010" w:rsidRPr="00B260B1" w:rsidRDefault="00B77010" w:rsidP="00B260B1">
      <w:pPr>
        <w:rPr>
          <w:lang w:val="en-US" w:eastAsia="zh-CN"/>
        </w:rPr>
      </w:pPr>
    </w:p>
    <w:p w:rsidR="00B77010" w:rsidRPr="00CE1320" w:rsidRDefault="00B77010" w:rsidP="00B64CD8">
      <w:pPr>
        <w:pStyle w:val="Heading3"/>
      </w:pPr>
      <w:bookmarkStart w:id="96" w:name="_Toc524434558"/>
      <w:bookmarkStart w:id="97" w:name="_Toc35849325"/>
      <w:r>
        <w:t>4.2.2</w:t>
      </w:r>
      <w:r>
        <w:tab/>
        <w:t xml:space="preserve"> S</w:t>
      </w:r>
      <w:r w:rsidRPr="00C042A8">
        <w:t>ınıf özellikleri</w:t>
      </w:r>
      <w:bookmarkEnd w:id="96"/>
      <w:bookmarkEnd w:id="97"/>
    </w:p>
    <w:p w:rsidR="00B77010" w:rsidRDefault="00B77010" w:rsidP="00B64CD8">
      <w:pPr>
        <w:shd w:val="clear" w:color="auto" w:fill="FFFFFF"/>
        <w:jc w:val="both"/>
        <w:rPr>
          <w:color w:val="000000"/>
        </w:rPr>
      </w:pPr>
      <w:r>
        <w:t>Şişek yemlerinin sınıf</w:t>
      </w:r>
      <w:r w:rsidRPr="00271EF0">
        <w:t xml:space="preserve"> özellikleri Çizelge </w:t>
      </w:r>
      <w:r>
        <w:t>2</w:t>
      </w:r>
      <w:r w:rsidRPr="00271EF0">
        <w:t>’de belirtilen değerlere uygun olmalıdır.</w:t>
      </w:r>
    </w:p>
    <w:p w:rsidR="00B77010" w:rsidRDefault="00B77010" w:rsidP="00B64CD8">
      <w:pPr>
        <w:shd w:val="clear" w:color="auto" w:fill="FFFFFF"/>
        <w:jc w:val="both"/>
        <w:rPr>
          <w:color w:val="000000"/>
        </w:rPr>
      </w:pPr>
    </w:p>
    <w:p w:rsidR="00B77010" w:rsidRDefault="00B77010" w:rsidP="00B64CD8">
      <w:pPr>
        <w:shd w:val="clear" w:color="auto" w:fill="FFFFFF"/>
      </w:pPr>
      <w:r>
        <w:rPr>
          <w:b/>
          <w:bCs/>
        </w:rPr>
        <w:t xml:space="preserve">Çizelge 2 – </w:t>
      </w:r>
      <w:r>
        <w:t xml:space="preserve">Şişek yemlerinin </w:t>
      </w:r>
      <w:r w:rsidRPr="00D7471F">
        <w:t>sınıf özellikleri</w:t>
      </w:r>
    </w:p>
    <w:p w:rsidR="00B77010" w:rsidRPr="00282413" w:rsidRDefault="00B77010" w:rsidP="00B64CD8">
      <w:pPr>
        <w:shd w:val="clear" w:color="auto" w:fill="FFFFFF"/>
      </w:pPr>
    </w:p>
    <w:tbl>
      <w:tblPr>
        <w:tblW w:w="0" w:type="auto"/>
        <w:tblInd w:w="-38" w:type="dxa"/>
        <w:tblLayout w:type="fixed"/>
        <w:tblCellMar>
          <w:left w:w="40" w:type="dxa"/>
          <w:right w:w="40" w:type="dxa"/>
        </w:tblCellMar>
        <w:tblLook w:val="0000"/>
      </w:tblPr>
      <w:tblGrid>
        <w:gridCol w:w="5918"/>
        <w:gridCol w:w="1325"/>
        <w:gridCol w:w="1267"/>
      </w:tblGrid>
      <w:tr w:rsidR="00B77010" w:rsidRPr="00282413">
        <w:trPr>
          <w:trHeight w:hRule="exact" w:val="228"/>
        </w:trPr>
        <w:tc>
          <w:tcPr>
            <w:tcW w:w="5918" w:type="dxa"/>
            <w:tcBorders>
              <w:top w:val="single" w:sz="6" w:space="0" w:color="auto"/>
              <w:left w:val="single" w:sz="6" w:space="0" w:color="auto"/>
              <w:bottom w:val="single" w:sz="6" w:space="0" w:color="auto"/>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Özellikler</w:t>
            </w:r>
          </w:p>
          <w:p w:rsidR="00B77010" w:rsidRPr="00282413" w:rsidRDefault="00B77010" w:rsidP="00282413">
            <w:pPr>
              <w:shd w:val="clear" w:color="auto" w:fill="FFFFFF"/>
              <w:jc w:val="both"/>
              <w:rPr>
                <w:color w:val="000000"/>
                <w:lang w:eastAsia="en-US"/>
              </w:rPr>
            </w:pPr>
          </w:p>
        </w:tc>
        <w:tc>
          <w:tcPr>
            <w:tcW w:w="1325" w:type="dxa"/>
            <w:tcBorders>
              <w:top w:val="single" w:sz="6" w:space="0" w:color="auto"/>
              <w:left w:val="single" w:sz="6" w:space="0" w:color="auto"/>
              <w:bottom w:val="single" w:sz="6" w:space="0" w:color="auto"/>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1. Sınıf</w:t>
            </w:r>
          </w:p>
          <w:p w:rsidR="00B77010" w:rsidRPr="00282413" w:rsidRDefault="00B77010" w:rsidP="00282413">
            <w:pPr>
              <w:shd w:val="clear" w:color="auto" w:fill="FFFFFF"/>
              <w:jc w:val="both"/>
              <w:rPr>
                <w:color w:val="000000"/>
                <w:lang w:eastAsia="en-US"/>
              </w:rPr>
            </w:pPr>
          </w:p>
        </w:tc>
        <w:tc>
          <w:tcPr>
            <w:tcW w:w="1267" w:type="dxa"/>
            <w:tcBorders>
              <w:top w:val="single" w:sz="6" w:space="0" w:color="auto"/>
              <w:left w:val="single" w:sz="6" w:space="0" w:color="auto"/>
              <w:bottom w:val="single" w:sz="6" w:space="0" w:color="auto"/>
              <w:right w:val="single" w:sz="6" w:space="0" w:color="auto"/>
            </w:tcBorders>
          </w:tcPr>
          <w:p w:rsidR="00B77010" w:rsidRPr="00282413" w:rsidRDefault="00B77010" w:rsidP="0009674D">
            <w:pPr>
              <w:shd w:val="clear" w:color="auto" w:fill="FFFFFF"/>
              <w:jc w:val="center"/>
              <w:rPr>
                <w:color w:val="000000"/>
                <w:lang w:eastAsia="en-US"/>
              </w:rPr>
            </w:pPr>
            <w:r w:rsidRPr="00282413">
              <w:rPr>
                <w:color w:val="000000"/>
                <w:lang w:eastAsia="en-US"/>
              </w:rPr>
              <w:t>2. Sınıf</w:t>
            </w:r>
          </w:p>
          <w:p w:rsidR="00B77010" w:rsidRPr="00282413" w:rsidRDefault="00B77010" w:rsidP="0009674D">
            <w:pPr>
              <w:shd w:val="clear" w:color="auto" w:fill="FFFFFF"/>
              <w:jc w:val="center"/>
              <w:rPr>
                <w:color w:val="000000"/>
                <w:lang w:eastAsia="en-US"/>
              </w:rPr>
            </w:pPr>
          </w:p>
        </w:tc>
      </w:tr>
      <w:tr w:rsidR="00B77010" w:rsidRPr="00282413">
        <w:trPr>
          <w:trHeight w:hRule="exact" w:val="281"/>
        </w:trPr>
        <w:tc>
          <w:tcPr>
            <w:tcW w:w="5918" w:type="dxa"/>
            <w:tcBorders>
              <w:top w:val="single" w:sz="6" w:space="0" w:color="auto"/>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Rutubet,                                               % en çok</w:t>
            </w:r>
          </w:p>
        </w:tc>
        <w:tc>
          <w:tcPr>
            <w:tcW w:w="1325" w:type="dxa"/>
            <w:tcBorders>
              <w:top w:val="single" w:sz="6" w:space="0" w:color="auto"/>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12,0</w:t>
            </w:r>
          </w:p>
        </w:tc>
        <w:tc>
          <w:tcPr>
            <w:tcW w:w="1267" w:type="dxa"/>
            <w:tcBorders>
              <w:top w:val="single" w:sz="6" w:space="0" w:color="auto"/>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12,0</w:t>
            </w:r>
          </w:p>
        </w:tc>
      </w:tr>
      <w:tr w:rsidR="00B77010" w:rsidRPr="00282413">
        <w:trPr>
          <w:trHeight w:hRule="exact" w:val="223"/>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Ham protein                                         % en az</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Pr>
                <w:color w:val="000000"/>
                <w:lang w:val="en-US" w:eastAsia="zh-CN"/>
              </w:rPr>
              <w:t>15</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14</w:t>
            </w:r>
          </w:p>
        </w:tc>
      </w:tr>
      <w:tr w:rsidR="00B77010" w:rsidRPr="00282413">
        <w:trPr>
          <w:trHeight w:hRule="exact" w:val="245"/>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Ham yağ                                              % en çok</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 xml:space="preserve"> 5,0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5,0</w:t>
            </w:r>
          </w:p>
        </w:tc>
      </w:tr>
      <w:tr w:rsidR="00B77010" w:rsidRPr="00282413">
        <w:trPr>
          <w:trHeight w:hRule="exact" w:val="238"/>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 xml:space="preserve">Ham selüloz                                         % en çok </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Pr>
                <w:color w:val="000000"/>
                <w:lang w:val="en-US" w:eastAsia="zh-CN"/>
              </w:rPr>
              <w:t>14</w:t>
            </w:r>
            <w:r w:rsidRPr="00DB3938">
              <w:rPr>
                <w:color w:val="000000"/>
                <w:lang w:val="en-US" w:eastAsia="zh-CN"/>
              </w:rPr>
              <w:t>,0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14</w:t>
            </w:r>
            <w:r w:rsidRPr="00D70A18">
              <w:rPr>
                <w:color w:val="000000"/>
                <w:lang w:val="en-US" w:eastAsia="zh-CN"/>
              </w:rPr>
              <w:t>,0</w:t>
            </w:r>
          </w:p>
        </w:tc>
      </w:tr>
      <w:tr w:rsidR="00B77010" w:rsidRPr="00282413">
        <w:trPr>
          <w:trHeight w:hRule="exact" w:val="238"/>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Ham kül                                               % en çok</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10,0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9,0</w:t>
            </w:r>
          </w:p>
        </w:tc>
      </w:tr>
      <w:tr w:rsidR="00B77010" w:rsidRPr="00282413">
        <w:trPr>
          <w:trHeight w:hRule="exact" w:val="238"/>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HCL’de çözünmeyen kül                       % en çok</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1,0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1,0</w:t>
            </w:r>
          </w:p>
        </w:tc>
      </w:tr>
      <w:tr w:rsidR="00B77010" w:rsidRPr="00282413">
        <w:trPr>
          <w:trHeight w:hRule="exact" w:val="238"/>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Metabolik enerji                           kcal/ kg en az</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Pr>
                <w:color w:val="000000"/>
                <w:lang w:val="en-US" w:eastAsia="zh-CN"/>
              </w:rPr>
              <w:t>2500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2400</w:t>
            </w:r>
          </w:p>
        </w:tc>
      </w:tr>
      <w:tr w:rsidR="00B77010" w:rsidRPr="00282413">
        <w:trPr>
          <w:trHeight w:hRule="exact" w:val="230"/>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 xml:space="preserve">Kalsiyum                                              % </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Pr>
                <w:color w:val="000000"/>
                <w:lang w:val="en-US" w:eastAsia="zh-CN"/>
              </w:rPr>
              <w:t>1,0-2,0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1,0-2,0</w:t>
            </w:r>
          </w:p>
        </w:tc>
      </w:tr>
      <w:tr w:rsidR="00B77010" w:rsidRPr="00282413">
        <w:trPr>
          <w:trHeight w:hRule="exact" w:val="230"/>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 xml:space="preserve">Fosfor                                                  % en az  </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Pr>
                <w:color w:val="000000"/>
                <w:lang w:val="en-US" w:eastAsia="zh-CN"/>
              </w:rPr>
              <w:t>0,8</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0,6</w:t>
            </w:r>
          </w:p>
        </w:tc>
      </w:tr>
      <w:tr w:rsidR="00B77010" w:rsidRPr="00282413">
        <w:trPr>
          <w:trHeight w:hRule="exact" w:val="245"/>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 xml:space="preserve">Tuz                                                      % en çok  </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1,0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1,0</w:t>
            </w:r>
          </w:p>
        </w:tc>
      </w:tr>
      <w:tr w:rsidR="00B77010" w:rsidRPr="0009674D">
        <w:trPr>
          <w:trHeight w:hRule="exact" w:val="230"/>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 xml:space="preserve">Sodyum                                               %     </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0,3 - 0,6</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Pr>
                <w:color w:val="000000"/>
                <w:lang w:val="en-US" w:eastAsia="zh-CN"/>
              </w:rPr>
              <w:t>0,2</w:t>
            </w:r>
            <w:r w:rsidRPr="00D70A18">
              <w:rPr>
                <w:color w:val="000000"/>
                <w:lang w:val="en-US" w:eastAsia="zh-CN"/>
              </w:rPr>
              <w:t xml:space="preserve"> - </w:t>
            </w:r>
            <w:r>
              <w:rPr>
                <w:color w:val="000000"/>
                <w:lang w:val="en-US" w:eastAsia="zh-CN"/>
              </w:rPr>
              <w:t>0,4</w:t>
            </w:r>
          </w:p>
        </w:tc>
      </w:tr>
      <w:tr w:rsidR="00B77010" w:rsidRPr="00282413">
        <w:trPr>
          <w:trHeight w:hRule="exact" w:val="230"/>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Mangan                                         mg/kg  en az</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20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20</w:t>
            </w:r>
          </w:p>
        </w:tc>
      </w:tr>
      <w:tr w:rsidR="00B77010" w:rsidRPr="00282413">
        <w:trPr>
          <w:trHeight w:hRule="exact" w:val="230"/>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Demir                                            mg/kg  en az</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20</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20</w:t>
            </w:r>
          </w:p>
        </w:tc>
      </w:tr>
      <w:tr w:rsidR="00B77010" w:rsidRPr="00282413">
        <w:trPr>
          <w:trHeight w:hRule="exact" w:val="238"/>
        </w:trPr>
        <w:tc>
          <w:tcPr>
            <w:tcW w:w="5918" w:type="dxa"/>
            <w:tcBorders>
              <w:top w:val="nil"/>
              <w:left w:val="single" w:sz="6" w:space="0" w:color="auto"/>
              <w:bottom w:val="nil"/>
              <w:right w:val="single" w:sz="6" w:space="0" w:color="auto"/>
            </w:tcBorders>
          </w:tcPr>
          <w:p w:rsidR="00B77010" w:rsidRPr="005758DB" w:rsidRDefault="00B77010" w:rsidP="004A5F5E">
            <w:pPr>
              <w:jc w:val="both"/>
              <w:rPr>
                <w:color w:val="000000"/>
                <w:lang w:val="en-US" w:eastAsia="zh-CN"/>
              </w:rPr>
            </w:pPr>
            <w:r w:rsidRPr="005758DB">
              <w:rPr>
                <w:color w:val="000000"/>
                <w:lang w:val="en-US" w:eastAsia="zh-CN"/>
              </w:rPr>
              <w:t>Bakır                                             mg/kg  en az</w:t>
            </w:r>
          </w:p>
        </w:tc>
        <w:tc>
          <w:tcPr>
            <w:tcW w:w="1325" w:type="dxa"/>
            <w:tcBorders>
              <w:top w:val="nil"/>
              <w:left w:val="single" w:sz="6" w:space="0" w:color="auto"/>
              <w:bottom w:val="nil"/>
              <w:right w:val="single" w:sz="6" w:space="0" w:color="auto"/>
            </w:tcBorders>
          </w:tcPr>
          <w:p w:rsidR="00B77010" w:rsidRPr="00DB3938" w:rsidRDefault="00B77010" w:rsidP="004A5F5E">
            <w:pPr>
              <w:jc w:val="center"/>
              <w:rPr>
                <w:color w:val="000000"/>
                <w:lang w:val="en-US" w:eastAsia="zh-CN"/>
              </w:rPr>
            </w:pPr>
            <w:r w:rsidRPr="00DB3938">
              <w:rPr>
                <w:color w:val="000000"/>
                <w:lang w:val="en-US" w:eastAsia="zh-CN"/>
              </w:rPr>
              <w:t>6</w:t>
            </w:r>
          </w:p>
        </w:tc>
        <w:tc>
          <w:tcPr>
            <w:tcW w:w="1267" w:type="dxa"/>
            <w:tcBorders>
              <w:top w:val="nil"/>
              <w:left w:val="single" w:sz="6" w:space="0" w:color="auto"/>
              <w:bottom w:val="nil"/>
              <w:right w:val="single" w:sz="6" w:space="0" w:color="auto"/>
            </w:tcBorders>
          </w:tcPr>
          <w:p w:rsidR="00B77010" w:rsidRPr="00D70A18" w:rsidRDefault="00B77010" w:rsidP="0009674D">
            <w:pPr>
              <w:jc w:val="center"/>
              <w:rPr>
                <w:color w:val="000000"/>
                <w:lang w:val="en-US" w:eastAsia="zh-CN"/>
              </w:rPr>
            </w:pPr>
            <w:r w:rsidRPr="00D70A18">
              <w:rPr>
                <w:color w:val="000000"/>
                <w:lang w:val="en-US" w:eastAsia="zh-CN"/>
              </w:rPr>
              <w:t>6</w:t>
            </w:r>
          </w:p>
        </w:tc>
      </w:tr>
      <w:tr w:rsidR="00B77010" w:rsidRPr="00282413">
        <w:trPr>
          <w:trHeight w:hRule="exact" w:val="2743"/>
        </w:trPr>
        <w:tc>
          <w:tcPr>
            <w:tcW w:w="5918" w:type="dxa"/>
            <w:tcBorders>
              <w:top w:val="nil"/>
              <w:left w:val="single" w:sz="6" w:space="0" w:color="auto"/>
              <w:bottom w:val="nil"/>
              <w:right w:val="single" w:sz="6" w:space="0" w:color="auto"/>
            </w:tcBorders>
          </w:tcPr>
          <w:p w:rsidR="00B77010" w:rsidRDefault="00B77010" w:rsidP="004A5F5E">
            <w:pPr>
              <w:jc w:val="both"/>
              <w:rPr>
                <w:color w:val="000000"/>
                <w:lang w:val="en-US" w:eastAsia="zh-CN"/>
              </w:rPr>
            </w:pPr>
            <w:r w:rsidRPr="005758DB">
              <w:rPr>
                <w:color w:val="000000"/>
                <w:lang w:val="en-US" w:eastAsia="zh-CN"/>
              </w:rPr>
              <w:t>Çinko,                                            mg/kg  en az</w:t>
            </w:r>
          </w:p>
          <w:p w:rsidR="00B77010" w:rsidRDefault="00B77010" w:rsidP="004A5F5E">
            <w:pPr>
              <w:jc w:val="both"/>
              <w:rPr>
                <w:color w:val="000000"/>
                <w:lang w:val="en-US" w:eastAsia="zh-CN"/>
              </w:rPr>
            </w:pPr>
            <w:r>
              <w:rPr>
                <w:color w:val="000000"/>
                <w:lang w:val="en-US" w:eastAsia="zh-CN"/>
              </w:rPr>
              <w:t xml:space="preserve">Kobalt                                            </w:t>
            </w:r>
            <w:r w:rsidRPr="005758DB">
              <w:rPr>
                <w:color w:val="000000"/>
                <w:lang w:val="en-US" w:eastAsia="zh-CN"/>
              </w:rPr>
              <w:t>mg/kg  en az</w:t>
            </w:r>
          </w:p>
          <w:p w:rsidR="00B77010" w:rsidRDefault="00B77010" w:rsidP="00AA30E2">
            <w:pPr>
              <w:tabs>
                <w:tab w:val="center" w:pos="2919"/>
              </w:tabs>
              <w:jc w:val="both"/>
              <w:rPr>
                <w:color w:val="000000"/>
                <w:lang w:val="en-US" w:eastAsia="zh-CN"/>
              </w:rPr>
            </w:pPr>
            <w:r>
              <w:rPr>
                <w:color w:val="000000"/>
                <w:lang w:val="en-US" w:eastAsia="zh-CN"/>
              </w:rPr>
              <w:t>İyot</w:t>
            </w:r>
            <w:r>
              <w:rPr>
                <w:color w:val="000000"/>
                <w:lang w:val="en-US" w:eastAsia="zh-CN"/>
              </w:rPr>
              <w:tab/>
              <w:t xml:space="preserve">                      </w:t>
            </w:r>
            <w:r w:rsidRPr="005758DB">
              <w:rPr>
                <w:color w:val="000000"/>
                <w:lang w:val="en-US" w:eastAsia="zh-CN"/>
              </w:rPr>
              <w:t>mg/kg  en az</w:t>
            </w:r>
          </w:p>
          <w:p w:rsidR="00B77010" w:rsidRDefault="00B77010" w:rsidP="00AA30E2">
            <w:pPr>
              <w:tabs>
                <w:tab w:val="center" w:pos="2919"/>
              </w:tabs>
              <w:rPr>
                <w:lang w:val="en-US" w:eastAsia="zh-CN"/>
              </w:rPr>
            </w:pPr>
            <w:r>
              <w:rPr>
                <w:lang w:val="en-US" w:eastAsia="zh-CN"/>
              </w:rPr>
              <w:t>Magnezyum</w:t>
            </w:r>
            <w:r>
              <w:rPr>
                <w:lang w:val="en-US" w:eastAsia="zh-CN"/>
              </w:rPr>
              <w:tab/>
              <w:t xml:space="preserve">                     </w:t>
            </w:r>
            <w:r w:rsidRPr="005758DB">
              <w:rPr>
                <w:color w:val="000000"/>
                <w:lang w:val="en-US" w:eastAsia="zh-CN"/>
              </w:rPr>
              <w:t>mg/kg  en az</w:t>
            </w:r>
          </w:p>
          <w:p w:rsidR="00B77010" w:rsidRDefault="00B77010" w:rsidP="005E69F9">
            <w:pPr>
              <w:tabs>
                <w:tab w:val="left" w:pos="2417"/>
              </w:tabs>
              <w:rPr>
                <w:lang w:val="en-US" w:eastAsia="zh-CN"/>
              </w:rPr>
            </w:pPr>
            <w:r>
              <w:rPr>
                <w:lang w:val="en-US" w:eastAsia="zh-CN"/>
              </w:rPr>
              <w:t>Selenyum</w:t>
            </w:r>
            <w:r>
              <w:rPr>
                <w:lang w:val="en-US" w:eastAsia="zh-CN"/>
              </w:rPr>
              <w:tab/>
              <w:t xml:space="preserve">          </w:t>
            </w:r>
            <w:r w:rsidRPr="005758DB">
              <w:rPr>
                <w:color w:val="000000"/>
                <w:lang w:val="en-US" w:eastAsia="zh-CN"/>
              </w:rPr>
              <w:t>mg/kg  en az</w:t>
            </w:r>
          </w:p>
          <w:p w:rsidR="00B77010" w:rsidRPr="00E623B6" w:rsidRDefault="00B77010" w:rsidP="005E69F9">
            <w:pPr>
              <w:jc w:val="both"/>
              <w:rPr>
                <w:color w:val="000000"/>
                <w:lang w:val="en-US" w:eastAsia="zh-CN"/>
              </w:rPr>
            </w:pPr>
            <w:r>
              <w:rPr>
                <w:color w:val="000000"/>
                <w:lang w:val="en-US" w:eastAsia="zh-CN"/>
              </w:rPr>
              <w:t xml:space="preserve">A  vitamini                                       </w:t>
            </w:r>
            <w:r w:rsidRPr="00E623B6">
              <w:rPr>
                <w:color w:val="000000"/>
                <w:lang w:val="en-US" w:eastAsia="zh-CN"/>
              </w:rPr>
              <w:t>IU/kg  en az</w:t>
            </w:r>
          </w:p>
          <w:p w:rsidR="00B77010" w:rsidRPr="00E623B6" w:rsidRDefault="00B77010" w:rsidP="005E69F9">
            <w:pPr>
              <w:jc w:val="both"/>
              <w:rPr>
                <w:color w:val="000000"/>
                <w:lang w:val="en-US" w:eastAsia="zh-CN"/>
              </w:rPr>
            </w:pPr>
            <w:r>
              <w:rPr>
                <w:color w:val="000000"/>
                <w:lang w:val="en-US" w:eastAsia="zh-CN"/>
              </w:rPr>
              <w:t xml:space="preserve">D vitamini </w:t>
            </w:r>
            <w:r w:rsidRPr="00E623B6">
              <w:rPr>
                <w:color w:val="000000"/>
                <w:lang w:val="en-US" w:eastAsia="zh-CN"/>
              </w:rPr>
              <w:t xml:space="preserve"> </w:t>
            </w:r>
            <w:r>
              <w:rPr>
                <w:color w:val="000000"/>
                <w:lang w:val="en-US" w:eastAsia="zh-CN"/>
              </w:rPr>
              <w:t xml:space="preserve">                                     </w:t>
            </w:r>
            <w:r w:rsidRPr="00E623B6">
              <w:rPr>
                <w:color w:val="000000"/>
                <w:lang w:val="en-US" w:eastAsia="zh-CN"/>
              </w:rPr>
              <w:t xml:space="preserve"> IU/kg  en az</w:t>
            </w:r>
          </w:p>
          <w:p w:rsidR="00B77010" w:rsidRPr="00E623B6" w:rsidRDefault="00B77010" w:rsidP="005E69F9">
            <w:pPr>
              <w:jc w:val="both"/>
              <w:rPr>
                <w:color w:val="000000"/>
                <w:lang w:val="en-US" w:eastAsia="zh-CN"/>
              </w:rPr>
            </w:pPr>
            <w:r>
              <w:rPr>
                <w:color w:val="000000"/>
                <w:lang w:val="en-US" w:eastAsia="zh-CN"/>
              </w:rPr>
              <w:t xml:space="preserve">E vitamini                                      </w:t>
            </w:r>
            <w:r w:rsidRPr="00E623B6">
              <w:rPr>
                <w:color w:val="000000"/>
                <w:lang w:val="en-US" w:eastAsia="zh-CN"/>
              </w:rPr>
              <w:t xml:space="preserve"> mg/kg</w:t>
            </w:r>
            <w:r>
              <w:rPr>
                <w:color w:val="000000"/>
                <w:lang w:val="en-US" w:eastAsia="zh-CN"/>
              </w:rPr>
              <w:t xml:space="preserve">  </w:t>
            </w:r>
            <w:r w:rsidRPr="00E623B6">
              <w:rPr>
                <w:color w:val="000000"/>
                <w:lang w:val="en-US" w:eastAsia="zh-CN"/>
              </w:rPr>
              <w:t xml:space="preserve">en az </w:t>
            </w:r>
          </w:p>
          <w:p w:rsidR="00B77010" w:rsidRPr="00E623B6" w:rsidRDefault="00B77010" w:rsidP="005E69F9">
            <w:pPr>
              <w:jc w:val="both"/>
              <w:rPr>
                <w:color w:val="000000"/>
                <w:lang w:val="en-US" w:eastAsia="zh-CN"/>
              </w:rPr>
            </w:pPr>
            <w:r w:rsidRPr="00E623B6">
              <w:rPr>
                <w:color w:val="000000"/>
                <w:lang w:val="en-US" w:eastAsia="zh-CN"/>
              </w:rPr>
              <w:t>Niasin</w:t>
            </w:r>
            <w:r>
              <w:rPr>
                <w:color w:val="000000"/>
                <w:lang w:val="en-US" w:eastAsia="zh-CN"/>
              </w:rPr>
              <w:t xml:space="preserve"> </w:t>
            </w:r>
            <w:r w:rsidRPr="00E623B6">
              <w:rPr>
                <w:color w:val="000000"/>
                <w:lang w:val="en-US" w:eastAsia="zh-CN"/>
              </w:rPr>
              <w:t xml:space="preserve">        </w:t>
            </w:r>
            <w:r>
              <w:rPr>
                <w:color w:val="000000"/>
                <w:lang w:val="en-US" w:eastAsia="zh-CN"/>
              </w:rPr>
              <w:t xml:space="preserve">                                 </w:t>
            </w:r>
            <w:r w:rsidRPr="00E623B6">
              <w:rPr>
                <w:color w:val="000000"/>
                <w:lang w:val="en-US" w:eastAsia="zh-CN"/>
              </w:rPr>
              <w:t xml:space="preserve">mg/ kg  </w:t>
            </w:r>
            <w:r>
              <w:rPr>
                <w:color w:val="000000"/>
                <w:lang w:val="en-US" w:eastAsia="zh-CN"/>
              </w:rPr>
              <w:t xml:space="preserve"> </w:t>
            </w:r>
            <w:r w:rsidRPr="00E623B6">
              <w:rPr>
                <w:color w:val="000000"/>
                <w:lang w:val="en-US" w:eastAsia="zh-CN"/>
              </w:rPr>
              <w:t>en az</w:t>
            </w:r>
          </w:p>
          <w:p w:rsidR="00B77010" w:rsidRDefault="00B77010" w:rsidP="005E69F9">
            <w:pPr>
              <w:jc w:val="both"/>
              <w:rPr>
                <w:color w:val="000000"/>
                <w:lang w:val="en-US" w:eastAsia="zh-CN"/>
              </w:rPr>
            </w:pPr>
            <w:r w:rsidRPr="00E623B6">
              <w:rPr>
                <w:color w:val="000000"/>
                <w:lang w:val="en-US" w:eastAsia="zh-CN"/>
              </w:rPr>
              <w:t xml:space="preserve">Aflatoksin    </w:t>
            </w:r>
            <w:r>
              <w:rPr>
                <w:color w:val="000000"/>
                <w:lang w:val="en-US" w:eastAsia="zh-CN"/>
              </w:rPr>
              <w:t xml:space="preserve">                                 </w:t>
            </w:r>
            <w:r w:rsidRPr="00E623B6">
              <w:rPr>
                <w:color w:val="000000"/>
                <w:lang w:val="en-US" w:eastAsia="zh-CN"/>
              </w:rPr>
              <w:t>mcg/kg</w:t>
            </w:r>
            <w:r>
              <w:rPr>
                <w:color w:val="000000"/>
                <w:lang w:val="en-US" w:eastAsia="zh-CN"/>
              </w:rPr>
              <w:t xml:space="preserve"> </w:t>
            </w:r>
            <w:r w:rsidRPr="00E623B6">
              <w:rPr>
                <w:color w:val="000000"/>
                <w:lang w:val="en-US" w:eastAsia="zh-CN"/>
              </w:rPr>
              <w:t xml:space="preserve"> en çok</w:t>
            </w:r>
            <w:r w:rsidRPr="00721558">
              <w:rPr>
                <w:color w:val="000000"/>
                <w:lang w:val="en-US" w:eastAsia="zh-CN"/>
              </w:rPr>
              <w:t xml:space="preserve"> </w:t>
            </w:r>
          </w:p>
          <w:p w:rsidR="00B77010" w:rsidRPr="005E69F9" w:rsidRDefault="00B77010" w:rsidP="005E69F9">
            <w:pPr>
              <w:rPr>
                <w:lang w:val="en-US" w:eastAsia="zh-CN"/>
              </w:rPr>
            </w:pPr>
            <w:r>
              <w:rPr>
                <w:color w:val="000000"/>
                <w:lang w:val="en-US" w:eastAsia="zh-CN"/>
              </w:rPr>
              <w:t>Yabancı madde                                   %  en çok</w:t>
            </w:r>
          </w:p>
        </w:tc>
        <w:tc>
          <w:tcPr>
            <w:tcW w:w="1325" w:type="dxa"/>
            <w:tcBorders>
              <w:top w:val="nil"/>
              <w:left w:val="single" w:sz="6" w:space="0" w:color="auto"/>
              <w:bottom w:val="nil"/>
              <w:right w:val="single" w:sz="6" w:space="0" w:color="auto"/>
            </w:tcBorders>
          </w:tcPr>
          <w:p w:rsidR="00B77010" w:rsidRDefault="00B77010" w:rsidP="004A5F5E">
            <w:pPr>
              <w:jc w:val="center"/>
              <w:rPr>
                <w:color w:val="000000"/>
                <w:lang w:val="en-US" w:eastAsia="zh-CN"/>
              </w:rPr>
            </w:pPr>
            <w:r>
              <w:rPr>
                <w:color w:val="000000"/>
                <w:lang w:val="en-US" w:eastAsia="zh-CN"/>
              </w:rPr>
              <w:t>40</w:t>
            </w:r>
          </w:p>
          <w:p w:rsidR="00B77010" w:rsidRPr="00721558" w:rsidRDefault="00B77010" w:rsidP="005E69F9">
            <w:pPr>
              <w:jc w:val="center"/>
              <w:rPr>
                <w:color w:val="000000"/>
                <w:lang w:val="en-US" w:eastAsia="zh-CN"/>
              </w:rPr>
            </w:pPr>
            <w:r w:rsidRPr="00721558">
              <w:rPr>
                <w:color w:val="000000"/>
                <w:lang w:val="en-US" w:eastAsia="zh-CN"/>
              </w:rPr>
              <w:t>0,1</w:t>
            </w:r>
          </w:p>
          <w:p w:rsidR="00B77010" w:rsidRPr="00721558" w:rsidRDefault="00B77010" w:rsidP="005E69F9">
            <w:pPr>
              <w:jc w:val="center"/>
              <w:rPr>
                <w:color w:val="000000"/>
                <w:lang w:val="en-US" w:eastAsia="zh-CN"/>
              </w:rPr>
            </w:pPr>
            <w:r w:rsidRPr="00721558">
              <w:rPr>
                <w:color w:val="000000"/>
                <w:lang w:val="en-US" w:eastAsia="zh-CN"/>
              </w:rPr>
              <w:t>0,1</w:t>
            </w:r>
          </w:p>
          <w:p w:rsidR="00B77010" w:rsidRPr="00721558" w:rsidRDefault="00B77010" w:rsidP="005E69F9">
            <w:pPr>
              <w:jc w:val="center"/>
              <w:rPr>
                <w:color w:val="000000"/>
                <w:lang w:val="en-US" w:eastAsia="zh-CN"/>
              </w:rPr>
            </w:pPr>
            <w:r w:rsidRPr="00721558">
              <w:rPr>
                <w:color w:val="000000"/>
                <w:lang w:val="en-US" w:eastAsia="zh-CN"/>
              </w:rPr>
              <w:t>1000</w:t>
            </w:r>
          </w:p>
          <w:p w:rsidR="00B77010" w:rsidRPr="00721558" w:rsidRDefault="00B77010" w:rsidP="005E69F9">
            <w:pPr>
              <w:jc w:val="center"/>
              <w:rPr>
                <w:color w:val="000000"/>
                <w:lang w:val="en-US" w:eastAsia="zh-CN"/>
              </w:rPr>
            </w:pPr>
            <w:r>
              <w:rPr>
                <w:color w:val="000000"/>
                <w:lang w:val="en-US" w:eastAsia="zh-CN"/>
              </w:rPr>
              <w:t>0,1</w:t>
            </w:r>
          </w:p>
          <w:p w:rsidR="00B77010" w:rsidRPr="00721558" w:rsidRDefault="00B77010" w:rsidP="005E69F9">
            <w:pPr>
              <w:jc w:val="center"/>
              <w:rPr>
                <w:color w:val="000000"/>
                <w:lang w:val="en-US" w:eastAsia="zh-CN"/>
              </w:rPr>
            </w:pPr>
            <w:r w:rsidRPr="00721558">
              <w:rPr>
                <w:color w:val="000000"/>
                <w:lang w:val="en-US" w:eastAsia="zh-CN"/>
              </w:rPr>
              <w:t>10000</w:t>
            </w:r>
          </w:p>
          <w:p w:rsidR="00B77010" w:rsidRPr="00721558" w:rsidRDefault="00B77010" w:rsidP="005E69F9">
            <w:pPr>
              <w:jc w:val="center"/>
              <w:rPr>
                <w:color w:val="000000"/>
                <w:lang w:val="en-US" w:eastAsia="zh-CN"/>
              </w:rPr>
            </w:pPr>
            <w:r w:rsidRPr="00721558">
              <w:rPr>
                <w:color w:val="000000"/>
                <w:lang w:val="en-US" w:eastAsia="zh-CN"/>
              </w:rPr>
              <w:t>1000</w:t>
            </w:r>
          </w:p>
          <w:p w:rsidR="00B77010" w:rsidRPr="00721558" w:rsidRDefault="00B77010" w:rsidP="005E69F9">
            <w:pPr>
              <w:jc w:val="center"/>
              <w:rPr>
                <w:color w:val="000000"/>
                <w:lang w:val="en-US" w:eastAsia="zh-CN"/>
              </w:rPr>
            </w:pPr>
            <w:r>
              <w:rPr>
                <w:color w:val="000000"/>
                <w:lang w:val="en-US" w:eastAsia="zh-CN"/>
              </w:rPr>
              <w:t>30</w:t>
            </w:r>
          </w:p>
          <w:p w:rsidR="00B77010" w:rsidRPr="00721558" w:rsidRDefault="00B77010" w:rsidP="005E69F9">
            <w:pPr>
              <w:jc w:val="center"/>
              <w:rPr>
                <w:color w:val="000000"/>
                <w:lang w:val="en-US" w:eastAsia="zh-CN"/>
              </w:rPr>
            </w:pPr>
            <w:r w:rsidRPr="00721558">
              <w:rPr>
                <w:color w:val="000000"/>
                <w:lang w:val="en-US" w:eastAsia="zh-CN"/>
              </w:rPr>
              <w:t>500</w:t>
            </w:r>
          </w:p>
          <w:p w:rsidR="00B77010" w:rsidRDefault="00B77010" w:rsidP="005E69F9">
            <w:pPr>
              <w:jc w:val="center"/>
              <w:rPr>
                <w:color w:val="000000"/>
                <w:lang w:val="en-US" w:eastAsia="zh-CN"/>
              </w:rPr>
            </w:pPr>
            <w:r w:rsidRPr="00721558">
              <w:rPr>
                <w:color w:val="000000"/>
                <w:lang w:val="en-US" w:eastAsia="zh-CN"/>
              </w:rPr>
              <w:t>20</w:t>
            </w:r>
          </w:p>
          <w:p w:rsidR="00B77010" w:rsidRPr="005E69F9" w:rsidRDefault="00B77010" w:rsidP="005E69F9">
            <w:pPr>
              <w:jc w:val="center"/>
              <w:rPr>
                <w:lang w:val="en-US" w:eastAsia="zh-CN"/>
              </w:rPr>
            </w:pPr>
            <w:r>
              <w:rPr>
                <w:color w:val="000000"/>
                <w:lang w:val="en-US" w:eastAsia="zh-CN"/>
              </w:rPr>
              <w:t>1,0</w:t>
            </w:r>
          </w:p>
        </w:tc>
        <w:tc>
          <w:tcPr>
            <w:tcW w:w="1267" w:type="dxa"/>
            <w:tcBorders>
              <w:top w:val="nil"/>
              <w:left w:val="single" w:sz="6" w:space="0" w:color="auto"/>
              <w:bottom w:val="nil"/>
              <w:right w:val="single" w:sz="6" w:space="0" w:color="auto"/>
            </w:tcBorders>
          </w:tcPr>
          <w:p w:rsidR="00B77010" w:rsidRDefault="00B77010" w:rsidP="0009674D">
            <w:pPr>
              <w:jc w:val="center"/>
              <w:rPr>
                <w:color w:val="000000"/>
                <w:lang w:val="en-US" w:eastAsia="zh-CN"/>
              </w:rPr>
            </w:pPr>
            <w:r>
              <w:rPr>
                <w:color w:val="000000"/>
                <w:lang w:val="en-US" w:eastAsia="zh-CN"/>
              </w:rPr>
              <w:t>40</w:t>
            </w:r>
          </w:p>
          <w:p w:rsidR="00B77010" w:rsidRDefault="00B77010" w:rsidP="0009674D">
            <w:pPr>
              <w:jc w:val="center"/>
              <w:rPr>
                <w:color w:val="000000"/>
                <w:lang w:val="en-US" w:eastAsia="zh-CN"/>
              </w:rPr>
            </w:pPr>
            <w:r>
              <w:rPr>
                <w:color w:val="000000"/>
                <w:lang w:val="en-US" w:eastAsia="zh-CN"/>
              </w:rPr>
              <w:t>0,1</w:t>
            </w:r>
          </w:p>
          <w:p w:rsidR="00B77010" w:rsidRPr="00721558" w:rsidRDefault="00B77010" w:rsidP="0009674D">
            <w:pPr>
              <w:jc w:val="center"/>
              <w:rPr>
                <w:color w:val="000000"/>
                <w:lang w:val="en-US" w:eastAsia="zh-CN"/>
              </w:rPr>
            </w:pPr>
            <w:r w:rsidRPr="00721558">
              <w:rPr>
                <w:color w:val="000000"/>
                <w:lang w:val="en-US" w:eastAsia="zh-CN"/>
              </w:rPr>
              <w:t>0,1</w:t>
            </w:r>
          </w:p>
          <w:p w:rsidR="00B77010" w:rsidRPr="00721558" w:rsidRDefault="00B77010" w:rsidP="0009674D">
            <w:pPr>
              <w:rPr>
                <w:color w:val="000000"/>
                <w:lang w:val="en-US" w:eastAsia="zh-CN"/>
              </w:rPr>
            </w:pPr>
            <w:r>
              <w:rPr>
                <w:color w:val="000000"/>
                <w:lang w:val="en-US" w:eastAsia="zh-CN"/>
              </w:rPr>
              <w:t xml:space="preserve">      </w:t>
            </w:r>
            <w:r w:rsidRPr="00721558">
              <w:rPr>
                <w:color w:val="000000"/>
                <w:lang w:val="en-US" w:eastAsia="zh-CN"/>
              </w:rPr>
              <w:t>1000</w:t>
            </w:r>
          </w:p>
          <w:p w:rsidR="00B77010" w:rsidRPr="00721558" w:rsidRDefault="00B77010" w:rsidP="0009674D">
            <w:pPr>
              <w:rPr>
                <w:color w:val="000000"/>
                <w:lang w:val="en-US" w:eastAsia="zh-CN"/>
              </w:rPr>
            </w:pPr>
            <w:r>
              <w:rPr>
                <w:color w:val="000000"/>
                <w:lang w:val="en-US" w:eastAsia="zh-CN"/>
              </w:rPr>
              <w:t xml:space="preserve">        </w:t>
            </w:r>
            <w:r w:rsidRPr="00721558">
              <w:rPr>
                <w:color w:val="000000"/>
                <w:lang w:val="en-US" w:eastAsia="zh-CN"/>
              </w:rPr>
              <w:t>0,1</w:t>
            </w:r>
          </w:p>
          <w:p w:rsidR="00B77010" w:rsidRPr="00721558" w:rsidRDefault="00B77010" w:rsidP="0009674D">
            <w:pPr>
              <w:rPr>
                <w:color w:val="000000"/>
                <w:lang w:val="en-US" w:eastAsia="zh-CN"/>
              </w:rPr>
            </w:pPr>
            <w:r>
              <w:rPr>
                <w:color w:val="000000"/>
                <w:lang w:val="en-US" w:eastAsia="zh-CN"/>
              </w:rPr>
              <w:t xml:space="preserve">       7</w:t>
            </w:r>
            <w:r w:rsidRPr="00721558">
              <w:rPr>
                <w:color w:val="000000"/>
                <w:lang w:val="en-US" w:eastAsia="zh-CN"/>
              </w:rPr>
              <w:t>000</w:t>
            </w:r>
          </w:p>
          <w:p w:rsidR="00B77010" w:rsidRPr="00721558" w:rsidRDefault="00B77010" w:rsidP="0009674D">
            <w:pPr>
              <w:rPr>
                <w:color w:val="000000"/>
                <w:lang w:val="en-US" w:eastAsia="zh-CN"/>
              </w:rPr>
            </w:pPr>
            <w:r>
              <w:rPr>
                <w:color w:val="000000"/>
                <w:lang w:val="en-US" w:eastAsia="zh-CN"/>
              </w:rPr>
              <w:t xml:space="preserve">       7</w:t>
            </w:r>
            <w:r w:rsidRPr="00721558">
              <w:rPr>
                <w:color w:val="000000"/>
                <w:lang w:val="en-US" w:eastAsia="zh-CN"/>
              </w:rPr>
              <w:t>00</w:t>
            </w:r>
          </w:p>
          <w:p w:rsidR="00B77010" w:rsidRPr="00721558" w:rsidRDefault="00B77010" w:rsidP="0009674D">
            <w:pPr>
              <w:rPr>
                <w:color w:val="000000"/>
                <w:lang w:val="en-US" w:eastAsia="zh-CN"/>
              </w:rPr>
            </w:pPr>
            <w:r>
              <w:rPr>
                <w:color w:val="000000"/>
                <w:lang w:val="en-US" w:eastAsia="zh-CN"/>
              </w:rPr>
              <w:t xml:space="preserve">        30</w:t>
            </w:r>
          </w:p>
          <w:p w:rsidR="00B77010" w:rsidRPr="00721558" w:rsidRDefault="00B77010" w:rsidP="0009674D">
            <w:pPr>
              <w:rPr>
                <w:color w:val="000000"/>
                <w:lang w:val="en-US" w:eastAsia="zh-CN"/>
              </w:rPr>
            </w:pPr>
            <w:r>
              <w:rPr>
                <w:color w:val="000000"/>
                <w:lang w:val="en-US" w:eastAsia="zh-CN"/>
              </w:rPr>
              <w:t xml:space="preserve">       </w:t>
            </w:r>
            <w:r w:rsidRPr="00721558">
              <w:rPr>
                <w:color w:val="000000"/>
                <w:lang w:val="en-US" w:eastAsia="zh-CN"/>
              </w:rPr>
              <w:t>500</w:t>
            </w:r>
          </w:p>
          <w:p w:rsidR="00B77010" w:rsidRDefault="00B77010" w:rsidP="0009674D">
            <w:pPr>
              <w:rPr>
                <w:color w:val="000000"/>
                <w:lang w:val="en-US" w:eastAsia="zh-CN"/>
              </w:rPr>
            </w:pPr>
            <w:r>
              <w:rPr>
                <w:color w:val="000000"/>
                <w:lang w:val="en-US" w:eastAsia="zh-CN"/>
              </w:rPr>
              <w:t xml:space="preserve">        </w:t>
            </w:r>
            <w:r w:rsidRPr="00721558">
              <w:rPr>
                <w:color w:val="000000"/>
                <w:lang w:val="en-US" w:eastAsia="zh-CN"/>
              </w:rPr>
              <w:t>20</w:t>
            </w:r>
          </w:p>
          <w:p w:rsidR="00B77010" w:rsidRPr="0009674D" w:rsidRDefault="00B77010" w:rsidP="0009674D">
            <w:pPr>
              <w:rPr>
                <w:color w:val="000000"/>
                <w:lang w:val="en-US" w:eastAsia="zh-CN"/>
              </w:rPr>
            </w:pPr>
            <w:r>
              <w:rPr>
                <w:color w:val="000000"/>
                <w:lang w:val="en-US" w:eastAsia="zh-CN"/>
              </w:rPr>
              <w:t xml:space="preserve">       1,0</w:t>
            </w:r>
          </w:p>
        </w:tc>
      </w:tr>
      <w:tr w:rsidR="00B77010" w:rsidRPr="00282413">
        <w:trPr>
          <w:trHeight w:hRule="exact" w:val="252"/>
        </w:trPr>
        <w:tc>
          <w:tcPr>
            <w:tcW w:w="8510" w:type="dxa"/>
            <w:gridSpan w:val="3"/>
            <w:tcBorders>
              <w:top w:val="single" w:sz="6" w:space="0" w:color="auto"/>
              <w:left w:val="single" w:sz="6" w:space="0" w:color="auto"/>
              <w:bottom w:val="single" w:sz="6" w:space="0" w:color="auto"/>
              <w:right w:val="single" w:sz="6" w:space="0" w:color="auto"/>
            </w:tcBorders>
          </w:tcPr>
          <w:p w:rsidR="00B77010" w:rsidRPr="00282413" w:rsidRDefault="00B77010" w:rsidP="0009674D">
            <w:pPr>
              <w:shd w:val="clear" w:color="auto" w:fill="FFFFFF"/>
              <w:jc w:val="center"/>
              <w:rPr>
                <w:color w:val="000000"/>
                <w:lang w:eastAsia="en-US"/>
              </w:rPr>
            </w:pPr>
            <w:r w:rsidRPr="00282413">
              <w:rPr>
                <w:color w:val="000000"/>
                <w:lang w:eastAsia="en-US"/>
              </w:rPr>
              <w:t>NOT: % olarak verilen değerler kütlecedir.</w:t>
            </w:r>
          </w:p>
          <w:p w:rsidR="00B77010" w:rsidRPr="00282413" w:rsidRDefault="00B77010" w:rsidP="0009674D">
            <w:pPr>
              <w:shd w:val="clear" w:color="auto" w:fill="FFFFFF"/>
              <w:jc w:val="center"/>
              <w:rPr>
                <w:color w:val="000000"/>
                <w:lang w:eastAsia="en-US"/>
              </w:rPr>
            </w:pPr>
          </w:p>
        </w:tc>
      </w:tr>
    </w:tbl>
    <w:p w:rsidR="00B77010" w:rsidRPr="00FE229A" w:rsidRDefault="00B77010" w:rsidP="00FE229A"/>
    <w:p w:rsidR="00B77010" w:rsidRPr="00BE6740" w:rsidRDefault="00B77010" w:rsidP="00282413">
      <w:pPr>
        <w:pStyle w:val="Heading2"/>
        <w:rPr>
          <w:sz w:val="22"/>
          <w:szCs w:val="22"/>
        </w:rPr>
      </w:pPr>
      <w:bookmarkStart w:id="98" w:name="_Toc400700713"/>
      <w:r w:rsidRPr="00BE6740">
        <w:rPr>
          <w:color w:val="000000"/>
          <w:sz w:val="22"/>
          <w:szCs w:val="22"/>
        </w:rPr>
        <w:t>4.2.3</w:t>
      </w:r>
      <w:r w:rsidRPr="00BE6740">
        <w:rPr>
          <w:color w:val="000000"/>
          <w:sz w:val="22"/>
          <w:szCs w:val="22"/>
        </w:rPr>
        <w:tab/>
      </w:r>
      <w:r w:rsidRPr="00BE6740">
        <w:rPr>
          <w:sz w:val="22"/>
          <w:szCs w:val="22"/>
        </w:rPr>
        <w:t>Tip özellikleri</w:t>
      </w:r>
      <w:bookmarkEnd w:id="98"/>
    </w:p>
    <w:p w:rsidR="00B77010" w:rsidRPr="00282413" w:rsidRDefault="00B77010" w:rsidP="00282413">
      <w:pPr>
        <w:shd w:val="clear" w:color="auto" w:fill="FFFFFF"/>
        <w:jc w:val="both"/>
        <w:rPr>
          <w:color w:val="000000"/>
          <w:lang w:eastAsia="en-US"/>
        </w:rPr>
      </w:pPr>
      <w:r>
        <w:rPr>
          <w:color w:val="000000"/>
          <w:lang w:eastAsia="en-US"/>
        </w:rPr>
        <w:t>- Şişek</w:t>
      </w:r>
      <w:r w:rsidRPr="00282413">
        <w:rPr>
          <w:color w:val="000000"/>
          <w:lang w:eastAsia="en-US"/>
        </w:rPr>
        <w:t xml:space="preserve"> ince yemlerinin en az % 60'ı, göz açıklığı 3,0 mm olan elekten ve tamamı 4,0 mm'lik elekten geçmelidir.</w:t>
      </w:r>
    </w:p>
    <w:p w:rsidR="00B77010" w:rsidRPr="00282413" w:rsidRDefault="00B77010" w:rsidP="00282413">
      <w:pPr>
        <w:shd w:val="clear" w:color="auto" w:fill="FFFFFF"/>
        <w:jc w:val="both"/>
        <w:rPr>
          <w:color w:val="000000"/>
          <w:lang w:eastAsia="en-US"/>
        </w:rPr>
      </w:pPr>
      <w:r>
        <w:rPr>
          <w:color w:val="000000"/>
          <w:lang w:eastAsia="en-US"/>
        </w:rPr>
        <w:t>- Şişek pelet yemlerinin çapları 16</w:t>
      </w:r>
      <w:r w:rsidRPr="00282413">
        <w:rPr>
          <w:color w:val="000000"/>
          <w:lang w:eastAsia="en-US"/>
        </w:rPr>
        <w:t xml:space="preserve"> mm'</w:t>
      </w:r>
      <w:r>
        <w:rPr>
          <w:color w:val="000000"/>
          <w:lang w:eastAsia="en-US"/>
        </w:rPr>
        <w:t>den fazla olmamalı, en az % 90'ını</w:t>
      </w:r>
      <w:r w:rsidRPr="00282413">
        <w:rPr>
          <w:color w:val="000000"/>
          <w:lang w:eastAsia="en-US"/>
        </w:rPr>
        <w:t>n pelet formu bozulmamış olmalıdır.</w:t>
      </w:r>
    </w:p>
    <w:p w:rsidR="00B77010" w:rsidRDefault="00B77010" w:rsidP="00B64CD8">
      <w:pPr>
        <w:shd w:val="clear" w:color="auto" w:fill="FFFFFF"/>
        <w:jc w:val="both"/>
        <w:rPr>
          <w:color w:val="000000"/>
        </w:rPr>
      </w:pPr>
    </w:p>
    <w:p w:rsidR="00B77010" w:rsidRPr="00744F93" w:rsidRDefault="00B77010" w:rsidP="00674879">
      <w:pPr>
        <w:pStyle w:val="Heading2"/>
        <w:rPr>
          <w:color w:val="000000"/>
        </w:rPr>
      </w:pPr>
      <w:bookmarkStart w:id="99" w:name="_Toc386095495"/>
      <w:bookmarkStart w:id="100" w:name="_Toc400700714"/>
      <w:r>
        <w:t>4.3</w:t>
      </w:r>
      <w:r>
        <w:tab/>
      </w:r>
      <w:r w:rsidRPr="00744F93">
        <w:t>Tolera</w:t>
      </w:r>
      <w:r>
        <w:t>n</w:t>
      </w:r>
      <w:r w:rsidRPr="00744F93">
        <w:t>slar</w:t>
      </w:r>
      <w:bookmarkEnd w:id="99"/>
      <w:bookmarkEnd w:id="100"/>
    </w:p>
    <w:p w:rsidR="00B77010" w:rsidRPr="000374FF" w:rsidRDefault="00B77010" w:rsidP="00674879">
      <w:pPr>
        <w:pStyle w:val="3-NormalYaz"/>
        <w:spacing w:line="240" w:lineRule="exact"/>
        <w:rPr>
          <w:rFonts w:ascii="Arial" w:hAnsi="Arial" w:cs="Arial"/>
          <w:color w:val="000000"/>
          <w:sz w:val="20"/>
          <w:szCs w:val="20"/>
          <w:lang w:eastAsia="tr-TR"/>
        </w:rPr>
      </w:pPr>
      <w:r w:rsidRPr="000374FF">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Pr>
          <w:rFonts w:ascii="Arial" w:hAnsi="Arial" w:cs="Arial"/>
          <w:color w:val="000000"/>
          <w:sz w:val="20"/>
          <w:szCs w:val="20"/>
          <w:lang w:eastAsia="tr-TR"/>
        </w:rPr>
        <w:t>h</w:t>
      </w:r>
      <w:r w:rsidRPr="000374FF">
        <w:rPr>
          <w:rFonts w:ascii="Arial" w:hAnsi="Arial" w:cs="Arial"/>
          <w:color w:val="000000"/>
          <w:sz w:val="20"/>
          <w:szCs w:val="20"/>
          <w:lang w:eastAsia="tr-TR"/>
        </w:rPr>
        <w:t xml:space="preserve">idroklorik asitte çözünmeyen kül için; beyan edilen değerin + % 20’si, </w:t>
      </w:r>
      <w:r>
        <w:rPr>
          <w:rFonts w:ascii="Arial" w:hAnsi="Arial" w:cs="Arial"/>
          <w:color w:val="000000"/>
          <w:sz w:val="20"/>
          <w:szCs w:val="20"/>
          <w:lang w:eastAsia="tr-TR"/>
        </w:rPr>
        <w:t>r</w:t>
      </w:r>
      <w:r w:rsidRPr="000374FF">
        <w:rPr>
          <w:rFonts w:ascii="Arial" w:hAnsi="Arial" w:cs="Arial"/>
          <w:color w:val="000000"/>
          <w:sz w:val="20"/>
          <w:szCs w:val="20"/>
          <w:lang w:eastAsia="tr-TR"/>
        </w:rPr>
        <w:t xml:space="preserve">utubet için; beyan edilen değerler için + 1 birim, </w:t>
      </w:r>
      <w:r>
        <w:rPr>
          <w:rFonts w:ascii="Arial" w:hAnsi="Arial" w:cs="Arial"/>
          <w:color w:val="000000"/>
          <w:sz w:val="20"/>
          <w:szCs w:val="20"/>
          <w:lang w:eastAsia="tr-TR"/>
        </w:rPr>
        <w:t>e</w:t>
      </w:r>
      <w:r w:rsidRPr="000374FF">
        <w:rPr>
          <w:rFonts w:ascii="Arial" w:hAnsi="Arial" w:cs="Arial"/>
          <w:color w:val="000000"/>
          <w:sz w:val="20"/>
          <w:szCs w:val="20"/>
          <w:lang w:eastAsia="tr-TR"/>
        </w:rPr>
        <w:t>nerji değeri ve diğer mineral madde ile vitamin değerleri için ± % 5 tolerans değerleri uygulanır.</w:t>
      </w:r>
    </w:p>
    <w:p w:rsidR="00B77010" w:rsidRDefault="00B77010" w:rsidP="00B64CD8">
      <w:pPr>
        <w:shd w:val="clear" w:color="auto" w:fill="FFFFFF"/>
        <w:jc w:val="both"/>
        <w:rPr>
          <w:color w:val="000000"/>
        </w:rPr>
      </w:pPr>
    </w:p>
    <w:p w:rsidR="00B77010" w:rsidRPr="00CE1320" w:rsidRDefault="00B77010" w:rsidP="00B64CD8">
      <w:pPr>
        <w:pStyle w:val="Heading2"/>
        <w:rPr>
          <w:sz w:val="22"/>
          <w:szCs w:val="22"/>
        </w:rPr>
      </w:pPr>
      <w:bookmarkStart w:id="101" w:name="_Toc524434562"/>
      <w:bookmarkStart w:id="102" w:name="_Toc35849329"/>
      <w:bookmarkStart w:id="103" w:name="_Toc349927042"/>
      <w:bookmarkStart w:id="104" w:name="_Toc400700715"/>
      <w:r>
        <w:rPr>
          <w:color w:val="000000"/>
        </w:rPr>
        <w:t>4</w:t>
      </w:r>
      <w:r w:rsidRPr="009E094A">
        <w:rPr>
          <w:color w:val="000000"/>
        </w:rPr>
        <w:t>.</w:t>
      </w:r>
      <w:r>
        <w:rPr>
          <w:color w:val="000000"/>
        </w:rPr>
        <w:t>4</w:t>
      </w:r>
      <w:r>
        <w:rPr>
          <w:color w:val="000000"/>
        </w:rPr>
        <w:tab/>
      </w:r>
      <w:r w:rsidRPr="006623A3">
        <w:t>Özellik, muayene</w:t>
      </w:r>
      <w:r>
        <w:t xml:space="preserve"> </w:t>
      </w:r>
      <w:r w:rsidRPr="006623A3">
        <w:t>ve</w:t>
      </w:r>
      <w:r>
        <w:t xml:space="preserve"> </w:t>
      </w:r>
      <w:r w:rsidRPr="006623A3">
        <w:t>deney</w:t>
      </w:r>
      <w:r>
        <w:t xml:space="preserve"> </w:t>
      </w:r>
      <w:r w:rsidRPr="006623A3">
        <w:t>madde</w:t>
      </w:r>
      <w:r>
        <w:t xml:space="preserve"> </w:t>
      </w:r>
      <w:r w:rsidRPr="006623A3">
        <w:t>numaraları</w:t>
      </w:r>
      <w:bookmarkEnd w:id="101"/>
      <w:bookmarkEnd w:id="102"/>
      <w:bookmarkEnd w:id="103"/>
      <w:bookmarkEnd w:id="104"/>
    </w:p>
    <w:p w:rsidR="00B77010" w:rsidRPr="00F21C9C" w:rsidRDefault="00B77010" w:rsidP="00B64CD8">
      <w:pPr>
        <w:shd w:val="clear" w:color="auto" w:fill="FFFFFF"/>
        <w:jc w:val="both"/>
        <w:rPr>
          <w:rFonts w:eastAsia="SimSun"/>
          <w:b/>
          <w:bCs/>
          <w:snapToGrid w:val="0"/>
          <w:sz w:val="12"/>
          <w:szCs w:val="12"/>
          <w:lang w:val="en-US" w:eastAsia="zh-CN"/>
        </w:rPr>
      </w:pPr>
      <w:r w:rsidRPr="00D7471F">
        <w:t xml:space="preserve">Özellikler ve bunlara ait muayene, deney ve madde numaraları Çizelge </w:t>
      </w:r>
      <w:r>
        <w:t>3</w:t>
      </w:r>
      <w:r w:rsidRPr="00D7471F">
        <w:t>’de gösterilmiştir.</w:t>
      </w:r>
    </w:p>
    <w:p w:rsidR="00B77010" w:rsidRPr="00F21C9C" w:rsidRDefault="00B77010" w:rsidP="00B64CD8">
      <w:pPr>
        <w:rPr>
          <w:sz w:val="12"/>
          <w:szCs w:val="12"/>
        </w:rPr>
      </w:pPr>
    </w:p>
    <w:p w:rsidR="00B77010" w:rsidRDefault="00B77010" w:rsidP="00282413">
      <w:r w:rsidRPr="00F21C9C">
        <w:rPr>
          <w:b/>
          <w:bCs/>
        </w:rPr>
        <w:t xml:space="preserve">Çizelge </w:t>
      </w:r>
      <w:r>
        <w:rPr>
          <w:b/>
          <w:bCs/>
        </w:rPr>
        <w:t>3</w:t>
      </w:r>
      <w:r w:rsidRPr="00F21C9C">
        <w:rPr>
          <w:b/>
          <w:bCs/>
        </w:rPr>
        <w:t xml:space="preserve">- </w:t>
      </w:r>
      <w:r w:rsidRPr="00D7471F">
        <w:t>Özellik, muayene, deney ve madde numaraları</w:t>
      </w:r>
    </w:p>
    <w:p w:rsidR="00B77010" w:rsidRPr="00282413" w:rsidRDefault="00B77010" w:rsidP="00282413"/>
    <w:tbl>
      <w:tblPr>
        <w:tblW w:w="0" w:type="auto"/>
        <w:tblInd w:w="-38" w:type="dxa"/>
        <w:tblLayout w:type="fixed"/>
        <w:tblCellMar>
          <w:left w:w="40" w:type="dxa"/>
          <w:right w:w="40" w:type="dxa"/>
        </w:tblCellMar>
        <w:tblLook w:val="0000"/>
      </w:tblPr>
      <w:tblGrid>
        <w:gridCol w:w="2026"/>
        <w:gridCol w:w="3930"/>
        <w:gridCol w:w="2332"/>
      </w:tblGrid>
      <w:tr w:rsidR="00B77010" w:rsidRPr="00282413">
        <w:trPr>
          <w:trHeight w:hRule="exact" w:val="470"/>
        </w:trPr>
        <w:tc>
          <w:tcPr>
            <w:tcW w:w="2026" w:type="dxa"/>
            <w:tcBorders>
              <w:top w:val="single" w:sz="6" w:space="0" w:color="auto"/>
              <w:left w:val="single" w:sz="6" w:space="0" w:color="auto"/>
              <w:bottom w:val="single" w:sz="6" w:space="0" w:color="auto"/>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Madde No.</w:t>
            </w:r>
          </w:p>
          <w:p w:rsidR="00B77010" w:rsidRPr="00282413" w:rsidRDefault="00B77010" w:rsidP="00282413">
            <w:pPr>
              <w:shd w:val="clear" w:color="auto" w:fill="FFFFFF"/>
              <w:jc w:val="both"/>
              <w:rPr>
                <w:color w:val="000000"/>
                <w:lang w:eastAsia="en-US"/>
              </w:rPr>
            </w:pPr>
          </w:p>
        </w:tc>
        <w:tc>
          <w:tcPr>
            <w:tcW w:w="3930" w:type="dxa"/>
            <w:tcBorders>
              <w:top w:val="single" w:sz="6" w:space="0" w:color="auto"/>
              <w:left w:val="single" w:sz="6" w:space="0" w:color="auto"/>
              <w:bottom w:val="single" w:sz="6" w:space="0" w:color="auto"/>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Özellikler</w:t>
            </w:r>
          </w:p>
          <w:p w:rsidR="00B77010" w:rsidRPr="00282413" w:rsidRDefault="00B77010" w:rsidP="00282413">
            <w:pPr>
              <w:shd w:val="clear" w:color="auto" w:fill="FFFFFF"/>
              <w:jc w:val="both"/>
              <w:rPr>
                <w:color w:val="000000"/>
                <w:lang w:eastAsia="en-US"/>
              </w:rPr>
            </w:pPr>
          </w:p>
        </w:tc>
        <w:tc>
          <w:tcPr>
            <w:tcW w:w="2332" w:type="dxa"/>
            <w:tcBorders>
              <w:top w:val="single" w:sz="6" w:space="0" w:color="auto"/>
              <w:left w:val="single" w:sz="6" w:space="0" w:color="auto"/>
              <w:bottom w:val="single" w:sz="6" w:space="0" w:color="auto"/>
              <w:right w:val="single" w:sz="6" w:space="0" w:color="auto"/>
            </w:tcBorders>
          </w:tcPr>
          <w:p w:rsidR="00B77010" w:rsidRPr="00282413" w:rsidRDefault="00B77010" w:rsidP="00282413">
            <w:pPr>
              <w:shd w:val="clear" w:color="auto" w:fill="FFFFFF"/>
              <w:jc w:val="both"/>
              <w:rPr>
                <w:color w:val="000000"/>
                <w:lang w:eastAsia="en-US"/>
              </w:rPr>
            </w:pPr>
            <w:r>
              <w:rPr>
                <w:color w:val="000000"/>
                <w:lang w:eastAsia="en-US"/>
              </w:rPr>
              <w:t xml:space="preserve">Muayene </w:t>
            </w:r>
            <w:r w:rsidRPr="00282413">
              <w:rPr>
                <w:color w:val="000000"/>
                <w:lang w:eastAsia="en-US"/>
              </w:rPr>
              <w:t>ve Deney Madde No.</w:t>
            </w:r>
          </w:p>
          <w:p w:rsidR="00B77010" w:rsidRPr="00282413" w:rsidRDefault="00B77010" w:rsidP="00282413">
            <w:pPr>
              <w:shd w:val="clear" w:color="auto" w:fill="FFFFFF"/>
              <w:jc w:val="both"/>
              <w:rPr>
                <w:color w:val="000000"/>
                <w:lang w:eastAsia="en-US"/>
              </w:rPr>
            </w:pPr>
          </w:p>
        </w:tc>
      </w:tr>
      <w:tr w:rsidR="00B77010" w:rsidRPr="00282413">
        <w:trPr>
          <w:trHeight w:hRule="exact" w:val="242"/>
        </w:trPr>
        <w:tc>
          <w:tcPr>
            <w:tcW w:w="2026" w:type="dxa"/>
            <w:tcBorders>
              <w:top w:val="single" w:sz="6" w:space="0" w:color="auto"/>
              <w:left w:val="single" w:sz="6" w:space="0" w:color="auto"/>
              <w:bottom w:val="nil"/>
              <w:right w:val="single" w:sz="6" w:space="0" w:color="auto"/>
            </w:tcBorders>
          </w:tcPr>
          <w:p w:rsidR="00B77010" w:rsidRPr="00D74E0F" w:rsidRDefault="00B77010" w:rsidP="00AD1784">
            <w:pPr>
              <w:shd w:val="clear" w:color="auto" w:fill="FFFFFF"/>
              <w:jc w:val="center"/>
              <w:rPr>
                <w:color w:val="000000"/>
                <w:lang w:eastAsia="en-US"/>
              </w:rPr>
            </w:pPr>
            <w:r w:rsidRPr="00D74E0F">
              <w:rPr>
                <w:color w:val="000000"/>
                <w:lang w:eastAsia="en-US"/>
              </w:rPr>
              <w:t>4.2.1</w:t>
            </w:r>
          </w:p>
          <w:p w:rsidR="00B77010" w:rsidRPr="00D74E0F" w:rsidRDefault="00B77010" w:rsidP="00AD1784">
            <w:pPr>
              <w:shd w:val="clear" w:color="auto" w:fill="FFFFFF"/>
              <w:jc w:val="center"/>
              <w:rPr>
                <w:color w:val="000000"/>
                <w:lang w:eastAsia="en-US"/>
              </w:rPr>
            </w:pPr>
          </w:p>
        </w:tc>
        <w:tc>
          <w:tcPr>
            <w:tcW w:w="3930" w:type="dxa"/>
            <w:tcBorders>
              <w:top w:val="single" w:sz="6" w:space="0" w:color="auto"/>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Genel Özellikler</w:t>
            </w:r>
          </w:p>
          <w:p w:rsidR="00B77010" w:rsidRPr="00282413" w:rsidRDefault="00B77010" w:rsidP="00282413">
            <w:pPr>
              <w:shd w:val="clear" w:color="auto" w:fill="FFFFFF"/>
              <w:jc w:val="both"/>
              <w:rPr>
                <w:color w:val="000000"/>
                <w:lang w:eastAsia="en-US"/>
              </w:rPr>
            </w:pPr>
          </w:p>
        </w:tc>
        <w:tc>
          <w:tcPr>
            <w:tcW w:w="2332" w:type="dxa"/>
            <w:tcBorders>
              <w:top w:val="single" w:sz="6" w:space="0" w:color="auto"/>
              <w:left w:val="single" w:sz="6" w:space="0" w:color="auto"/>
              <w:bottom w:val="nil"/>
              <w:right w:val="single" w:sz="6" w:space="0" w:color="auto"/>
            </w:tcBorders>
          </w:tcPr>
          <w:p w:rsidR="00B77010" w:rsidRPr="00F14E7E" w:rsidRDefault="00B77010" w:rsidP="00AD1784">
            <w:pPr>
              <w:shd w:val="clear" w:color="auto" w:fill="FFFFFF"/>
              <w:jc w:val="center"/>
              <w:rPr>
                <w:color w:val="000000"/>
                <w:lang w:eastAsia="en-US"/>
              </w:rPr>
            </w:pPr>
            <w:r w:rsidRPr="00F14E7E">
              <w:rPr>
                <w:color w:val="000000"/>
                <w:lang w:eastAsia="en-US"/>
              </w:rPr>
              <w:t>5.2.2</w:t>
            </w:r>
          </w:p>
          <w:p w:rsidR="00B77010" w:rsidRPr="00F14E7E" w:rsidRDefault="00B77010" w:rsidP="00AD1784">
            <w:pPr>
              <w:shd w:val="clear" w:color="auto" w:fill="FFFFFF"/>
              <w:jc w:val="center"/>
              <w:rPr>
                <w:color w:val="000000"/>
                <w:lang w:eastAsia="en-US"/>
              </w:rPr>
            </w:pPr>
          </w:p>
        </w:tc>
      </w:tr>
      <w:tr w:rsidR="00B77010" w:rsidRPr="00282413">
        <w:trPr>
          <w:trHeight w:hRule="exact" w:val="229"/>
        </w:trPr>
        <w:tc>
          <w:tcPr>
            <w:tcW w:w="2026" w:type="dxa"/>
            <w:tcBorders>
              <w:top w:val="nil"/>
              <w:left w:val="single" w:sz="6" w:space="0" w:color="auto"/>
              <w:bottom w:val="nil"/>
              <w:right w:val="single" w:sz="6" w:space="0" w:color="auto"/>
            </w:tcBorders>
          </w:tcPr>
          <w:p w:rsidR="00B77010" w:rsidRPr="00D74E0F" w:rsidRDefault="00B77010" w:rsidP="00AD1784">
            <w:pPr>
              <w:shd w:val="clear" w:color="auto" w:fill="FFFFFF"/>
              <w:jc w:val="center"/>
              <w:rPr>
                <w:color w:val="000000"/>
                <w:lang w:eastAsia="en-US"/>
              </w:rPr>
            </w:pPr>
            <w:r w:rsidRPr="00D74E0F">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Sınıf Özellikleri</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F14E7E" w:rsidRDefault="00B77010" w:rsidP="00AD1784">
            <w:pPr>
              <w:shd w:val="clear" w:color="auto" w:fill="FFFFFF"/>
              <w:jc w:val="center"/>
              <w:rPr>
                <w:color w:val="000000"/>
                <w:lang w:eastAsia="en-US"/>
              </w:rPr>
            </w:pPr>
            <w:r w:rsidRPr="00F14E7E">
              <w:rPr>
                <w:color w:val="000000"/>
                <w:lang w:eastAsia="en-US"/>
              </w:rPr>
              <w:t>5.2.2</w:t>
            </w:r>
          </w:p>
          <w:p w:rsidR="00B77010" w:rsidRPr="00F14E7E" w:rsidRDefault="00B77010" w:rsidP="00AD1784">
            <w:pPr>
              <w:shd w:val="clear" w:color="auto" w:fill="FFFFFF"/>
              <w:jc w:val="center"/>
              <w:rPr>
                <w:color w:val="000000"/>
                <w:lang w:eastAsia="en-US"/>
              </w:rPr>
            </w:pPr>
          </w:p>
        </w:tc>
      </w:tr>
      <w:tr w:rsidR="00B77010" w:rsidRPr="00282413">
        <w:trPr>
          <w:trHeight w:hRule="exact" w:val="465"/>
        </w:trPr>
        <w:tc>
          <w:tcPr>
            <w:tcW w:w="2026" w:type="dxa"/>
            <w:tcBorders>
              <w:top w:val="nil"/>
              <w:left w:val="single" w:sz="6" w:space="0" w:color="auto"/>
              <w:bottom w:val="nil"/>
              <w:right w:val="single" w:sz="6" w:space="0" w:color="auto"/>
            </w:tcBorders>
          </w:tcPr>
          <w:p w:rsidR="00B77010" w:rsidRPr="00D74E0F" w:rsidRDefault="00B77010" w:rsidP="00AD1784">
            <w:pPr>
              <w:shd w:val="clear" w:color="auto" w:fill="FFFFFF"/>
              <w:jc w:val="center"/>
              <w:rPr>
                <w:color w:val="000000"/>
                <w:lang w:eastAsia="en-US"/>
              </w:rPr>
            </w:pPr>
            <w:r w:rsidRPr="00D74E0F">
              <w:rPr>
                <w:color w:val="000000"/>
                <w:lang w:eastAsia="en-US"/>
              </w:rPr>
              <w:t>4.2.3</w:t>
            </w:r>
          </w:p>
          <w:p w:rsidR="00B77010" w:rsidRPr="00D74E0F" w:rsidRDefault="00B77010" w:rsidP="00AD1784">
            <w:pPr>
              <w:shd w:val="clear" w:color="auto" w:fill="FFFFFF"/>
              <w:jc w:val="center"/>
              <w:rPr>
                <w:color w:val="000000"/>
                <w:lang w:eastAsia="en-US"/>
              </w:rPr>
            </w:pPr>
            <w:r w:rsidRPr="00D74E0F">
              <w:rPr>
                <w:color w:val="000000"/>
                <w:lang w:eastAsia="en-US"/>
              </w:rPr>
              <w:t>4.3</w:t>
            </w:r>
          </w:p>
          <w:p w:rsidR="00B77010" w:rsidRPr="00D74E0F" w:rsidRDefault="00B77010" w:rsidP="00AD1784">
            <w:pPr>
              <w:shd w:val="clear" w:color="auto" w:fill="FFFFFF"/>
              <w:jc w:val="center"/>
              <w:rPr>
                <w:color w:val="000000"/>
                <w:lang w:eastAsia="en-US"/>
              </w:rPr>
            </w:pPr>
          </w:p>
          <w:p w:rsidR="00B77010" w:rsidRPr="00D74E0F" w:rsidRDefault="00B77010" w:rsidP="00AD1784">
            <w:pPr>
              <w:shd w:val="clear" w:color="auto" w:fill="FFFFFF"/>
              <w:jc w:val="center"/>
              <w:rPr>
                <w:color w:val="000000"/>
                <w:lang w:eastAsia="en-US"/>
              </w:rPr>
            </w:pPr>
          </w:p>
          <w:p w:rsidR="00B77010" w:rsidRPr="00D74E0F" w:rsidRDefault="00B77010" w:rsidP="00AD1784">
            <w:pPr>
              <w:shd w:val="clear" w:color="auto" w:fill="FFFFFF"/>
              <w:jc w:val="center"/>
              <w:rPr>
                <w:color w:val="000000"/>
                <w:lang w:eastAsia="en-US"/>
              </w:rPr>
            </w:pPr>
          </w:p>
          <w:p w:rsidR="00B77010" w:rsidRPr="00D74E0F" w:rsidRDefault="00B77010" w:rsidP="00AD1784">
            <w:pPr>
              <w:shd w:val="clear" w:color="auto" w:fill="FFFFFF"/>
              <w:jc w:val="center"/>
              <w:rPr>
                <w:color w:val="000000"/>
                <w:lang w:eastAsia="en-US"/>
              </w:rPr>
            </w:pPr>
          </w:p>
          <w:p w:rsidR="00B77010" w:rsidRPr="00D74E0F" w:rsidRDefault="00B77010" w:rsidP="00AD1784">
            <w:pPr>
              <w:shd w:val="clear" w:color="auto" w:fill="FFFFFF"/>
              <w:jc w:val="center"/>
              <w:rPr>
                <w:color w:val="000000"/>
                <w:lang w:eastAsia="en-US"/>
              </w:rPr>
            </w:pP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Default="00B77010" w:rsidP="00282413">
            <w:pPr>
              <w:shd w:val="clear" w:color="auto" w:fill="FFFFFF"/>
              <w:jc w:val="both"/>
              <w:rPr>
                <w:color w:val="000000"/>
                <w:lang w:eastAsia="en-US"/>
              </w:rPr>
            </w:pPr>
            <w:r w:rsidRPr="00282413">
              <w:rPr>
                <w:color w:val="000000"/>
                <w:lang w:eastAsia="en-US"/>
              </w:rPr>
              <w:t>Tip Özellikleri</w:t>
            </w:r>
          </w:p>
          <w:p w:rsidR="00B77010" w:rsidRDefault="00B77010" w:rsidP="00282413">
            <w:pPr>
              <w:shd w:val="clear" w:color="auto" w:fill="FFFFFF"/>
              <w:jc w:val="both"/>
              <w:rPr>
                <w:color w:val="000000"/>
                <w:lang w:eastAsia="en-US"/>
              </w:rPr>
            </w:pPr>
            <w:r>
              <w:rPr>
                <w:color w:val="000000"/>
                <w:lang w:eastAsia="en-US"/>
              </w:rPr>
              <w:t>Tolerans</w:t>
            </w:r>
          </w:p>
          <w:p w:rsidR="00B77010" w:rsidRDefault="00B77010" w:rsidP="00282413">
            <w:pPr>
              <w:shd w:val="clear" w:color="auto" w:fill="FFFFFF"/>
              <w:jc w:val="both"/>
              <w:rPr>
                <w:color w:val="000000"/>
                <w:lang w:eastAsia="en-US"/>
              </w:rPr>
            </w:pPr>
          </w:p>
          <w:p w:rsidR="00B77010" w:rsidRPr="00282413" w:rsidRDefault="00B77010" w:rsidP="00282413">
            <w:pPr>
              <w:shd w:val="clear" w:color="auto" w:fill="FFFFFF"/>
              <w:jc w:val="both"/>
              <w:rPr>
                <w:color w:val="000000"/>
                <w:lang w:eastAsia="en-US"/>
              </w:rPr>
            </w:pP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F14E7E" w:rsidRDefault="00B77010" w:rsidP="00AD1784">
            <w:pPr>
              <w:shd w:val="clear" w:color="auto" w:fill="FFFFFF"/>
              <w:jc w:val="center"/>
              <w:rPr>
                <w:color w:val="000000"/>
                <w:lang w:eastAsia="en-US"/>
              </w:rPr>
            </w:pPr>
            <w:r w:rsidRPr="00F14E7E">
              <w:rPr>
                <w:color w:val="000000"/>
                <w:lang w:eastAsia="en-US"/>
              </w:rPr>
              <w:t>5.2.2</w:t>
            </w:r>
          </w:p>
          <w:p w:rsidR="00B77010" w:rsidRPr="00F14E7E" w:rsidRDefault="00B77010" w:rsidP="00AD1784">
            <w:pPr>
              <w:shd w:val="clear" w:color="auto" w:fill="FFFFFF"/>
              <w:jc w:val="center"/>
              <w:rPr>
                <w:color w:val="000000"/>
                <w:lang w:eastAsia="en-US"/>
              </w:rPr>
            </w:pPr>
            <w:r w:rsidRPr="00F14E7E">
              <w:rPr>
                <w:color w:val="000000"/>
                <w:lang w:eastAsia="en-US"/>
              </w:rPr>
              <w:t>5.2.2</w:t>
            </w:r>
          </w:p>
        </w:tc>
      </w:tr>
      <w:tr w:rsidR="00B77010" w:rsidRPr="00282413">
        <w:trPr>
          <w:trHeight w:hRule="exact" w:val="214"/>
        </w:trPr>
        <w:tc>
          <w:tcPr>
            <w:tcW w:w="2026" w:type="dxa"/>
            <w:tcBorders>
              <w:top w:val="nil"/>
              <w:left w:val="single" w:sz="6" w:space="0" w:color="auto"/>
              <w:bottom w:val="nil"/>
              <w:right w:val="single" w:sz="6" w:space="0" w:color="auto"/>
            </w:tcBorders>
          </w:tcPr>
          <w:p w:rsidR="00B77010" w:rsidRPr="00D74E0F" w:rsidRDefault="00B77010" w:rsidP="00AD1784">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Rutubet</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Pr>
                <w:color w:val="000000"/>
                <w:lang w:eastAsia="en-US"/>
              </w:rPr>
              <w:t>4.2.2</w:t>
            </w:r>
          </w:p>
          <w:p w:rsidR="00B77010" w:rsidRPr="00D74E0F" w:rsidRDefault="00B77010" w:rsidP="004A5F5E">
            <w:pPr>
              <w:shd w:val="clear" w:color="auto" w:fill="FFFFFF"/>
              <w:jc w:val="center"/>
              <w:rPr>
                <w:color w:val="000000"/>
                <w:lang w:eastAsia="en-US"/>
              </w:rPr>
            </w:pPr>
          </w:p>
        </w:tc>
      </w:tr>
      <w:tr w:rsidR="00B77010" w:rsidRPr="00282413">
        <w:trPr>
          <w:trHeight w:hRule="exact" w:val="456"/>
        </w:trPr>
        <w:tc>
          <w:tcPr>
            <w:tcW w:w="2026" w:type="dxa"/>
            <w:tcBorders>
              <w:top w:val="nil"/>
              <w:left w:val="single" w:sz="6" w:space="0" w:color="auto"/>
              <w:bottom w:val="nil"/>
              <w:right w:val="single" w:sz="6" w:space="0" w:color="auto"/>
            </w:tcBorders>
          </w:tcPr>
          <w:p w:rsidR="00B77010" w:rsidRPr="00D74E0F" w:rsidRDefault="00B77010" w:rsidP="00AD1784">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Ham Protein</w:t>
            </w:r>
          </w:p>
          <w:p w:rsidR="00B77010" w:rsidRPr="00282413" w:rsidRDefault="00B77010" w:rsidP="00282413">
            <w:pPr>
              <w:shd w:val="clear" w:color="auto" w:fill="FFFFFF"/>
              <w:jc w:val="both"/>
              <w:rPr>
                <w:color w:val="000000"/>
                <w:lang w:eastAsia="en-US"/>
              </w:rPr>
            </w:pPr>
            <w:r>
              <w:rPr>
                <w:color w:val="000000"/>
                <w:lang w:eastAsia="en-US"/>
              </w:rPr>
              <w:t>Ham Yağ</w:t>
            </w: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5.3.2</w:t>
            </w:r>
          </w:p>
          <w:p w:rsidR="00B77010" w:rsidRPr="00D74E0F" w:rsidRDefault="00B77010" w:rsidP="004A5F5E">
            <w:pPr>
              <w:shd w:val="clear" w:color="auto" w:fill="FFFFFF"/>
              <w:jc w:val="center"/>
              <w:rPr>
                <w:color w:val="000000"/>
                <w:lang w:eastAsia="en-US"/>
              </w:rPr>
            </w:pPr>
            <w:r w:rsidRPr="00D74E0F">
              <w:rPr>
                <w:color w:val="000000"/>
                <w:lang w:eastAsia="en-US"/>
              </w:rPr>
              <w:t>5.3.3</w:t>
            </w:r>
          </w:p>
        </w:tc>
      </w:tr>
      <w:tr w:rsidR="00B77010" w:rsidRPr="00282413">
        <w:trPr>
          <w:trHeight w:hRule="exact" w:val="221"/>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Ham Selüloz</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5.3.4</w:t>
            </w:r>
          </w:p>
          <w:p w:rsidR="00B77010" w:rsidRPr="00D74E0F" w:rsidRDefault="00B77010" w:rsidP="004A5F5E">
            <w:pPr>
              <w:shd w:val="clear" w:color="auto" w:fill="FFFFFF"/>
              <w:jc w:val="center"/>
              <w:rPr>
                <w:color w:val="000000"/>
                <w:lang w:eastAsia="en-US"/>
              </w:rPr>
            </w:pPr>
          </w:p>
        </w:tc>
      </w:tr>
      <w:tr w:rsidR="00B77010" w:rsidRPr="00282413">
        <w:trPr>
          <w:trHeight w:hRule="exact" w:val="229"/>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Ham Kül</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5.3.5</w:t>
            </w:r>
          </w:p>
          <w:p w:rsidR="00B77010" w:rsidRPr="00D74E0F" w:rsidRDefault="00B77010" w:rsidP="004A5F5E">
            <w:pPr>
              <w:shd w:val="clear" w:color="auto" w:fill="FFFFFF"/>
              <w:jc w:val="center"/>
              <w:rPr>
                <w:color w:val="000000"/>
                <w:lang w:eastAsia="en-US"/>
              </w:rPr>
            </w:pPr>
          </w:p>
        </w:tc>
      </w:tr>
      <w:tr w:rsidR="00B77010" w:rsidRPr="00282413">
        <w:trPr>
          <w:trHeight w:hRule="exact" w:val="249"/>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HCl' de Çözünmeyen Kül</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5.3.6</w:t>
            </w:r>
          </w:p>
          <w:p w:rsidR="00B77010" w:rsidRPr="00D74E0F" w:rsidRDefault="00B77010" w:rsidP="004A5F5E">
            <w:pPr>
              <w:shd w:val="clear" w:color="auto" w:fill="FFFFFF"/>
              <w:jc w:val="center"/>
              <w:rPr>
                <w:color w:val="000000"/>
                <w:lang w:eastAsia="en-US"/>
              </w:rPr>
            </w:pPr>
          </w:p>
        </w:tc>
      </w:tr>
      <w:tr w:rsidR="00B77010" w:rsidRPr="00282413">
        <w:trPr>
          <w:trHeight w:hRule="exact" w:val="214"/>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Metabolik Enerji</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5.3.7</w:t>
            </w:r>
          </w:p>
          <w:p w:rsidR="00B77010" w:rsidRPr="00D74E0F" w:rsidRDefault="00B77010" w:rsidP="004A5F5E">
            <w:pPr>
              <w:shd w:val="clear" w:color="auto" w:fill="FFFFFF"/>
              <w:jc w:val="center"/>
              <w:rPr>
                <w:color w:val="000000"/>
                <w:lang w:eastAsia="en-US"/>
              </w:rPr>
            </w:pPr>
          </w:p>
        </w:tc>
      </w:tr>
      <w:tr w:rsidR="00B77010" w:rsidRPr="00282413">
        <w:trPr>
          <w:trHeight w:hRule="exact" w:val="235"/>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Kalsiyum</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5.3.8</w:t>
            </w:r>
          </w:p>
          <w:p w:rsidR="00B77010" w:rsidRPr="00D74E0F" w:rsidRDefault="00B77010" w:rsidP="004A5F5E">
            <w:pPr>
              <w:shd w:val="clear" w:color="auto" w:fill="FFFFFF"/>
              <w:jc w:val="center"/>
              <w:rPr>
                <w:color w:val="000000"/>
                <w:lang w:eastAsia="en-US"/>
              </w:rPr>
            </w:pPr>
          </w:p>
        </w:tc>
      </w:tr>
      <w:tr w:rsidR="00B77010" w:rsidRPr="00282413">
        <w:trPr>
          <w:trHeight w:hRule="exact" w:val="214"/>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Fosfor</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5.3.9</w:t>
            </w:r>
          </w:p>
          <w:p w:rsidR="00B77010" w:rsidRPr="00D74E0F" w:rsidRDefault="00B77010" w:rsidP="004A5F5E">
            <w:pPr>
              <w:shd w:val="clear" w:color="auto" w:fill="FFFFFF"/>
              <w:jc w:val="center"/>
              <w:rPr>
                <w:color w:val="000000"/>
                <w:lang w:eastAsia="en-US"/>
              </w:rPr>
            </w:pPr>
          </w:p>
        </w:tc>
      </w:tr>
      <w:tr w:rsidR="00B77010" w:rsidRPr="00282413">
        <w:trPr>
          <w:trHeight w:hRule="exact" w:val="235"/>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Pr>
                <w:color w:val="000000"/>
                <w:lang w:eastAsia="en-US"/>
              </w:rPr>
              <w:t>NaCl</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5.3.10</w:t>
            </w:r>
          </w:p>
          <w:p w:rsidR="00B77010" w:rsidRPr="00D74E0F" w:rsidRDefault="00B77010" w:rsidP="004A5F5E">
            <w:pPr>
              <w:shd w:val="clear" w:color="auto" w:fill="FFFFFF"/>
              <w:jc w:val="center"/>
              <w:rPr>
                <w:color w:val="000000"/>
                <w:lang w:eastAsia="en-US"/>
              </w:rPr>
            </w:pPr>
          </w:p>
        </w:tc>
      </w:tr>
      <w:tr w:rsidR="00B77010" w:rsidRPr="00282413">
        <w:trPr>
          <w:trHeight w:hRule="exact" w:val="221"/>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D74E0F">
            <w:pPr>
              <w:shd w:val="clear" w:color="auto" w:fill="FFFFFF"/>
              <w:jc w:val="both"/>
              <w:rPr>
                <w:color w:val="000000"/>
                <w:lang w:eastAsia="en-US"/>
              </w:rPr>
            </w:pPr>
            <w:r w:rsidRPr="00282413">
              <w:rPr>
                <w:color w:val="000000"/>
                <w:lang w:eastAsia="en-US"/>
              </w:rPr>
              <w:t>Sodyum</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5.3.11</w:t>
            </w:r>
          </w:p>
          <w:p w:rsidR="00B77010" w:rsidRPr="00D74E0F" w:rsidRDefault="00B77010" w:rsidP="004A5F5E">
            <w:pPr>
              <w:shd w:val="clear" w:color="auto" w:fill="FFFFFF"/>
              <w:jc w:val="center"/>
              <w:rPr>
                <w:color w:val="000000"/>
                <w:lang w:eastAsia="en-US"/>
              </w:rPr>
            </w:pPr>
          </w:p>
        </w:tc>
      </w:tr>
      <w:tr w:rsidR="00B77010" w:rsidRPr="00282413">
        <w:trPr>
          <w:trHeight w:hRule="exact" w:val="229"/>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Mangan</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5.3.12</w:t>
            </w:r>
          </w:p>
          <w:p w:rsidR="00B77010" w:rsidRPr="00D74E0F" w:rsidRDefault="00B77010" w:rsidP="004A5F5E">
            <w:pPr>
              <w:shd w:val="clear" w:color="auto" w:fill="FFFFFF"/>
              <w:jc w:val="center"/>
              <w:rPr>
                <w:color w:val="000000"/>
                <w:lang w:eastAsia="en-US"/>
              </w:rPr>
            </w:pPr>
          </w:p>
        </w:tc>
      </w:tr>
      <w:tr w:rsidR="00B77010" w:rsidRPr="00282413">
        <w:trPr>
          <w:trHeight w:hRule="exact" w:val="235"/>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Çinko</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5.3.13</w:t>
            </w:r>
          </w:p>
          <w:p w:rsidR="00B77010" w:rsidRPr="00D74E0F" w:rsidRDefault="00B77010" w:rsidP="004A5F5E">
            <w:pPr>
              <w:shd w:val="clear" w:color="auto" w:fill="FFFFFF"/>
              <w:jc w:val="center"/>
              <w:rPr>
                <w:color w:val="000000"/>
                <w:lang w:eastAsia="en-US"/>
              </w:rPr>
            </w:pPr>
          </w:p>
        </w:tc>
      </w:tr>
      <w:tr w:rsidR="00B77010" w:rsidRPr="00282413">
        <w:trPr>
          <w:trHeight w:hRule="exact" w:val="207"/>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A Vitamini</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5.3.14</w:t>
            </w:r>
          </w:p>
          <w:p w:rsidR="00B77010" w:rsidRPr="00D74E0F" w:rsidRDefault="00B77010" w:rsidP="004A5F5E">
            <w:pPr>
              <w:shd w:val="clear" w:color="auto" w:fill="FFFFFF"/>
              <w:jc w:val="center"/>
              <w:rPr>
                <w:color w:val="000000"/>
                <w:lang w:eastAsia="en-US"/>
              </w:rPr>
            </w:pPr>
          </w:p>
        </w:tc>
      </w:tr>
      <w:tr w:rsidR="00B77010" w:rsidRPr="00282413">
        <w:trPr>
          <w:trHeight w:hRule="exact" w:val="229"/>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D Vitamini</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5.3.15</w:t>
            </w:r>
          </w:p>
          <w:p w:rsidR="00B77010" w:rsidRPr="00D74E0F" w:rsidRDefault="00B77010" w:rsidP="004A5F5E">
            <w:pPr>
              <w:shd w:val="clear" w:color="auto" w:fill="FFFFFF"/>
              <w:jc w:val="center"/>
              <w:rPr>
                <w:color w:val="000000"/>
                <w:lang w:eastAsia="en-US"/>
              </w:rPr>
            </w:pPr>
          </w:p>
        </w:tc>
      </w:tr>
      <w:tr w:rsidR="00B77010" w:rsidRPr="00282413">
        <w:trPr>
          <w:trHeight w:hRule="exact" w:val="221"/>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282413" w:rsidRDefault="00B77010" w:rsidP="00282413">
            <w:pPr>
              <w:shd w:val="clear" w:color="auto" w:fill="FFFFFF"/>
              <w:jc w:val="both"/>
              <w:rPr>
                <w:color w:val="000000"/>
                <w:lang w:eastAsia="en-US"/>
              </w:rPr>
            </w:pPr>
            <w:r w:rsidRPr="00282413">
              <w:rPr>
                <w:color w:val="000000"/>
                <w:lang w:eastAsia="en-US"/>
              </w:rPr>
              <w:t>E Vitamini</w:t>
            </w:r>
          </w:p>
          <w:p w:rsidR="00B77010" w:rsidRPr="00282413" w:rsidRDefault="00B77010" w:rsidP="00282413">
            <w:pPr>
              <w:shd w:val="clear" w:color="auto" w:fill="FFFFFF"/>
              <w:jc w:val="both"/>
              <w:rPr>
                <w:color w:val="000000"/>
                <w:lang w:eastAsia="en-US"/>
              </w:rPr>
            </w:pP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5.3.16</w:t>
            </w:r>
          </w:p>
          <w:p w:rsidR="00B77010" w:rsidRPr="00D74E0F" w:rsidRDefault="00B77010" w:rsidP="004A5F5E">
            <w:pPr>
              <w:shd w:val="clear" w:color="auto" w:fill="FFFFFF"/>
              <w:jc w:val="center"/>
              <w:rPr>
                <w:color w:val="000000"/>
                <w:lang w:eastAsia="en-US"/>
              </w:rPr>
            </w:pPr>
          </w:p>
        </w:tc>
      </w:tr>
      <w:tr w:rsidR="00B77010" w:rsidRPr="00282413">
        <w:trPr>
          <w:trHeight w:hRule="exact" w:val="221"/>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095933" w:rsidRDefault="00B77010" w:rsidP="004A5F5E">
            <w:pPr>
              <w:rPr>
                <w:color w:val="000000"/>
              </w:rPr>
            </w:pPr>
            <w:r w:rsidRPr="00095933">
              <w:rPr>
                <w:color w:val="000000"/>
              </w:rPr>
              <w:t>Kükürt tayini</w:t>
            </w: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5.3.17</w:t>
            </w:r>
          </w:p>
          <w:p w:rsidR="00B77010" w:rsidRPr="00D74E0F" w:rsidRDefault="00B77010" w:rsidP="004A5F5E">
            <w:pPr>
              <w:shd w:val="clear" w:color="auto" w:fill="FFFFFF"/>
              <w:jc w:val="center"/>
              <w:rPr>
                <w:color w:val="000000"/>
                <w:lang w:eastAsia="en-US"/>
              </w:rPr>
            </w:pPr>
          </w:p>
        </w:tc>
      </w:tr>
      <w:tr w:rsidR="00B77010" w:rsidRPr="00282413">
        <w:trPr>
          <w:trHeight w:hRule="exact" w:val="221"/>
        </w:trPr>
        <w:tc>
          <w:tcPr>
            <w:tcW w:w="2026" w:type="dxa"/>
            <w:tcBorders>
              <w:top w:val="nil"/>
              <w:left w:val="single" w:sz="6" w:space="0" w:color="auto"/>
              <w:bottom w:val="nil"/>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AD1784">
            <w:pPr>
              <w:shd w:val="clear" w:color="auto" w:fill="FFFFFF"/>
              <w:jc w:val="center"/>
              <w:rPr>
                <w:color w:val="000000"/>
                <w:lang w:eastAsia="en-US"/>
              </w:rPr>
            </w:pPr>
          </w:p>
        </w:tc>
        <w:tc>
          <w:tcPr>
            <w:tcW w:w="3930" w:type="dxa"/>
            <w:tcBorders>
              <w:top w:val="nil"/>
              <w:left w:val="single" w:sz="6" w:space="0" w:color="auto"/>
              <w:bottom w:val="nil"/>
              <w:right w:val="single" w:sz="6" w:space="0" w:color="auto"/>
            </w:tcBorders>
          </w:tcPr>
          <w:p w:rsidR="00B77010" w:rsidRPr="00095933" w:rsidRDefault="00B77010" w:rsidP="004A5F5E">
            <w:pPr>
              <w:rPr>
                <w:color w:val="000000"/>
              </w:rPr>
            </w:pPr>
            <w:r w:rsidRPr="00095933">
              <w:rPr>
                <w:color w:val="000000"/>
              </w:rPr>
              <w:t>Aflatoksin</w:t>
            </w:r>
          </w:p>
        </w:tc>
        <w:tc>
          <w:tcPr>
            <w:tcW w:w="2332" w:type="dxa"/>
            <w:tcBorders>
              <w:top w:val="nil"/>
              <w:left w:val="single" w:sz="6" w:space="0" w:color="auto"/>
              <w:bottom w:val="nil"/>
              <w:right w:val="single" w:sz="6" w:space="0" w:color="auto"/>
            </w:tcBorders>
          </w:tcPr>
          <w:p w:rsidR="00B77010" w:rsidRPr="00D74E0F" w:rsidRDefault="00B77010" w:rsidP="004A5F5E">
            <w:pPr>
              <w:shd w:val="clear" w:color="auto" w:fill="FFFFFF"/>
              <w:jc w:val="center"/>
              <w:rPr>
                <w:color w:val="000000"/>
                <w:lang w:eastAsia="en-US"/>
              </w:rPr>
            </w:pPr>
            <w:r w:rsidRPr="00D74E0F">
              <w:rPr>
                <w:color w:val="000000"/>
                <w:lang w:eastAsia="en-US"/>
              </w:rPr>
              <w:t>5.3.18</w:t>
            </w:r>
          </w:p>
          <w:p w:rsidR="00B77010" w:rsidRPr="00D74E0F" w:rsidRDefault="00B77010" w:rsidP="004A5F5E">
            <w:pPr>
              <w:shd w:val="clear" w:color="auto" w:fill="FFFFFF"/>
              <w:jc w:val="center"/>
              <w:rPr>
                <w:color w:val="000000"/>
                <w:lang w:eastAsia="en-US"/>
              </w:rPr>
            </w:pPr>
          </w:p>
        </w:tc>
      </w:tr>
      <w:tr w:rsidR="00B77010" w:rsidRPr="00282413">
        <w:trPr>
          <w:trHeight w:hRule="exact" w:val="2585"/>
        </w:trPr>
        <w:tc>
          <w:tcPr>
            <w:tcW w:w="2026" w:type="dxa"/>
            <w:tcBorders>
              <w:top w:val="nil"/>
              <w:left w:val="single" w:sz="6" w:space="0" w:color="auto"/>
              <w:bottom w:val="single" w:sz="4" w:space="0" w:color="auto"/>
              <w:right w:val="single" w:sz="6" w:space="0" w:color="auto"/>
            </w:tcBorders>
          </w:tcPr>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F14E7E">
            <w:pPr>
              <w:shd w:val="clear" w:color="auto" w:fill="FFFFFF"/>
              <w:jc w:val="center"/>
              <w:rPr>
                <w:color w:val="000000"/>
                <w:lang w:eastAsia="en-US"/>
              </w:rPr>
            </w:pPr>
            <w:r>
              <w:rPr>
                <w:color w:val="000000"/>
                <w:lang w:eastAsia="en-US"/>
              </w:rPr>
              <w:t>4.2.2</w:t>
            </w:r>
          </w:p>
          <w:p w:rsidR="00B77010" w:rsidRPr="00D74E0F" w:rsidRDefault="00B77010" w:rsidP="00D74E0F">
            <w:pPr>
              <w:ind w:firstLine="708"/>
              <w:rPr>
                <w:color w:val="000000"/>
                <w:lang w:eastAsia="en-US"/>
              </w:rPr>
            </w:pPr>
            <w:r w:rsidRPr="00D74E0F">
              <w:rPr>
                <w:color w:val="000000"/>
                <w:lang w:eastAsia="en-US"/>
              </w:rPr>
              <w:t xml:space="preserve">   6.1</w:t>
            </w:r>
          </w:p>
          <w:p w:rsidR="00B77010" w:rsidRPr="00D74E0F" w:rsidRDefault="00B77010" w:rsidP="00D74E0F">
            <w:pPr>
              <w:ind w:firstLine="708"/>
              <w:rPr>
                <w:color w:val="000000"/>
                <w:lang w:eastAsia="en-US"/>
              </w:rPr>
            </w:pPr>
            <w:r w:rsidRPr="00D74E0F">
              <w:rPr>
                <w:color w:val="000000"/>
                <w:lang w:eastAsia="en-US"/>
              </w:rPr>
              <w:t xml:space="preserve">   6.2</w:t>
            </w:r>
          </w:p>
        </w:tc>
        <w:tc>
          <w:tcPr>
            <w:tcW w:w="3930" w:type="dxa"/>
            <w:tcBorders>
              <w:top w:val="nil"/>
              <w:left w:val="single" w:sz="6" w:space="0" w:color="auto"/>
              <w:bottom w:val="single" w:sz="4" w:space="0" w:color="auto"/>
              <w:right w:val="single" w:sz="6" w:space="0" w:color="auto"/>
            </w:tcBorders>
          </w:tcPr>
          <w:p w:rsidR="00B77010" w:rsidRDefault="00B77010" w:rsidP="004A5F5E">
            <w:pPr>
              <w:rPr>
                <w:color w:val="000000"/>
              </w:rPr>
            </w:pPr>
            <w:r w:rsidRPr="00095933">
              <w:rPr>
                <w:color w:val="000000"/>
              </w:rPr>
              <w:t>Demir tayini</w:t>
            </w:r>
          </w:p>
          <w:p w:rsidR="00B77010" w:rsidRPr="009D4305" w:rsidRDefault="00B77010" w:rsidP="00D74E0F">
            <w:pPr>
              <w:rPr>
                <w:color w:val="000000"/>
              </w:rPr>
            </w:pPr>
            <w:r>
              <w:rPr>
                <w:color w:val="000000"/>
              </w:rPr>
              <w:t>Bakır</w:t>
            </w:r>
          </w:p>
          <w:p w:rsidR="00B77010" w:rsidRPr="009D4305" w:rsidRDefault="00B77010" w:rsidP="00D74E0F">
            <w:pPr>
              <w:rPr>
                <w:color w:val="000000"/>
              </w:rPr>
            </w:pPr>
            <w:r>
              <w:rPr>
                <w:color w:val="000000"/>
              </w:rPr>
              <w:t>Kobalt</w:t>
            </w:r>
          </w:p>
          <w:p w:rsidR="00B77010" w:rsidRPr="009D4305" w:rsidRDefault="00B77010" w:rsidP="00D74E0F">
            <w:pPr>
              <w:rPr>
                <w:color w:val="000000"/>
              </w:rPr>
            </w:pPr>
            <w:r>
              <w:rPr>
                <w:color w:val="000000"/>
              </w:rPr>
              <w:t xml:space="preserve">Selenyum </w:t>
            </w:r>
          </w:p>
          <w:p w:rsidR="00B77010" w:rsidRPr="009D4305" w:rsidRDefault="00B77010" w:rsidP="00D74E0F">
            <w:pPr>
              <w:rPr>
                <w:color w:val="000000"/>
              </w:rPr>
            </w:pPr>
            <w:r>
              <w:rPr>
                <w:color w:val="000000"/>
              </w:rPr>
              <w:t>Magnezyum</w:t>
            </w:r>
          </w:p>
          <w:p w:rsidR="00B77010" w:rsidRDefault="00B77010" w:rsidP="00D74E0F">
            <w:pPr>
              <w:rPr>
                <w:color w:val="000000"/>
              </w:rPr>
            </w:pPr>
            <w:r>
              <w:rPr>
                <w:color w:val="000000"/>
              </w:rPr>
              <w:t xml:space="preserve">İyot </w:t>
            </w:r>
          </w:p>
          <w:p w:rsidR="00B77010" w:rsidRPr="009D4305" w:rsidRDefault="00B77010" w:rsidP="00D74E0F">
            <w:pPr>
              <w:rPr>
                <w:color w:val="000000"/>
              </w:rPr>
            </w:pPr>
            <w:r>
              <w:rPr>
                <w:color w:val="000000"/>
              </w:rPr>
              <w:t>Niasin tayini</w:t>
            </w:r>
          </w:p>
          <w:p w:rsidR="00B77010" w:rsidRPr="009D4305" w:rsidRDefault="00B77010" w:rsidP="00D74E0F">
            <w:pPr>
              <w:rPr>
                <w:color w:val="000000"/>
              </w:rPr>
            </w:pPr>
            <w:r w:rsidRPr="009D4305">
              <w:rPr>
                <w:color w:val="000000"/>
              </w:rPr>
              <w:t xml:space="preserve">Yabancı </w:t>
            </w:r>
            <w:r>
              <w:rPr>
                <w:color w:val="000000"/>
              </w:rPr>
              <w:t>madde</w:t>
            </w:r>
            <w:r w:rsidRPr="009D4305">
              <w:rPr>
                <w:color w:val="000000"/>
              </w:rPr>
              <w:t xml:space="preserve"> </w:t>
            </w:r>
          </w:p>
          <w:p w:rsidR="00B77010" w:rsidRPr="009D4305" w:rsidRDefault="00B77010" w:rsidP="00D74E0F">
            <w:pPr>
              <w:rPr>
                <w:color w:val="000000"/>
              </w:rPr>
            </w:pPr>
            <w:r w:rsidRPr="005F6305">
              <w:rPr>
                <w:color w:val="000000"/>
              </w:rPr>
              <w:t xml:space="preserve">Ambalaj </w:t>
            </w:r>
            <w:r>
              <w:rPr>
                <w:color w:val="000000"/>
              </w:rPr>
              <w:t xml:space="preserve">lama </w:t>
            </w:r>
          </w:p>
          <w:p w:rsidR="00B77010" w:rsidRPr="00095933" w:rsidRDefault="00B77010" w:rsidP="00D74E0F">
            <w:pPr>
              <w:rPr>
                <w:color w:val="000000"/>
              </w:rPr>
            </w:pPr>
            <w:r w:rsidRPr="009D4305">
              <w:rPr>
                <w:color w:val="000000"/>
              </w:rPr>
              <w:t>İşaretleme</w:t>
            </w:r>
          </w:p>
        </w:tc>
        <w:tc>
          <w:tcPr>
            <w:tcW w:w="2332" w:type="dxa"/>
            <w:tcBorders>
              <w:top w:val="nil"/>
              <w:left w:val="single" w:sz="6" w:space="0" w:color="auto"/>
              <w:bottom w:val="single" w:sz="4" w:space="0" w:color="auto"/>
              <w:right w:val="single" w:sz="6" w:space="0" w:color="auto"/>
            </w:tcBorders>
          </w:tcPr>
          <w:p w:rsidR="00B77010" w:rsidRPr="00F14E7E" w:rsidRDefault="00B77010" w:rsidP="00F14E7E">
            <w:pPr>
              <w:shd w:val="clear" w:color="auto" w:fill="FFFFFF"/>
              <w:jc w:val="center"/>
              <w:rPr>
                <w:color w:val="000000"/>
                <w:lang w:eastAsia="en-US"/>
              </w:rPr>
            </w:pPr>
            <w:r w:rsidRPr="00F14E7E">
              <w:rPr>
                <w:color w:val="000000"/>
                <w:lang w:eastAsia="en-US"/>
              </w:rPr>
              <w:t>5.3.19</w:t>
            </w:r>
          </w:p>
          <w:p w:rsidR="00B77010" w:rsidRPr="00D74E0F" w:rsidRDefault="00B77010" w:rsidP="00F14E7E">
            <w:pPr>
              <w:shd w:val="clear" w:color="auto" w:fill="FFFFFF"/>
              <w:jc w:val="center"/>
              <w:rPr>
                <w:color w:val="000000"/>
                <w:lang w:eastAsia="en-US"/>
              </w:rPr>
            </w:pPr>
            <w:r w:rsidRPr="00D74E0F">
              <w:rPr>
                <w:color w:val="000000"/>
                <w:lang w:eastAsia="en-US"/>
              </w:rPr>
              <w:t>5.3.20</w:t>
            </w:r>
          </w:p>
          <w:p w:rsidR="00B77010" w:rsidRPr="00D74E0F" w:rsidRDefault="00B77010" w:rsidP="00F14E7E">
            <w:pPr>
              <w:jc w:val="center"/>
              <w:rPr>
                <w:color w:val="000000"/>
                <w:lang w:eastAsia="en-US"/>
              </w:rPr>
            </w:pPr>
            <w:r w:rsidRPr="00D74E0F">
              <w:rPr>
                <w:color w:val="000000"/>
                <w:lang w:eastAsia="en-US"/>
              </w:rPr>
              <w:t>5.3.21</w:t>
            </w:r>
          </w:p>
          <w:p w:rsidR="00B77010" w:rsidRPr="00D74E0F" w:rsidRDefault="00B77010" w:rsidP="00AD4432">
            <w:pPr>
              <w:ind w:firstLine="708"/>
              <w:rPr>
                <w:color w:val="000000"/>
                <w:lang w:eastAsia="en-US"/>
              </w:rPr>
            </w:pPr>
            <w:r>
              <w:rPr>
                <w:color w:val="000000"/>
                <w:lang w:eastAsia="en-US"/>
              </w:rPr>
              <w:t xml:space="preserve">   </w:t>
            </w:r>
            <w:r w:rsidRPr="00D74E0F">
              <w:rPr>
                <w:color w:val="000000"/>
                <w:lang w:eastAsia="en-US"/>
              </w:rPr>
              <w:t>5.3.22</w:t>
            </w:r>
          </w:p>
          <w:p w:rsidR="00B77010" w:rsidRPr="00D74E0F" w:rsidRDefault="00B77010" w:rsidP="00AD4432">
            <w:pPr>
              <w:ind w:firstLine="708"/>
              <w:rPr>
                <w:color w:val="000000"/>
                <w:lang w:eastAsia="en-US"/>
              </w:rPr>
            </w:pPr>
            <w:r>
              <w:rPr>
                <w:color w:val="000000"/>
                <w:lang w:eastAsia="en-US"/>
              </w:rPr>
              <w:t xml:space="preserve">  </w:t>
            </w:r>
            <w:r w:rsidRPr="00D74E0F">
              <w:rPr>
                <w:color w:val="000000"/>
                <w:lang w:eastAsia="en-US"/>
              </w:rPr>
              <w:t>5.3.23</w:t>
            </w:r>
          </w:p>
          <w:p w:rsidR="00B77010" w:rsidRPr="00D74E0F" w:rsidRDefault="00B77010" w:rsidP="00AD4432">
            <w:pPr>
              <w:ind w:firstLine="708"/>
              <w:rPr>
                <w:color w:val="000000"/>
                <w:lang w:eastAsia="en-US"/>
              </w:rPr>
            </w:pPr>
            <w:r>
              <w:rPr>
                <w:color w:val="000000"/>
                <w:lang w:eastAsia="en-US"/>
              </w:rPr>
              <w:t xml:space="preserve">  </w:t>
            </w:r>
            <w:r w:rsidRPr="00D74E0F">
              <w:rPr>
                <w:color w:val="000000"/>
                <w:lang w:eastAsia="en-US"/>
              </w:rPr>
              <w:t>5.3.24</w:t>
            </w:r>
          </w:p>
          <w:p w:rsidR="00B77010" w:rsidRPr="00D74E0F" w:rsidRDefault="00B77010" w:rsidP="00AD4432">
            <w:pPr>
              <w:ind w:firstLine="708"/>
              <w:rPr>
                <w:color w:val="000000"/>
                <w:lang w:eastAsia="en-US"/>
              </w:rPr>
            </w:pPr>
            <w:r>
              <w:rPr>
                <w:color w:val="000000"/>
                <w:lang w:eastAsia="en-US"/>
              </w:rPr>
              <w:t xml:space="preserve">  </w:t>
            </w:r>
            <w:r w:rsidRPr="00D74E0F">
              <w:rPr>
                <w:color w:val="000000"/>
                <w:lang w:eastAsia="en-US"/>
              </w:rPr>
              <w:t>5.3.25</w:t>
            </w:r>
          </w:p>
          <w:p w:rsidR="00B77010" w:rsidRPr="00D74E0F" w:rsidRDefault="00B77010" w:rsidP="00AD4432">
            <w:pPr>
              <w:ind w:firstLine="708"/>
              <w:rPr>
                <w:color w:val="000000"/>
                <w:lang w:eastAsia="en-US"/>
              </w:rPr>
            </w:pPr>
            <w:r>
              <w:rPr>
                <w:color w:val="000000"/>
                <w:lang w:eastAsia="en-US"/>
              </w:rPr>
              <w:t xml:space="preserve">  </w:t>
            </w:r>
            <w:r w:rsidRPr="00D74E0F">
              <w:rPr>
                <w:color w:val="000000"/>
                <w:lang w:eastAsia="en-US"/>
              </w:rPr>
              <w:t>5.3.26</w:t>
            </w:r>
          </w:p>
          <w:p w:rsidR="00B77010" w:rsidRPr="00D74E0F" w:rsidRDefault="00B77010" w:rsidP="00AD4432">
            <w:pPr>
              <w:ind w:firstLine="708"/>
              <w:rPr>
                <w:color w:val="000000"/>
                <w:lang w:eastAsia="en-US"/>
              </w:rPr>
            </w:pPr>
            <w:r>
              <w:rPr>
                <w:color w:val="000000"/>
                <w:lang w:eastAsia="en-US"/>
              </w:rPr>
              <w:t xml:space="preserve">  5.2.1</w:t>
            </w:r>
          </w:p>
          <w:p w:rsidR="00B77010" w:rsidRPr="006F4F13" w:rsidRDefault="00B77010" w:rsidP="00AD4432">
            <w:pPr>
              <w:shd w:val="clear" w:color="auto" w:fill="FFFFFF"/>
              <w:rPr>
                <w:color w:val="FF0000"/>
                <w:lang w:eastAsia="en-US"/>
              </w:rPr>
            </w:pPr>
            <w:r>
              <w:rPr>
                <w:color w:val="000000"/>
                <w:lang w:eastAsia="en-US"/>
              </w:rPr>
              <w:t xml:space="preserve">               5.2.1</w:t>
            </w:r>
          </w:p>
        </w:tc>
      </w:tr>
    </w:tbl>
    <w:p w:rsidR="00B77010" w:rsidRPr="00FE229A" w:rsidRDefault="00B77010" w:rsidP="00FE229A"/>
    <w:p w:rsidR="00B77010" w:rsidRDefault="00B77010" w:rsidP="00B64CD8">
      <w:pPr>
        <w:pStyle w:val="Heading1"/>
      </w:pPr>
      <w:bookmarkStart w:id="105" w:name="_Toc524434567"/>
      <w:bookmarkStart w:id="106" w:name="_Toc35849334"/>
      <w:bookmarkStart w:id="107" w:name="_Toc349927044"/>
      <w:bookmarkStart w:id="108" w:name="_Toc400700716"/>
      <w:bookmarkStart w:id="109" w:name="_Toc184575199"/>
      <w:bookmarkStart w:id="110" w:name="_Toc187124030"/>
      <w:bookmarkStart w:id="111" w:name="_Toc187124118"/>
      <w:bookmarkStart w:id="112" w:name="_Toc187124500"/>
      <w:bookmarkStart w:id="113" w:name="_Toc264913516"/>
      <w:bookmarkStart w:id="114" w:name="_Toc266447950"/>
      <w:r w:rsidRPr="00571927">
        <w:rPr>
          <w:color w:val="000000"/>
        </w:rPr>
        <w:t>5</w:t>
      </w:r>
      <w:r>
        <w:rPr>
          <w:color w:val="000000"/>
        </w:rPr>
        <w:tab/>
      </w:r>
      <w:r w:rsidRPr="00CE1320">
        <w:t>Numune alma</w:t>
      </w:r>
      <w:r>
        <w:t>,</w:t>
      </w:r>
      <w:r w:rsidRPr="00CE1320">
        <w:t xml:space="preserve"> muayene</w:t>
      </w:r>
      <w:r>
        <w:t xml:space="preserve"> </w:t>
      </w:r>
      <w:r w:rsidRPr="00CE1320">
        <w:t>ve</w:t>
      </w:r>
      <w:r>
        <w:t xml:space="preserve"> </w:t>
      </w:r>
      <w:r w:rsidRPr="00CE1320">
        <w:t>deneyler</w:t>
      </w:r>
      <w:bookmarkEnd w:id="105"/>
      <w:bookmarkEnd w:id="106"/>
      <w:bookmarkEnd w:id="107"/>
      <w:bookmarkEnd w:id="108"/>
    </w:p>
    <w:p w:rsidR="00B77010" w:rsidRPr="00F21C9C" w:rsidRDefault="00B77010" w:rsidP="00B64CD8">
      <w:pPr>
        <w:rPr>
          <w:lang w:val="en-US"/>
        </w:rPr>
      </w:pPr>
    </w:p>
    <w:p w:rsidR="00B77010" w:rsidRPr="00CE1320" w:rsidRDefault="00B77010" w:rsidP="00B64CD8">
      <w:pPr>
        <w:pStyle w:val="Heading2"/>
      </w:pPr>
      <w:bookmarkStart w:id="115" w:name="_Toc524434568"/>
      <w:bookmarkStart w:id="116" w:name="_Toc35849335"/>
      <w:bookmarkStart w:id="117" w:name="_Toc349927045"/>
      <w:bookmarkStart w:id="118" w:name="_Toc400700717"/>
      <w:r>
        <w:rPr>
          <w:color w:val="000000"/>
        </w:rPr>
        <w:t>5</w:t>
      </w:r>
      <w:r w:rsidRPr="00571927">
        <w:rPr>
          <w:color w:val="000000"/>
        </w:rPr>
        <w:t>.1</w:t>
      </w:r>
      <w:r>
        <w:rPr>
          <w:color w:val="000000"/>
        </w:rPr>
        <w:tab/>
      </w:r>
      <w:r w:rsidRPr="00A26C75">
        <w:t>Numune alma</w:t>
      </w:r>
      <w:bookmarkEnd w:id="115"/>
      <w:bookmarkEnd w:id="116"/>
      <w:bookmarkEnd w:id="117"/>
      <w:bookmarkEnd w:id="118"/>
    </w:p>
    <w:p w:rsidR="00B77010" w:rsidRPr="009D4305" w:rsidRDefault="00B77010" w:rsidP="00674879">
      <w:pPr>
        <w:shd w:val="clear" w:color="auto" w:fill="FFFFFF"/>
        <w:jc w:val="both"/>
        <w:rPr>
          <w:color w:val="000000"/>
        </w:rPr>
      </w:pPr>
      <w:r w:rsidRPr="009D4305">
        <w:rPr>
          <w:color w:val="000000"/>
        </w:rPr>
        <w:t xml:space="preserve">Numune partiden alınır. Sınıfı, tipi, imal tarihi, parti numarası, ve ambalajları aynı olan ve </w:t>
      </w:r>
      <w:r>
        <w:rPr>
          <w:color w:val="000000"/>
        </w:rPr>
        <w:t>bir defada muayeneye sunulan şişek</w:t>
      </w:r>
      <w:r w:rsidRPr="009D4305">
        <w:rPr>
          <w:color w:val="000000"/>
        </w:rPr>
        <w:t xml:space="preserve"> yemleri bir parti sayılır.</w:t>
      </w:r>
      <w:r>
        <w:rPr>
          <w:color w:val="000000"/>
        </w:rPr>
        <w:t xml:space="preserve"> </w:t>
      </w:r>
      <w:r w:rsidRPr="004C4579">
        <w:rPr>
          <w:color w:val="000000"/>
        </w:rPr>
        <w:t xml:space="preserve">Numune partiden TS 5526 EN ISO 6497’ye göre alınır. Deney numunesi </w:t>
      </w:r>
      <w:r w:rsidRPr="00BD7C6B">
        <w:t>TS EN ISO 6498</w:t>
      </w:r>
      <w:r w:rsidRPr="004C4579">
        <w:rPr>
          <w:color w:val="000000"/>
        </w:rPr>
        <w:t>’e göre hazırlanır.</w:t>
      </w:r>
    </w:p>
    <w:p w:rsidR="00B77010" w:rsidRPr="00571927" w:rsidRDefault="00B77010" w:rsidP="00B64CD8">
      <w:pPr>
        <w:shd w:val="clear" w:color="auto" w:fill="FFFFFF"/>
        <w:rPr>
          <w:color w:val="000000"/>
        </w:rPr>
      </w:pPr>
    </w:p>
    <w:p w:rsidR="00B77010" w:rsidRPr="00CE1320" w:rsidRDefault="00B77010" w:rsidP="00B64CD8">
      <w:pPr>
        <w:pStyle w:val="Heading2"/>
        <w:rPr>
          <w:sz w:val="22"/>
          <w:szCs w:val="22"/>
        </w:rPr>
      </w:pPr>
      <w:bookmarkStart w:id="119" w:name="_Toc524434570"/>
      <w:bookmarkStart w:id="120" w:name="_Toc35849337"/>
      <w:bookmarkStart w:id="121" w:name="_Toc349927046"/>
      <w:bookmarkStart w:id="122" w:name="_Toc400700718"/>
      <w:r>
        <w:rPr>
          <w:color w:val="000000"/>
        </w:rPr>
        <w:t>5</w:t>
      </w:r>
      <w:r w:rsidRPr="00571927">
        <w:rPr>
          <w:color w:val="000000"/>
        </w:rPr>
        <w:t>.2</w:t>
      </w:r>
      <w:r>
        <w:rPr>
          <w:color w:val="000000"/>
        </w:rPr>
        <w:tab/>
      </w:r>
      <w:r w:rsidRPr="00A26C75">
        <w:t>Muayeneler</w:t>
      </w:r>
      <w:bookmarkEnd w:id="119"/>
      <w:bookmarkEnd w:id="120"/>
      <w:bookmarkEnd w:id="121"/>
      <w:bookmarkEnd w:id="122"/>
    </w:p>
    <w:p w:rsidR="00B77010" w:rsidRPr="00571927" w:rsidRDefault="00B77010" w:rsidP="00B64CD8">
      <w:pPr>
        <w:shd w:val="clear" w:color="auto" w:fill="FFFFFF"/>
        <w:rPr>
          <w:color w:val="000000"/>
        </w:rPr>
      </w:pPr>
    </w:p>
    <w:p w:rsidR="00B77010" w:rsidRPr="00CE1320" w:rsidRDefault="00B77010" w:rsidP="00B64CD8">
      <w:pPr>
        <w:pStyle w:val="Heading3"/>
      </w:pPr>
      <w:bookmarkStart w:id="123" w:name="_Toc524434571"/>
      <w:bookmarkStart w:id="124" w:name="_Toc35849338"/>
      <w:r w:rsidRPr="00CE1320">
        <w:t>5.2.1</w:t>
      </w:r>
      <w:r w:rsidRPr="00CE1320">
        <w:tab/>
        <w:t>Ambalaj muayenesi</w:t>
      </w:r>
      <w:bookmarkEnd w:id="123"/>
      <w:bookmarkEnd w:id="124"/>
    </w:p>
    <w:p w:rsidR="00B77010" w:rsidRDefault="00B77010" w:rsidP="00BE3D8A">
      <w:pPr>
        <w:shd w:val="clear" w:color="auto" w:fill="FFFFFF"/>
        <w:jc w:val="both"/>
        <w:rPr>
          <w:color w:val="000000"/>
        </w:rPr>
      </w:pPr>
      <w:r w:rsidRPr="00271EF0">
        <w:t xml:space="preserve">Ambalâj ve ambalâj malzemesinin muayenesi, bakılarak ve gerektiğinde tartılarak yapılır. Sonuçların Madde </w:t>
      </w:r>
      <w:r w:rsidRPr="004346AC">
        <w:t>6.1</w:t>
      </w:r>
      <w:r w:rsidRPr="00271EF0">
        <w:t xml:space="preserve"> ve Madde </w:t>
      </w:r>
      <w:r w:rsidRPr="004346AC">
        <w:t>6.2’ye</w:t>
      </w:r>
      <w:r w:rsidRPr="00BE6740">
        <w:rPr>
          <w:color w:val="C0504D"/>
        </w:rPr>
        <w:t xml:space="preserve"> </w:t>
      </w:r>
      <w:r w:rsidRPr="00271EF0">
        <w:t>uygun olup olmadığına bakılır.</w:t>
      </w:r>
    </w:p>
    <w:p w:rsidR="00B77010" w:rsidRDefault="00B77010" w:rsidP="00B64CD8">
      <w:pPr>
        <w:shd w:val="clear" w:color="auto" w:fill="FFFFFF"/>
      </w:pPr>
    </w:p>
    <w:p w:rsidR="00B77010" w:rsidRDefault="00B77010" w:rsidP="00B64CD8">
      <w:pPr>
        <w:pStyle w:val="Heading3"/>
      </w:pPr>
      <w:bookmarkStart w:id="125" w:name="_Toc524434573"/>
      <w:bookmarkStart w:id="126" w:name="_Toc35849340"/>
      <w:r w:rsidRPr="00CE1320">
        <w:t>5.2.</w:t>
      </w:r>
      <w:r>
        <w:t>2</w:t>
      </w:r>
      <w:r>
        <w:tab/>
        <w:t xml:space="preserve">Şişek  </w:t>
      </w:r>
      <w:bookmarkEnd w:id="125"/>
      <w:bookmarkEnd w:id="126"/>
      <w:r>
        <w:t xml:space="preserve">yemlerinin </w:t>
      </w:r>
      <w:r w:rsidRPr="00CE1320">
        <w:t>muayenesi</w:t>
      </w:r>
    </w:p>
    <w:p w:rsidR="00B77010" w:rsidRDefault="00B77010" w:rsidP="00B64CD8">
      <w:pPr>
        <w:shd w:val="clear" w:color="auto" w:fill="FFFFFF"/>
        <w:jc w:val="both"/>
        <w:rPr>
          <w:b/>
          <w:bCs/>
          <w:color w:val="000000"/>
        </w:rPr>
      </w:pPr>
      <w:r>
        <w:rPr>
          <w:color w:val="000000"/>
        </w:rPr>
        <w:t xml:space="preserve">Şişek yemleri gözle, </w:t>
      </w:r>
      <w:r w:rsidRPr="004309F2">
        <w:rPr>
          <w:color w:val="000000"/>
        </w:rPr>
        <w:t>g</w:t>
      </w:r>
      <w:r>
        <w:rPr>
          <w:color w:val="000000"/>
        </w:rPr>
        <w:t>erektiğinde mikroskopla</w:t>
      </w:r>
      <w:r w:rsidRPr="004309F2">
        <w:rPr>
          <w:color w:val="000000"/>
        </w:rPr>
        <w:t xml:space="preserve">, elle incelenerek, koklanarak, tadılarak, ölçülerek, elenerek, tartılarak muayene edilir ve sonuçların </w:t>
      </w:r>
      <w:r>
        <w:rPr>
          <w:color w:val="000000"/>
        </w:rPr>
        <w:t xml:space="preserve"> </w:t>
      </w:r>
      <w:r w:rsidRPr="004346AC">
        <w:t>Madde 4.2.1</w:t>
      </w:r>
      <w:r w:rsidRPr="004309F2">
        <w:rPr>
          <w:color w:val="000000"/>
        </w:rPr>
        <w:t xml:space="preserve"> ve Madde </w:t>
      </w:r>
      <w:r>
        <w:rPr>
          <w:color w:val="000000"/>
        </w:rPr>
        <w:t xml:space="preserve"> </w:t>
      </w:r>
      <w:r w:rsidRPr="004346AC">
        <w:t>4.2.3’e</w:t>
      </w:r>
      <w:r w:rsidRPr="004309F2">
        <w:rPr>
          <w:color w:val="000000"/>
        </w:rPr>
        <w:t xml:space="preserve"> uygun olup olmadığına, yabancı madde bulunup bulunmadığına bakılır.</w:t>
      </w:r>
    </w:p>
    <w:p w:rsidR="00B77010" w:rsidRPr="00716A38" w:rsidRDefault="00B77010" w:rsidP="00CC1B50">
      <w:pPr>
        <w:pStyle w:val="Heading2"/>
        <w:rPr>
          <w:color w:val="000000"/>
        </w:rPr>
      </w:pPr>
      <w:bookmarkStart w:id="127" w:name="_Toc400700719"/>
      <w:r w:rsidRPr="00716A38">
        <w:rPr>
          <w:color w:val="000000"/>
        </w:rPr>
        <w:t>5.3</w:t>
      </w:r>
      <w:r w:rsidRPr="00716A38">
        <w:rPr>
          <w:color w:val="000000"/>
        </w:rPr>
        <w:tab/>
        <w:t>Deneyler</w:t>
      </w:r>
      <w:bookmarkEnd w:id="127"/>
    </w:p>
    <w:p w:rsidR="00B77010" w:rsidRPr="00DD027D" w:rsidRDefault="00B77010" w:rsidP="00674879">
      <w:pPr>
        <w:jc w:val="both"/>
      </w:pPr>
      <w:bookmarkStart w:id="128" w:name="_Toc524434575"/>
      <w:r w:rsidRPr="00DD027D">
        <w:t>Deneyler, iki paralel numune üzerinde yapılmalıdır. Deneylerde TS EN ISO 3696’ya uygun damıtık su veya buna eşdeğer saflıkta su kullanılmalıdır. Kullanılan bütün reaktifler analitik saflıkta olmalı, deneylerde kullanılan ayarlı çözeltiler TS 545, belirteç çözeltiler ise TS 2104’e göre hazırlanmalıdır.</w:t>
      </w:r>
    </w:p>
    <w:p w:rsidR="00B77010" w:rsidRDefault="00B77010" w:rsidP="00523970">
      <w:pPr>
        <w:pStyle w:val="Heading3"/>
        <w:rPr>
          <w:color w:val="C0504D"/>
        </w:rPr>
      </w:pPr>
      <w:bookmarkStart w:id="129" w:name="_Toc117572523"/>
      <w:bookmarkStart w:id="130" w:name="_Toc118382069"/>
      <w:bookmarkStart w:id="131" w:name="_Toc127692982"/>
      <w:bookmarkStart w:id="132" w:name="_Toc128298361"/>
      <w:bookmarkStart w:id="133" w:name="_Toc134264725"/>
      <w:bookmarkStart w:id="134" w:name="_Toc159849920"/>
      <w:bookmarkStart w:id="135" w:name="_Toc160424981"/>
      <w:bookmarkStart w:id="136" w:name="_Toc161482561"/>
      <w:bookmarkStart w:id="137" w:name="_Toc162065322"/>
      <w:bookmarkStart w:id="138" w:name="_Toc184575206"/>
      <w:bookmarkStart w:id="139" w:name="_Toc187124037"/>
      <w:bookmarkStart w:id="140" w:name="_Toc187124125"/>
      <w:bookmarkStart w:id="141" w:name="_Toc187124507"/>
      <w:bookmarkStart w:id="142" w:name="_Toc264913523"/>
      <w:bookmarkStart w:id="143" w:name="_Toc266447957"/>
      <w:bookmarkEnd w:id="109"/>
      <w:bookmarkEnd w:id="110"/>
      <w:bookmarkEnd w:id="111"/>
      <w:bookmarkEnd w:id="112"/>
      <w:bookmarkEnd w:id="113"/>
      <w:bookmarkEnd w:id="114"/>
      <w:bookmarkEnd w:id="128"/>
    </w:p>
    <w:p w:rsidR="00B77010" w:rsidRPr="0076397D" w:rsidRDefault="00B77010" w:rsidP="00523970">
      <w:pPr>
        <w:pStyle w:val="Heading3"/>
      </w:pPr>
      <w:r w:rsidRPr="0076397D">
        <w:t>5.3.1</w:t>
      </w:r>
      <w:r w:rsidRPr="0076397D">
        <w:tab/>
        <w:t>Rutubet tayini</w:t>
      </w:r>
    </w:p>
    <w:p w:rsidR="00B77010" w:rsidRPr="0076397D" w:rsidRDefault="00B77010" w:rsidP="00523970">
      <w:pPr>
        <w:shd w:val="clear" w:color="auto" w:fill="FFFFFF"/>
        <w:jc w:val="both"/>
      </w:pPr>
      <w:r w:rsidRPr="0076397D">
        <w:t>Rutubet tayini, TS 6318</w:t>
      </w:r>
      <w:r>
        <w:t>’e göre yapılır. Sonucun</w:t>
      </w:r>
      <w:r w:rsidRPr="0076397D">
        <w:t xml:space="preserve"> Madde 4.2.2’ye uygun olup olmadığına bakılır.</w:t>
      </w:r>
    </w:p>
    <w:p w:rsidR="00B77010" w:rsidRPr="0076397D" w:rsidRDefault="00B77010" w:rsidP="00523970">
      <w:pPr>
        <w:rPr>
          <w:b/>
          <w:bCs/>
        </w:rPr>
      </w:pPr>
    </w:p>
    <w:p w:rsidR="00B77010" w:rsidRPr="0076397D" w:rsidRDefault="00B77010" w:rsidP="00523970">
      <w:pPr>
        <w:pStyle w:val="Heading3"/>
      </w:pPr>
      <w:bookmarkStart w:id="144" w:name="_Toc524434576"/>
      <w:r w:rsidRPr="0076397D">
        <w:t>5.3.2</w:t>
      </w:r>
      <w:r w:rsidRPr="0076397D">
        <w:tab/>
        <w:t>Ham protein tayini</w:t>
      </w:r>
      <w:bookmarkEnd w:id="144"/>
    </w:p>
    <w:p w:rsidR="00B77010" w:rsidRDefault="00B77010" w:rsidP="00523970">
      <w:pPr>
        <w:shd w:val="clear" w:color="auto" w:fill="FFFFFF"/>
        <w:jc w:val="both"/>
      </w:pPr>
      <w:r w:rsidRPr="0076397D">
        <w:t>Ham protein tayini</w:t>
      </w:r>
      <w:r>
        <w:t>,</w:t>
      </w:r>
      <w:r w:rsidRPr="0076397D">
        <w:t xml:space="preserve"> </w:t>
      </w:r>
      <w:r w:rsidRPr="00BD7C6B">
        <w:t>TS EN ISO 5983-1</w:t>
      </w:r>
      <w:r w:rsidRPr="0076397D">
        <w:t>’e göre yapılır. Sonucun Madde 4.2.2’ye uygun olup olmadığına bakılır.</w:t>
      </w:r>
    </w:p>
    <w:p w:rsidR="00B77010" w:rsidRDefault="00B77010" w:rsidP="00523970">
      <w:pPr>
        <w:shd w:val="clear" w:color="auto" w:fill="FFFFFF"/>
        <w:jc w:val="both"/>
      </w:pPr>
    </w:p>
    <w:p w:rsidR="00B77010" w:rsidRPr="00CE1320" w:rsidRDefault="00B77010" w:rsidP="00523970">
      <w:pPr>
        <w:pStyle w:val="Heading3"/>
        <w:jc w:val="both"/>
      </w:pPr>
      <w:r w:rsidRPr="00687F54">
        <w:t>5.3.3</w:t>
      </w:r>
      <w:r w:rsidRPr="000D7152">
        <w:tab/>
      </w:r>
      <w:r w:rsidRPr="00D7471F">
        <w:t>Ham yağ tayini</w:t>
      </w:r>
    </w:p>
    <w:p w:rsidR="00B77010" w:rsidRPr="009034F9" w:rsidRDefault="00B77010" w:rsidP="00523970">
      <w:pPr>
        <w:jc w:val="both"/>
        <w:rPr>
          <w:color w:val="000000"/>
        </w:rPr>
      </w:pPr>
      <w:r w:rsidRPr="009034F9">
        <w:t>Ham yağ tayini TS 6317’ye göre yapılır. Sonucun Madde 4.2.2’ye uygun olup olmadığına bakılır.</w:t>
      </w:r>
    </w:p>
    <w:p w:rsidR="00B77010" w:rsidRPr="0076397D" w:rsidRDefault="00B77010" w:rsidP="00523970">
      <w:pPr>
        <w:shd w:val="clear" w:color="auto" w:fill="FFFFFF"/>
        <w:jc w:val="both"/>
      </w:pPr>
    </w:p>
    <w:p w:rsidR="00B77010" w:rsidRPr="0076397D" w:rsidRDefault="00B77010" w:rsidP="00523970">
      <w:pPr>
        <w:pStyle w:val="Heading3"/>
      </w:pPr>
      <w:r w:rsidRPr="0076397D">
        <w:t>5.3.</w:t>
      </w:r>
      <w:r>
        <w:t>4</w:t>
      </w:r>
      <w:r w:rsidRPr="0076397D">
        <w:tab/>
        <w:t>Ham selüloz tayini</w:t>
      </w:r>
    </w:p>
    <w:p w:rsidR="00B77010" w:rsidRPr="00423C71" w:rsidRDefault="00B77010" w:rsidP="00523970">
      <w:pPr>
        <w:jc w:val="both"/>
      </w:pPr>
      <w:r w:rsidRPr="00423C71">
        <w:t>Ham selüloz tayini TS EN ISO 6865’e göre yapılır. Sonucun Madde 4.2.2’ye uygun olup olmadığına bakılır.</w:t>
      </w:r>
    </w:p>
    <w:p w:rsidR="00B77010" w:rsidRPr="0076397D" w:rsidRDefault="00B77010" w:rsidP="00523970">
      <w:pPr>
        <w:shd w:val="clear" w:color="auto" w:fill="FFFFFF"/>
        <w:jc w:val="both"/>
        <w:rPr>
          <w:b/>
          <w:bCs/>
        </w:rPr>
      </w:pPr>
    </w:p>
    <w:p w:rsidR="00B77010" w:rsidRPr="0076397D" w:rsidRDefault="00B77010" w:rsidP="00523970">
      <w:pPr>
        <w:pStyle w:val="Heading3"/>
      </w:pPr>
      <w:bookmarkStart w:id="145" w:name="_Toc524434577"/>
      <w:r w:rsidRPr="0076397D">
        <w:t>5.3.</w:t>
      </w:r>
      <w:r>
        <w:t>5</w:t>
      </w:r>
      <w:r w:rsidRPr="0076397D">
        <w:tab/>
        <w:t>Ham kül tayini</w:t>
      </w:r>
      <w:bookmarkEnd w:id="145"/>
    </w:p>
    <w:p w:rsidR="00B77010" w:rsidRPr="0076397D" w:rsidRDefault="00B77010" w:rsidP="00523970">
      <w:pPr>
        <w:shd w:val="clear" w:color="auto" w:fill="FFFFFF"/>
        <w:jc w:val="both"/>
      </w:pPr>
      <w:r w:rsidRPr="0076397D">
        <w:t>Ham kül tayini</w:t>
      </w:r>
      <w:r>
        <w:t>,</w:t>
      </w:r>
      <w:r w:rsidRPr="0076397D">
        <w:t xml:space="preserve"> TS</w:t>
      </w:r>
      <w:r>
        <w:t xml:space="preserve"> ISO 5984</w:t>
      </w:r>
      <w:r w:rsidRPr="0076397D">
        <w:t>’e göre yapılır. Sonucun Madde 4.2.2’ye uygun olup olmadığına bakılır.</w:t>
      </w:r>
    </w:p>
    <w:p w:rsidR="00B77010" w:rsidRPr="0076397D" w:rsidRDefault="00B77010" w:rsidP="00523970">
      <w:pPr>
        <w:shd w:val="clear" w:color="auto" w:fill="FFFFFF"/>
        <w:jc w:val="both"/>
      </w:pPr>
    </w:p>
    <w:p w:rsidR="00B77010" w:rsidRPr="0076397D" w:rsidRDefault="00B77010" w:rsidP="00523970">
      <w:pPr>
        <w:pStyle w:val="Heading3"/>
      </w:pPr>
      <w:r>
        <w:t>5.3.6 HCl’de çözünmeyen k</w:t>
      </w:r>
      <w:r w:rsidRPr="0076397D">
        <w:t xml:space="preserve">ül </w:t>
      </w:r>
      <w:r>
        <w:t>tayini</w:t>
      </w:r>
    </w:p>
    <w:p w:rsidR="00B77010" w:rsidRPr="0076397D" w:rsidRDefault="00B77010" w:rsidP="00523970">
      <w:pPr>
        <w:shd w:val="clear" w:color="auto" w:fill="FFFFFF"/>
        <w:jc w:val="both"/>
      </w:pPr>
      <w:r>
        <w:t>HCl’de çözünmeyen kül, TS ISO 5985’</w:t>
      </w:r>
      <w:r w:rsidRPr="0076397D">
        <w:t>e göre yapılır. Sonucun Madde 4.2.2’ye uygun olup olmadığına bakılır.</w:t>
      </w:r>
    </w:p>
    <w:p w:rsidR="00B77010" w:rsidRPr="009D4305" w:rsidRDefault="00B77010" w:rsidP="00523970"/>
    <w:p w:rsidR="00B77010" w:rsidRPr="0076397D" w:rsidRDefault="00B77010" w:rsidP="00523970">
      <w:pPr>
        <w:pStyle w:val="Heading3"/>
      </w:pPr>
      <w:r>
        <w:t xml:space="preserve">5.3.7 Metabolik enerji </w:t>
      </w:r>
      <w:r w:rsidRPr="0076397D">
        <w:t>tayini</w:t>
      </w:r>
    </w:p>
    <w:p w:rsidR="00B77010" w:rsidRDefault="00B77010" w:rsidP="00523970">
      <w:pPr>
        <w:shd w:val="clear" w:color="auto" w:fill="FFFFFF"/>
        <w:jc w:val="both"/>
      </w:pPr>
      <w:r>
        <w:t>Metabolik e</w:t>
      </w:r>
      <w:r w:rsidRPr="0076397D">
        <w:t>nerji</w:t>
      </w:r>
      <w:r>
        <w:t>, TS 9610</w:t>
      </w:r>
      <w:r w:rsidRPr="0076397D">
        <w:t>’</w:t>
      </w:r>
      <w:r>
        <w:t>a</w:t>
      </w:r>
      <w:r w:rsidRPr="0076397D">
        <w:t xml:space="preserve"> göre yapılır. Sonucun Madde 4.2.2’ye uygun olup olmadığına bakılır.</w:t>
      </w:r>
    </w:p>
    <w:p w:rsidR="00B77010" w:rsidRDefault="00B77010" w:rsidP="00523970">
      <w:pPr>
        <w:shd w:val="clear" w:color="auto" w:fill="FFFFFF"/>
        <w:jc w:val="both"/>
      </w:pPr>
    </w:p>
    <w:p w:rsidR="00B77010" w:rsidRDefault="00B77010" w:rsidP="00523970">
      <w:pPr>
        <w:pStyle w:val="Heading3"/>
      </w:pPr>
      <w:r>
        <w:t>5.3.8 Kalsiyum tayini</w:t>
      </w:r>
    </w:p>
    <w:p w:rsidR="00B77010" w:rsidRDefault="00B77010" w:rsidP="00523970">
      <w:pPr>
        <w:shd w:val="clear" w:color="auto" w:fill="FFFFFF"/>
        <w:jc w:val="both"/>
      </w:pPr>
      <w:r w:rsidRPr="0076397D">
        <w:t>Kalsiyum tayini,</w:t>
      </w:r>
      <w:r>
        <w:t xml:space="preserve"> TS 5547</w:t>
      </w:r>
      <w:r w:rsidRPr="0076397D">
        <w:t>’</w:t>
      </w:r>
      <w:r>
        <w:t>ye</w:t>
      </w:r>
      <w:r w:rsidRPr="0076397D">
        <w:t xml:space="preserve"> göre yapılır. Sonucun Madde 4.2.2’ye uygun olup olmadığına bakılır.</w:t>
      </w:r>
    </w:p>
    <w:p w:rsidR="00B77010" w:rsidRPr="0076397D" w:rsidRDefault="00B77010" w:rsidP="00523970">
      <w:pPr>
        <w:shd w:val="clear" w:color="auto" w:fill="FFFFFF"/>
        <w:jc w:val="both"/>
        <w:rPr>
          <w:b/>
          <w:bCs/>
        </w:rPr>
      </w:pPr>
    </w:p>
    <w:p w:rsidR="00B77010" w:rsidRDefault="00B77010" w:rsidP="00523970">
      <w:pPr>
        <w:pStyle w:val="Heading3"/>
      </w:pPr>
      <w:r>
        <w:t>5.3.9 Fosfor tayini</w:t>
      </w:r>
    </w:p>
    <w:p w:rsidR="00B77010" w:rsidRDefault="00B77010" w:rsidP="00523970">
      <w:pPr>
        <w:shd w:val="clear" w:color="auto" w:fill="FFFFFF"/>
        <w:jc w:val="both"/>
      </w:pPr>
      <w:r>
        <w:t>Fosfor tayini</w:t>
      </w:r>
      <w:r w:rsidRPr="0076397D">
        <w:t>,</w:t>
      </w:r>
      <w:r>
        <w:t xml:space="preserve"> TS ISO 6491</w:t>
      </w:r>
      <w:r w:rsidRPr="0076397D">
        <w:t>’</w:t>
      </w:r>
      <w:r>
        <w:t>e</w:t>
      </w:r>
      <w:r w:rsidRPr="0076397D">
        <w:t xml:space="preserve"> göre yapılır. Sonucun Madde 4.2.2’ye uygun olup olmadığına bakılır.</w:t>
      </w:r>
    </w:p>
    <w:p w:rsidR="00B77010" w:rsidRDefault="00B77010" w:rsidP="00523970">
      <w:pPr>
        <w:shd w:val="clear" w:color="auto" w:fill="FFFFFF"/>
        <w:tabs>
          <w:tab w:val="left" w:pos="3671"/>
        </w:tabs>
        <w:jc w:val="both"/>
      </w:pPr>
    </w:p>
    <w:p w:rsidR="00B77010" w:rsidRDefault="00B77010" w:rsidP="00523970">
      <w:pPr>
        <w:pStyle w:val="Heading3"/>
      </w:pPr>
      <w:r>
        <w:t>5.3.10 NaCl tayini</w:t>
      </w:r>
    </w:p>
    <w:p w:rsidR="00B77010" w:rsidRDefault="00B77010" w:rsidP="00523970">
      <w:pPr>
        <w:shd w:val="clear" w:color="auto" w:fill="FFFFFF"/>
        <w:jc w:val="both"/>
      </w:pPr>
      <w:r>
        <w:t>NaCl tayini</w:t>
      </w:r>
      <w:r w:rsidRPr="0076397D">
        <w:t>,</w:t>
      </w:r>
      <w:r>
        <w:t xml:space="preserve"> TS ISO 6495</w:t>
      </w:r>
      <w:r w:rsidRPr="0076397D">
        <w:t>’</w:t>
      </w:r>
      <w:r>
        <w:t>e</w:t>
      </w:r>
      <w:r w:rsidRPr="0076397D">
        <w:t xml:space="preserve"> göre yapılır. Sonucun Madde 4.2.2’ye uygun olup olmadığına bakılır.</w:t>
      </w:r>
    </w:p>
    <w:p w:rsidR="00B77010" w:rsidRPr="00FE229A" w:rsidRDefault="00B77010" w:rsidP="00FE229A"/>
    <w:p w:rsidR="00B77010" w:rsidRDefault="00B77010" w:rsidP="00523970">
      <w:pPr>
        <w:pStyle w:val="Heading3"/>
      </w:pPr>
      <w:r>
        <w:t xml:space="preserve">5.3.11 Sodyum tayini </w:t>
      </w:r>
    </w:p>
    <w:p w:rsidR="00B77010" w:rsidRDefault="00B77010" w:rsidP="00523970">
      <w:pPr>
        <w:shd w:val="clear" w:color="auto" w:fill="FFFFFF"/>
        <w:jc w:val="both"/>
      </w:pPr>
      <w:r>
        <w:t>Sodyum tayini</w:t>
      </w:r>
      <w:r w:rsidRPr="0076397D">
        <w:t>,</w:t>
      </w:r>
      <w:r>
        <w:t xml:space="preserve"> TS 5672</w:t>
      </w:r>
      <w:r w:rsidRPr="0076397D">
        <w:t>’</w:t>
      </w:r>
      <w:r>
        <w:t>ye</w:t>
      </w:r>
      <w:r w:rsidRPr="0076397D">
        <w:t xml:space="preserve"> göre yapılır. Sonucun Madde 4.2.2’ye uygun olup olmadığına bakılır.</w:t>
      </w:r>
    </w:p>
    <w:p w:rsidR="00B77010" w:rsidRPr="0076397D" w:rsidRDefault="00B77010" w:rsidP="00523970">
      <w:pPr>
        <w:shd w:val="clear" w:color="auto" w:fill="FFFFFF"/>
        <w:jc w:val="both"/>
      </w:pPr>
    </w:p>
    <w:p w:rsidR="00B77010" w:rsidRDefault="00B77010" w:rsidP="00523970">
      <w:pPr>
        <w:pStyle w:val="Heading3"/>
      </w:pPr>
      <w:r>
        <w:t xml:space="preserve">5.3.12 Mangan tayini </w:t>
      </w:r>
    </w:p>
    <w:p w:rsidR="00B77010" w:rsidRDefault="00B77010" w:rsidP="00523970">
      <w:pPr>
        <w:shd w:val="clear" w:color="auto" w:fill="FFFFFF"/>
        <w:jc w:val="both"/>
      </w:pPr>
      <w:r>
        <w:t>Mangan tayini</w:t>
      </w:r>
      <w:r w:rsidRPr="0076397D">
        <w:t>,</w:t>
      </w:r>
      <w:r>
        <w:t xml:space="preserve"> TS 5885</w:t>
      </w:r>
      <w:r w:rsidRPr="0076397D">
        <w:t>’</w:t>
      </w:r>
      <w:r>
        <w:t>e</w:t>
      </w:r>
      <w:r w:rsidRPr="0076397D">
        <w:t xml:space="preserve"> göre yapılır. Sonucun Madde 4.2.2’ye uygun olup olmadığına bakılır.</w:t>
      </w:r>
    </w:p>
    <w:p w:rsidR="00B77010" w:rsidRDefault="00B77010" w:rsidP="00523970">
      <w:pPr>
        <w:shd w:val="clear" w:color="auto" w:fill="FFFFFF"/>
        <w:jc w:val="both"/>
      </w:pPr>
    </w:p>
    <w:p w:rsidR="00B77010" w:rsidRDefault="00B77010" w:rsidP="00523970">
      <w:pPr>
        <w:pStyle w:val="Heading3"/>
      </w:pPr>
      <w:r>
        <w:t>5.3.13 Çinko tayini</w:t>
      </w:r>
    </w:p>
    <w:p w:rsidR="00B77010" w:rsidRDefault="00B77010" w:rsidP="00523970">
      <w:pPr>
        <w:shd w:val="clear" w:color="auto" w:fill="FFFFFF"/>
        <w:jc w:val="both"/>
      </w:pPr>
      <w:r>
        <w:t>Çinko tayini</w:t>
      </w:r>
      <w:r w:rsidRPr="0076397D">
        <w:t>,</w:t>
      </w:r>
      <w:r>
        <w:t xml:space="preserve"> TS 5888</w:t>
      </w:r>
      <w:r w:rsidRPr="0076397D">
        <w:t>’</w:t>
      </w:r>
      <w:r>
        <w:t>e</w:t>
      </w:r>
      <w:r w:rsidRPr="0076397D">
        <w:t xml:space="preserve"> göre yapılır. Sonucun Madde 4.2.2’ye uygun olup olmadığına bakılır.</w:t>
      </w:r>
    </w:p>
    <w:p w:rsidR="00B77010" w:rsidRDefault="00B77010" w:rsidP="00523970">
      <w:pPr>
        <w:shd w:val="clear" w:color="auto" w:fill="FFFFFF"/>
        <w:jc w:val="both"/>
      </w:pPr>
    </w:p>
    <w:p w:rsidR="00B77010" w:rsidRDefault="00B77010" w:rsidP="00523970">
      <w:pPr>
        <w:pStyle w:val="Heading3"/>
      </w:pPr>
      <w:r>
        <w:t>5.3.14 A vitamini tayini</w:t>
      </w:r>
    </w:p>
    <w:p w:rsidR="00B77010" w:rsidRDefault="00B77010" w:rsidP="00523970">
      <w:pPr>
        <w:shd w:val="clear" w:color="auto" w:fill="FFFFFF"/>
        <w:jc w:val="both"/>
      </w:pPr>
      <w:r>
        <w:t>A vitamini tayini</w:t>
      </w:r>
      <w:r w:rsidRPr="0076397D">
        <w:t>,</w:t>
      </w:r>
      <w:r>
        <w:t xml:space="preserve"> TS 6016 EN ISO 14565</w:t>
      </w:r>
      <w:r w:rsidRPr="0076397D">
        <w:t>’</w:t>
      </w:r>
      <w:r>
        <w:t>e</w:t>
      </w:r>
      <w:r w:rsidRPr="0076397D">
        <w:t xml:space="preserve"> göre yapılır. Sonucun Madde 4.2.2’ye uygun olup olmadığına bakılır.</w:t>
      </w:r>
    </w:p>
    <w:p w:rsidR="00B77010" w:rsidRDefault="00B77010" w:rsidP="00523970"/>
    <w:p w:rsidR="00B77010" w:rsidRDefault="00B77010" w:rsidP="00523970">
      <w:pPr>
        <w:pStyle w:val="Heading3"/>
      </w:pPr>
      <w:r>
        <w:t xml:space="preserve">5.3.15 D vitamini tayini </w:t>
      </w:r>
    </w:p>
    <w:p w:rsidR="00B77010" w:rsidRDefault="00B77010" w:rsidP="00523970">
      <w:pPr>
        <w:shd w:val="clear" w:color="auto" w:fill="FFFFFF"/>
        <w:jc w:val="both"/>
      </w:pPr>
      <w:r>
        <w:t>D vitamini tayini</w:t>
      </w:r>
      <w:r w:rsidRPr="0076397D">
        <w:t>,</w:t>
      </w:r>
      <w:r>
        <w:t xml:space="preserve"> TS 6019</w:t>
      </w:r>
      <w:r w:rsidRPr="0076397D">
        <w:t>’</w:t>
      </w:r>
      <w:r>
        <w:t xml:space="preserve">a </w:t>
      </w:r>
      <w:r w:rsidRPr="0076397D">
        <w:t>göre yapılır. Sonucun Madde 4.2.2’ye uygun olup olmadığına bakılır.</w:t>
      </w:r>
    </w:p>
    <w:p w:rsidR="00B77010" w:rsidRDefault="00B77010" w:rsidP="00523970"/>
    <w:p w:rsidR="00B77010" w:rsidRDefault="00B77010" w:rsidP="00523970">
      <w:pPr>
        <w:pStyle w:val="Heading3"/>
      </w:pPr>
      <w:r>
        <w:t xml:space="preserve">5.3.16 E vitamini tayini </w:t>
      </w:r>
    </w:p>
    <w:p w:rsidR="00B77010" w:rsidRDefault="00B77010" w:rsidP="00523970">
      <w:pPr>
        <w:shd w:val="clear" w:color="auto" w:fill="FFFFFF"/>
        <w:jc w:val="both"/>
      </w:pPr>
      <w:r>
        <w:t>E vitamini tayini</w:t>
      </w:r>
      <w:r w:rsidRPr="0076397D">
        <w:t>,</w:t>
      </w:r>
      <w:r>
        <w:t xml:space="preserve"> TS 6130</w:t>
      </w:r>
      <w:r w:rsidRPr="0076397D">
        <w:t>’</w:t>
      </w:r>
      <w:r>
        <w:t>a</w:t>
      </w:r>
      <w:r w:rsidRPr="0076397D">
        <w:t xml:space="preserve"> göre yapılır. Sonucun Madde 4.2.2’ye uygun olup olmadığına bakılır.</w:t>
      </w:r>
    </w:p>
    <w:p w:rsidR="00B77010" w:rsidRDefault="00B77010" w:rsidP="00523970">
      <w:pPr>
        <w:pStyle w:val="Heading3"/>
        <w:jc w:val="both"/>
      </w:pPr>
    </w:p>
    <w:p w:rsidR="00B77010" w:rsidRPr="0019651F" w:rsidRDefault="00B77010" w:rsidP="00523970">
      <w:pPr>
        <w:pStyle w:val="Heading3"/>
        <w:jc w:val="both"/>
      </w:pPr>
      <w:r>
        <w:t>5.3.17</w:t>
      </w:r>
      <w:r w:rsidRPr="0019651F">
        <w:tab/>
        <w:t>Kükürt tayini</w:t>
      </w:r>
    </w:p>
    <w:p w:rsidR="00B77010" w:rsidRPr="009F4E5F" w:rsidRDefault="00B77010" w:rsidP="00523970">
      <w:pPr>
        <w:jc w:val="both"/>
      </w:pPr>
      <w:r w:rsidRPr="0019651F">
        <w:t>Kükürt tayini TS 6322’ye göre yapılır. Sonucun Madde 4.2.2’ye uygun olup olmadığına bakılır.</w:t>
      </w:r>
    </w:p>
    <w:p w:rsidR="00B77010" w:rsidRDefault="00B77010" w:rsidP="00523970"/>
    <w:p w:rsidR="00B77010" w:rsidRDefault="00B77010" w:rsidP="00523970">
      <w:pPr>
        <w:pStyle w:val="Heading3"/>
      </w:pPr>
      <w:r>
        <w:t>5.3.18 Aflatoksin tayini</w:t>
      </w:r>
    </w:p>
    <w:p w:rsidR="00B77010" w:rsidRDefault="00B77010" w:rsidP="00523970">
      <w:pPr>
        <w:shd w:val="clear" w:color="auto" w:fill="FFFFFF"/>
        <w:jc w:val="both"/>
      </w:pPr>
      <w:r>
        <w:t>Aflatoksin tayini</w:t>
      </w:r>
      <w:r w:rsidRPr="0076397D">
        <w:t>,</w:t>
      </w:r>
      <w:r>
        <w:t xml:space="preserve"> TS EN ISO 16050</w:t>
      </w:r>
      <w:r w:rsidRPr="0076397D">
        <w:t>’</w:t>
      </w:r>
      <w:r>
        <w:t>ye</w:t>
      </w:r>
      <w:r w:rsidRPr="0076397D">
        <w:t xml:space="preserve"> göre yapılır. Sonucun Madde 4.2.2’ye uygun olup olmadığına bakılır.</w:t>
      </w:r>
    </w:p>
    <w:p w:rsidR="00B77010" w:rsidRDefault="00B77010" w:rsidP="00523970">
      <w:pPr>
        <w:shd w:val="clear" w:color="auto" w:fill="FFFFFF"/>
        <w:jc w:val="both"/>
        <w:rPr>
          <w:b/>
          <w:bCs/>
        </w:rPr>
      </w:pPr>
    </w:p>
    <w:p w:rsidR="00B77010" w:rsidRDefault="00B77010" w:rsidP="00523970">
      <w:pPr>
        <w:pStyle w:val="Heading3"/>
      </w:pPr>
      <w:r>
        <w:t>5.3.19 Demir tayini</w:t>
      </w:r>
    </w:p>
    <w:p w:rsidR="00B77010" w:rsidRDefault="00B77010" w:rsidP="00523970">
      <w:pPr>
        <w:shd w:val="clear" w:color="auto" w:fill="FFFFFF"/>
        <w:jc w:val="both"/>
      </w:pPr>
      <w:r>
        <w:t>Demir tayini</w:t>
      </w:r>
      <w:r w:rsidRPr="0076397D">
        <w:t>,</w:t>
      </w:r>
      <w:r>
        <w:t xml:space="preserve"> TS 5804</w:t>
      </w:r>
      <w:r w:rsidRPr="0076397D">
        <w:t>’</w:t>
      </w:r>
      <w:r>
        <w:t>e</w:t>
      </w:r>
      <w:r w:rsidRPr="0076397D">
        <w:t xml:space="preserve"> göre yapılır. Sonucun Madde 4.2.2’ye uygun olup olmadığına bakılır.</w:t>
      </w:r>
    </w:p>
    <w:p w:rsidR="00B77010" w:rsidRDefault="00B77010" w:rsidP="00FE229A">
      <w:pPr>
        <w:shd w:val="clear" w:color="auto" w:fill="FFFFFF"/>
        <w:jc w:val="both"/>
      </w:pPr>
    </w:p>
    <w:p w:rsidR="00B77010" w:rsidRDefault="00B77010" w:rsidP="00523970">
      <w:pPr>
        <w:pStyle w:val="Heading3"/>
      </w:pPr>
      <w:r>
        <w:t>5.3.20 Bakır tayini</w:t>
      </w:r>
    </w:p>
    <w:p w:rsidR="00B77010" w:rsidRPr="00517CA4" w:rsidRDefault="00B77010" w:rsidP="00523970">
      <w:pPr>
        <w:shd w:val="clear" w:color="auto" w:fill="FFFFFF"/>
        <w:jc w:val="both"/>
        <w:rPr>
          <w:b/>
          <w:bCs/>
        </w:rPr>
      </w:pPr>
      <w:r w:rsidRPr="00517CA4">
        <w:t>Bakır tayini</w:t>
      </w:r>
      <w:r w:rsidRPr="0076397D">
        <w:t>,</w:t>
      </w:r>
      <w:r>
        <w:t xml:space="preserve"> TS 5802</w:t>
      </w:r>
      <w:r w:rsidRPr="0076397D">
        <w:t>’</w:t>
      </w:r>
      <w:r>
        <w:t>ye</w:t>
      </w:r>
      <w:r w:rsidRPr="0076397D">
        <w:t xml:space="preserve"> göre yapılır. Sonucun Madde 4.2.2’ye uygun olup olmadığına bakılır.</w:t>
      </w:r>
    </w:p>
    <w:p w:rsidR="00B77010" w:rsidRDefault="00B77010" w:rsidP="00523970"/>
    <w:p w:rsidR="00B77010" w:rsidRDefault="00B77010" w:rsidP="00523970">
      <w:pPr>
        <w:pStyle w:val="Heading3"/>
      </w:pPr>
      <w:r>
        <w:t>5.3.21 Kobalt tayini</w:t>
      </w:r>
    </w:p>
    <w:p w:rsidR="00B77010" w:rsidRDefault="00B77010" w:rsidP="00523970">
      <w:pPr>
        <w:shd w:val="clear" w:color="auto" w:fill="FFFFFF"/>
        <w:jc w:val="both"/>
      </w:pPr>
      <w:r>
        <w:t>Kobalt tayini</w:t>
      </w:r>
      <w:r w:rsidRPr="0076397D">
        <w:t>,</w:t>
      </w:r>
      <w:r>
        <w:t xml:space="preserve"> TS 5805</w:t>
      </w:r>
      <w:r w:rsidRPr="0076397D">
        <w:t>’</w:t>
      </w:r>
      <w:r>
        <w:t>e</w:t>
      </w:r>
      <w:r w:rsidRPr="0076397D">
        <w:t xml:space="preserve"> göre yapılır. Sonucun Madde 4.2.2’ye uygun olup olmadığına bakılır.</w:t>
      </w:r>
    </w:p>
    <w:p w:rsidR="00B77010" w:rsidRDefault="00B77010" w:rsidP="00523970">
      <w:pPr>
        <w:shd w:val="clear" w:color="auto" w:fill="FFFFFF"/>
        <w:jc w:val="both"/>
        <w:rPr>
          <w:b/>
          <w:bCs/>
        </w:rPr>
      </w:pPr>
    </w:p>
    <w:p w:rsidR="00B77010" w:rsidRDefault="00B77010" w:rsidP="00523970">
      <w:pPr>
        <w:pStyle w:val="Heading3"/>
      </w:pPr>
      <w:r>
        <w:t>5.3.22 Selenyum tayini</w:t>
      </w:r>
    </w:p>
    <w:p w:rsidR="00B77010" w:rsidRDefault="00B77010" w:rsidP="00523970">
      <w:pPr>
        <w:shd w:val="clear" w:color="auto" w:fill="FFFFFF"/>
        <w:jc w:val="both"/>
      </w:pPr>
      <w:r>
        <w:t>Selenyum tayini</w:t>
      </w:r>
      <w:r w:rsidRPr="0076397D">
        <w:t>,</w:t>
      </w:r>
      <w:r>
        <w:t xml:space="preserve"> TS 6732</w:t>
      </w:r>
      <w:r w:rsidRPr="0076397D">
        <w:t>’</w:t>
      </w:r>
      <w:r>
        <w:t>ye</w:t>
      </w:r>
      <w:r w:rsidRPr="0076397D">
        <w:t xml:space="preserve"> göre yapılır. Sonucun Madde 4.2.2’ye uygun olup olmadığına bakılır.</w:t>
      </w:r>
    </w:p>
    <w:p w:rsidR="00B77010" w:rsidRDefault="00B77010" w:rsidP="00523970"/>
    <w:p w:rsidR="00B77010" w:rsidRDefault="00B77010" w:rsidP="00523970">
      <w:pPr>
        <w:pStyle w:val="Heading3"/>
      </w:pPr>
      <w:r>
        <w:t xml:space="preserve">5.3.23 Magnezyum tayini </w:t>
      </w:r>
    </w:p>
    <w:p w:rsidR="00B77010" w:rsidRDefault="00B77010" w:rsidP="00523970">
      <w:pPr>
        <w:shd w:val="clear" w:color="auto" w:fill="FFFFFF"/>
        <w:jc w:val="both"/>
      </w:pPr>
      <w:r>
        <w:t>Magnezyum tayini</w:t>
      </w:r>
      <w:r w:rsidRPr="0076397D">
        <w:t>,</w:t>
      </w:r>
      <w:r>
        <w:t xml:space="preserve"> TS 5886</w:t>
      </w:r>
      <w:r w:rsidRPr="0076397D">
        <w:t>’</w:t>
      </w:r>
      <w:r>
        <w:t>ya</w:t>
      </w:r>
      <w:r w:rsidRPr="0076397D">
        <w:t xml:space="preserve"> göre yapılır. Sonucun Madde 4.2.2’ye uygun olup olmadığına bakılır.</w:t>
      </w:r>
    </w:p>
    <w:p w:rsidR="00B77010" w:rsidRDefault="00B77010" w:rsidP="00523970">
      <w:pPr>
        <w:shd w:val="clear" w:color="auto" w:fill="FFFFFF"/>
        <w:jc w:val="both"/>
      </w:pPr>
    </w:p>
    <w:p w:rsidR="00B77010" w:rsidRDefault="00B77010" w:rsidP="00523970">
      <w:pPr>
        <w:pStyle w:val="Heading3"/>
      </w:pPr>
      <w:r>
        <w:t>5.3.24 İyot tayini</w:t>
      </w:r>
    </w:p>
    <w:p w:rsidR="00B77010" w:rsidRDefault="00B77010" w:rsidP="00523970">
      <w:pPr>
        <w:shd w:val="clear" w:color="auto" w:fill="FFFFFF"/>
        <w:jc w:val="both"/>
      </w:pPr>
      <w:r>
        <w:t xml:space="preserve">İyot </w:t>
      </w:r>
      <w:r w:rsidRPr="0076397D">
        <w:t>tayini,</w:t>
      </w:r>
      <w:r>
        <w:t xml:space="preserve"> TS 5803</w:t>
      </w:r>
      <w:r w:rsidRPr="0076397D">
        <w:t>’</w:t>
      </w:r>
      <w:r>
        <w:t>e</w:t>
      </w:r>
      <w:r w:rsidRPr="0076397D">
        <w:t xml:space="preserve"> göre yapılır. Sonucun Madde 4.2.2’ye uygun olup olmadığına bakılır.</w:t>
      </w:r>
    </w:p>
    <w:p w:rsidR="00B77010" w:rsidRDefault="00B77010" w:rsidP="00523970">
      <w:pPr>
        <w:shd w:val="clear" w:color="auto" w:fill="FFFFFF"/>
        <w:jc w:val="both"/>
      </w:pPr>
    </w:p>
    <w:p w:rsidR="00B77010" w:rsidRDefault="00B77010" w:rsidP="00523970">
      <w:pPr>
        <w:pStyle w:val="Heading3"/>
      </w:pPr>
      <w:r>
        <w:t xml:space="preserve">5.3.25 Niasin tayini </w:t>
      </w:r>
    </w:p>
    <w:p w:rsidR="00B77010" w:rsidRDefault="00B77010" w:rsidP="00523970">
      <w:pPr>
        <w:shd w:val="clear" w:color="auto" w:fill="FFFFFF"/>
        <w:jc w:val="both"/>
      </w:pPr>
      <w:r>
        <w:t xml:space="preserve">Niasin </w:t>
      </w:r>
      <w:r w:rsidRPr="0076397D">
        <w:t>tayini,</w:t>
      </w:r>
      <w:r>
        <w:t xml:space="preserve"> TS 6156</w:t>
      </w:r>
      <w:r w:rsidRPr="0076397D">
        <w:t>’</w:t>
      </w:r>
      <w:r>
        <w:t>ya</w:t>
      </w:r>
      <w:r w:rsidRPr="0076397D">
        <w:t xml:space="preserve"> göre yapılır. Sonucun Madde 4.2.2’ye uygun olup olmadığına bakılır.</w:t>
      </w:r>
    </w:p>
    <w:p w:rsidR="00B77010" w:rsidRPr="0076397D" w:rsidRDefault="00B77010" w:rsidP="00523970"/>
    <w:p w:rsidR="00B77010" w:rsidRPr="007A11E3" w:rsidRDefault="00B77010" w:rsidP="00523970">
      <w:pPr>
        <w:pStyle w:val="Heading3"/>
        <w:rPr>
          <w:color w:val="000000"/>
        </w:rPr>
      </w:pPr>
      <w:r w:rsidRPr="007A11E3">
        <w:rPr>
          <w:color w:val="000000"/>
        </w:rPr>
        <w:t>5.3.2</w:t>
      </w:r>
      <w:r>
        <w:rPr>
          <w:color w:val="000000"/>
        </w:rPr>
        <w:t>6</w:t>
      </w:r>
      <w:r w:rsidRPr="007A11E3">
        <w:rPr>
          <w:color w:val="000000"/>
        </w:rPr>
        <w:tab/>
        <w:t>Yabancı madde tayini</w:t>
      </w:r>
    </w:p>
    <w:p w:rsidR="00B77010" w:rsidRPr="007A11E3" w:rsidRDefault="00B77010" w:rsidP="00523970">
      <w:pPr>
        <w:jc w:val="both"/>
        <w:rPr>
          <w:color w:val="000000"/>
        </w:rPr>
      </w:pPr>
      <w:r w:rsidRPr="007A11E3">
        <w:rPr>
          <w:color w:val="000000"/>
        </w:rPr>
        <w:t>Yabancı madde tayini</w:t>
      </w:r>
      <w:r>
        <w:rPr>
          <w:color w:val="000000"/>
        </w:rPr>
        <w:t>,</w:t>
      </w:r>
      <w:r w:rsidRPr="007A11E3">
        <w:rPr>
          <w:color w:val="000000"/>
        </w:rPr>
        <w:t xml:space="preserve"> TS 2947 EN ISO 658’e göre yapılır. Sonucun Madde 3. 3’e uygun olup olmadığına bakılır.</w:t>
      </w:r>
    </w:p>
    <w:p w:rsidR="00B77010" w:rsidRPr="00DE0B43" w:rsidRDefault="00B77010" w:rsidP="00523970">
      <w:pPr>
        <w:shd w:val="clear" w:color="auto" w:fill="FFFFFF"/>
        <w:jc w:val="both"/>
        <w:rPr>
          <w:b/>
          <w:bCs/>
          <w:color w:val="C0504D"/>
        </w:rPr>
      </w:pPr>
    </w:p>
    <w:p w:rsidR="00B77010" w:rsidRPr="00061307" w:rsidRDefault="00B77010" w:rsidP="00523970">
      <w:pPr>
        <w:pStyle w:val="Heading2"/>
      </w:pPr>
      <w:bookmarkStart w:id="146" w:name="_Toc524434579"/>
      <w:bookmarkStart w:id="147" w:name="_Toc35849342"/>
      <w:bookmarkStart w:id="148" w:name="_Toc349927048"/>
      <w:bookmarkStart w:id="149" w:name="_Toc383525651"/>
      <w:bookmarkStart w:id="150" w:name="_Toc400700720"/>
      <w:r w:rsidRPr="00061307">
        <w:t>5.4</w:t>
      </w:r>
      <w:r w:rsidRPr="00061307">
        <w:tab/>
        <w:t>Değerlendirme</w:t>
      </w:r>
      <w:bookmarkEnd w:id="146"/>
      <w:bookmarkEnd w:id="147"/>
      <w:bookmarkEnd w:id="148"/>
      <w:bookmarkEnd w:id="149"/>
      <w:bookmarkEnd w:id="150"/>
    </w:p>
    <w:p w:rsidR="00B77010" w:rsidRPr="00061307" w:rsidRDefault="00B77010" w:rsidP="00523970">
      <w:pPr>
        <w:shd w:val="clear" w:color="auto" w:fill="FFFFFF"/>
        <w:jc w:val="both"/>
      </w:pPr>
      <w:r w:rsidRPr="00061307">
        <w:t>Muayene ve deney sonuçlarının her biri standarda uygunsa parti standarda uygun sayılır.</w:t>
      </w:r>
    </w:p>
    <w:p w:rsidR="00B77010" w:rsidRPr="00061307" w:rsidRDefault="00B77010" w:rsidP="00523970">
      <w:pPr>
        <w:shd w:val="clear" w:color="auto" w:fill="FFFFFF"/>
        <w:jc w:val="both"/>
      </w:pPr>
    </w:p>
    <w:p w:rsidR="00B77010" w:rsidRPr="00061307" w:rsidRDefault="00B77010" w:rsidP="00523970">
      <w:pPr>
        <w:pStyle w:val="Heading2"/>
      </w:pPr>
      <w:bookmarkStart w:id="151" w:name="_Toc524434580"/>
      <w:bookmarkStart w:id="152" w:name="_Toc35849343"/>
      <w:bookmarkStart w:id="153" w:name="_Toc349927049"/>
      <w:bookmarkStart w:id="154" w:name="_Toc383525652"/>
      <w:bookmarkStart w:id="155" w:name="_Toc400700721"/>
      <w:r w:rsidRPr="00061307">
        <w:t>5.5</w:t>
      </w:r>
      <w:r w:rsidRPr="00061307">
        <w:tab/>
        <w:t>Muayene ve deney raporu</w:t>
      </w:r>
      <w:bookmarkEnd w:id="151"/>
      <w:bookmarkEnd w:id="152"/>
      <w:bookmarkEnd w:id="153"/>
      <w:bookmarkEnd w:id="154"/>
      <w:bookmarkEnd w:id="155"/>
    </w:p>
    <w:p w:rsidR="00B77010" w:rsidRPr="00061307" w:rsidRDefault="00B77010" w:rsidP="00523970">
      <w:pPr>
        <w:jc w:val="both"/>
      </w:pPr>
      <w:bookmarkStart w:id="156" w:name="_Toc349927050"/>
      <w:r w:rsidRPr="00061307">
        <w:t>Muayene ve deney raporunda en az aşağıdaki bilgiler bulunmalıdır;</w:t>
      </w:r>
    </w:p>
    <w:p w:rsidR="00B77010" w:rsidRPr="00061307" w:rsidRDefault="00B77010" w:rsidP="00523970">
      <w:pPr>
        <w:numPr>
          <w:ilvl w:val="0"/>
          <w:numId w:val="22"/>
        </w:numPr>
        <w:ind w:left="284" w:hanging="284"/>
        <w:jc w:val="both"/>
      </w:pPr>
      <w:r w:rsidRPr="00061307">
        <w:t>Firmanın adı ve adresi,</w:t>
      </w:r>
    </w:p>
    <w:p w:rsidR="00B77010" w:rsidRPr="00061307" w:rsidRDefault="00B77010" w:rsidP="00523970">
      <w:pPr>
        <w:numPr>
          <w:ilvl w:val="0"/>
          <w:numId w:val="22"/>
        </w:numPr>
        <w:ind w:left="284" w:hanging="284"/>
        <w:jc w:val="both"/>
      </w:pPr>
      <w:r w:rsidRPr="00061307">
        <w:t>Muayene ve deneyin yapıldığı yerin adı,</w:t>
      </w:r>
    </w:p>
    <w:p w:rsidR="00B77010" w:rsidRPr="00061307" w:rsidRDefault="00B77010" w:rsidP="00523970">
      <w:pPr>
        <w:numPr>
          <w:ilvl w:val="0"/>
          <w:numId w:val="22"/>
        </w:numPr>
        <w:ind w:left="284" w:hanging="284"/>
        <w:jc w:val="both"/>
      </w:pPr>
      <w:r w:rsidRPr="00061307">
        <w:t>Muayeneyi ve deneyi yapanın ve/veya raporu imzalayan yetkililerin adları, görev ve meslekleri,</w:t>
      </w:r>
    </w:p>
    <w:p w:rsidR="00B77010" w:rsidRPr="00061307" w:rsidRDefault="00B77010" w:rsidP="00523970">
      <w:pPr>
        <w:numPr>
          <w:ilvl w:val="0"/>
          <w:numId w:val="22"/>
        </w:numPr>
        <w:ind w:left="284" w:hanging="284"/>
        <w:jc w:val="both"/>
      </w:pPr>
      <w:r w:rsidRPr="00061307">
        <w:t>Numunenin alındığı tarih ile muayene ve deney tarihi,</w:t>
      </w:r>
    </w:p>
    <w:p w:rsidR="00B77010" w:rsidRPr="00061307" w:rsidRDefault="00B77010" w:rsidP="00523970">
      <w:pPr>
        <w:numPr>
          <w:ilvl w:val="0"/>
          <w:numId w:val="22"/>
        </w:numPr>
        <w:ind w:left="284" w:hanging="284"/>
        <w:jc w:val="both"/>
      </w:pPr>
      <w:r w:rsidRPr="00061307">
        <w:t>Numunenin tanıtılması,</w:t>
      </w:r>
    </w:p>
    <w:p w:rsidR="00B77010" w:rsidRPr="00061307" w:rsidRDefault="00B77010" w:rsidP="00523970">
      <w:pPr>
        <w:numPr>
          <w:ilvl w:val="0"/>
          <w:numId w:val="22"/>
        </w:numPr>
        <w:ind w:left="284" w:hanging="284"/>
        <w:jc w:val="both"/>
      </w:pPr>
      <w:r w:rsidRPr="00061307">
        <w:t>Muayene ve deneylerde uygulanan standartların numaraları,</w:t>
      </w:r>
    </w:p>
    <w:p w:rsidR="00B77010" w:rsidRPr="00061307" w:rsidRDefault="00B77010" w:rsidP="00523970">
      <w:pPr>
        <w:numPr>
          <w:ilvl w:val="0"/>
          <w:numId w:val="22"/>
        </w:numPr>
        <w:ind w:left="284" w:hanging="284"/>
        <w:jc w:val="both"/>
      </w:pPr>
      <w:r w:rsidRPr="00061307">
        <w:t>Sonuçların değerlendirilmesi,</w:t>
      </w:r>
    </w:p>
    <w:p w:rsidR="00B77010" w:rsidRPr="00061307" w:rsidRDefault="00B77010" w:rsidP="00523970">
      <w:pPr>
        <w:numPr>
          <w:ilvl w:val="0"/>
          <w:numId w:val="22"/>
        </w:numPr>
        <w:ind w:left="284" w:hanging="284"/>
        <w:jc w:val="both"/>
      </w:pPr>
      <w:r w:rsidRPr="00061307">
        <w:t>Muayene ve deney sonuçlarını değiştirebilecek faktörlerin mahsurlarını gidermek üzere alınan tedbirler,</w:t>
      </w:r>
    </w:p>
    <w:p w:rsidR="00B77010" w:rsidRPr="00061307" w:rsidRDefault="00B77010" w:rsidP="00523970">
      <w:pPr>
        <w:numPr>
          <w:ilvl w:val="0"/>
          <w:numId w:val="22"/>
        </w:numPr>
        <w:ind w:left="284" w:hanging="284"/>
        <w:jc w:val="both"/>
      </w:pPr>
      <w:r w:rsidRPr="00061307">
        <w:t>Uygulanan muayene ve deney metotlarında belirtilmeyen veya mecburi görülmeyen fakat muayene ve deneyde yer almış olan işlemler,</w:t>
      </w:r>
    </w:p>
    <w:p w:rsidR="00B77010" w:rsidRDefault="00B77010" w:rsidP="00523970">
      <w:pPr>
        <w:numPr>
          <w:ilvl w:val="0"/>
          <w:numId w:val="22"/>
        </w:numPr>
        <w:ind w:left="284" w:hanging="284"/>
        <w:jc w:val="both"/>
      </w:pPr>
      <w:r w:rsidRPr="00061307">
        <w:t xml:space="preserve">Numunenin standarda uygun olup olmadığı, </w:t>
      </w:r>
    </w:p>
    <w:p w:rsidR="00B77010" w:rsidRPr="00061307" w:rsidRDefault="00B77010" w:rsidP="00523970">
      <w:pPr>
        <w:numPr>
          <w:ilvl w:val="0"/>
          <w:numId w:val="22"/>
        </w:numPr>
        <w:ind w:left="284" w:hanging="284"/>
        <w:jc w:val="both"/>
      </w:pPr>
      <w:r>
        <w:t>R</w:t>
      </w:r>
      <w:r w:rsidRPr="00061307">
        <w:t>a</w:t>
      </w:r>
      <w:r>
        <w:t>pora ait seri numarası ve tarih,</w:t>
      </w:r>
      <w:r w:rsidRPr="00061307">
        <w:t xml:space="preserve"> her sayfanın numarası ve toplam sayfa sayısı.</w:t>
      </w:r>
    </w:p>
    <w:bookmarkEnd w:id="156"/>
    <w:p w:rsidR="00B77010" w:rsidRPr="00DE0B43" w:rsidRDefault="00B77010" w:rsidP="00523970">
      <w:pPr>
        <w:rPr>
          <w:color w:val="C0504D"/>
        </w:rPr>
      </w:pPr>
    </w:p>
    <w:p w:rsidR="00B77010" w:rsidRPr="00061307" w:rsidRDefault="00B77010" w:rsidP="00523970">
      <w:pPr>
        <w:pStyle w:val="Heading1"/>
      </w:pPr>
      <w:bookmarkStart w:id="157" w:name="_Toc524434581"/>
      <w:bookmarkStart w:id="158" w:name="_Toc35849344"/>
      <w:bookmarkStart w:id="159" w:name="_Toc349927062"/>
      <w:bookmarkStart w:id="160" w:name="_Toc383525653"/>
      <w:bookmarkStart w:id="161" w:name="_Toc400700722"/>
      <w:r w:rsidRPr="00061307">
        <w:t>6</w:t>
      </w:r>
      <w:r w:rsidRPr="00061307">
        <w:tab/>
        <w:t>Piyasaya arz</w:t>
      </w:r>
      <w:bookmarkEnd w:id="157"/>
      <w:bookmarkEnd w:id="158"/>
      <w:bookmarkEnd w:id="159"/>
      <w:bookmarkEnd w:id="160"/>
      <w:bookmarkEnd w:id="161"/>
    </w:p>
    <w:p w:rsidR="00B77010" w:rsidRPr="00061307" w:rsidRDefault="00B77010" w:rsidP="00523970">
      <w:pPr>
        <w:shd w:val="clear" w:color="auto" w:fill="FFFFFF"/>
        <w:jc w:val="both"/>
      </w:pPr>
      <w:r>
        <w:t>Şişek</w:t>
      </w:r>
      <w:r w:rsidRPr="00061307">
        <w:t xml:space="preserve"> yemleri, ambalajlı veya dökme olarak etiket bilgileri ile piyasaya arz edilir.</w:t>
      </w:r>
      <w:r>
        <w:t xml:space="preserve"> Yemin şekli, görünümü, ambalajı, kullanılan ambalaj malzemesi, sergileme şekli, etiketi ve sunum şekli tüketiciyi yanıltıcı nitelikte olmamalıdır.</w:t>
      </w:r>
    </w:p>
    <w:p w:rsidR="00B77010" w:rsidRPr="00DE0B43" w:rsidRDefault="00B77010" w:rsidP="00523970">
      <w:pPr>
        <w:shd w:val="clear" w:color="auto" w:fill="FFFFFF"/>
        <w:jc w:val="both"/>
        <w:rPr>
          <w:b/>
          <w:bCs/>
          <w:color w:val="C0504D"/>
        </w:rPr>
      </w:pPr>
    </w:p>
    <w:p w:rsidR="00B77010" w:rsidRPr="00C61E91" w:rsidRDefault="00B77010" w:rsidP="00523970">
      <w:pPr>
        <w:pStyle w:val="Heading2"/>
      </w:pPr>
      <w:bookmarkStart w:id="162" w:name="_Toc524434582"/>
      <w:bookmarkStart w:id="163" w:name="_Toc35849345"/>
      <w:bookmarkStart w:id="164" w:name="_Toc349927063"/>
      <w:bookmarkStart w:id="165" w:name="_Toc383525654"/>
      <w:bookmarkStart w:id="166" w:name="_Toc400700723"/>
      <w:r w:rsidRPr="00C61E91">
        <w:t>6.1</w:t>
      </w:r>
      <w:r w:rsidRPr="00C61E91">
        <w:tab/>
        <w:t>Ambalajlama</w:t>
      </w:r>
      <w:bookmarkEnd w:id="162"/>
      <w:bookmarkEnd w:id="163"/>
      <w:bookmarkEnd w:id="164"/>
      <w:bookmarkEnd w:id="165"/>
      <w:bookmarkEnd w:id="166"/>
    </w:p>
    <w:p w:rsidR="00B77010" w:rsidRDefault="00B77010" w:rsidP="00523970">
      <w:pPr>
        <w:shd w:val="clear" w:color="auto" w:fill="FFFFFF"/>
        <w:jc w:val="both"/>
      </w:pPr>
      <w:r>
        <w:t xml:space="preserve">Şişek </w:t>
      </w:r>
      <w:r w:rsidRPr="00C61E91">
        <w:t xml:space="preserve"> yemleri, </w:t>
      </w:r>
      <w:r>
        <w:t xml:space="preserve">sağlığa zarar vermeyecek nitelikteki en çok 50 kg’lık; plastik çok katlı torbalarda, bez çuvallarda veya etiket bilgileri ile dökme olarak </w:t>
      </w:r>
      <w:r w:rsidRPr="00EF18F8">
        <w:rPr>
          <w:color w:val="000000"/>
        </w:rPr>
        <w:t xml:space="preserve">piyasaya arz edilir. </w:t>
      </w:r>
      <w:r>
        <w:rPr>
          <w:color w:val="000000"/>
        </w:rPr>
        <w:t>Ambalaj üzerindeki etiket bilgileri TS 4331’e uygun olmalı, a</w:t>
      </w:r>
      <w:r w:rsidRPr="00EF18F8">
        <w:rPr>
          <w:color w:val="000000"/>
        </w:rPr>
        <w:t xml:space="preserve">mbalaj malzemesi üzerine yazılan yazılara ait mürekkep ve kullanılan yapıştırıcılar sağlığa zararlı </w:t>
      </w:r>
      <w:r>
        <w:t>olmamalıdır. Ambalaj malzemeleri yeni, temiz kuru ve depolama koşullarına elverişli olmalıdır.</w:t>
      </w:r>
    </w:p>
    <w:p w:rsidR="00B77010" w:rsidRPr="00DE0B43" w:rsidRDefault="00B77010" w:rsidP="00523970">
      <w:pPr>
        <w:shd w:val="clear" w:color="auto" w:fill="FFFFFF"/>
        <w:jc w:val="both"/>
        <w:rPr>
          <w:b/>
          <w:bCs/>
          <w:color w:val="C0504D"/>
          <w:sz w:val="24"/>
          <w:szCs w:val="24"/>
        </w:rPr>
      </w:pPr>
    </w:p>
    <w:p w:rsidR="00B77010" w:rsidRPr="004476D1" w:rsidRDefault="00B77010" w:rsidP="00523970">
      <w:pPr>
        <w:pStyle w:val="Heading2"/>
      </w:pPr>
      <w:bookmarkStart w:id="167" w:name="_Toc349927064"/>
      <w:bookmarkStart w:id="168" w:name="_Toc383525655"/>
      <w:bookmarkStart w:id="169" w:name="_Toc400700724"/>
      <w:r w:rsidRPr="004476D1">
        <w:t>6.2</w:t>
      </w:r>
      <w:r w:rsidRPr="004476D1">
        <w:tab/>
        <w:t>İşaretleme</w:t>
      </w:r>
      <w:bookmarkEnd w:id="167"/>
      <w:bookmarkEnd w:id="168"/>
      <w:bookmarkEnd w:id="169"/>
    </w:p>
    <w:p w:rsidR="00B77010" w:rsidRPr="004476D1" w:rsidRDefault="00B77010" w:rsidP="00523970">
      <w:pPr>
        <w:pStyle w:val="BodyTextIndent2"/>
        <w:spacing w:after="0" w:line="240" w:lineRule="auto"/>
        <w:ind w:left="0"/>
        <w:jc w:val="both"/>
      </w:pPr>
      <w:r>
        <w:t>Şişek</w:t>
      </w:r>
      <w:r w:rsidRPr="004476D1">
        <w:t xml:space="preserve"> yemleri ambalâjları üzerinde en az aşağıdaki etiket bilgileri okunaklı, silinmeyecek ve bozulmayacak şekilde yazılmalı veya basılmalıdır.</w:t>
      </w:r>
    </w:p>
    <w:p w:rsidR="00B77010" w:rsidRPr="004476D1" w:rsidRDefault="00B77010" w:rsidP="00523970">
      <w:pPr>
        <w:pStyle w:val="BodyTextIndent2"/>
        <w:spacing w:after="0" w:line="240" w:lineRule="auto"/>
        <w:ind w:left="0"/>
        <w:jc w:val="both"/>
      </w:pPr>
    </w:p>
    <w:p w:rsidR="00B77010" w:rsidRDefault="00B77010" w:rsidP="00FE229A">
      <w:pPr>
        <w:shd w:val="clear" w:color="auto" w:fill="FFFFFF"/>
        <w:ind w:left="284" w:hanging="284"/>
        <w:jc w:val="both"/>
      </w:pPr>
      <w:r w:rsidRPr="004476D1">
        <w:t xml:space="preserve">- </w:t>
      </w:r>
      <w:r>
        <w:tab/>
      </w:r>
      <w:r w:rsidRPr="00C73107">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476D1">
        <w:t>,</w:t>
      </w:r>
    </w:p>
    <w:p w:rsidR="00B77010" w:rsidRPr="004476D1" w:rsidRDefault="00B77010" w:rsidP="00523970">
      <w:pPr>
        <w:shd w:val="clear" w:color="auto" w:fill="FFFFFF"/>
        <w:ind w:left="284" w:hanging="284"/>
        <w:jc w:val="both"/>
      </w:pPr>
      <w:r>
        <w:t xml:space="preserve">- </w:t>
      </w:r>
      <w:r>
        <w:tab/>
        <w:t>Firma onay ve kayıt numarası,</w:t>
      </w:r>
    </w:p>
    <w:p w:rsidR="00B77010" w:rsidRPr="004476D1" w:rsidRDefault="00B77010" w:rsidP="00523970">
      <w:pPr>
        <w:shd w:val="clear" w:color="auto" w:fill="FFFFFF"/>
        <w:ind w:left="284" w:hanging="284"/>
        <w:jc w:val="both"/>
      </w:pPr>
      <w:r w:rsidRPr="004476D1">
        <w:t xml:space="preserve">- </w:t>
      </w:r>
      <w:r>
        <w:tab/>
      </w:r>
      <w:r w:rsidRPr="004476D1">
        <w:t>Bu standardın işareti ve numarası (TS 10434 şeklinde),</w:t>
      </w:r>
    </w:p>
    <w:p w:rsidR="00B77010" w:rsidRPr="004476D1" w:rsidRDefault="00B77010" w:rsidP="00523970">
      <w:pPr>
        <w:shd w:val="clear" w:color="auto" w:fill="FFFFFF"/>
        <w:ind w:left="284" w:hanging="284"/>
        <w:jc w:val="both"/>
      </w:pPr>
      <w:r w:rsidRPr="004476D1">
        <w:t xml:space="preserve">- </w:t>
      </w:r>
      <w:r>
        <w:tab/>
      </w:r>
      <w:r w:rsidRPr="004476D1">
        <w:t>Parti</w:t>
      </w:r>
      <w:r>
        <w:t>, seri veya kod</w:t>
      </w:r>
      <w:r w:rsidRPr="004476D1">
        <w:t xml:space="preserve"> numarası,</w:t>
      </w:r>
    </w:p>
    <w:p w:rsidR="00B77010" w:rsidRPr="004476D1" w:rsidRDefault="00B77010" w:rsidP="00523970">
      <w:pPr>
        <w:shd w:val="clear" w:color="auto" w:fill="FFFFFF"/>
        <w:ind w:left="284" w:hanging="284"/>
        <w:jc w:val="both"/>
      </w:pPr>
      <w:r w:rsidRPr="004476D1">
        <w:t xml:space="preserve">- </w:t>
      </w:r>
      <w:r>
        <w:tab/>
      </w:r>
      <w:r w:rsidRPr="004476D1">
        <w:t>Ürünün adı (“</w:t>
      </w:r>
      <w:r>
        <w:t>Şişek</w:t>
      </w:r>
      <w:r w:rsidRPr="004476D1">
        <w:t xml:space="preserve"> yemleri ” şeklinde),</w:t>
      </w:r>
    </w:p>
    <w:p w:rsidR="00B77010" w:rsidRDefault="00B77010" w:rsidP="00523970">
      <w:pPr>
        <w:shd w:val="clear" w:color="auto" w:fill="FFFFFF"/>
        <w:ind w:left="284" w:hanging="284"/>
        <w:jc w:val="both"/>
      </w:pPr>
      <w:r>
        <w:t xml:space="preserve">- </w:t>
      </w:r>
      <w:r>
        <w:tab/>
        <w:t>Sınıfı,</w:t>
      </w:r>
    </w:p>
    <w:p w:rsidR="00B77010" w:rsidRDefault="00B77010" w:rsidP="00523970">
      <w:pPr>
        <w:shd w:val="clear" w:color="auto" w:fill="FFFFFF"/>
        <w:ind w:left="284" w:hanging="284"/>
        <w:jc w:val="both"/>
      </w:pPr>
      <w:r w:rsidRPr="004476D1">
        <w:t xml:space="preserve">- </w:t>
      </w:r>
      <w:r>
        <w:tab/>
      </w:r>
      <w:r w:rsidRPr="004476D1">
        <w:t>Tipi,</w:t>
      </w:r>
    </w:p>
    <w:p w:rsidR="00B77010" w:rsidRPr="004476D1" w:rsidRDefault="00B77010" w:rsidP="00523970">
      <w:pPr>
        <w:shd w:val="clear" w:color="auto" w:fill="FFFFFF"/>
        <w:ind w:left="284" w:hanging="284"/>
        <w:jc w:val="both"/>
      </w:pPr>
      <w:r>
        <w:t xml:space="preserve">- </w:t>
      </w:r>
      <w:r>
        <w:tab/>
        <w:t>Ürünün bileşenleri,</w:t>
      </w:r>
    </w:p>
    <w:p w:rsidR="00B77010" w:rsidRPr="006C5160" w:rsidRDefault="00B77010" w:rsidP="00523970">
      <w:pPr>
        <w:shd w:val="clear" w:color="auto" w:fill="FFFFFF"/>
        <w:ind w:left="284" w:hanging="284"/>
        <w:jc w:val="both"/>
      </w:pPr>
      <w:r w:rsidRPr="004476D1">
        <w:t xml:space="preserve">- </w:t>
      </w:r>
      <w:r>
        <w:tab/>
      </w:r>
      <w:r w:rsidRPr="004476D1">
        <w:t xml:space="preserve">Birim kütle miktarı( kg olarak), </w:t>
      </w:r>
    </w:p>
    <w:p w:rsidR="00B77010" w:rsidRPr="004476D1" w:rsidRDefault="00B77010" w:rsidP="00523970">
      <w:pPr>
        <w:pStyle w:val="BodyTextIndent2"/>
        <w:spacing w:after="0" w:line="240" w:lineRule="auto"/>
        <w:ind w:left="284" w:hanging="284"/>
        <w:jc w:val="both"/>
      </w:pPr>
      <w:r w:rsidRPr="004476D1">
        <w:t xml:space="preserve">- </w:t>
      </w:r>
      <w:r>
        <w:tab/>
      </w:r>
      <w:r w:rsidRPr="004476D1">
        <w:t>Firmaca tavsiye edilen son tüketim tarihi (ay ve yıl olarak)</w:t>
      </w:r>
    </w:p>
    <w:p w:rsidR="00B77010" w:rsidRPr="004476D1" w:rsidRDefault="00B77010" w:rsidP="00523970">
      <w:pPr>
        <w:shd w:val="clear" w:color="auto" w:fill="FFFFFF"/>
        <w:ind w:left="284" w:hanging="284"/>
        <w:jc w:val="both"/>
      </w:pPr>
      <w:r w:rsidRPr="004476D1">
        <w:t xml:space="preserve">- </w:t>
      </w:r>
      <w:r>
        <w:tab/>
      </w:r>
      <w:r w:rsidRPr="004476D1">
        <w:t>İhtiva ettiği besin maddeleri ve yem katkı maddeleri,</w:t>
      </w:r>
    </w:p>
    <w:p w:rsidR="00B77010" w:rsidRDefault="00B77010" w:rsidP="00523970">
      <w:pPr>
        <w:shd w:val="clear" w:color="auto" w:fill="FFFFFF"/>
        <w:jc w:val="both"/>
      </w:pPr>
    </w:p>
    <w:p w:rsidR="00B77010" w:rsidRPr="004476D1" w:rsidRDefault="00B77010" w:rsidP="00523970">
      <w:pPr>
        <w:shd w:val="clear" w:color="auto" w:fill="FFFFFF"/>
        <w:jc w:val="both"/>
      </w:pPr>
      <w:r w:rsidRPr="004476D1">
        <w:t>Gerektiğinde bu bilgiler Türkçe’nin yanı sıra yabancı dilde de yazılabilir.</w:t>
      </w:r>
    </w:p>
    <w:p w:rsidR="00B77010" w:rsidRDefault="00B77010" w:rsidP="00523970">
      <w:pPr>
        <w:shd w:val="clear" w:color="auto" w:fill="FFFFFF"/>
        <w:jc w:val="both"/>
      </w:pPr>
    </w:p>
    <w:p w:rsidR="00B77010" w:rsidRDefault="00B77010" w:rsidP="00523970">
      <w:pPr>
        <w:shd w:val="clear" w:color="auto" w:fill="FFFFFF"/>
        <w:jc w:val="both"/>
      </w:pPr>
      <w:r>
        <w:t>Şişek yemleri ambalajlı</w:t>
      </w:r>
      <w:r w:rsidRPr="004476D1">
        <w:t>, dökme veya açık ambalajlarda piyasaya arz edilmesi halinde, beraberinde etiket bilgilerini</w:t>
      </w:r>
      <w:r>
        <w:t xml:space="preserve"> içeren bir belge bulundurulmalıdır. Zorunlu etiketleme bilgilerinin yemin son kullanıcısına kadar yem zinciri boyunca iletilmesi sağlanmalıdır.</w:t>
      </w:r>
    </w:p>
    <w:p w:rsidR="00B77010" w:rsidRDefault="00B77010" w:rsidP="00523970">
      <w:pPr>
        <w:shd w:val="clear" w:color="auto" w:fill="FFFFFF"/>
        <w:jc w:val="both"/>
      </w:pPr>
      <w:bookmarkStart w:id="170" w:name="_Toc35849346"/>
    </w:p>
    <w:p w:rsidR="00B77010" w:rsidRPr="00461463" w:rsidRDefault="00B77010" w:rsidP="00523970">
      <w:pPr>
        <w:pStyle w:val="Heading2"/>
      </w:pPr>
      <w:bookmarkStart w:id="171" w:name="_Toc349927065"/>
      <w:bookmarkStart w:id="172" w:name="_Toc383525656"/>
      <w:bookmarkStart w:id="173" w:name="_Toc398630853"/>
      <w:bookmarkStart w:id="174" w:name="_Toc400700725"/>
      <w:r w:rsidRPr="00461463">
        <w:t>6.3</w:t>
      </w:r>
      <w:r w:rsidRPr="00461463">
        <w:tab/>
        <w:t xml:space="preserve">Muhafaza ve </w:t>
      </w:r>
      <w:r>
        <w:t>taşıma</w:t>
      </w:r>
      <w:bookmarkEnd w:id="170"/>
      <w:bookmarkEnd w:id="171"/>
      <w:bookmarkEnd w:id="172"/>
      <w:bookmarkEnd w:id="173"/>
      <w:bookmarkEnd w:id="174"/>
    </w:p>
    <w:p w:rsidR="00B77010" w:rsidRPr="00461463" w:rsidRDefault="00B77010" w:rsidP="00523970">
      <w:pPr>
        <w:shd w:val="clear" w:color="auto" w:fill="FFFFFF"/>
        <w:jc w:val="both"/>
      </w:pPr>
      <w:r>
        <w:t>Şişek</w:t>
      </w:r>
      <w:r w:rsidRPr="00461463">
        <w:t xml:space="preserve"> yemleri ve bunların içinde bulundukları ambalajlar, işleme yerlerinde, depolarda ve taşıtlarda, bulaşma ve çapraz bulaşmaya imkan vermeyecek ve genel olarak yem güvenilirliği ve ürün kalitesi üzerine olumsuz bir etki oluşturmayacak şekilde bulundurulmalıdır.</w:t>
      </w:r>
    </w:p>
    <w:p w:rsidR="00B77010" w:rsidRPr="00461463" w:rsidRDefault="00B77010" w:rsidP="00523970">
      <w:pPr>
        <w:shd w:val="clear" w:color="auto" w:fill="FFFFFF"/>
        <w:jc w:val="both"/>
      </w:pPr>
    </w:p>
    <w:p w:rsidR="00B77010" w:rsidRPr="00461463" w:rsidRDefault="00B77010" w:rsidP="00523970">
      <w:pPr>
        <w:shd w:val="clear" w:color="auto" w:fill="FFFFFF"/>
        <w:jc w:val="both"/>
      </w:pPr>
      <w:r w:rsidRPr="00461463">
        <w:t>İçinde</w:t>
      </w:r>
      <w:r w:rsidRPr="00E33986">
        <w:t xml:space="preserve"> </w:t>
      </w:r>
      <w:r>
        <w:t>şişek</w:t>
      </w:r>
      <w:r w:rsidRPr="00461463">
        <w:t xml:space="preserve"> yemleri bulunan ambalâjlar veya dökme halindeki </w:t>
      </w:r>
      <w:r>
        <w:t>şişek</w:t>
      </w:r>
      <w:r w:rsidRPr="00461463">
        <w:t xml:space="preserve"> yemleri, kuru zemin üzerinde, havadar, serin, doğrudan güneş ışığı almayan yerlerde depolanmalı, yağış altında bırakılmamalı ve bu durumda yüklenip boşaltılmamalıdır.</w:t>
      </w:r>
    </w:p>
    <w:p w:rsidR="00B77010" w:rsidRPr="00461463" w:rsidRDefault="00B77010" w:rsidP="00523970">
      <w:pPr>
        <w:shd w:val="clear" w:color="auto" w:fill="FFFFFF"/>
        <w:jc w:val="both"/>
      </w:pPr>
    </w:p>
    <w:p w:rsidR="00B77010" w:rsidRPr="00461463" w:rsidRDefault="00B77010" w:rsidP="00523970">
      <w:pPr>
        <w:shd w:val="clear" w:color="auto" w:fill="FFFFFF"/>
        <w:jc w:val="both"/>
      </w:pPr>
      <w:r>
        <w:t>Şişek</w:t>
      </w:r>
      <w:r w:rsidRPr="00461463">
        <w:t xml:space="preserve"> yemleri ambalajlarının bulunduğu depo kuru, hoşa gitmeyen kokulardan arınmış, böcek ve haşerelerin girişini önleyecek yapıda olmalıdır.</w:t>
      </w:r>
    </w:p>
    <w:p w:rsidR="00B77010" w:rsidRPr="009D4305" w:rsidRDefault="00B77010" w:rsidP="00523970"/>
    <w:p w:rsidR="00B77010" w:rsidRPr="00461463" w:rsidRDefault="00B77010" w:rsidP="00523970">
      <w:pPr>
        <w:pStyle w:val="Heading1"/>
      </w:pPr>
      <w:bookmarkStart w:id="175" w:name="_Toc524434584"/>
      <w:bookmarkStart w:id="176" w:name="_Toc35849347"/>
      <w:bookmarkStart w:id="177" w:name="_Toc349927066"/>
      <w:bookmarkStart w:id="178" w:name="_Toc383525657"/>
      <w:bookmarkStart w:id="179" w:name="_Toc400700726"/>
      <w:r w:rsidRPr="00461463">
        <w:t>7</w:t>
      </w:r>
      <w:r w:rsidRPr="00461463">
        <w:tab/>
        <w:t>Çeşitli hükümler</w:t>
      </w:r>
      <w:bookmarkEnd w:id="175"/>
      <w:bookmarkEnd w:id="176"/>
      <w:bookmarkEnd w:id="177"/>
      <w:bookmarkEnd w:id="178"/>
      <w:bookmarkEnd w:id="179"/>
    </w:p>
    <w:p w:rsidR="00B77010" w:rsidRPr="00461463" w:rsidRDefault="00B77010" w:rsidP="00523970">
      <w:pPr>
        <w:shd w:val="clear" w:color="auto" w:fill="FFFFFF"/>
        <w:jc w:val="both"/>
      </w:pPr>
      <w:r w:rsidRPr="00461463">
        <w:t xml:space="preserve">Üretici veya piyasaya arz eden, bu standarda uygun olarak üretildiğini beyan ettiği </w:t>
      </w:r>
      <w:r>
        <w:t xml:space="preserve">şişek </w:t>
      </w:r>
      <w:r w:rsidRPr="00461463">
        <w:t xml:space="preserve">yemleri için, istendiğinde, standarda uygunluk beyannamesi vermeye veya göstermeye mecburdur. Bu beyannamede satış konusu </w:t>
      </w:r>
      <w:r>
        <w:t>şişek</w:t>
      </w:r>
      <w:r w:rsidRPr="00461463">
        <w:t xml:space="preserve"> yemleri;</w:t>
      </w:r>
    </w:p>
    <w:p w:rsidR="00B77010" w:rsidRPr="000B29F9" w:rsidRDefault="00B77010" w:rsidP="00523970">
      <w:pPr>
        <w:pStyle w:val="BodyTextIndent2"/>
        <w:shd w:val="clear" w:color="auto" w:fill="FFFFFF"/>
        <w:spacing w:after="0" w:line="240" w:lineRule="auto"/>
        <w:ind w:left="0"/>
        <w:jc w:val="both"/>
        <w:rPr>
          <w:b/>
          <w:bCs/>
        </w:rPr>
      </w:pPr>
    </w:p>
    <w:p w:rsidR="00B77010" w:rsidRPr="00461463" w:rsidRDefault="00B77010" w:rsidP="00523970">
      <w:pPr>
        <w:pStyle w:val="BodyTextIndent2"/>
        <w:numPr>
          <w:ilvl w:val="0"/>
          <w:numId w:val="26"/>
        </w:numPr>
        <w:shd w:val="clear" w:color="auto" w:fill="FFFFFF"/>
        <w:spacing w:after="0" w:line="240" w:lineRule="auto"/>
        <w:jc w:val="both"/>
        <w:rPr>
          <w:b/>
          <w:bCs/>
        </w:rPr>
      </w:pPr>
      <w:r w:rsidRPr="00461463">
        <w:t>Madde 4’teki özelliklerde olduğunun,</w:t>
      </w:r>
    </w:p>
    <w:p w:rsidR="00B77010" w:rsidRDefault="00B77010" w:rsidP="00523970">
      <w:pPr>
        <w:pStyle w:val="BodyTextIndent2"/>
        <w:numPr>
          <w:ilvl w:val="0"/>
          <w:numId w:val="26"/>
        </w:numPr>
        <w:shd w:val="clear" w:color="auto" w:fill="FFFFFF"/>
        <w:spacing w:after="0" w:line="240" w:lineRule="auto"/>
        <w:jc w:val="both"/>
        <w:rPr>
          <w:b/>
          <w:bCs/>
        </w:rPr>
      </w:pPr>
      <w:r w:rsidRPr="00461463">
        <w:t>Madde 5’teki muayene ve deneylerin yapılmış ve u</w:t>
      </w:r>
      <w:r>
        <w:t>ygun sonuç alınmış bulunduğunun</w:t>
      </w:r>
      <w:r>
        <w:rPr>
          <w:b/>
          <w:bCs/>
        </w:rPr>
        <w:t xml:space="preserve"> </w:t>
      </w:r>
    </w:p>
    <w:p w:rsidR="00B77010" w:rsidRPr="00BB33D0" w:rsidRDefault="00B77010" w:rsidP="00523970">
      <w:pPr>
        <w:pStyle w:val="BodyTextIndent2"/>
        <w:shd w:val="clear" w:color="auto" w:fill="FFFFFF"/>
        <w:spacing w:after="0" w:line="240" w:lineRule="auto"/>
        <w:ind w:left="0"/>
        <w:jc w:val="both"/>
        <w:rPr>
          <w:b/>
          <w:bCs/>
        </w:rPr>
      </w:pPr>
      <w:r w:rsidRPr="00BB33D0">
        <w:t>belirtilmesi gerekir.</w:t>
      </w:r>
    </w:p>
    <w:p w:rsidR="00B77010" w:rsidRPr="00461463" w:rsidRDefault="00B77010" w:rsidP="00523970">
      <w:pPr>
        <w:pStyle w:val="BodyTextIndent2"/>
        <w:shd w:val="clear" w:color="auto" w:fill="FFFFFF"/>
        <w:spacing w:after="0" w:line="240" w:lineRule="auto"/>
        <w:ind w:left="0"/>
        <w:jc w:val="both"/>
        <w:rPr>
          <w:b/>
          <w:bCs/>
        </w:rPr>
      </w:pPr>
    </w:p>
    <w:p w:rsidR="00B77010" w:rsidRPr="00B65208" w:rsidRDefault="00B77010" w:rsidP="00B65208">
      <w:pPr>
        <w:ind w:left="705" w:hanging="705"/>
        <w:jc w:val="both"/>
      </w:pPr>
      <w:r w:rsidRPr="00461463">
        <w:rPr>
          <w:b/>
          <w:bCs/>
          <w:w w:val="107"/>
        </w:rPr>
        <w:t>Not -</w:t>
      </w:r>
      <w:r>
        <w:rPr>
          <w:b/>
          <w:bCs/>
          <w:w w:val="107"/>
        </w:rPr>
        <w:tab/>
      </w:r>
      <w:r w:rsidRPr="00461463">
        <w:t>Bu standartta yer almayan hususlarda 5996 sayılı Veteriner Hizmetleri, Bitki Sağlığı, Gıda ve Yem Kanunu hükümlerine ve bu Kanuna dayanılarak yayımlanan ye</w:t>
      </w:r>
      <w:bookmarkStart w:id="180" w:name="_Toc25858064"/>
      <w:bookmarkStart w:id="181" w:name="_Toc383525658"/>
      <w:r>
        <w:t>m mevzuatına göre işlem yapılır.</w:t>
      </w:r>
    </w:p>
    <w:p w:rsidR="00B77010" w:rsidRPr="00FE229A" w:rsidRDefault="00B77010" w:rsidP="00FE229A"/>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Default="00B77010" w:rsidP="004346AC">
      <w:pPr>
        <w:rPr>
          <w:lang w:val="en-US"/>
        </w:rPr>
      </w:pPr>
    </w:p>
    <w:p w:rsidR="00B77010" w:rsidRPr="00930CB7" w:rsidRDefault="00B77010" w:rsidP="00523970">
      <w:pPr>
        <w:pStyle w:val="Heading1"/>
        <w:jc w:val="center"/>
        <w:rPr>
          <w:color w:val="000000"/>
        </w:rPr>
      </w:pPr>
      <w:bookmarkStart w:id="182" w:name="_Toc398630855"/>
      <w:bookmarkStart w:id="183" w:name="_Toc400700727"/>
      <w:r w:rsidRPr="00930CB7">
        <w:rPr>
          <w:color w:val="000000"/>
        </w:rPr>
        <w:t>Yararlanılan kaynaklar</w:t>
      </w:r>
      <w:bookmarkEnd w:id="180"/>
      <w:bookmarkEnd w:id="181"/>
      <w:bookmarkEnd w:id="182"/>
      <w:bookmarkEnd w:id="183"/>
    </w:p>
    <w:p w:rsidR="00B77010" w:rsidRPr="00930CB7" w:rsidRDefault="00B77010" w:rsidP="00523970">
      <w:pPr>
        <w:jc w:val="center"/>
        <w:rPr>
          <w:color w:val="000000"/>
        </w:rPr>
      </w:pPr>
    </w:p>
    <w:p w:rsidR="00B77010" w:rsidRPr="00DA4BFD" w:rsidRDefault="00B77010" w:rsidP="00523970">
      <w:pPr>
        <w:numPr>
          <w:ilvl w:val="0"/>
          <w:numId w:val="17"/>
        </w:numPr>
        <w:tabs>
          <w:tab w:val="clear" w:pos="644"/>
          <w:tab w:val="num" w:pos="284"/>
        </w:tabs>
        <w:ind w:left="284" w:hanging="284"/>
        <w:jc w:val="both"/>
        <w:rPr>
          <w:color w:val="000000"/>
        </w:rPr>
      </w:pPr>
      <w:bookmarkStart w:id="184" w:name="_Toc494100341"/>
      <w:bookmarkStart w:id="185" w:name="_Toc512702203"/>
      <w:bookmarkStart w:id="186" w:name="_Toc515349322"/>
      <w:bookmarkStart w:id="187" w:name="_Toc517688583"/>
      <w:bookmarkStart w:id="188" w:name="_Toc517772090"/>
      <w:bookmarkStart w:id="189" w:name="_Toc519619821"/>
      <w:r w:rsidRPr="00DA4BFD">
        <w:rPr>
          <w:color w:val="000000"/>
        </w:rPr>
        <w:t>Yemlerin Piyasaya Arzı ve Kullanımı Hakkında Yönetmelik, Gıda Tarım ve Hayvancılık Bakanlığı, Ankara, 2011.</w:t>
      </w:r>
    </w:p>
    <w:p w:rsidR="00B77010" w:rsidRPr="00DA4BFD" w:rsidRDefault="00B77010" w:rsidP="00523970">
      <w:pPr>
        <w:jc w:val="both"/>
        <w:rPr>
          <w:color w:val="000000"/>
        </w:rPr>
      </w:pPr>
    </w:p>
    <w:bookmarkEnd w:id="184"/>
    <w:bookmarkEnd w:id="185"/>
    <w:bookmarkEnd w:id="186"/>
    <w:bookmarkEnd w:id="187"/>
    <w:bookmarkEnd w:id="188"/>
    <w:bookmarkEnd w:id="189"/>
    <w:p w:rsidR="00B77010" w:rsidRPr="00DA4BFD" w:rsidRDefault="00B77010" w:rsidP="00523970">
      <w:pPr>
        <w:numPr>
          <w:ilvl w:val="0"/>
          <w:numId w:val="17"/>
        </w:numPr>
        <w:tabs>
          <w:tab w:val="clear" w:pos="644"/>
          <w:tab w:val="num" w:pos="284"/>
        </w:tabs>
        <w:ind w:left="284" w:hanging="284"/>
        <w:jc w:val="both"/>
        <w:rPr>
          <w:color w:val="000000"/>
        </w:rPr>
      </w:pPr>
      <w:r w:rsidRPr="00DA4BFD">
        <w:rPr>
          <w:color w:val="000000"/>
        </w:rPr>
        <w:fldChar w:fldCharType="begin"/>
      </w:r>
      <w:r w:rsidRPr="00DA4BFD">
        <w:rPr>
          <w:color w:val="000000"/>
        </w:rPr>
        <w:instrText xml:space="preserve"> HYPERLINK "http://www.gkgm.gov.tr/mevzuat/yonetmelik/yemlerin_resmi_kontrolu_numune_alma_analiz_metodlari_yonetmeligi.html" </w:instrText>
      </w:r>
      <w:r w:rsidRPr="00316B4C">
        <w:rPr>
          <w:color w:val="000000"/>
        </w:rPr>
      </w:r>
      <w:r w:rsidRPr="00DA4BFD">
        <w:rPr>
          <w:color w:val="000000"/>
        </w:rPr>
        <w:fldChar w:fldCharType="separate"/>
      </w:r>
      <w:r w:rsidRPr="00DA4BFD">
        <w:rPr>
          <w:color w:val="000000"/>
          <w:bdr w:val="none" w:sz="0" w:space="0" w:color="auto" w:frame="1"/>
        </w:rPr>
        <w:t>Yemlerin Resmi Kontrolü İçin Numune Alma ve Analiz Metotlarına Dair Yönetmeli</w:t>
      </w:r>
      <w:r w:rsidRPr="00DA4BFD">
        <w:rPr>
          <w:color w:val="000000"/>
        </w:rPr>
        <w:fldChar w:fldCharType="end"/>
      </w:r>
      <w:r w:rsidRPr="00DA4BFD">
        <w:rPr>
          <w:color w:val="000000"/>
        </w:rPr>
        <w:t>ği, Gıda Tarım ve Hayvancılık Bakanlığı, Ankara, 2011.</w:t>
      </w:r>
    </w:p>
    <w:p w:rsidR="00B77010" w:rsidRPr="00FE229A" w:rsidRDefault="00B77010" w:rsidP="00FE229A">
      <w:pPr>
        <w:rPr>
          <w:color w:val="000000"/>
        </w:rPr>
      </w:pPr>
    </w:p>
    <w:p w:rsidR="00B77010" w:rsidRPr="00DA4BFD" w:rsidRDefault="00B77010" w:rsidP="00523970">
      <w:pPr>
        <w:numPr>
          <w:ilvl w:val="0"/>
          <w:numId w:val="17"/>
        </w:numPr>
        <w:tabs>
          <w:tab w:val="clear" w:pos="644"/>
          <w:tab w:val="num" w:pos="284"/>
        </w:tabs>
        <w:ind w:left="284" w:hanging="284"/>
        <w:jc w:val="both"/>
        <w:rPr>
          <w:color w:val="000000"/>
        </w:rPr>
      </w:pPr>
      <w:r w:rsidRPr="00DA4BFD">
        <w:rPr>
          <w:color w:val="000000"/>
        </w:rPr>
        <w:t>2005/3 No.lu Yemlerde İstenmeyen Maddeler Hakkında Tebliği, Tarım ve Köyişleri Bakanlığı, Ankara, 2005.</w:t>
      </w:r>
    </w:p>
    <w:p w:rsidR="00B77010" w:rsidRPr="00DA4BFD" w:rsidRDefault="00B77010" w:rsidP="00523970">
      <w:pPr>
        <w:jc w:val="both"/>
        <w:rPr>
          <w:color w:val="000000"/>
        </w:rPr>
      </w:pPr>
    </w:p>
    <w:p w:rsidR="00B77010" w:rsidRPr="00DA4BFD" w:rsidRDefault="00B77010" w:rsidP="00523970">
      <w:pPr>
        <w:numPr>
          <w:ilvl w:val="0"/>
          <w:numId w:val="17"/>
        </w:numPr>
        <w:tabs>
          <w:tab w:val="clear" w:pos="644"/>
          <w:tab w:val="num" w:pos="284"/>
        </w:tabs>
        <w:ind w:left="284" w:hanging="284"/>
        <w:jc w:val="both"/>
        <w:rPr>
          <w:color w:val="000000"/>
        </w:rPr>
      </w:pPr>
      <w:r w:rsidRPr="00DA4BFD">
        <w:rPr>
          <w:color w:val="000000"/>
        </w:rPr>
        <w:t>Küçükbaş Hayvan Yetiştirme Uygulamaları, Ankara Üniversitesi Ziraat Fakültesi Zootekni,1996</w:t>
      </w:r>
    </w:p>
    <w:p w:rsidR="00B77010" w:rsidRPr="00FE229A" w:rsidRDefault="00B77010" w:rsidP="00FE229A">
      <w:pPr>
        <w:rPr>
          <w:color w:val="000000"/>
        </w:rPr>
      </w:pPr>
    </w:p>
    <w:p w:rsidR="00B77010" w:rsidRPr="00DA4BFD" w:rsidRDefault="00B77010" w:rsidP="00523970">
      <w:pPr>
        <w:numPr>
          <w:ilvl w:val="0"/>
          <w:numId w:val="17"/>
        </w:numPr>
        <w:tabs>
          <w:tab w:val="clear" w:pos="644"/>
          <w:tab w:val="num" w:pos="284"/>
        </w:tabs>
        <w:ind w:left="284" w:hanging="284"/>
        <w:jc w:val="both"/>
        <w:rPr>
          <w:color w:val="000000"/>
        </w:rPr>
      </w:pPr>
      <w:r>
        <w:rPr>
          <w:color w:val="000000"/>
        </w:rPr>
        <w:t>NRC , (1985), Hayvan Besleme El K</w:t>
      </w:r>
      <w:r w:rsidRPr="00DA4BFD">
        <w:rPr>
          <w:color w:val="000000"/>
        </w:rPr>
        <w:t>itabı.</w:t>
      </w:r>
    </w:p>
    <w:p w:rsidR="00B77010" w:rsidRPr="000C77E2" w:rsidRDefault="00B77010" w:rsidP="00B64CD8">
      <w:pPr>
        <w:tabs>
          <w:tab w:val="num" w:pos="284"/>
        </w:tabs>
        <w:ind w:left="284" w:hanging="284"/>
        <w:jc w:val="both"/>
      </w:pPr>
    </w:p>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rsidR="00B77010" w:rsidRPr="00BB073F" w:rsidRDefault="00B77010" w:rsidP="00B64CD8"/>
    <w:p w:rsidR="00B77010" w:rsidRDefault="00B77010" w:rsidP="00FE229A">
      <w:pPr>
        <w:pStyle w:val="BodyTextIndent2"/>
        <w:tabs>
          <w:tab w:val="left" w:pos="270"/>
          <w:tab w:val="left" w:pos="426"/>
        </w:tabs>
        <w:spacing w:after="0" w:line="240" w:lineRule="auto"/>
        <w:ind w:left="0"/>
        <w:jc w:val="both"/>
      </w:pPr>
    </w:p>
    <w:sectPr w:rsidR="00B77010" w:rsidSect="00B77010">
      <w:headerReference w:type="default" r:id="rId13"/>
      <w:footerReference w:type="default" r:id="rId14"/>
      <w:pgSz w:w="11906" w:h="16838" w:code="9"/>
      <w:pgMar w:top="1258" w:right="991" w:bottom="1134" w:left="1134" w:header="851" w:footer="851" w:gutter="0"/>
      <w:pgNumType w:start="1"/>
      <w:cols w:space="708"/>
      <w:rtlGutter/>
      <w:docGrid w:linePitch="360"/>
      <w:sectPrChange w:id="190" w:author="fundaa" w:date="2014-11-05T14:54:00Z">
        <w:sectPr w:rsidR="00B77010" w:rsidSect="00B77010">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010" w:rsidRDefault="00B77010">
      <w:r>
        <w:separator/>
      </w:r>
    </w:p>
  </w:endnote>
  <w:endnote w:type="continuationSeparator" w:id="0">
    <w:p w:rsidR="00B77010" w:rsidRDefault="00B770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010" w:rsidRDefault="00B77010" w:rsidP="00BE6740">
    <w:pPr>
      <w:pStyle w:val="Footer"/>
      <w:ind w:right="3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010" w:rsidRDefault="00B77010" w:rsidP="00BE6740">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010" w:rsidRDefault="00B77010">
      <w:r>
        <w:separator/>
      </w:r>
    </w:p>
  </w:footnote>
  <w:footnote w:type="continuationSeparator" w:id="0">
    <w:p w:rsidR="00B77010" w:rsidRDefault="00B770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010" w:rsidRDefault="00B77010" w:rsidP="00BE6740">
    <w:pPr>
      <w:pStyle w:val="Header"/>
      <w:pBdr>
        <w:bottom w:val="single" w:sz="4" w:space="1" w:color="auto"/>
      </w:pBdr>
      <w:tabs>
        <w:tab w:val="clear" w:pos="9072"/>
        <w:tab w:val="right" w:pos="9639"/>
      </w:tabs>
    </w:pPr>
    <w:r>
      <w:t>ICS 65.120</w:t>
    </w:r>
    <w:r>
      <w:tab/>
    </w:r>
    <w:r w:rsidRPr="003919EA">
      <w:t xml:space="preserve">TÜRK STANDARDI </w:t>
    </w:r>
    <w:r>
      <w:t>TASARISI</w:t>
    </w:r>
    <w:r>
      <w:tab/>
      <w:t>tst 11116/Revizyon</w:t>
    </w:r>
  </w:p>
  <w:p w:rsidR="00B77010" w:rsidRPr="00DF2760" w:rsidRDefault="00B77010" w:rsidP="00BE67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010" w:rsidRDefault="00B77010" w:rsidP="00BE6740">
    <w:pPr>
      <w:pStyle w:val="Header"/>
      <w:pBdr>
        <w:bottom w:val="single" w:sz="4" w:space="1" w:color="auto"/>
      </w:pBdr>
      <w:tabs>
        <w:tab w:val="clear" w:pos="9072"/>
        <w:tab w:val="right" w:pos="9639"/>
      </w:tabs>
    </w:pPr>
    <w:r>
      <w:t>ICS 65.120</w:t>
    </w:r>
    <w:r>
      <w:tab/>
    </w:r>
    <w:r w:rsidRPr="003919EA">
      <w:t xml:space="preserve">TÜRK STANDARDI </w:t>
    </w:r>
    <w:r>
      <w:t>TASARISI</w:t>
    </w:r>
    <w:r>
      <w:tab/>
      <w:t>tst 11116/Revizyon</w:t>
    </w:r>
  </w:p>
  <w:p w:rsidR="00B77010" w:rsidRPr="00F21C9C" w:rsidRDefault="00B77010" w:rsidP="00BE67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8">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1">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2">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6">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1">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9"/>
  </w:num>
  <w:num w:numId="2">
    <w:abstractNumId w:val="25"/>
  </w:num>
  <w:num w:numId="3">
    <w:abstractNumId w:val="14"/>
  </w:num>
  <w:num w:numId="4">
    <w:abstractNumId w:val="5"/>
  </w:num>
  <w:num w:numId="5">
    <w:abstractNumId w:val="17"/>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3"/>
  </w:num>
  <w:num w:numId="8">
    <w:abstractNumId w:val="11"/>
  </w:num>
  <w:num w:numId="9">
    <w:abstractNumId w:val="13"/>
  </w:num>
  <w:num w:numId="10">
    <w:abstractNumId w:val="6"/>
  </w:num>
  <w:num w:numId="11">
    <w:abstractNumId w:val="19"/>
  </w:num>
  <w:num w:numId="12">
    <w:abstractNumId w:val="18"/>
  </w:num>
  <w:num w:numId="13">
    <w:abstractNumId w:val="4"/>
  </w:num>
  <w:num w:numId="14">
    <w:abstractNumId w:val="1"/>
  </w:num>
  <w:num w:numId="15">
    <w:abstractNumId w:val="20"/>
  </w:num>
  <w:num w:numId="16">
    <w:abstractNumId w:val="24"/>
  </w:num>
  <w:num w:numId="17">
    <w:abstractNumId w:val="23"/>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2"/>
  </w:num>
  <w:num w:numId="20">
    <w:abstractNumId w:val="16"/>
  </w:num>
  <w:num w:numId="21">
    <w:abstractNumId w:val="21"/>
  </w:num>
  <w:num w:numId="22">
    <w:abstractNumId w:val="15"/>
  </w:num>
  <w:num w:numId="23">
    <w:abstractNumId w:val="7"/>
  </w:num>
  <w:num w:numId="24">
    <w:abstractNumId w:val="10"/>
  </w:num>
  <w:num w:numId="25">
    <w:abstractNumId w:val="22"/>
  </w:num>
  <w:num w:numId="26">
    <w:abstractNumId w:val="8"/>
  </w:num>
  <w:num w:numId="27">
    <w:abstractNumId w:val="2"/>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4867"/>
    <w:rsid w:val="00016D6D"/>
    <w:rsid w:val="00025E47"/>
    <w:rsid w:val="000273DC"/>
    <w:rsid w:val="00036636"/>
    <w:rsid w:val="000374FF"/>
    <w:rsid w:val="00043B9A"/>
    <w:rsid w:val="00052EBC"/>
    <w:rsid w:val="00054CA8"/>
    <w:rsid w:val="00055544"/>
    <w:rsid w:val="00061307"/>
    <w:rsid w:val="0007073D"/>
    <w:rsid w:val="000729DC"/>
    <w:rsid w:val="00077234"/>
    <w:rsid w:val="00095933"/>
    <w:rsid w:val="0009674D"/>
    <w:rsid w:val="000A6B1C"/>
    <w:rsid w:val="000B29F9"/>
    <w:rsid w:val="000B7A9E"/>
    <w:rsid w:val="000C77E2"/>
    <w:rsid w:val="000D7152"/>
    <w:rsid w:val="000E3C43"/>
    <w:rsid w:val="000E3D17"/>
    <w:rsid w:val="000E7F99"/>
    <w:rsid w:val="000F3E0E"/>
    <w:rsid w:val="000F7042"/>
    <w:rsid w:val="001055C2"/>
    <w:rsid w:val="00120543"/>
    <w:rsid w:val="00123455"/>
    <w:rsid w:val="00126F69"/>
    <w:rsid w:val="00137B6E"/>
    <w:rsid w:val="0015384C"/>
    <w:rsid w:val="0019651F"/>
    <w:rsid w:val="0019720D"/>
    <w:rsid w:val="001A39E6"/>
    <w:rsid w:val="001B172C"/>
    <w:rsid w:val="001B7E5E"/>
    <w:rsid w:val="001D4B3E"/>
    <w:rsid w:val="002130AE"/>
    <w:rsid w:val="0021388E"/>
    <w:rsid w:val="002147B2"/>
    <w:rsid w:val="00254ADB"/>
    <w:rsid w:val="00262BBF"/>
    <w:rsid w:val="002650DB"/>
    <w:rsid w:val="002663F2"/>
    <w:rsid w:val="00271EF0"/>
    <w:rsid w:val="0027330C"/>
    <w:rsid w:val="00282413"/>
    <w:rsid w:val="00290BE7"/>
    <w:rsid w:val="00292E25"/>
    <w:rsid w:val="002A225F"/>
    <w:rsid w:val="002C1D67"/>
    <w:rsid w:val="002C6F1E"/>
    <w:rsid w:val="002D0E35"/>
    <w:rsid w:val="002F2028"/>
    <w:rsid w:val="00305843"/>
    <w:rsid w:val="00307A62"/>
    <w:rsid w:val="0031282C"/>
    <w:rsid w:val="00316B4C"/>
    <w:rsid w:val="00323A77"/>
    <w:rsid w:val="00327407"/>
    <w:rsid w:val="003352BF"/>
    <w:rsid w:val="00335A69"/>
    <w:rsid w:val="003901B5"/>
    <w:rsid w:val="003919EA"/>
    <w:rsid w:val="00397C42"/>
    <w:rsid w:val="003A2F9B"/>
    <w:rsid w:val="003A390B"/>
    <w:rsid w:val="003B401A"/>
    <w:rsid w:val="003C42A1"/>
    <w:rsid w:val="003F6585"/>
    <w:rsid w:val="00423C71"/>
    <w:rsid w:val="004309F2"/>
    <w:rsid w:val="00430AEF"/>
    <w:rsid w:val="0043327D"/>
    <w:rsid w:val="004346AC"/>
    <w:rsid w:val="0044217B"/>
    <w:rsid w:val="004476D1"/>
    <w:rsid w:val="00450C35"/>
    <w:rsid w:val="00461463"/>
    <w:rsid w:val="004666AB"/>
    <w:rsid w:val="00472353"/>
    <w:rsid w:val="00474842"/>
    <w:rsid w:val="00480107"/>
    <w:rsid w:val="00497861"/>
    <w:rsid w:val="004A162F"/>
    <w:rsid w:val="004A5F5E"/>
    <w:rsid w:val="004B0C62"/>
    <w:rsid w:val="004C2E10"/>
    <w:rsid w:val="004C34CD"/>
    <w:rsid w:val="004C4579"/>
    <w:rsid w:val="004D4888"/>
    <w:rsid w:val="004F2667"/>
    <w:rsid w:val="004F30E1"/>
    <w:rsid w:val="004F4870"/>
    <w:rsid w:val="0050177B"/>
    <w:rsid w:val="0050238C"/>
    <w:rsid w:val="00515BE9"/>
    <w:rsid w:val="00517CA4"/>
    <w:rsid w:val="00520E4B"/>
    <w:rsid w:val="00523970"/>
    <w:rsid w:val="00532B47"/>
    <w:rsid w:val="00555D94"/>
    <w:rsid w:val="0055716C"/>
    <w:rsid w:val="005610B8"/>
    <w:rsid w:val="005630A5"/>
    <w:rsid w:val="005662B0"/>
    <w:rsid w:val="00567D77"/>
    <w:rsid w:val="00571927"/>
    <w:rsid w:val="005758DB"/>
    <w:rsid w:val="00576FFF"/>
    <w:rsid w:val="00590CA7"/>
    <w:rsid w:val="00593415"/>
    <w:rsid w:val="005A042E"/>
    <w:rsid w:val="005B711B"/>
    <w:rsid w:val="005E69F9"/>
    <w:rsid w:val="005F3294"/>
    <w:rsid w:val="005F52FF"/>
    <w:rsid w:val="005F6305"/>
    <w:rsid w:val="006200E3"/>
    <w:rsid w:val="00620858"/>
    <w:rsid w:val="006623A3"/>
    <w:rsid w:val="00664CD4"/>
    <w:rsid w:val="00664E47"/>
    <w:rsid w:val="00672A5B"/>
    <w:rsid w:val="00672F95"/>
    <w:rsid w:val="00674879"/>
    <w:rsid w:val="00675BCD"/>
    <w:rsid w:val="00687F54"/>
    <w:rsid w:val="006A5692"/>
    <w:rsid w:val="006A674D"/>
    <w:rsid w:val="006A719D"/>
    <w:rsid w:val="006C5160"/>
    <w:rsid w:val="006E6D8B"/>
    <w:rsid w:val="006F4F13"/>
    <w:rsid w:val="00702F8E"/>
    <w:rsid w:val="00705B6F"/>
    <w:rsid w:val="00716A38"/>
    <w:rsid w:val="00721558"/>
    <w:rsid w:val="00723C3F"/>
    <w:rsid w:val="007267E3"/>
    <w:rsid w:val="00726ADA"/>
    <w:rsid w:val="00731577"/>
    <w:rsid w:val="007428DE"/>
    <w:rsid w:val="00744F93"/>
    <w:rsid w:val="00757D84"/>
    <w:rsid w:val="0076397D"/>
    <w:rsid w:val="007A11E3"/>
    <w:rsid w:val="007B38E3"/>
    <w:rsid w:val="007B50DA"/>
    <w:rsid w:val="007C35AC"/>
    <w:rsid w:val="007C3929"/>
    <w:rsid w:val="007C5F1B"/>
    <w:rsid w:val="007C6363"/>
    <w:rsid w:val="007D39D5"/>
    <w:rsid w:val="007E0900"/>
    <w:rsid w:val="007F161E"/>
    <w:rsid w:val="00865608"/>
    <w:rsid w:val="00866280"/>
    <w:rsid w:val="008B3445"/>
    <w:rsid w:val="008C6892"/>
    <w:rsid w:val="008D1796"/>
    <w:rsid w:val="008D3E45"/>
    <w:rsid w:val="009034F9"/>
    <w:rsid w:val="00930CB7"/>
    <w:rsid w:val="00936502"/>
    <w:rsid w:val="0096307F"/>
    <w:rsid w:val="00967886"/>
    <w:rsid w:val="009717B1"/>
    <w:rsid w:val="009A6AED"/>
    <w:rsid w:val="009B3644"/>
    <w:rsid w:val="009B66C4"/>
    <w:rsid w:val="009C14F5"/>
    <w:rsid w:val="009C5974"/>
    <w:rsid w:val="009C7F22"/>
    <w:rsid w:val="009D4305"/>
    <w:rsid w:val="009E06CE"/>
    <w:rsid w:val="009E094A"/>
    <w:rsid w:val="009E20E7"/>
    <w:rsid w:val="009F4E5F"/>
    <w:rsid w:val="009F7D31"/>
    <w:rsid w:val="00A13DA2"/>
    <w:rsid w:val="00A258DE"/>
    <w:rsid w:val="00A25FC1"/>
    <w:rsid w:val="00A26C75"/>
    <w:rsid w:val="00A27BB4"/>
    <w:rsid w:val="00A61221"/>
    <w:rsid w:val="00A62A0A"/>
    <w:rsid w:val="00A71DF2"/>
    <w:rsid w:val="00A75858"/>
    <w:rsid w:val="00A843A4"/>
    <w:rsid w:val="00AA2F4B"/>
    <w:rsid w:val="00AA30E2"/>
    <w:rsid w:val="00AC20AA"/>
    <w:rsid w:val="00AD1784"/>
    <w:rsid w:val="00AD4432"/>
    <w:rsid w:val="00AE5C00"/>
    <w:rsid w:val="00AF272F"/>
    <w:rsid w:val="00B23939"/>
    <w:rsid w:val="00B260B1"/>
    <w:rsid w:val="00B46410"/>
    <w:rsid w:val="00B54025"/>
    <w:rsid w:val="00B551BD"/>
    <w:rsid w:val="00B64CD8"/>
    <w:rsid w:val="00B65208"/>
    <w:rsid w:val="00B73A1B"/>
    <w:rsid w:val="00B77010"/>
    <w:rsid w:val="00B81950"/>
    <w:rsid w:val="00BB073F"/>
    <w:rsid w:val="00BB33D0"/>
    <w:rsid w:val="00BC3A58"/>
    <w:rsid w:val="00BD0133"/>
    <w:rsid w:val="00BD375A"/>
    <w:rsid w:val="00BD7C6B"/>
    <w:rsid w:val="00BE3D8A"/>
    <w:rsid w:val="00BE6740"/>
    <w:rsid w:val="00BF5682"/>
    <w:rsid w:val="00C042A8"/>
    <w:rsid w:val="00C1275D"/>
    <w:rsid w:val="00C20F86"/>
    <w:rsid w:val="00C22F1F"/>
    <w:rsid w:val="00C310F6"/>
    <w:rsid w:val="00C478AD"/>
    <w:rsid w:val="00C5512E"/>
    <w:rsid w:val="00C61E91"/>
    <w:rsid w:val="00C73107"/>
    <w:rsid w:val="00C93E17"/>
    <w:rsid w:val="00CA416D"/>
    <w:rsid w:val="00CB0671"/>
    <w:rsid w:val="00CB50E8"/>
    <w:rsid w:val="00CC1B50"/>
    <w:rsid w:val="00CC4659"/>
    <w:rsid w:val="00CE1320"/>
    <w:rsid w:val="00CE1BCA"/>
    <w:rsid w:val="00CF7C3E"/>
    <w:rsid w:val="00D026C7"/>
    <w:rsid w:val="00D2256A"/>
    <w:rsid w:val="00D32B9C"/>
    <w:rsid w:val="00D37BBD"/>
    <w:rsid w:val="00D50216"/>
    <w:rsid w:val="00D60204"/>
    <w:rsid w:val="00D63B4C"/>
    <w:rsid w:val="00D70A18"/>
    <w:rsid w:val="00D7471F"/>
    <w:rsid w:val="00D74E0F"/>
    <w:rsid w:val="00DA4BFD"/>
    <w:rsid w:val="00DB3938"/>
    <w:rsid w:val="00DC39CB"/>
    <w:rsid w:val="00DD027D"/>
    <w:rsid w:val="00DE0B43"/>
    <w:rsid w:val="00DE4638"/>
    <w:rsid w:val="00DE6908"/>
    <w:rsid w:val="00DF2760"/>
    <w:rsid w:val="00E12E43"/>
    <w:rsid w:val="00E205DB"/>
    <w:rsid w:val="00E33986"/>
    <w:rsid w:val="00E3685B"/>
    <w:rsid w:val="00E45ABF"/>
    <w:rsid w:val="00E6160D"/>
    <w:rsid w:val="00E6232D"/>
    <w:rsid w:val="00E623B6"/>
    <w:rsid w:val="00E77E0C"/>
    <w:rsid w:val="00E826F1"/>
    <w:rsid w:val="00E84D47"/>
    <w:rsid w:val="00EA26BD"/>
    <w:rsid w:val="00EA4656"/>
    <w:rsid w:val="00EB5DA3"/>
    <w:rsid w:val="00EF0AB1"/>
    <w:rsid w:val="00EF18F8"/>
    <w:rsid w:val="00F077F5"/>
    <w:rsid w:val="00F1052B"/>
    <w:rsid w:val="00F12E78"/>
    <w:rsid w:val="00F14E7E"/>
    <w:rsid w:val="00F160E5"/>
    <w:rsid w:val="00F21C9C"/>
    <w:rsid w:val="00F42802"/>
    <w:rsid w:val="00F5464F"/>
    <w:rsid w:val="00F56D58"/>
    <w:rsid w:val="00F60A5E"/>
    <w:rsid w:val="00F6425F"/>
    <w:rsid w:val="00F70720"/>
    <w:rsid w:val="00FA11CE"/>
    <w:rsid w:val="00FA6F8D"/>
    <w:rsid w:val="00FD2423"/>
    <w:rsid w:val="00FE01F6"/>
    <w:rsid w:val="00FE229A"/>
    <w:rsid w:val="00FE79C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3-NormalYaz">
    <w:name w:val="3-Normal Yazı"/>
    <w:uiPriority w:val="99"/>
    <w:rsid w:val="00674879"/>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3005</Words>
  <Characters>17135</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2013-11-06T17:11:00Z</cp:lastPrinted>
  <dcterms:created xsi:type="dcterms:W3CDTF">2014-11-05T12:55:00Z</dcterms:created>
  <dcterms:modified xsi:type="dcterms:W3CDTF">2014-11-05T12:55:00Z</dcterms:modified>
</cp:coreProperties>
</file>