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77CB9" w:rsidRPr="00CE1320" w:rsidRDefault="00777CB9" w:rsidP="00B64CD8">
      <w:pPr>
        <w:pStyle w:val="TOC1"/>
        <w:rPr>
          <w:b w:val="0"/>
          <w:bCs w:val="0"/>
        </w:rPr>
      </w:pPr>
      <w:r>
        <w:rPr>
          <w:lang w:val="tr-TR"/>
        </w:rPr>
        <w:pict>
          <v:shapetype id="_x0000_t202" coordsize="21600,21600" o:spt="202" path="m,l,21600r21600,l21600,xe">
            <v:stroke joinstyle="miter"/>
            <v:path gradientshapeok="t" o:connecttype="rect"/>
          </v:shapetype>
          <v:shape id="Metin Kutusu 1" o:spid="_x0000_s1026" type="#_x0000_t202" style="position:absolute;left:0;text-align:left;margin-left:-12.05pt;margin-top:-31.9pt;width:505.5pt;height:756pt;z-index:251658240;visibility:visible" strokeweight="4.5pt">
            <v:stroke linestyle="thickThin"/>
            <v:textbox>
              <w:txbxContent>
                <w:p w:rsidR="00777CB9" w:rsidRPr="00F5464F" w:rsidRDefault="00777CB9" w:rsidP="00B64CD8">
                  <w:pPr>
                    <w:pStyle w:val="Heading1"/>
                    <w:ind w:left="426"/>
                  </w:pPr>
                </w:p>
                <w:p w:rsidR="00777CB9" w:rsidRDefault="00777CB9" w:rsidP="00B64CD8">
                  <w:pPr>
                    <w:rPr>
                      <w:b/>
                      <w:bCs/>
                    </w:rPr>
                  </w:pPr>
                  <w:ins w:id="0" w:author="fundaa" w:date="2014-11-05T14:52:00Z">
                    <w:r w:rsidRPr="00865608">
                      <w:rPr>
                        <w:b/>
                        <w:bCs/>
                        <w:rPrChange w:id="1" w:author="fundaa" w:date="2014-11-05T14:52:00Z">
                          <w:rPr>
                            <w:b/>
                            <w:bCs/>
                          </w:rPr>
                        </w:rPrChange>
                      </w:rPr>
                      <w:object w:dxaOrig="2101" w:dyaOrig="120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99.75pt;height:64.5pt" o:ole="" fillcolor="window">
                          <v:imagedata r:id="rId7" o:title=""/>
                        </v:shape>
                        <o:OLEObject Type="Embed" ProgID="Word.Picture.8" ShapeID="_x0000_i1027" DrawAspect="Content" ObjectID="_1476704330" r:id="rId8"/>
                      </w:object>
                    </w:r>
                  </w:ins>
                  <w:ins w:id="2" w:author="fundaa" w:date="2014-11-05T14:52:00Z">
                    <w:r w:rsidRPr="004D4888">
                      <w:rPr>
                        <w:b/>
                        <w:bCs/>
                        <w:rPrChange w:id="3" w:author="fundaa" w:date="2014-11-05T14:52:00Z">
                          <w:rPr>
                            <w:b/>
                            <w:bCs/>
                          </w:rPr>
                        </w:rPrChange>
                      </w:rPr>
                      <w:object w:dxaOrig="5461" w:dyaOrig="1141">
                        <v:shape id="_x0000_i1028" type="#_x0000_t75" style="width:273pt;height:57pt" o:ole="" filled="t">
                          <v:fill color2="black"/>
                          <v:imagedata r:id="rId9" o:title=""/>
                        </v:shape>
                        <o:OLEObject Type="Embed" ProgID="Word.Picture.8" ShapeID="_x0000_i1028" DrawAspect="Content" ObjectID="_1476704331" r:id="rId10"/>
                      </w:object>
                    </w:r>
                  </w:ins>
                </w:p>
                <w:p w:rsidR="00777CB9" w:rsidRDefault="00777CB9" w:rsidP="00B64CD8">
                  <w:pPr>
                    <w:rPr>
                      <w:b/>
                      <w:bCs/>
                    </w:rPr>
                  </w:pPr>
                </w:p>
                <w:p w:rsidR="00777CB9" w:rsidRDefault="00777CB9" w:rsidP="00B64CD8">
                  <w:pPr>
                    <w:rPr>
                      <w:b/>
                      <w:bCs/>
                    </w:rPr>
                  </w:pPr>
                </w:p>
                <w:p w:rsidR="00777CB9" w:rsidRPr="00865608" w:rsidRDefault="00777CB9" w:rsidP="00B64CD8">
                  <w:pPr>
                    <w:rPr>
                      <w:b/>
                      <w:bCs/>
                    </w:rPr>
                  </w:pPr>
                </w:p>
                <w:p w:rsidR="00777CB9" w:rsidRPr="00865608" w:rsidRDefault="00777CB9" w:rsidP="00B64CD8">
                  <w:pPr>
                    <w:rPr>
                      <w:b/>
                      <w:bCs/>
                    </w:rPr>
                  </w:pPr>
                </w:p>
                <w:p w:rsidR="00777CB9" w:rsidRPr="00865608" w:rsidRDefault="00777CB9" w:rsidP="00B64CD8"/>
                <w:tbl>
                  <w:tblPr>
                    <w:tblW w:w="0" w:type="auto"/>
                    <w:tblInd w:w="-106" w:type="dxa"/>
                    <w:tblLayout w:type="fixed"/>
                    <w:tblLook w:val="0000"/>
                  </w:tblPr>
                  <w:tblGrid>
                    <w:gridCol w:w="4458"/>
                  </w:tblGrid>
                  <w:tr w:rsidR="00777CB9" w:rsidRPr="00865608">
                    <w:trPr>
                      <w:cantSplit/>
                      <w:trHeight w:val="282"/>
                    </w:trPr>
                    <w:tc>
                      <w:tcPr>
                        <w:tcW w:w="4458" w:type="dxa"/>
                      </w:tcPr>
                      <w:p w:rsidR="00777CB9" w:rsidRPr="00675BCD" w:rsidRDefault="00777CB9" w:rsidP="00343949">
                        <w:pPr>
                          <w:jc w:val="right"/>
                          <w:rPr>
                            <w:b/>
                            <w:bCs/>
                            <w:sz w:val="44"/>
                            <w:szCs w:val="44"/>
                          </w:rPr>
                        </w:pPr>
                        <w:r>
                          <w:rPr>
                            <w:b/>
                            <w:bCs/>
                            <w:sz w:val="44"/>
                            <w:szCs w:val="44"/>
                          </w:rPr>
                          <w:t>tst 9979</w:t>
                        </w:r>
                      </w:p>
                    </w:tc>
                  </w:tr>
                  <w:tr w:rsidR="00777CB9" w:rsidRPr="00DF2760">
                    <w:trPr>
                      <w:cantSplit/>
                      <w:trHeight w:val="281"/>
                    </w:trPr>
                    <w:tc>
                      <w:tcPr>
                        <w:tcW w:w="4458" w:type="dxa"/>
                      </w:tcPr>
                      <w:p w:rsidR="00777CB9" w:rsidRPr="00DF2760" w:rsidRDefault="00777CB9">
                        <w:pPr>
                          <w:jc w:val="right"/>
                          <w:rPr>
                            <w:sz w:val="24"/>
                            <w:szCs w:val="24"/>
                          </w:rPr>
                        </w:pPr>
                        <w:r>
                          <w:rPr>
                            <w:sz w:val="24"/>
                            <w:szCs w:val="24"/>
                          </w:rPr>
                          <w:t>Revizyon</w:t>
                        </w:r>
                      </w:p>
                    </w:tc>
                  </w:tr>
                  <w:tr w:rsidR="00777CB9" w:rsidRPr="00865608">
                    <w:trPr>
                      <w:cantSplit/>
                      <w:trHeight w:val="281"/>
                    </w:trPr>
                    <w:tc>
                      <w:tcPr>
                        <w:tcW w:w="4458" w:type="dxa"/>
                      </w:tcPr>
                      <w:p w:rsidR="00777CB9" w:rsidRPr="00865608" w:rsidRDefault="00777CB9">
                        <w:pPr>
                          <w:jc w:val="right"/>
                        </w:pPr>
                      </w:p>
                    </w:tc>
                  </w:tr>
                  <w:tr w:rsidR="00777CB9" w:rsidRPr="00865608">
                    <w:trPr>
                      <w:cantSplit/>
                      <w:trHeight w:val="281"/>
                    </w:trPr>
                    <w:tc>
                      <w:tcPr>
                        <w:tcW w:w="4458" w:type="dxa"/>
                      </w:tcPr>
                      <w:p w:rsidR="00777CB9" w:rsidRPr="00865608" w:rsidRDefault="00777CB9">
                        <w:pPr>
                          <w:jc w:val="right"/>
                        </w:pPr>
                      </w:p>
                    </w:tc>
                  </w:tr>
                  <w:tr w:rsidR="00777CB9" w:rsidRPr="00865608">
                    <w:trPr>
                      <w:cantSplit/>
                      <w:trHeight w:val="281"/>
                    </w:trPr>
                    <w:tc>
                      <w:tcPr>
                        <w:tcW w:w="4458" w:type="dxa"/>
                      </w:tcPr>
                      <w:p w:rsidR="00777CB9" w:rsidRPr="00865608" w:rsidRDefault="00777CB9" w:rsidP="00293AA5"/>
                    </w:tc>
                  </w:tr>
                  <w:tr w:rsidR="00777CB9" w:rsidRPr="00865608">
                    <w:trPr>
                      <w:cantSplit/>
                      <w:trHeight w:val="281"/>
                    </w:trPr>
                    <w:tc>
                      <w:tcPr>
                        <w:tcW w:w="4458" w:type="dxa"/>
                      </w:tcPr>
                      <w:p w:rsidR="00777CB9" w:rsidRPr="00865608" w:rsidRDefault="00777CB9">
                        <w:pPr>
                          <w:jc w:val="right"/>
                        </w:pPr>
                      </w:p>
                    </w:tc>
                  </w:tr>
                  <w:tr w:rsidR="00777CB9" w:rsidRPr="00EA4656">
                    <w:trPr>
                      <w:cantSplit/>
                      <w:trHeight w:val="281"/>
                    </w:trPr>
                    <w:tc>
                      <w:tcPr>
                        <w:tcW w:w="4458" w:type="dxa"/>
                      </w:tcPr>
                      <w:p w:rsidR="00777CB9" w:rsidRPr="00675BCD" w:rsidRDefault="00777CB9" w:rsidP="00293AA5">
                        <w:pPr>
                          <w:jc w:val="right"/>
                          <w:rPr>
                            <w:b/>
                            <w:bCs/>
                            <w:sz w:val="24"/>
                            <w:szCs w:val="24"/>
                          </w:rPr>
                        </w:pPr>
                        <w:r>
                          <w:rPr>
                            <w:b/>
                            <w:bCs/>
                            <w:sz w:val="24"/>
                            <w:szCs w:val="24"/>
                          </w:rPr>
                          <w:t xml:space="preserve">ICS </w:t>
                        </w:r>
                        <w:r w:rsidRPr="004D4888">
                          <w:rPr>
                            <w:sz w:val="24"/>
                            <w:szCs w:val="24"/>
                          </w:rPr>
                          <w:t>6</w:t>
                        </w:r>
                        <w:r>
                          <w:rPr>
                            <w:sz w:val="24"/>
                            <w:szCs w:val="24"/>
                          </w:rPr>
                          <w:t>5</w:t>
                        </w:r>
                        <w:r w:rsidRPr="004D4888">
                          <w:rPr>
                            <w:sz w:val="24"/>
                            <w:szCs w:val="24"/>
                          </w:rPr>
                          <w:t>.1</w:t>
                        </w:r>
                        <w:r>
                          <w:rPr>
                            <w:sz w:val="24"/>
                            <w:szCs w:val="24"/>
                          </w:rPr>
                          <w:t>20</w:t>
                        </w:r>
                      </w:p>
                    </w:tc>
                  </w:tr>
                </w:tbl>
                <w:p w:rsidR="00777CB9" w:rsidRPr="00865608" w:rsidRDefault="00777CB9" w:rsidP="00B64CD8"/>
                <w:p w:rsidR="00777CB9" w:rsidRPr="00865608" w:rsidRDefault="00777CB9" w:rsidP="00B64CD8">
                  <w:pPr>
                    <w:rPr>
                      <w:sz w:val="28"/>
                      <w:szCs w:val="28"/>
                    </w:rPr>
                  </w:pPr>
                </w:p>
                <w:tbl>
                  <w:tblPr>
                    <w:tblW w:w="0" w:type="auto"/>
                    <w:tblInd w:w="-106" w:type="dxa"/>
                    <w:tblBorders>
                      <w:top w:val="thickThinSmallGap" w:sz="24" w:space="0" w:color="auto"/>
                    </w:tblBorders>
                    <w:tblLayout w:type="fixed"/>
                    <w:tblLook w:val="0000"/>
                  </w:tblPr>
                  <w:tblGrid>
                    <w:gridCol w:w="7938"/>
                  </w:tblGrid>
                  <w:tr w:rsidR="00777CB9" w:rsidRPr="00865608">
                    <w:trPr>
                      <w:cantSplit/>
                      <w:trHeight w:val="264"/>
                    </w:trPr>
                    <w:tc>
                      <w:tcPr>
                        <w:tcW w:w="7938" w:type="dxa"/>
                        <w:tcBorders>
                          <w:top w:val="thickThinSmallGap" w:sz="24" w:space="0" w:color="auto"/>
                        </w:tcBorders>
                      </w:tcPr>
                      <w:p w:rsidR="00777CB9" w:rsidRPr="00865608" w:rsidRDefault="00777CB9"/>
                    </w:tc>
                  </w:tr>
                  <w:tr w:rsidR="00777CB9" w:rsidRPr="00865608">
                    <w:trPr>
                      <w:cantSplit/>
                      <w:trHeight w:val="264"/>
                    </w:trPr>
                    <w:tc>
                      <w:tcPr>
                        <w:tcW w:w="7938" w:type="dxa"/>
                      </w:tcPr>
                      <w:p w:rsidR="00777CB9" w:rsidRPr="00865608" w:rsidRDefault="00777CB9"/>
                    </w:tc>
                  </w:tr>
                  <w:tr w:rsidR="00777CB9" w:rsidRPr="00865608">
                    <w:trPr>
                      <w:cantSplit/>
                      <w:trHeight w:val="1467"/>
                    </w:trPr>
                    <w:tc>
                      <w:tcPr>
                        <w:tcW w:w="7938" w:type="dxa"/>
                        <w:tcBorders>
                          <w:bottom w:val="nil"/>
                        </w:tcBorders>
                      </w:tcPr>
                      <w:p w:rsidR="00777CB9" w:rsidRDefault="00777CB9" w:rsidP="00293AA5">
                        <w:pPr>
                          <w:tabs>
                            <w:tab w:val="left" w:pos="1701"/>
                            <w:tab w:val="left" w:pos="5670"/>
                          </w:tabs>
                          <w:rPr>
                            <w:b/>
                            <w:bCs/>
                            <w:color w:val="000000"/>
                            <w:sz w:val="28"/>
                            <w:szCs w:val="28"/>
                          </w:rPr>
                        </w:pPr>
                        <w:r>
                          <w:rPr>
                            <w:b/>
                            <w:bCs/>
                            <w:sz w:val="28"/>
                            <w:szCs w:val="28"/>
                          </w:rPr>
                          <w:t>HAYVAN YEMLERİ - SIĞIR BESİ YEMİ</w:t>
                        </w:r>
                      </w:p>
                      <w:p w:rsidR="00777CB9" w:rsidRDefault="00777CB9" w:rsidP="00293AA5">
                        <w:pPr>
                          <w:tabs>
                            <w:tab w:val="left" w:pos="1701"/>
                            <w:tab w:val="left" w:pos="5670"/>
                          </w:tabs>
                          <w:rPr>
                            <w:b/>
                            <w:bCs/>
                            <w:color w:val="000000"/>
                            <w:sz w:val="28"/>
                            <w:szCs w:val="28"/>
                          </w:rPr>
                        </w:pPr>
                      </w:p>
                      <w:p w:rsidR="00777CB9" w:rsidRPr="00865608" w:rsidRDefault="00777CB9" w:rsidP="00A11465">
                        <w:pPr>
                          <w:rPr>
                            <w:b/>
                            <w:bCs/>
                            <w:sz w:val="28"/>
                            <w:szCs w:val="28"/>
                          </w:rPr>
                        </w:pPr>
                        <w:r w:rsidRPr="00AE4485">
                          <w:rPr>
                            <w:color w:val="000000"/>
                            <w:sz w:val="28"/>
                            <w:szCs w:val="28"/>
                          </w:rPr>
                          <w:t>Animal feeds - Cattle fattening feed</w:t>
                        </w:r>
                      </w:p>
                    </w:tc>
                  </w:tr>
                </w:tbl>
                <w:p w:rsidR="00777CB9" w:rsidRPr="00865608" w:rsidRDefault="00777CB9" w:rsidP="00B64CD8"/>
                <w:p w:rsidR="00777CB9" w:rsidRDefault="00777CB9" w:rsidP="00B64CD8">
                  <w:pPr>
                    <w:tabs>
                      <w:tab w:val="left" w:pos="1701"/>
                      <w:tab w:val="left" w:pos="5670"/>
                    </w:tabs>
                    <w:rPr>
                      <w:b/>
                      <w:bCs/>
                    </w:rPr>
                  </w:pPr>
                </w:p>
                <w:p w:rsidR="00777CB9" w:rsidRDefault="00777CB9" w:rsidP="00B64CD8">
                  <w:pPr>
                    <w:tabs>
                      <w:tab w:val="left" w:pos="1701"/>
                      <w:tab w:val="left" w:pos="5670"/>
                    </w:tabs>
                    <w:rPr>
                      <w:b/>
                      <w:bCs/>
                    </w:rPr>
                  </w:pPr>
                </w:p>
                <w:p w:rsidR="00777CB9" w:rsidRDefault="00777CB9" w:rsidP="00B64CD8">
                  <w:pPr>
                    <w:tabs>
                      <w:tab w:val="left" w:pos="1701"/>
                      <w:tab w:val="left" w:pos="5670"/>
                    </w:tabs>
                    <w:rPr>
                      <w:b/>
                      <w:bCs/>
                    </w:rPr>
                  </w:pPr>
                </w:p>
                <w:p w:rsidR="00777CB9" w:rsidRDefault="00777CB9" w:rsidP="00B64CD8">
                  <w:pPr>
                    <w:tabs>
                      <w:tab w:val="left" w:pos="1701"/>
                      <w:tab w:val="left" w:pos="5670"/>
                    </w:tabs>
                    <w:rPr>
                      <w:b/>
                      <w:bCs/>
                    </w:rPr>
                  </w:pPr>
                </w:p>
                <w:p w:rsidR="00777CB9" w:rsidRDefault="00777CB9" w:rsidP="00B64CD8">
                  <w:pPr>
                    <w:tabs>
                      <w:tab w:val="left" w:pos="1701"/>
                      <w:tab w:val="left" w:pos="5670"/>
                    </w:tabs>
                    <w:rPr>
                      <w:b/>
                      <w:bCs/>
                    </w:rPr>
                  </w:pPr>
                </w:p>
                <w:p w:rsidR="00777CB9" w:rsidRDefault="00777CB9" w:rsidP="00B64CD8">
                  <w:pPr>
                    <w:tabs>
                      <w:tab w:val="left" w:pos="1701"/>
                      <w:tab w:val="left" w:pos="5670"/>
                    </w:tabs>
                    <w:rPr>
                      <w:b/>
                      <w:bCs/>
                    </w:rPr>
                  </w:pPr>
                </w:p>
                <w:p w:rsidR="00777CB9" w:rsidRDefault="00777CB9" w:rsidP="00B64CD8">
                  <w:pPr>
                    <w:tabs>
                      <w:tab w:val="left" w:pos="1701"/>
                      <w:tab w:val="left" w:pos="5670"/>
                    </w:tabs>
                    <w:rPr>
                      <w:b/>
                      <w:bCs/>
                    </w:rPr>
                  </w:pPr>
                </w:p>
                <w:p w:rsidR="00777CB9" w:rsidRDefault="00777CB9" w:rsidP="00B64CD8">
                  <w:pPr>
                    <w:tabs>
                      <w:tab w:val="left" w:pos="1701"/>
                      <w:tab w:val="left" w:pos="5670"/>
                    </w:tabs>
                    <w:rPr>
                      <w:b/>
                      <w:bCs/>
                    </w:rPr>
                  </w:pPr>
                </w:p>
                <w:p w:rsidR="00777CB9" w:rsidRDefault="00777CB9" w:rsidP="00B64CD8">
                  <w:pPr>
                    <w:tabs>
                      <w:tab w:val="left" w:pos="1701"/>
                      <w:tab w:val="left" w:pos="5670"/>
                    </w:tabs>
                    <w:rPr>
                      <w:b/>
                      <w:bCs/>
                    </w:rPr>
                  </w:pPr>
                </w:p>
                <w:p w:rsidR="00777CB9" w:rsidRDefault="00777CB9" w:rsidP="00B64CD8">
                  <w:pPr>
                    <w:tabs>
                      <w:tab w:val="left" w:pos="1701"/>
                      <w:tab w:val="left" w:pos="5670"/>
                    </w:tabs>
                    <w:rPr>
                      <w:b/>
                      <w:bCs/>
                    </w:rPr>
                  </w:pPr>
                </w:p>
                <w:p w:rsidR="00777CB9" w:rsidRDefault="00777CB9" w:rsidP="00B64CD8">
                  <w:pPr>
                    <w:tabs>
                      <w:tab w:val="left" w:pos="1701"/>
                      <w:tab w:val="left" w:pos="5670"/>
                    </w:tabs>
                    <w:rPr>
                      <w:b/>
                      <w:bCs/>
                    </w:rPr>
                  </w:pPr>
                </w:p>
                <w:p w:rsidR="00777CB9" w:rsidRDefault="00777CB9" w:rsidP="00B64CD8">
                  <w:pPr>
                    <w:tabs>
                      <w:tab w:val="left" w:pos="1701"/>
                      <w:tab w:val="left" w:pos="5670"/>
                    </w:tabs>
                    <w:rPr>
                      <w:b/>
                      <w:bCs/>
                    </w:rPr>
                  </w:pPr>
                </w:p>
                <w:p w:rsidR="00777CB9" w:rsidRDefault="00777CB9" w:rsidP="00B64CD8">
                  <w:pPr>
                    <w:tabs>
                      <w:tab w:val="left" w:pos="1701"/>
                      <w:tab w:val="left" w:pos="5670"/>
                    </w:tabs>
                    <w:rPr>
                      <w:b/>
                      <w:bCs/>
                    </w:rPr>
                  </w:pPr>
                </w:p>
                <w:p w:rsidR="00777CB9" w:rsidRDefault="00777CB9" w:rsidP="00B64CD8">
                  <w:pPr>
                    <w:tabs>
                      <w:tab w:val="left" w:pos="1701"/>
                      <w:tab w:val="left" w:pos="5670"/>
                    </w:tabs>
                    <w:rPr>
                      <w:b/>
                      <w:bCs/>
                    </w:rPr>
                  </w:pPr>
                </w:p>
                <w:p w:rsidR="00777CB9" w:rsidRDefault="00777CB9" w:rsidP="00B64CD8">
                  <w:pPr>
                    <w:tabs>
                      <w:tab w:val="left" w:pos="1701"/>
                      <w:tab w:val="left" w:pos="5670"/>
                    </w:tabs>
                    <w:rPr>
                      <w:b/>
                      <w:bCs/>
                    </w:rPr>
                  </w:pPr>
                </w:p>
                <w:p w:rsidR="00777CB9" w:rsidRDefault="00777CB9" w:rsidP="00B64CD8">
                  <w:pPr>
                    <w:tabs>
                      <w:tab w:val="left" w:pos="1701"/>
                      <w:tab w:val="left" w:pos="5670"/>
                    </w:tabs>
                    <w:rPr>
                      <w:b/>
                      <w:bCs/>
                    </w:rPr>
                  </w:pPr>
                </w:p>
                <w:p w:rsidR="00777CB9" w:rsidRDefault="00777CB9" w:rsidP="00B64CD8">
                  <w:pPr>
                    <w:tabs>
                      <w:tab w:val="left" w:pos="1701"/>
                      <w:tab w:val="left" w:pos="5670"/>
                    </w:tabs>
                    <w:rPr>
                      <w:b/>
                      <w:bCs/>
                    </w:rPr>
                  </w:pPr>
                </w:p>
                <w:p w:rsidR="00777CB9" w:rsidRDefault="00777CB9" w:rsidP="00B64CD8">
                  <w:pPr>
                    <w:tabs>
                      <w:tab w:val="left" w:pos="7938"/>
                    </w:tabs>
                    <w:jc w:val="both"/>
                    <w:rPr>
                      <w:b/>
                      <w:bCs/>
                    </w:rPr>
                  </w:pPr>
                </w:p>
                <w:tbl>
                  <w:tblPr>
                    <w:tblW w:w="0" w:type="auto"/>
                    <w:tblInd w:w="-106" w:type="dxa"/>
                    <w:tblLayout w:type="fixed"/>
                    <w:tblLook w:val="0000"/>
                  </w:tblPr>
                  <w:tblGrid>
                    <w:gridCol w:w="2268"/>
                  </w:tblGrid>
                  <w:tr w:rsidR="00777CB9" w:rsidRPr="00CE767E">
                    <w:tc>
                      <w:tcPr>
                        <w:tcW w:w="2268" w:type="dxa"/>
                      </w:tcPr>
                      <w:p w:rsidR="00777CB9" w:rsidRPr="00A11465" w:rsidRDefault="00777CB9" w:rsidP="00A11465">
                        <w:pPr>
                          <w:pStyle w:val="ListParagraph"/>
                          <w:tabs>
                            <w:tab w:val="left" w:pos="7371"/>
                          </w:tabs>
                          <w:ind w:left="0"/>
                          <w:jc w:val="center"/>
                          <w:rPr>
                            <w:b/>
                            <w:bCs/>
                          </w:rPr>
                        </w:pPr>
                        <w:r>
                          <w:rPr>
                            <w:b/>
                            <w:bCs/>
                          </w:rPr>
                          <w:t xml:space="preserve">I. </w:t>
                        </w:r>
                        <w:r w:rsidRPr="00A11465">
                          <w:rPr>
                            <w:b/>
                            <w:bCs/>
                          </w:rPr>
                          <w:t>MÜTALAA</w:t>
                        </w:r>
                      </w:p>
                    </w:tc>
                  </w:tr>
                  <w:tr w:rsidR="00777CB9" w:rsidRPr="00CE767E">
                    <w:tc>
                      <w:tcPr>
                        <w:tcW w:w="2268" w:type="dxa"/>
                      </w:tcPr>
                      <w:p w:rsidR="00777CB9" w:rsidRPr="00AE4485" w:rsidRDefault="00777CB9">
                        <w:pPr>
                          <w:tabs>
                            <w:tab w:val="left" w:pos="7371"/>
                          </w:tabs>
                          <w:jc w:val="center"/>
                          <w:rPr>
                            <w:b/>
                            <w:bCs/>
                            <w:color w:val="000000"/>
                          </w:rPr>
                        </w:pPr>
                        <w:r w:rsidRPr="00AE4485">
                          <w:rPr>
                            <w:b/>
                            <w:bCs/>
                            <w:color w:val="000000"/>
                          </w:rPr>
                          <w:t>2013/94702</w:t>
                        </w:r>
                      </w:p>
                    </w:tc>
                  </w:tr>
                </w:tbl>
                <w:p w:rsidR="00777CB9" w:rsidRDefault="00777CB9" w:rsidP="00B64CD8"/>
                <w:p w:rsidR="00777CB9" w:rsidRDefault="00777CB9" w:rsidP="00B64CD8"/>
                <w:p w:rsidR="00777CB9" w:rsidRDefault="00777CB9" w:rsidP="00B64CD8"/>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168"/>
                  </w:tblGrid>
                  <w:tr w:rsidR="00777CB9">
                    <w:tc>
                      <w:tcPr>
                        <w:tcW w:w="8168" w:type="dxa"/>
                        <w:tcBorders>
                          <w:top w:val="nil"/>
                          <w:left w:val="nil"/>
                          <w:bottom w:val="thickThinSmallGap" w:sz="24" w:space="0" w:color="auto"/>
                          <w:right w:val="nil"/>
                        </w:tcBorders>
                      </w:tcPr>
                      <w:p w:rsidR="00777CB9" w:rsidDel="008D3E45" w:rsidRDefault="00777CB9" w:rsidP="00E6232D">
                        <w:pPr>
                          <w:jc w:val="both"/>
                        </w:pPr>
                        <w:r w:rsidRPr="00C20F86">
                          <w:t>Bu tasarıya görüş verilirken, tasarı metni içerisinde kullanılan kelime ve/veya ifadelerle ilgili olarak bilinen patent hakları hususunda tarafımıza bilgi ve gerekli dokümanın sağlanması da göz önünde bulundurulmalıdır.</w:t>
                        </w:r>
                      </w:p>
                    </w:tc>
                  </w:tr>
                </w:tbl>
                <w:p w:rsidR="00777CB9" w:rsidRDefault="00777CB9" w:rsidP="00B64CD8"/>
                <w:p w:rsidR="00777CB9" w:rsidRDefault="00777CB9" w:rsidP="00A11465">
                  <w:pPr>
                    <w:ind w:left="1560" w:right="506"/>
                    <w:rPr>
                      <w:b/>
                      <w:bCs/>
                      <w:sz w:val="28"/>
                      <w:szCs w:val="28"/>
                    </w:rPr>
                  </w:pPr>
                  <w:r>
                    <w:rPr>
                      <w:b/>
                      <w:bCs/>
                      <w:sz w:val="28"/>
                      <w:szCs w:val="28"/>
                    </w:rPr>
                    <w:t>TÜRK STANDARDLARI ENSTİTÜSÜ</w:t>
                  </w:r>
                </w:p>
                <w:p w:rsidR="00777CB9" w:rsidRDefault="00777CB9" w:rsidP="00A11465">
                  <w:pPr>
                    <w:ind w:left="1560" w:right="506"/>
                    <w:rPr>
                      <w:b/>
                      <w:bCs/>
                      <w:sz w:val="28"/>
                      <w:szCs w:val="28"/>
                    </w:rPr>
                  </w:pPr>
                  <w:r>
                    <w:rPr>
                      <w:b/>
                      <w:bCs/>
                      <w:sz w:val="28"/>
                      <w:szCs w:val="28"/>
                    </w:rPr>
                    <w:t>Necatibey Caddesi No.112 Bakanlıklar/ANKARA</w:t>
                  </w:r>
                </w:p>
                <w:p w:rsidR="00777CB9" w:rsidRDefault="00777CB9" w:rsidP="00B64CD8">
                  <w:pPr>
                    <w:ind w:left="1701" w:right="506"/>
                    <w:rPr>
                      <w:b/>
                      <w:bCs/>
                      <w:sz w:val="28"/>
                      <w:szCs w:val="28"/>
                    </w:rPr>
                  </w:pPr>
                </w:p>
                <w:p w:rsidR="00777CB9" w:rsidRDefault="00777CB9" w:rsidP="00B64CD8">
                  <w:pPr>
                    <w:ind w:left="1701" w:right="506"/>
                    <w:rPr>
                      <w:b/>
                      <w:bCs/>
                      <w:sz w:val="28"/>
                      <w:szCs w:val="28"/>
                    </w:rPr>
                  </w:pPr>
                </w:p>
                <w:p w:rsidR="00777CB9" w:rsidRDefault="00777CB9" w:rsidP="00B64CD8">
                  <w:pPr>
                    <w:ind w:left="1701" w:right="506"/>
                    <w:rPr>
                      <w:b/>
                      <w:bCs/>
                      <w:sz w:val="28"/>
                      <w:szCs w:val="28"/>
                    </w:rPr>
                  </w:pPr>
                </w:p>
                <w:p w:rsidR="00777CB9" w:rsidRDefault="00777CB9" w:rsidP="00B64CD8">
                  <w:pPr>
                    <w:ind w:left="1701" w:right="506"/>
                    <w:rPr>
                      <w:b/>
                      <w:bCs/>
                      <w:sz w:val="28"/>
                      <w:szCs w:val="28"/>
                    </w:rPr>
                  </w:pPr>
                </w:p>
                <w:p w:rsidR="00777CB9" w:rsidRDefault="00777CB9" w:rsidP="00B64CD8">
                  <w:pPr>
                    <w:ind w:left="1701" w:right="506"/>
                    <w:rPr>
                      <w:b/>
                      <w:bCs/>
                      <w:sz w:val="28"/>
                      <w:szCs w:val="28"/>
                    </w:rPr>
                  </w:pPr>
                </w:p>
                <w:p w:rsidR="00777CB9" w:rsidRDefault="00777CB9" w:rsidP="00B64CD8">
                  <w:pPr>
                    <w:ind w:left="1701" w:right="506"/>
                    <w:rPr>
                      <w:b/>
                      <w:bCs/>
                      <w:sz w:val="28"/>
                      <w:szCs w:val="28"/>
                    </w:rPr>
                  </w:pPr>
                </w:p>
                <w:p w:rsidR="00777CB9" w:rsidRDefault="00777CB9" w:rsidP="00B64CD8">
                  <w:pPr>
                    <w:ind w:left="1701" w:right="506"/>
                    <w:rPr>
                      <w:b/>
                      <w:bCs/>
                      <w:sz w:val="28"/>
                      <w:szCs w:val="28"/>
                    </w:rPr>
                  </w:pPr>
                </w:p>
              </w:txbxContent>
            </v:textbox>
          </v:shape>
        </w:pict>
      </w:r>
    </w:p>
    <w:p w:rsidR="00777CB9" w:rsidRPr="00BB073F" w:rsidRDefault="00777CB9" w:rsidP="00B64CD8"/>
    <w:p w:rsidR="00777CB9" w:rsidRPr="00BB073F" w:rsidRDefault="00777CB9" w:rsidP="00B64CD8"/>
    <w:p w:rsidR="00777CB9" w:rsidRPr="004666AB" w:rsidRDefault="00777CB9" w:rsidP="00B64CD8"/>
    <w:p w:rsidR="00777CB9" w:rsidRPr="00C5512E" w:rsidRDefault="00777CB9" w:rsidP="00B64CD8"/>
    <w:p w:rsidR="00777CB9" w:rsidRPr="0031282C" w:rsidRDefault="00777CB9" w:rsidP="00B64CD8"/>
    <w:p w:rsidR="00777CB9" w:rsidRPr="000C77E2" w:rsidRDefault="00777CB9" w:rsidP="00B64CD8"/>
    <w:p w:rsidR="00777CB9" w:rsidRPr="00BB073F" w:rsidRDefault="00777CB9" w:rsidP="00B64CD8"/>
    <w:p w:rsidR="00777CB9" w:rsidRPr="00BB073F" w:rsidRDefault="00777CB9" w:rsidP="00B64CD8"/>
    <w:p w:rsidR="00777CB9" w:rsidRPr="00BB073F" w:rsidRDefault="00777CB9" w:rsidP="00B64CD8"/>
    <w:p w:rsidR="00777CB9" w:rsidRPr="00DC39CB" w:rsidRDefault="00777CB9" w:rsidP="00B64CD8"/>
    <w:p w:rsidR="00777CB9" w:rsidRPr="003C42A1" w:rsidRDefault="00777CB9" w:rsidP="00B64CD8"/>
    <w:p w:rsidR="00777CB9" w:rsidRPr="00E205DB" w:rsidRDefault="00777CB9" w:rsidP="00B64CD8"/>
    <w:p w:rsidR="00777CB9" w:rsidRPr="00A25FC1" w:rsidRDefault="00777CB9" w:rsidP="00B64CD8"/>
    <w:p w:rsidR="00777CB9" w:rsidRPr="00D37BBD" w:rsidRDefault="00777CB9" w:rsidP="00B64CD8"/>
    <w:p w:rsidR="00777CB9" w:rsidRPr="00B81950" w:rsidRDefault="00777CB9" w:rsidP="00B64CD8"/>
    <w:p w:rsidR="00777CB9" w:rsidRPr="00687F54" w:rsidRDefault="00777CB9" w:rsidP="00B64CD8"/>
    <w:p w:rsidR="00777CB9" w:rsidRPr="000D7152" w:rsidRDefault="00777CB9" w:rsidP="00B64CD8"/>
    <w:p w:rsidR="00777CB9" w:rsidRPr="007267E3" w:rsidRDefault="00777CB9" w:rsidP="00B64CD8"/>
    <w:p w:rsidR="00777CB9" w:rsidRPr="00CC4659" w:rsidRDefault="00777CB9" w:rsidP="00B64CD8"/>
    <w:p w:rsidR="00777CB9" w:rsidRPr="002C1D67" w:rsidRDefault="00777CB9" w:rsidP="00B64CD8"/>
    <w:p w:rsidR="00777CB9" w:rsidRPr="00664E47" w:rsidRDefault="00777CB9" w:rsidP="00B64CD8"/>
    <w:p w:rsidR="00777CB9" w:rsidRPr="00CE1320" w:rsidRDefault="00777CB9" w:rsidP="00B64CD8"/>
    <w:p w:rsidR="00777CB9" w:rsidRPr="00CE1320" w:rsidRDefault="00777CB9" w:rsidP="00B64CD8"/>
    <w:p w:rsidR="00777CB9" w:rsidRPr="00CE1320" w:rsidRDefault="00777CB9" w:rsidP="00B64CD8"/>
    <w:p w:rsidR="00777CB9" w:rsidRPr="00CE1320" w:rsidRDefault="00777CB9" w:rsidP="00B64CD8"/>
    <w:p w:rsidR="00777CB9" w:rsidRPr="00CE1320" w:rsidRDefault="00777CB9" w:rsidP="00B64CD8"/>
    <w:p w:rsidR="00777CB9" w:rsidRPr="00CE1320" w:rsidRDefault="00777CB9" w:rsidP="00B64CD8"/>
    <w:p w:rsidR="00777CB9" w:rsidRPr="00CE1320" w:rsidRDefault="00777CB9" w:rsidP="00B64CD8">
      <w:pPr>
        <w:pStyle w:val="TOC1"/>
        <w:rPr>
          <w:b w:val="0"/>
          <w:bCs w:val="0"/>
        </w:rPr>
        <w:sectPr w:rsidR="00777CB9" w:rsidRPr="00CE1320" w:rsidSect="00A51E8F">
          <w:footerReference w:type="even" r:id="rId11"/>
          <w:footerReference w:type="default" r:id="rId12"/>
          <w:pgSz w:w="11906" w:h="16838" w:code="9"/>
          <w:pgMar w:top="1418" w:right="1134" w:bottom="1134" w:left="1134" w:header="851" w:footer="851" w:gutter="0"/>
          <w:cols w:space="708"/>
          <w:docGrid w:linePitch="360"/>
        </w:sectPr>
      </w:pPr>
    </w:p>
    <w:p w:rsidR="00777CB9" w:rsidRPr="00F21C9C" w:rsidRDefault="00777CB9" w:rsidP="00B64CD8">
      <w:pPr>
        <w:jc w:val="center"/>
        <w:rPr>
          <w:b/>
          <w:bCs/>
          <w:sz w:val="28"/>
          <w:szCs w:val="28"/>
        </w:rPr>
      </w:pPr>
      <w:r w:rsidRPr="00F21C9C">
        <w:rPr>
          <w:b/>
          <w:bCs/>
          <w:sz w:val="28"/>
          <w:szCs w:val="28"/>
        </w:rPr>
        <w:t>Ön söz</w:t>
      </w:r>
    </w:p>
    <w:p w:rsidR="00777CB9" w:rsidRPr="00BB073F" w:rsidRDefault="00777CB9" w:rsidP="00B64CD8"/>
    <w:p w:rsidR="00777CB9" w:rsidRDefault="00777CB9" w:rsidP="0096307F">
      <w:pPr>
        <w:numPr>
          <w:ilvl w:val="0"/>
          <w:numId w:val="21"/>
        </w:numPr>
        <w:ind w:left="284" w:hanging="284"/>
        <w:jc w:val="both"/>
        <w:rPr>
          <w:lang w:val="sv-SE"/>
        </w:rPr>
      </w:pPr>
      <w:r w:rsidRPr="00567D77">
        <w:rPr>
          <w:lang w:val="sv-SE"/>
        </w:rPr>
        <w:t xml:space="preserve">Bu tasarı, </w:t>
      </w:r>
      <w:r>
        <w:t xml:space="preserve">Türk Standardları Enstitüsü Gıda, Tarım ve Hayvancılık İhtisas Kurulu’na bağlı TK25 Ziraat Teknik Komitesi tarafından </w:t>
      </w:r>
      <w:r w:rsidRPr="00D7471F">
        <w:t xml:space="preserve">TS </w:t>
      </w:r>
      <w:r>
        <w:t>9979 (1992)’un</w:t>
      </w:r>
      <w:r w:rsidRPr="00D7471F">
        <w:t xml:space="preserve"> </w:t>
      </w:r>
      <w:r w:rsidRPr="00515BE9">
        <w:rPr>
          <w:lang w:val="sv-SE"/>
        </w:rPr>
        <w:t>revizyonu</w:t>
      </w:r>
      <w:r w:rsidRPr="00567D77">
        <w:rPr>
          <w:lang w:val="sv-SE"/>
        </w:rPr>
        <w:t xml:space="preserve"> olarak</w:t>
      </w:r>
      <w:r>
        <w:rPr>
          <w:lang w:val="sv-SE"/>
        </w:rPr>
        <w:t xml:space="preserve"> hazırlanmıştır.</w:t>
      </w:r>
    </w:p>
    <w:p w:rsidR="00777CB9" w:rsidRDefault="00777CB9" w:rsidP="00B64CD8">
      <w:pPr>
        <w:jc w:val="both"/>
        <w:rPr>
          <w:lang w:val="sv-SE"/>
        </w:rPr>
      </w:pPr>
    </w:p>
    <w:p w:rsidR="00777CB9" w:rsidRPr="00567D77" w:rsidRDefault="00777CB9" w:rsidP="00B64CD8">
      <w:pPr>
        <w:jc w:val="center"/>
        <w:rPr>
          <w:b/>
          <w:bCs/>
          <w:sz w:val="28"/>
          <w:szCs w:val="28"/>
        </w:rPr>
      </w:pPr>
      <w:r w:rsidRPr="00CE1320">
        <w:br w:type="page"/>
      </w:r>
      <w:r w:rsidRPr="00567D77">
        <w:rPr>
          <w:b/>
          <w:bCs/>
          <w:sz w:val="28"/>
          <w:szCs w:val="28"/>
        </w:rPr>
        <w:t>İçindekiler</w:t>
      </w:r>
    </w:p>
    <w:p w:rsidR="00777CB9" w:rsidRPr="00CE1320" w:rsidRDefault="00777CB9" w:rsidP="00B64CD8">
      <w:pPr>
        <w:jc w:val="center"/>
      </w:pPr>
    </w:p>
    <w:p w:rsidR="00777CB9" w:rsidRDefault="00777CB9">
      <w:pPr>
        <w:pStyle w:val="TOC1"/>
        <w:tabs>
          <w:tab w:val="left" w:pos="403"/>
        </w:tabs>
        <w:rPr>
          <w:rFonts w:ascii="Calibri" w:hAnsi="Calibri"/>
          <w:b w:val="0"/>
          <w:bCs w:val="0"/>
          <w:sz w:val="22"/>
          <w:szCs w:val="22"/>
          <w:lang w:val="tr-TR"/>
        </w:rPr>
      </w:pPr>
      <w:r w:rsidRPr="00087A62">
        <w:rPr>
          <w:b w:val="0"/>
          <w:bCs w:val="0"/>
          <w:color w:val="A6A6A6"/>
        </w:rPr>
        <w:fldChar w:fldCharType="begin"/>
      </w:r>
      <w:r w:rsidRPr="00087A62">
        <w:rPr>
          <w:b w:val="0"/>
          <w:bCs w:val="0"/>
          <w:color w:val="A6A6A6"/>
        </w:rPr>
        <w:instrText xml:space="preserve"> TOC \o "1-2" \u </w:instrText>
      </w:r>
      <w:r w:rsidRPr="00087A62">
        <w:rPr>
          <w:b w:val="0"/>
          <w:bCs w:val="0"/>
          <w:color w:val="A6A6A6"/>
        </w:rPr>
        <w:fldChar w:fldCharType="separate"/>
      </w:r>
      <w:r>
        <w:t>1</w:t>
      </w:r>
      <w:r>
        <w:rPr>
          <w:rFonts w:ascii="Calibri" w:hAnsi="Calibri"/>
          <w:b w:val="0"/>
          <w:bCs w:val="0"/>
          <w:sz w:val="22"/>
          <w:szCs w:val="22"/>
          <w:lang w:val="tr-TR"/>
        </w:rPr>
        <w:tab/>
      </w:r>
      <w:r>
        <w:t>Kapsam</w:t>
      </w:r>
      <w:r>
        <w:tab/>
      </w:r>
      <w:r>
        <w:fldChar w:fldCharType="begin"/>
      </w:r>
      <w:r>
        <w:instrText xml:space="preserve"> PAGEREF _Toc401040525 \h </w:instrText>
      </w:r>
      <w:ins w:id="4" w:author="fundaa" w:date="2014-11-05T14:52:00Z"/>
      <w:r>
        <w:fldChar w:fldCharType="separate"/>
      </w:r>
      <w:r>
        <w:t>1</w:t>
      </w:r>
      <w:r>
        <w:fldChar w:fldCharType="end"/>
      </w:r>
    </w:p>
    <w:p w:rsidR="00777CB9" w:rsidRDefault="00777CB9">
      <w:pPr>
        <w:pStyle w:val="TOC1"/>
        <w:tabs>
          <w:tab w:val="left" w:pos="403"/>
        </w:tabs>
        <w:rPr>
          <w:rFonts w:ascii="Calibri" w:hAnsi="Calibri"/>
          <w:b w:val="0"/>
          <w:bCs w:val="0"/>
          <w:sz w:val="22"/>
          <w:szCs w:val="22"/>
          <w:lang w:val="tr-TR"/>
        </w:rPr>
      </w:pPr>
      <w:r>
        <w:t>2</w:t>
      </w:r>
      <w:r>
        <w:rPr>
          <w:rFonts w:ascii="Calibri" w:hAnsi="Calibri"/>
          <w:b w:val="0"/>
          <w:bCs w:val="0"/>
          <w:sz w:val="22"/>
          <w:szCs w:val="22"/>
          <w:lang w:val="tr-TR"/>
        </w:rPr>
        <w:tab/>
      </w:r>
      <w:r>
        <w:t>Atıf yapılan standard ve/veya dokümanlar</w:t>
      </w:r>
      <w:r>
        <w:tab/>
      </w:r>
      <w:r>
        <w:fldChar w:fldCharType="begin"/>
      </w:r>
      <w:r>
        <w:instrText xml:space="preserve"> PAGEREF _Toc401040526 \h </w:instrText>
      </w:r>
      <w:ins w:id="5" w:author="fundaa" w:date="2014-11-05T14:52:00Z"/>
      <w:r>
        <w:fldChar w:fldCharType="separate"/>
      </w:r>
      <w:r>
        <w:t>1</w:t>
      </w:r>
      <w:r>
        <w:fldChar w:fldCharType="end"/>
      </w:r>
    </w:p>
    <w:p w:rsidR="00777CB9" w:rsidRDefault="00777CB9">
      <w:pPr>
        <w:pStyle w:val="TOC1"/>
        <w:tabs>
          <w:tab w:val="left" w:pos="403"/>
        </w:tabs>
        <w:rPr>
          <w:rFonts w:ascii="Calibri" w:hAnsi="Calibri"/>
          <w:b w:val="0"/>
          <w:bCs w:val="0"/>
          <w:sz w:val="22"/>
          <w:szCs w:val="22"/>
          <w:lang w:val="tr-TR"/>
        </w:rPr>
      </w:pPr>
      <w:r>
        <w:t>3</w:t>
      </w:r>
      <w:r>
        <w:rPr>
          <w:rFonts w:ascii="Calibri" w:hAnsi="Calibri"/>
          <w:b w:val="0"/>
          <w:bCs w:val="0"/>
          <w:sz w:val="22"/>
          <w:szCs w:val="22"/>
          <w:lang w:val="tr-TR"/>
        </w:rPr>
        <w:tab/>
      </w:r>
      <w:r w:rsidRPr="0097583A">
        <w:rPr>
          <w:lang w:val="tr-TR"/>
        </w:rPr>
        <w:t>Terimler ve tarifler</w:t>
      </w:r>
      <w:r>
        <w:tab/>
      </w:r>
      <w:r>
        <w:fldChar w:fldCharType="begin"/>
      </w:r>
      <w:r>
        <w:instrText xml:space="preserve"> PAGEREF _Toc401040527 \h </w:instrText>
      </w:r>
      <w:ins w:id="6" w:author="fundaa" w:date="2014-11-05T14:52:00Z"/>
      <w:r>
        <w:fldChar w:fldCharType="separate"/>
      </w:r>
      <w:r>
        <w:t>2</w:t>
      </w:r>
      <w:r>
        <w:fldChar w:fldCharType="end"/>
      </w:r>
    </w:p>
    <w:p w:rsidR="00777CB9" w:rsidRDefault="00777CB9">
      <w:pPr>
        <w:pStyle w:val="TOC2"/>
        <w:tabs>
          <w:tab w:val="left" w:pos="880"/>
        </w:tabs>
        <w:rPr>
          <w:rFonts w:ascii="Calibri" w:eastAsia="Times New Roman" w:hAnsi="Calibri"/>
          <w:noProof/>
          <w:sz w:val="22"/>
          <w:szCs w:val="22"/>
          <w:lang w:val="tr-TR"/>
        </w:rPr>
      </w:pPr>
      <w:r w:rsidRPr="0097583A">
        <w:rPr>
          <w:noProof/>
          <w:lang w:val="tr-TR"/>
        </w:rPr>
        <w:t>3.1</w:t>
      </w:r>
      <w:r>
        <w:rPr>
          <w:rFonts w:ascii="Calibri" w:eastAsia="Times New Roman" w:hAnsi="Calibri"/>
          <w:noProof/>
          <w:sz w:val="22"/>
          <w:szCs w:val="22"/>
          <w:lang w:val="tr-TR"/>
        </w:rPr>
        <w:tab/>
      </w:r>
      <w:r w:rsidRPr="0097583A">
        <w:rPr>
          <w:noProof/>
          <w:lang w:val="tr-TR"/>
        </w:rPr>
        <w:t>Sığır besi yemi</w:t>
      </w:r>
      <w:r>
        <w:rPr>
          <w:noProof/>
        </w:rPr>
        <w:tab/>
      </w:r>
      <w:r>
        <w:rPr>
          <w:noProof/>
        </w:rPr>
        <w:fldChar w:fldCharType="begin"/>
      </w:r>
      <w:r>
        <w:rPr>
          <w:noProof/>
        </w:rPr>
        <w:instrText xml:space="preserve"> PAGEREF _Toc401040528 \h </w:instrText>
      </w:r>
      <w:ins w:id="7" w:author="fundaa" w:date="2014-11-05T14:52:00Z">
        <w:r>
          <w:rPr>
            <w:noProof/>
          </w:rPr>
        </w:r>
      </w:ins>
      <w:r>
        <w:rPr>
          <w:noProof/>
        </w:rPr>
        <w:fldChar w:fldCharType="separate"/>
      </w:r>
      <w:r>
        <w:rPr>
          <w:noProof/>
        </w:rPr>
        <w:t>2</w:t>
      </w:r>
      <w:r>
        <w:rPr>
          <w:noProof/>
        </w:rPr>
        <w:fldChar w:fldCharType="end"/>
      </w:r>
    </w:p>
    <w:p w:rsidR="00777CB9" w:rsidRDefault="00777CB9">
      <w:pPr>
        <w:pStyle w:val="TOC2"/>
        <w:tabs>
          <w:tab w:val="left" w:pos="880"/>
        </w:tabs>
        <w:rPr>
          <w:rFonts w:ascii="Calibri" w:eastAsia="Times New Roman" w:hAnsi="Calibri"/>
          <w:noProof/>
          <w:sz w:val="22"/>
          <w:szCs w:val="22"/>
          <w:lang w:val="tr-TR"/>
        </w:rPr>
      </w:pPr>
      <w:r w:rsidRPr="0097583A">
        <w:rPr>
          <w:noProof/>
          <w:color w:val="000000"/>
          <w:lang w:val="tr-TR"/>
        </w:rPr>
        <w:t>3.2</w:t>
      </w:r>
      <w:r>
        <w:rPr>
          <w:rFonts w:ascii="Calibri" w:eastAsia="Times New Roman" w:hAnsi="Calibri"/>
          <w:noProof/>
          <w:sz w:val="22"/>
          <w:szCs w:val="22"/>
          <w:lang w:val="tr-TR"/>
        </w:rPr>
        <w:tab/>
      </w:r>
      <w:r w:rsidRPr="0097583A">
        <w:rPr>
          <w:noProof/>
          <w:lang w:val="tr-TR"/>
        </w:rPr>
        <w:t>Bozulmuş yem</w:t>
      </w:r>
      <w:r>
        <w:rPr>
          <w:noProof/>
        </w:rPr>
        <w:tab/>
      </w:r>
      <w:r>
        <w:rPr>
          <w:noProof/>
        </w:rPr>
        <w:fldChar w:fldCharType="begin"/>
      </w:r>
      <w:r>
        <w:rPr>
          <w:noProof/>
        </w:rPr>
        <w:instrText xml:space="preserve"> PAGEREF _Toc401040529 \h </w:instrText>
      </w:r>
      <w:ins w:id="8" w:author="fundaa" w:date="2014-11-05T14:52:00Z">
        <w:r>
          <w:rPr>
            <w:noProof/>
          </w:rPr>
        </w:r>
      </w:ins>
      <w:r>
        <w:rPr>
          <w:noProof/>
        </w:rPr>
        <w:fldChar w:fldCharType="separate"/>
      </w:r>
      <w:r>
        <w:rPr>
          <w:noProof/>
        </w:rPr>
        <w:t>2</w:t>
      </w:r>
      <w:r>
        <w:rPr>
          <w:noProof/>
        </w:rPr>
        <w:fldChar w:fldCharType="end"/>
      </w:r>
    </w:p>
    <w:p w:rsidR="00777CB9" w:rsidRDefault="00777CB9">
      <w:pPr>
        <w:pStyle w:val="TOC2"/>
        <w:tabs>
          <w:tab w:val="left" w:pos="880"/>
        </w:tabs>
        <w:rPr>
          <w:rFonts w:ascii="Calibri" w:eastAsia="Times New Roman" w:hAnsi="Calibri"/>
          <w:noProof/>
          <w:sz w:val="22"/>
          <w:szCs w:val="22"/>
          <w:lang w:val="tr-TR"/>
        </w:rPr>
      </w:pPr>
      <w:r w:rsidRPr="0097583A">
        <w:rPr>
          <w:noProof/>
          <w:color w:val="000000"/>
          <w:lang w:val="tr-TR"/>
        </w:rPr>
        <w:t>3.3</w:t>
      </w:r>
      <w:r>
        <w:rPr>
          <w:rFonts w:ascii="Calibri" w:eastAsia="Times New Roman" w:hAnsi="Calibri"/>
          <w:noProof/>
          <w:sz w:val="22"/>
          <w:szCs w:val="22"/>
          <w:lang w:val="tr-TR"/>
        </w:rPr>
        <w:tab/>
      </w:r>
      <w:r w:rsidRPr="0097583A">
        <w:rPr>
          <w:noProof/>
          <w:lang w:val="tr-TR"/>
        </w:rPr>
        <w:t>Yabancı madde</w:t>
      </w:r>
      <w:r>
        <w:rPr>
          <w:noProof/>
        </w:rPr>
        <w:tab/>
      </w:r>
      <w:r>
        <w:rPr>
          <w:noProof/>
        </w:rPr>
        <w:fldChar w:fldCharType="begin"/>
      </w:r>
      <w:r>
        <w:rPr>
          <w:noProof/>
        </w:rPr>
        <w:instrText xml:space="preserve"> PAGEREF _Toc401040530 \h </w:instrText>
      </w:r>
      <w:ins w:id="9" w:author="fundaa" w:date="2014-11-05T14:52:00Z">
        <w:r>
          <w:rPr>
            <w:noProof/>
          </w:rPr>
        </w:r>
      </w:ins>
      <w:r>
        <w:rPr>
          <w:noProof/>
        </w:rPr>
        <w:fldChar w:fldCharType="separate"/>
      </w:r>
      <w:r>
        <w:rPr>
          <w:noProof/>
        </w:rPr>
        <w:t>3</w:t>
      </w:r>
      <w:r>
        <w:rPr>
          <w:noProof/>
        </w:rPr>
        <w:fldChar w:fldCharType="end"/>
      </w:r>
    </w:p>
    <w:p w:rsidR="00777CB9" w:rsidRDefault="00777CB9">
      <w:pPr>
        <w:pStyle w:val="TOC1"/>
        <w:tabs>
          <w:tab w:val="left" w:pos="403"/>
        </w:tabs>
        <w:rPr>
          <w:rFonts w:ascii="Calibri" w:hAnsi="Calibri"/>
          <w:b w:val="0"/>
          <w:bCs w:val="0"/>
          <w:sz w:val="22"/>
          <w:szCs w:val="22"/>
          <w:lang w:val="tr-TR"/>
        </w:rPr>
      </w:pPr>
      <w:r w:rsidRPr="0097583A">
        <w:rPr>
          <w:lang w:val="tr-TR"/>
        </w:rPr>
        <w:t>4</w:t>
      </w:r>
      <w:r>
        <w:rPr>
          <w:rFonts w:ascii="Calibri" w:hAnsi="Calibri"/>
          <w:b w:val="0"/>
          <w:bCs w:val="0"/>
          <w:sz w:val="22"/>
          <w:szCs w:val="22"/>
          <w:lang w:val="tr-TR"/>
        </w:rPr>
        <w:tab/>
      </w:r>
      <w:r w:rsidRPr="0097583A">
        <w:rPr>
          <w:lang w:val="tr-TR"/>
        </w:rPr>
        <w:t>Sınıflandırma ve özellikler</w:t>
      </w:r>
      <w:r>
        <w:tab/>
      </w:r>
      <w:r>
        <w:fldChar w:fldCharType="begin"/>
      </w:r>
      <w:r>
        <w:instrText xml:space="preserve"> PAGEREF _Toc401040531 \h </w:instrText>
      </w:r>
      <w:ins w:id="10" w:author="fundaa" w:date="2014-11-05T14:52:00Z"/>
      <w:r>
        <w:fldChar w:fldCharType="separate"/>
      </w:r>
      <w:r>
        <w:t>3</w:t>
      </w:r>
      <w:r>
        <w:fldChar w:fldCharType="end"/>
      </w:r>
    </w:p>
    <w:p w:rsidR="00777CB9" w:rsidRDefault="00777CB9">
      <w:pPr>
        <w:pStyle w:val="TOC2"/>
        <w:tabs>
          <w:tab w:val="left" w:pos="880"/>
        </w:tabs>
        <w:rPr>
          <w:rFonts w:ascii="Calibri" w:eastAsia="Times New Roman" w:hAnsi="Calibri"/>
          <w:noProof/>
          <w:sz w:val="22"/>
          <w:szCs w:val="22"/>
          <w:lang w:val="tr-TR"/>
        </w:rPr>
      </w:pPr>
      <w:r w:rsidRPr="0097583A">
        <w:rPr>
          <w:noProof/>
          <w:lang w:val="tr-TR"/>
        </w:rPr>
        <w:t>4.1</w:t>
      </w:r>
      <w:r>
        <w:rPr>
          <w:rFonts w:ascii="Calibri" w:eastAsia="Times New Roman" w:hAnsi="Calibri"/>
          <w:noProof/>
          <w:sz w:val="22"/>
          <w:szCs w:val="22"/>
          <w:lang w:val="tr-TR"/>
        </w:rPr>
        <w:tab/>
      </w:r>
      <w:r w:rsidRPr="0097583A">
        <w:rPr>
          <w:noProof/>
          <w:lang w:val="tr-TR"/>
        </w:rPr>
        <w:t>Sınıflandırma</w:t>
      </w:r>
      <w:r>
        <w:rPr>
          <w:noProof/>
        </w:rPr>
        <w:tab/>
      </w:r>
      <w:r>
        <w:rPr>
          <w:noProof/>
        </w:rPr>
        <w:fldChar w:fldCharType="begin"/>
      </w:r>
      <w:r>
        <w:rPr>
          <w:noProof/>
        </w:rPr>
        <w:instrText xml:space="preserve"> PAGEREF _Toc401040532 \h </w:instrText>
      </w:r>
      <w:ins w:id="11" w:author="fundaa" w:date="2014-11-05T14:52:00Z">
        <w:r>
          <w:rPr>
            <w:noProof/>
          </w:rPr>
        </w:r>
      </w:ins>
      <w:r>
        <w:rPr>
          <w:noProof/>
        </w:rPr>
        <w:fldChar w:fldCharType="separate"/>
      </w:r>
      <w:r>
        <w:rPr>
          <w:noProof/>
        </w:rPr>
        <w:t>3</w:t>
      </w:r>
      <w:r>
        <w:rPr>
          <w:noProof/>
        </w:rPr>
        <w:fldChar w:fldCharType="end"/>
      </w:r>
    </w:p>
    <w:p w:rsidR="00777CB9" w:rsidRDefault="00777CB9">
      <w:pPr>
        <w:pStyle w:val="TOC2"/>
        <w:tabs>
          <w:tab w:val="left" w:pos="880"/>
        </w:tabs>
        <w:rPr>
          <w:rFonts w:ascii="Calibri" w:eastAsia="Times New Roman" w:hAnsi="Calibri"/>
          <w:noProof/>
          <w:sz w:val="22"/>
          <w:szCs w:val="22"/>
          <w:lang w:val="tr-TR"/>
        </w:rPr>
      </w:pPr>
      <w:r w:rsidRPr="0097583A">
        <w:rPr>
          <w:noProof/>
          <w:color w:val="000000"/>
          <w:lang w:val="tr-TR"/>
        </w:rPr>
        <w:t>4.2</w:t>
      </w:r>
      <w:r>
        <w:rPr>
          <w:rFonts w:ascii="Calibri" w:eastAsia="Times New Roman" w:hAnsi="Calibri"/>
          <w:noProof/>
          <w:sz w:val="22"/>
          <w:szCs w:val="22"/>
          <w:lang w:val="tr-TR"/>
        </w:rPr>
        <w:tab/>
      </w:r>
      <w:r w:rsidRPr="0097583A">
        <w:rPr>
          <w:noProof/>
          <w:color w:val="000000"/>
          <w:lang w:val="tr-TR"/>
        </w:rPr>
        <w:t>Özellikler</w:t>
      </w:r>
      <w:r>
        <w:rPr>
          <w:noProof/>
        </w:rPr>
        <w:tab/>
      </w:r>
      <w:r>
        <w:rPr>
          <w:noProof/>
        </w:rPr>
        <w:fldChar w:fldCharType="begin"/>
      </w:r>
      <w:r>
        <w:rPr>
          <w:noProof/>
        </w:rPr>
        <w:instrText xml:space="preserve"> PAGEREF _Toc401040533 \h </w:instrText>
      </w:r>
      <w:ins w:id="12" w:author="fundaa" w:date="2014-11-05T14:52:00Z">
        <w:r>
          <w:rPr>
            <w:noProof/>
          </w:rPr>
        </w:r>
      </w:ins>
      <w:r>
        <w:rPr>
          <w:noProof/>
        </w:rPr>
        <w:fldChar w:fldCharType="separate"/>
      </w:r>
      <w:r>
        <w:rPr>
          <w:noProof/>
        </w:rPr>
        <w:t>3</w:t>
      </w:r>
      <w:r>
        <w:rPr>
          <w:noProof/>
        </w:rPr>
        <w:fldChar w:fldCharType="end"/>
      </w:r>
    </w:p>
    <w:p w:rsidR="00777CB9" w:rsidRDefault="00777CB9">
      <w:pPr>
        <w:pStyle w:val="TOC2"/>
        <w:tabs>
          <w:tab w:val="left" w:pos="880"/>
        </w:tabs>
        <w:rPr>
          <w:rFonts w:ascii="Calibri" w:eastAsia="Times New Roman" w:hAnsi="Calibri"/>
          <w:noProof/>
          <w:sz w:val="22"/>
          <w:szCs w:val="22"/>
          <w:lang w:val="tr-TR"/>
        </w:rPr>
      </w:pPr>
      <w:r w:rsidRPr="0097583A">
        <w:rPr>
          <w:noProof/>
          <w:lang w:val="tr-TR"/>
        </w:rPr>
        <w:t>4.3</w:t>
      </w:r>
      <w:r>
        <w:rPr>
          <w:rFonts w:ascii="Calibri" w:eastAsia="Times New Roman" w:hAnsi="Calibri"/>
          <w:noProof/>
          <w:sz w:val="22"/>
          <w:szCs w:val="22"/>
          <w:lang w:val="tr-TR"/>
        </w:rPr>
        <w:tab/>
      </w:r>
      <w:r w:rsidRPr="0097583A">
        <w:rPr>
          <w:noProof/>
          <w:lang w:val="tr-TR"/>
        </w:rPr>
        <w:t>Toleranslar</w:t>
      </w:r>
      <w:r>
        <w:rPr>
          <w:noProof/>
        </w:rPr>
        <w:tab/>
      </w:r>
      <w:r>
        <w:rPr>
          <w:noProof/>
        </w:rPr>
        <w:fldChar w:fldCharType="begin"/>
      </w:r>
      <w:r>
        <w:rPr>
          <w:noProof/>
        </w:rPr>
        <w:instrText xml:space="preserve"> PAGEREF _Toc401040534 \h </w:instrText>
      </w:r>
      <w:ins w:id="13" w:author="fundaa" w:date="2014-11-05T14:52:00Z">
        <w:r>
          <w:rPr>
            <w:noProof/>
          </w:rPr>
        </w:r>
      </w:ins>
      <w:r>
        <w:rPr>
          <w:noProof/>
        </w:rPr>
        <w:fldChar w:fldCharType="separate"/>
      </w:r>
      <w:r>
        <w:rPr>
          <w:noProof/>
        </w:rPr>
        <w:t>4</w:t>
      </w:r>
      <w:r>
        <w:rPr>
          <w:noProof/>
        </w:rPr>
        <w:fldChar w:fldCharType="end"/>
      </w:r>
    </w:p>
    <w:p w:rsidR="00777CB9" w:rsidRDefault="00777CB9">
      <w:pPr>
        <w:pStyle w:val="TOC2"/>
        <w:tabs>
          <w:tab w:val="left" w:pos="880"/>
        </w:tabs>
        <w:rPr>
          <w:rFonts w:ascii="Calibri" w:eastAsia="Times New Roman" w:hAnsi="Calibri"/>
          <w:noProof/>
          <w:sz w:val="22"/>
          <w:szCs w:val="22"/>
          <w:lang w:val="tr-TR"/>
        </w:rPr>
      </w:pPr>
      <w:r w:rsidRPr="0097583A">
        <w:rPr>
          <w:noProof/>
          <w:lang w:val="tr-TR"/>
        </w:rPr>
        <w:t>4.4</w:t>
      </w:r>
      <w:r>
        <w:rPr>
          <w:rFonts w:ascii="Calibri" w:eastAsia="Times New Roman" w:hAnsi="Calibri"/>
          <w:noProof/>
          <w:sz w:val="22"/>
          <w:szCs w:val="22"/>
          <w:lang w:val="tr-TR"/>
        </w:rPr>
        <w:tab/>
      </w:r>
      <w:r w:rsidRPr="0097583A">
        <w:rPr>
          <w:noProof/>
          <w:lang w:val="tr-TR"/>
        </w:rPr>
        <w:t>Özellik, muayene ve deney madde numaraları</w:t>
      </w:r>
      <w:r>
        <w:rPr>
          <w:noProof/>
        </w:rPr>
        <w:tab/>
      </w:r>
      <w:r>
        <w:rPr>
          <w:noProof/>
        </w:rPr>
        <w:fldChar w:fldCharType="begin"/>
      </w:r>
      <w:r>
        <w:rPr>
          <w:noProof/>
        </w:rPr>
        <w:instrText xml:space="preserve"> PAGEREF _Toc401040535 \h </w:instrText>
      </w:r>
      <w:ins w:id="14" w:author="fundaa" w:date="2014-11-05T14:52:00Z">
        <w:r>
          <w:rPr>
            <w:noProof/>
          </w:rPr>
        </w:r>
      </w:ins>
      <w:r>
        <w:rPr>
          <w:noProof/>
        </w:rPr>
        <w:fldChar w:fldCharType="separate"/>
      </w:r>
      <w:r>
        <w:rPr>
          <w:noProof/>
        </w:rPr>
        <w:t>4</w:t>
      </w:r>
      <w:r>
        <w:rPr>
          <w:noProof/>
        </w:rPr>
        <w:fldChar w:fldCharType="end"/>
      </w:r>
    </w:p>
    <w:p w:rsidR="00777CB9" w:rsidRDefault="00777CB9">
      <w:pPr>
        <w:pStyle w:val="TOC1"/>
        <w:tabs>
          <w:tab w:val="left" w:pos="403"/>
        </w:tabs>
        <w:rPr>
          <w:rFonts w:ascii="Calibri" w:hAnsi="Calibri"/>
          <w:b w:val="0"/>
          <w:bCs w:val="0"/>
          <w:sz w:val="22"/>
          <w:szCs w:val="22"/>
          <w:lang w:val="tr-TR"/>
        </w:rPr>
      </w:pPr>
      <w:r w:rsidRPr="0097583A">
        <w:rPr>
          <w:color w:val="000000"/>
          <w:lang w:val="tr-TR"/>
        </w:rPr>
        <w:t>5</w:t>
      </w:r>
      <w:r>
        <w:rPr>
          <w:rFonts w:ascii="Calibri" w:hAnsi="Calibri"/>
          <w:b w:val="0"/>
          <w:bCs w:val="0"/>
          <w:sz w:val="22"/>
          <w:szCs w:val="22"/>
          <w:lang w:val="tr-TR"/>
        </w:rPr>
        <w:tab/>
      </w:r>
      <w:r w:rsidRPr="0097583A">
        <w:rPr>
          <w:color w:val="000000"/>
          <w:lang w:val="tr-TR"/>
        </w:rPr>
        <w:t>Numune alma, muayene ve deneyler</w:t>
      </w:r>
      <w:r>
        <w:tab/>
      </w:r>
      <w:r>
        <w:fldChar w:fldCharType="begin"/>
      </w:r>
      <w:r>
        <w:instrText xml:space="preserve"> PAGEREF _Toc401040536 \h </w:instrText>
      </w:r>
      <w:ins w:id="15" w:author="fundaa" w:date="2014-11-05T14:52:00Z"/>
      <w:r>
        <w:fldChar w:fldCharType="separate"/>
      </w:r>
      <w:r>
        <w:t>5</w:t>
      </w:r>
      <w:r>
        <w:fldChar w:fldCharType="end"/>
      </w:r>
    </w:p>
    <w:p w:rsidR="00777CB9" w:rsidRDefault="00777CB9">
      <w:pPr>
        <w:pStyle w:val="TOC2"/>
        <w:tabs>
          <w:tab w:val="left" w:pos="880"/>
        </w:tabs>
        <w:rPr>
          <w:rFonts w:ascii="Calibri" w:eastAsia="Times New Roman" w:hAnsi="Calibri"/>
          <w:noProof/>
          <w:sz w:val="22"/>
          <w:szCs w:val="22"/>
          <w:lang w:val="tr-TR"/>
        </w:rPr>
      </w:pPr>
      <w:r w:rsidRPr="0097583A">
        <w:rPr>
          <w:noProof/>
          <w:color w:val="000000"/>
          <w:lang w:val="tr-TR"/>
        </w:rPr>
        <w:t>5.1</w:t>
      </w:r>
      <w:r>
        <w:rPr>
          <w:rFonts w:ascii="Calibri" w:eastAsia="Times New Roman" w:hAnsi="Calibri"/>
          <w:noProof/>
          <w:sz w:val="22"/>
          <w:szCs w:val="22"/>
          <w:lang w:val="tr-TR"/>
        </w:rPr>
        <w:tab/>
      </w:r>
      <w:r w:rsidRPr="0097583A">
        <w:rPr>
          <w:noProof/>
          <w:color w:val="000000"/>
          <w:lang w:val="tr-TR"/>
        </w:rPr>
        <w:t>Numune alma</w:t>
      </w:r>
      <w:r>
        <w:rPr>
          <w:noProof/>
        </w:rPr>
        <w:tab/>
      </w:r>
      <w:r>
        <w:rPr>
          <w:noProof/>
        </w:rPr>
        <w:fldChar w:fldCharType="begin"/>
      </w:r>
      <w:r>
        <w:rPr>
          <w:noProof/>
        </w:rPr>
        <w:instrText xml:space="preserve"> PAGEREF _Toc401040537 \h </w:instrText>
      </w:r>
      <w:ins w:id="16" w:author="fundaa" w:date="2014-11-05T14:52:00Z">
        <w:r>
          <w:rPr>
            <w:noProof/>
          </w:rPr>
        </w:r>
      </w:ins>
      <w:r>
        <w:rPr>
          <w:noProof/>
        </w:rPr>
        <w:fldChar w:fldCharType="separate"/>
      </w:r>
      <w:r>
        <w:rPr>
          <w:noProof/>
        </w:rPr>
        <w:t>5</w:t>
      </w:r>
      <w:r>
        <w:rPr>
          <w:noProof/>
        </w:rPr>
        <w:fldChar w:fldCharType="end"/>
      </w:r>
    </w:p>
    <w:p w:rsidR="00777CB9" w:rsidRDefault="00777CB9">
      <w:pPr>
        <w:pStyle w:val="TOC2"/>
        <w:tabs>
          <w:tab w:val="left" w:pos="880"/>
        </w:tabs>
        <w:rPr>
          <w:rFonts w:ascii="Calibri" w:eastAsia="Times New Roman" w:hAnsi="Calibri"/>
          <w:noProof/>
          <w:sz w:val="22"/>
          <w:szCs w:val="22"/>
          <w:lang w:val="tr-TR"/>
        </w:rPr>
      </w:pPr>
      <w:r w:rsidRPr="0097583A">
        <w:rPr>
          <w:noProof/>
          <w:color w:val="000000"/>
          <w:lang w:val="tr-TR"/>
        </w:rPr>
        <w:t>5.2</w:t>
      </w:r>
      <w:r>
        <w:rPr>
          <w:rFonts w:ascii="Calibri" w:eastAsia="Times New Roman" w:hAnsi="Calibri"/>
          <w:noProof/>
          <w:sz w:val="22"/>
          <w:szCs w:val="22"/>
          <w:lang w:val="tr-TR"/>
        </w:rPr>
        <w:tab/>
      </w:r>
      <w:r w:rsidRPr="0097583A">
        <w:rPr>
          <w:noProof/>
          <w:color w:val="000000"/>
          <w:lang w:val="tr-TR"/>
        </w:rPr>
        <w:t>Muayeneler</w:t>
      </w:r>
      <w:r>
        <w:rPr>
          <w:noProof/>
        </w:rPr>
        <w:tab/>
      </w:r>
      <w:r>
        <w:rPr>
          <w:noProof/>
        </w:rPr>
        <w:fldChar w:fldCharType="begin"/>
      </w:r>
      <w:r>
        <w:rPr>
          <w:noProof/>
        </w:rPr>
        <w:instrText xml:space="preserve"> PAGEREF _Toc401040538 \h </w:instrText>
      </w:r>
      <w:ins w:id="17" w:author="fundaa" w:date="2014-11-05T14:52:00Z">
        <w:r>
          <w:rPr>
            <w:noProof/>
          </w:rPr>
        </w:r>
      </w:ins>
      <w:r>
        <w:rPr>
          <w:noProof/>
        </w:rPr>
        <w:fldChar w:fldCharType="separate"/>
      </w:r>
      <w:r>
        <w:rPr>
          <w:noProof/>
        </w:rPr>
        <w:t>5</w:t>
      </w:r>
      <w:r>
        <w:rPr>
          <w:noProof/>
        </w:rPr>
        <w:fldChar w:fldCharType="end"/>
      </w:r>
    </w:p>
    <w:p w:rsidR="00777CB9" w:rsidRDefault="00777CB9">
      <w:pPr>
        <w:pStyle w:val="TOC2"/>
        <w:tabs>
          <w:tab w:val="left" w:pos="880"/>
        </w:tabs>
        <w:rPr>
          <w:rFonts w:ascii="Calibri" w:eastAsia="Times New Roman" w:hAnsi="Calibri"/>
          <w:noProof/>
          <w:sz w:val="22"/>
          <w:szCs w:val="22"/>
          <w:lang w:val="tr-TR"/>
        </w:rPr>
      </w:pPr>
      <w:r w:rsidRPr="0097583A">
        <w:rPr>
          <w:noProof/>
          <w:color w:val="000000"/>
          <w:lang w:val="tr-TR"/>
        </w:rPr>
        <w:t>5.3</w:t>
      </w:r>
      <w:r>
        <w:rPr>
          <w:rFonts w:ascii="Calibri" w:eastAsia="Times New Roman" w:hAnsi="Calibri"/>
          <w:noProof/>
          <w:sz w:val="22"/>
          <w:szCs w:val="22"/>
          <w:lang w:val="tr-TR"/>
        </w:rPr>
        <w:tab/>
      </w:r>
      <w:r w:rsidRPr="0097583A">
        <w:rPr>
          <w:noProof/>
          <w:color w:val="000000"/>
          <w:lang w:val="tr-TR"/>
        </w:rPr>
        <w:t>Deneyler</w:t>
      </w:r>
      <w:r>
        <w:rPr>
          <w:noProof/>
        </w:rPr>
        <w:tab/>
      </w:r>
      <w:r>
        <w:rPr>
          <w:noProof/>
        </w:rPr>
        <w:fldChar w:fldCharType="begin"/>
      </w:r>
      <w:r>
        <w:rPr>
          <w:noProof/>
        </w:rPr>
        <w:instrText xml:space="preserve"> PAGEREF _Toc401040539 \h </w:instrText>
      </w:r>
      <w:ins w:id="18" w:author="fundaa" w:date="2014-11-05T14:52:00Z">
        <w:r>
          <w:rPr>
            <w:noProof/>
          </w:rPr>
        </w:r>
      </w:ins>
      <w:r>
        <w:rPr>
          <w:noProof/>
        </w:rPr>
        <w:fldChar w:fldCharType="separate"/>
      </w:r>
      <w:r>
        <w:rPr>
          <w:noProof/>
        </w:rPr>
        <w:t>6</w:t>
      </w:r>
      <w:r>
        <w:rPr>
          <w:noProof/>
        </w:rPr>
        <w:fldChar w:fldCharType="end"/>
      </w:r>
    </w:p>
    <w:p w:rsidR="00777CB9" w:rsidRDefault="00777CB9">
      <w:pPr>
        <w:pStyle w:val="TOC2"/>
        <w:tabs>
          <w:tab w:val="left" w:pos="880"/>
        </w:tabs>
        <w:rPr>
          <w:rFonts w:ascii="Calibri" w:eastAsia="Times New Roman" w:hAnsi="Calibri"/>
          <w:noProof/>
          <w:sz w:val="22"/>
          <w:szCs w:val="22"/>
          <w:lang w:val="tr-TR"/>
        </w:rPr>
      </w:pPr>
      <w:r w:rsidRPr="0097583A">
        <w:rPr>
          <w:noProof/>
          <w:lang w:val="tr-TR"/>
        </w:rPr>
        <w:t>5.4</w:t>
      </w:r>
      <w:r>
        <w:rPr>
          <w:rFonts w:ascii="Calibri" w:eastAsia="Times New Roman" w:hAnsi="Calibri"/>
          <w:noProof/>
          <w:sz w:val="22"/>
          <w:szCs w:val="22"/>
          <w:lang w:val="tr-TR"/>
        </w:rPr>
        <w:tab/>
      </w:r>
      <w:r w:rsidRPr="0097583A">
        <w:rPr>
          <w:noProof/>
          <w:lang w:val="tr-TR"/>
        </w:rPr>
        <w:t>Değerlendirme</w:t>
      </w:r>
      <w:r>
        <w:rPr>
          <w:noProof/>
        </w:rPr>
        <w:tab/>
      </w:r>
      <w:r>
        <w:rPr>
          <w:noProof/>
        </w:rPr>
        <w:fldChar w:fldCharType="begin"/>
      </w:r>
      <w:r>
        <w:rPr>
          <w:noProof/>
        </w:rPr>
        <w:instrText xml:space="preserve"> PAGEREF _Toc401040540 \h </w:instrText>
      </w:r>
      <w:ins w:id="19" w:author="fundaa" w:date="2014-11-05T14:52:00Z">
        <w:r>
          <w:rPr>
            <w:noProof/>
          </w:rPr>
        </w:r>
      </w:ins>
      <w:r>
        <w:rPr>
          <w:noProof/>
        </w:rPr>
        <w:fldChar w:fldCharType="separate"/>
      </w:r>
      <w:r>
        <w:rPr>
          <w:noProof/>
        </w:rPr>
        <w:t>8</w:t>
      </w:r>
      <w:r>
        <w:rPr>
          <w:noProof/>
        </w:rPr>
        <w:fldChar w:fldCharType="end"/>
      </w:r>
    </w:p>
    <w:p w:rsidR="00777CB9" w:rsidRDefault="00777CB9">
      <w:pPr>
        <w:pStyle w:val="TOC2"/>
        <w:tabs>
          <w:tab w:val="left" w:pos="880"/>
        </w:tabs>
        <w:rPr>
          <w:rFonts w:ascii="Calibri" w:eastAsia="Times New Roman" w:hAnsi="Calibri"/>
          <w:noProof/>
          <w:sz w:val="22"/>
          <w:szCs w:val="22"/>
          <w:lang w:val="tr-TR"/>
        </w:rPr>
      </w:pPr>
      <w:r w:rsidRPr="0097583A">
        <w:rPr>
          <w:noProof/>
          <w:lang w:val="tr-TR"/>
        </w:rPr>
        <w:t>5.5</w:t>
      </w:r>
      <w:r>
        <w:rPr>
          <w:rFonts w:ascii="Calibri" w:eastAsia="Times New Roman" w:hAnsi="Calibri"/>
          <w:noProof/>
          <w:sz w:val="22"/>
          <w:szCs w:val="22"/>
          <w:lang w:val="tr-TR"/>
        </w:rPr>
        <w:tab/>
      </w:r>
      <w:r w:rsidRPr="0097583A">
        <w:rPr>
          <w:noProof/>
          <w:lang w:val="tr-TR"/>
        </w:rPr>
        <w:t>Muayene ve deney raporu</w:t>
      </w:r>
      <w:r>
        <w:rPr>
          <w:noProof/>
        </w:rPr>
        <w:tab/>
      </w:r>
      <w:r>
        <w:rPr>
          <w:noProof/>
        </w:rPr>
        <w:fldChar w:fldCharType="begin"/>
      </w:r>
      <w:r>
        <w:rPr>
          <w:noProof/>
        </w:rPr>
        <w:instrText xml:space="preserve"> PAGEREF _Toc401040541 \h </w:instrText>
      </w:r>
      <w:ins w:id="20" w:author="fundaa" w:date="2014-11-05T14:52:00Z">
        <w:r>
          <w:rPr>
            <w:noProof/>
          </w:rPr>
        </w:r>
      </w:ins>
      <w:r>
        <w:rPr>
          <w:noProof/>
        </w:rPr>
        <w:fldChar w:fldCharType="separate"/>
      </w:r>
      <w:r>
        <w:rPr>
          <w:noProof/>
        </w:rPr>
        <w:t>8</w:t>
      </w:r>
      <w:r>
        <w:rPr>
          <w:noProof/>
        </w:rPr>
        <w:fldChar w:fldCharType="end"/>
      </w:r>
    </w:p>
    <w:p w:rsidR="00777CB9" w:rsidRDefault="00777CB9">
      <w:pPr>
        <w:pStyle w:val="TOC1"/>
        <w:tabs>
          <w:tab w:val="left" w:pos="403"/>
        </w:tabs>
        <w:rPr>
          <w:rFonts w:ascii="Calibri" w:hAnsi="Calibri"/>
          <w:b w:val="0"/>
          <w:bCs w:val="0"/>
          <w:sz w:val="22"/>
          <w:szCs w:val="22"/>
          <w:lang w:val="tr-TR"/>
        </w:rPr>
      </w:pPr>
      <w:r w:rsidRPr="0097583A">
        <w:rPr>
          <w:lang w:val="tr-TR"/>
        </w:rPr>
        <w:t>6</w:t>
      </w:r>
      <w:r>
        <w:rPr>
          <w:rFonts w:ascii="Calibri" w:hAnsi="Calibri"/>
          <w:b w:val="0"/>
          <w:bCs w:val="0"/>
          <w:sz w:val="22"/>
          <w:szCs w:val="22"/>
          <w:lang w:val="tr-TR"/>
        </w:rPr>
        <w:tab/>
      </w:r>
      <w:r w:rsidRPr="0097583A">
        <w:rPr>
          <w:lang w:val="tr-TR"/>
        </w:rPr>
        <w:t>Piyasaya arz</w:t>
      </w:r>
      <w:r>
        <w:tab/>
      </w:r>
      <w:r>
        <w:fldChar w:fldCharType="begin"/>
      </w:r>
      <w:r>
        <w:instrText xml:space="preserve"> PAGEREF _Toc401040542 \h </w:instrText>
      </w:r>
      <w:ins w:id="21" w:author="fundaa" w:date="2014-11-05T14:52:00Z"/>
      <w:r>
        <w:fldChar w:fldCharType="separate"/>
      </w:r>
      <w:r>
        <w:t>9</w:t>
      </w:r>
      <w:r>
        <w:fldChar w:fldCharType="end"/>
      </w:r>
    </w:p>
    <w:p w:rsidR="00777CB9" w:rsidRDefault="00777CB9">
      <w:pPr>
        <w:pStyle w:val="TOC2"/>
        <w:tabs>
          <w:tab w:val="left" w:pos="880"/>
        </w:tabs>
        <w:rPr>
          <w:rFonts w:ascii="Calibri" w:eastAsia="Times New Roman" w:hAnsi="Calibri"/>
          <w:noProof/>
          <w:sz w:val="22"/>
          <w:szCs w:val="22"/>
          <w:lang w:val="tr-TR"/>
        </w:rPr>
      </w:pPr>
      <w:r w:rsidRPr="0097583A">
        <w:rPr>
          <w:noProof/>
          <w:lang w:val="tr-TR"/>
        </w:rPr>
        <w:t>6.1</w:t>
      </w:r>
      <w:r>
        <w:rPr>
          <w:rFonts w:ascii="Calibri" w:eastAsia="Times New Roman" w:hAnsi="Calibri"/>
          <w:noProof/>
          <w:sz w:val="22"/>
          <w:szCs w:val="22"/>
          <w:lang w:val="tr-TR"/>
        </w:rPr>
        <w:tab/>
      </w:r>
      <w:r w:rsidRPr="0097583A">
        <w:rPr>
          <w:noProof/>
          <w:lang w:val="tr-TR"/>
        </w:rPr>
        <w:t>Ambalajlama</w:t>
      </w:r>
      <w:r>
        <w:rPr>
          <w:noProof/>
        </w:rPr>
        <w:tab/>
      </w:r>
      <w:r>
        <w:rPr>
          <w:noProof/>
        </w:rPr>
        <w:fldChar w:fldCharType="begin"/>
      </w:r>
      <w:r>
        <w:rPr>
          <w:noProof/>
        </w:rPr>
        <w:instrText xml:space="preserve"> PAGEREF _Toc401040543 \h </w:instrText>
      </w:r>
      <w:ins w:id="22" w:author="fundaa" w:date="2014-11-05T14:52:00Z">
        <w:r>
          <w:rPr>
            <w:noProof/>
          </w:rPr>
        </w:r>
      </w:ins>
      <w:r>
        <w:rPr>
          <w:noProof/>
        </w:rPr>
        <w:fldChar w:fldCharType="separate"/>
      </w:r>
      <w:r>
        <w:rPr>
          <w:noProof/>
        </w:rPr>
        <w:t>9</w:t>
      </w:r>
      <w:r>
        <w:rPr>
          <w:noProof/>
        </w:rPr>
        <w:fldChar w:fldCharType="end"/>
      </w:r>
    </w:p>
    <w:p w:rsidR="00777CB9" w:rsidRDefault="00777CB9">
      <w:pPr>
        <w:pStyle w:val="TOC2"/>
        <w:tabs>
          <w:tab w:val="left" w:pos="880"/>
        </w:tabs>
        <w:rPr>
          <w:rFonts w:ascii="Calibri" w:eastAsia="Times New Roman" w:hAnsi="Calibri"/>
          <w:noProof/>
          <w:sz w:val="22"/>
          <w:szCs w:val="22"/>
          <w:lang w:val="tr-TR"/>
        </w:rPr>
      </w:pPr>
      <w:r w:rsidRPr="0097583A">
        <w:rPr>
          <w:noProof/>
          <w:lang w:val="tr-TR"/>
        </w:rPr>
        <w:t>6.2</w:t>
      </w:r>
      <w:r>
        <w:rPr>
          <w:rFonts w:ascii="Calibri" w:eastAsia="Times New Roman" w:hAnsi="Calibri"/>
          <w:noProof/>
          <w:sz w:val="22"/>
          <w:szCs w:val="22"/>
          <w:lang w:val="tr-TR"/>
        </w:rPr>
        <w:tab/>
      </w:r>
      <w:r w:rsidRPr="0097583A">
        <w:rPr>
          <w:noProof/>
          <w:lang w:val="tr-TR"/>
        </w:rPr>
        <w:t>İşaretleme</w:t>
      </w:r>
      <w:r>
        <w:rPr>
          <w:noProof/>
        </w:rPr>
        <w:tab/>
      </w:r>
      <w:r>
        <w:rPr>
          <w:noProof/>
        </w:rPr>
        <w:fldChar w:fldCharType="begin"/>
      </w:r>
      <w:r>
        <w:rPr>
          <w:noProof/>
        </w:rPr>
        <w:instrText xml:space="preserve"> PAGEREF _Toc401040544 \h </w:instrText>
      </w:r>
      <w:ins w:id="23" w:author="fundaa" w:date="2014-11-05T14:52:00Z">
        <w:r>
          <w:rPr>
            <w:noProof/>
          </w:rPr>
        </w:r>
      </w:ins>
      <w:r>
        <w:rPr>
          <w:noProof/>
        </w:rPr>
        <w:fldChar w:fldCharType="separate"/>
      </w:r>
      <w:r>
        <w:rPr>
          <w:noProof/>
        </w:rPr>
        <w:t>9</w:t>
      </w:r>
      <w:r>
        <w:rPr>
          <w:noProof/>
        </w:rPr>
        <w:fldChar w:fldCharType="end"/>
      </w:r>
    </w:p>
    <w:p w:rsidR="00777CB9" w:rsidRDefault="00777CB9">
      <w:pPr>
        <w:pStyle w:val="TOC2"/>
        <w:tabs>
          <w:tab w:val="left" w:pos="880"/>
        </w:tabs>
        <w:rPr>
          <w:rFonts w:ascii="Calibri" w:eastAsia="Times New Roman" w:hAnsi="Calibri"/>
          <w:noProof/>
          <w:sz w:val="22"/>
          <w:szCs w:val="22"/>
          <w:lang w:val="tr-TR"/>
        </w:rPr>
      </w:pPr>
      <w:r w:rsidRPr="0097583A">
        <w:rPr>
          <w:noProof/>
          <w:lang w:val="tr-TR"/>
        </w:rPr>
        <w:t>6.3</w:t>
      </w:r>
      <w:r>
        <w:rPr>
          <w:rFonts w:ascii="Calibri" w:eastAsia="Times New Roman" w:hAnsi="Calibri"/>
          <w:noProof/>
          <w:sz w:val="22"/>
          <w:szCs w:val="22"/>
          <w:lang w:val="tr-TR"/>
        </w:rPr>
        <w:tab/>
      </w:r>
      <w:r w:rsidRPr="0097583A">
        <w:rPr>
          <w:noProof/>
          <w:lang w:val="tr-TR"/>
        </w:rPr>
        <w:t>Muhafaza ve taşıma</w:t>
      </w:r>
      <w:r>
        <w:rPr>
          <w:noProof/>
        </w:rPr>
        <w:tab/>
      </w:r>
      <w:r>
        <w:rPr>
          <w:noProof/>
        </w:rPr>
        <w:fldChar w:fldCharType="begin"/>
      </w:r>
      <w:r>
        <w:rPr>
          <w:noProof/>
        </w:rPr>
        <w:instrText xml:space="preserve"> PAGEREF _Toc401040545 \h </w:instrText>
      </w:r>
      <w:ins w:id="24" w:author="fundaa" w:date="2014-11-05T14:52:00Z">
        <w:r>
          <w:rPr>
            <w:noProof/>
          </w:rPr>
        </w:r>
      </w:ins>
      <w:r>
        <w:rPr>
          <w:noProof/>
        </w:rPr>
        <w:fldChar w:fldCharType="separate"/>
      </w:r>
      <w:r>
        <w:rPr>
          <w:noProof/>
        </w:rPr>
        <w:t>9</w:t>
      </w:r>
      <w:r>
        <w:rPr>
          <w:noProof/>
        </w:rPr>
        <w:fldChar w:fldCharType="end"/>
      </w:r>
    </w:p>
    <w:p w:rsidR="00777CB9" w:rsidRDefault="00777CB9">
      <w:pPr>
        <w:pStyle w:val="TOC1"/>
        <w:tabs>
          <w:tab w:val="left" w:pos="403"/>
        </w:tabs>
        <w:rPr>
          <w:rFonts w:ascii="Calibri" w:hAnsi="Calibri"/>
          <w:b w:val="0"/>
          <w:bCs w:val="0"/>
          <w:sz w:val="22"/>
          <w:szCs w:val="22"/>
          <w:lang w:val="tr-TR"/>
        </w:rPr>
      </w:pPr>
      <w:r w:rsidRPr="0097583A">
        <w:rPr>
          <w:lang w:val="tr-TR"/>
        </w:rPr>
        <w:t>7</w:t>
      </w:r>
      <w:r>
        <w:rPr>
          <w:rFonts w:ascii="Calibri" w:hAnsi="Calibri"/>
          <w:b w:val="0"/>
          <w:bCs w:val="0"/>
          <w:sz w:val="22"/>
          <w:szCs w:val="22"/>
          <w:lang w:val="tr-TR"/>
        </w:rPr>
        <w:tab/>
      </w:r>
      <w:r w:rsidRPr="0097583A">
        <w:rPr>
          <w:lang w:val="tr-TR"/>
        </w:rPr>
        <w:t>Çeşitli hükümler</w:t>
      </w:r>
      <w:r>
        <w:tab/>
      </w:r>
      <w:r>
        <w:fldChar w:fldCharType="begin"/>
      </w:r>
      <w:r>
        <w:instrText xml:space="preserve"> PAGEREF _Toc401040546 \h </w:instrText>
      </w:r>
      <w:ins w:id="25" w:author="fundaa" w:date="2014-11-05T14:52:00Z"/>
      <w:r>
        <w:fldChar w:fldCharType="separate"/>
      </w:r>
      <w:r>
        <w:t>9</w:t>
      </w:r>
      <w:r>
        <w:fldChar w:fldCharType="end"/>
      </w:r>
    </w:p>
    <w:p w:rsidR="00777CB9" w:rsidRDefault="00777CB9">
      <w:pPr>
        <w:pStyle w:val="TOC1"/>
        <w:rPr>
          <w:rFonts w:ascii="Calibri" w:hAnsi="Calibri"/>
          <w:b w:val="0"/>
          <w:bCs w:val="0"/>
          <w:sz w:val="22"/>
          <w:szCs w:val="22"/>
          <w:lang w:val="tr-TR"/>
        </w:rPr>
      </w:pPr>
      <w:r w:rsidRPr="0097583A">
        <w:rPr>
          <w:color w:val="000000"/>
          <w:lang w:val="tr-TR"/>
        </w:rPr>
        <w:t>Yararlanılan kaynaklar</w:t>
      </w:r>
      <w:r>
        <w:tab/>
      </w:r>
      <w:r>
        <w:fldChar w:fldCharType="begin"/>
      </w:r>
      <w:r>
        <w:instrText xml:space="preserve"> PAGEREF _Toc401040547 \h </w:instrText>
      </w:r>
      <w:ins w:id="26" w:author="fundaa" w:date="2014-11-05T14:52:00Z"/>
      <w:r>
        <w:fldChar w:fldCharType="separate"/>
      </w:r>
      <w:r>
        <w:t>10</w:t>
      </w:r>
      <w:r>
        <w:fldChar w:fldCharType="end"/>
      </w:r>
    </w:p>
    <w:p w:rsidR="00777CB9" w:rsidRPr="00CE1320" w:rsidRDefault="00777CB9" w:rsidP="00B64CD8">
      <w:pPr>
        <w:rPr>
          <w:sz w:val="28"/>
          <w:szCs w:val="28"/>
        </w:rPr>
      </w:pPr>
      <w:r w:rsidRPr="00087A62">
        <w:rPr>
          <w:b/>
          <w:bCs/>
          <w:color w:val="A6A6A6"/>
        </w:rPr>
        <w:fldChar w:fldCharType="end"/>
      </w:r>
    </w:p>
    <w:p w:rsidR="00777CB9" w:rsidRPr="00CE1320" w:rsidRDefault="00777CB9" w:rsidP="00B64CD8">
      <w:pPr>
        <w:rPr>
          <w:sz w:val="28"/>
          <w:szCs w:val="28"/>
        </w:rPr>
        <w:sectPr w:rsidR="00777CB9" w:rsidRPr="00CE1320" w:rsidSect="00A51E8F">
          <w:headerReference w:type="even" r:id="rId13"/>
          <w:headerReference w:type="default" r:id="rId14"/>
          <w:pgSz w:w="11906" w:h="16838" w:code="9"/>
          <w:pgMar w:top="1418" w:right="1134" w:bottom="1134" w:left="1134" w:header="851" w:footer="851" w:gutter="0"/>
          <w:cols w:space="708"/>
          <w:docGrid w:linePitch="360"/>
        </w:sectPr>
      </w:pPr>
    </w:p>
    <w:p w:rsidR="00777CB9" w:rsidRPr="00E45ABF" w:rsidRDefault="00777CB9" w:rsidP="00B64CD8">
      <w:pPr>
        <w:jc w:val="center"/>
        <w:rPr>
          <w:b/>
          <w:bCs/>
          <w:sz w:val="28"/>
          <w:szCs w:val="28"/>
        </w:rPr>
      </w:pPr>
      <w:r>
        <w:rPr>
          <w:b/>
          <w:bCs/>
          <w:sz w:val="28"/>
          <w:szCs w:val="28"/>
        </w:rPr>
        <w:t xml:space="preserve">Hayvan yemleri - Sığır besi yemi </w:t>
      </w:r>
    </w:p>
    <w:p w:rsidR="00777CB9" w:rsidRPr="00F21C9C" w:rsidRDefault="00777CB9" w:rsidP="00B64CD8"/>
    <w:p w:rsidR="00777CB9" w:rsidRPr="00F21C9C" w:rsidRDefault="00777CB9" w:rsidP="00B64CD8">
      <w:pPr>
        <w:pBdr>
          <w:top w:val="single" w:sz="4" w:space="1" w:color="auto"/>
        </w:pBdr>
      </w:pPr>
    </w:p>
    <w:p w:rsidR="00777CB9" w:rsidRPr="00CE1320" w:rsidRDefault="00777CB9" w:rsidP="00B64CD8">
      <w:pPr>
        <w:pStyle w:val="Heading1"/>
      </w:pPr>
      <w:bookmarkStart w:id="27" w:name="_Toc228106884"/>
      <w:bookmarkStart w:id="28" w:name="_Toc347338462"/>
      <w:bookmarkStart w:id="29" w:name="_Toc349927027"/>
      <w:bookmarkStart w:id="30" w:name="_Toc401040525"/>
      <w:bookmarkStart w:id="31" w:name="_Toc184575184"/>
      <w:bookmarkStart w:id="32" w:name="_Toc187124015"/>
      <w:bookmarkStart w:id="33" w:name="_Toc187124103"/>
      <w:bookmarkStart w:id="34" w:name="_Toc187124485"/>
      <w:bookmarkStart w:id="35" w:name="_Toc264913502"/>
      <w:bookmarkStart w:id="36" w:name="_Toc266447936"/>
      <w:r w:rsidRPr="00CE1320">
        <w:t>1</w:t>
      </w:r>
      <w:r w:rsidRPr="00CE1320">
        <w:tab/>
        <w:t>Kapsam</w:t>
      </w:r>
      <w:bookmarkEnd w:id="27"/>
      <w:bookmarkEnd w:id="28"/>
      <w:bookmarkEnd w:id="29"/>
      <w:bookmarkEnd w:id="30"/>
    </w:p>
    <w:p w:rsidR="00777CB9" w:rsidRDefault="00777CB9">
      <w:pPr>
        <w:jc w:val="both"/>
      </w:pPr>
      <w:r w:rsidRPr="008276F3">
        <w:t xml:space="preserve">Bu standard, </w:t>
      </w:r>
      <w:r>
        <w:t>büyüme dönemini tamamlamış ve</w:t>
      </w:r>
      <w:r w:rsidRPr="008276F3">
        <w:t xml:space="preserve"> </w:t>
      </w:r>
      <w:r>
        <w:t xml:space="preserve">beslenme rejimine tabi tutulan </w:t>
      </w:r>
      <w:r w:rsidRPr="008276F3">
        <w:t xml:space="preserve">sağlıklı </w:t>
      </w:r>
      <w:r>
        <w:t>sığırlar için</w:t>
      </w:r>
      <w:r w:rsidRPr="008276F3">
        <w:t xml:space="preserve"> formüle edilmiş ince, gr</w:t>
      </w:r>
      <w:r>
        <w:t xml:space="preserve">anül ve </w:t>
      </w:r>
      <w:r w:rsidRPr="008276F3">
        <w:t>pelet yapıdaki tüketime hazır kuru yemlerini kapsar.</w:t>
      </w:r>
      <w:bookmarkEnd w:id="31"/>
      <w:bookmarkEnd w:id="32"/>
      <w:bookmarkEnd w:id="33"/>
      <w:bookmarkEnd w:id="34"/>
      <w:bookmarkEnd w:id="35"/>
      <w:bookmarkEnd w:id="36"/>
      <w:r>
        <w:t xml:space="preserve"> Diğer yemlerini kapsamaz.</w:t>
      </w:r>
    </w:p>
    <w:p w:rsidR="00777CB9" w:rsidRPr="00CE1320" w:rsidRDefault="00777CB9" w:rsidP="00B64CD8"/>
    <w:p w:rsidR="00777CB9" w:rsidRPr="00CE1320" w:rsidRDefault="00777CB9" w:rsidP="00B64CD8">
      <w:pPr>
        <w:pStyle w:val="Heading1"/>
      </w:pPr>
      <w:bookmarkStart w:id="37" w:name="_Toc264913503"/>
      <w:bookmarkStart w:id="38" w:name="_Toc266447937"/>
      <w:bookmarkStart w:id="39" w:name="_Toc349927028"/>
      <w:bookmarkStart w:id="40" w:name="_Toc401040526"/>
      <w:bookmarkStart w:id="41" w:name="_Toc184575185"/>
      <w:bookmarkStart w:id="42" w:name="_Toc187124016"/>
      <w:bookmarkStart w:id="43" w:name="_Toc187124104"/>
      <w:bookmarkStart w:id="44" w:name="_Toc187124486"/>
      <w:r w:rsidRPr="00CE1320">
        <w:t>2</w:t>
      </w:r>
      <w:r w:rsidRPr="00CE1320">
        <w:tab/>
      </w:r>
      <w:bookmarkStart w:id="45" w:name="_Toc232251364"/>
      <w:bookmarkStart w:id="46" w:name="_Toc232407717"/>
      <w:bookmarkStart w:id="47" w:name="_Toc98778017"/>
      <w:bookmarkStart w:id="48" w:name="_Toc189919363"/>
      <w:r w:rsidRPr="00CE1320">
        <w:t>Atıf</w:t>
      </w:r>
      <w:r>
        <w:t xml:space="preserve"> </w:t>
      </w:r>
      <w:r w:rsidRPr="00CE1320">
        <w:t>yapılan standard ve/veya</w:t>
      </w:r>
      <w:r>
        <w:t xml:space="preserve"> </w:t>
      </w:r>
      <w:r w:rsidRPr="00CE1320">
        <w:t>dokümanlar</w:t>
      </w:r>
      <w:bookmarkEnd w:id="37"/>
      <w:bookmarkEnd w:id="38"/>
      <w:bookmarkEnd w:id="39"/>
      <w:bookmarkEnd w:id="45"/>
      <w:bookmarkEnd w:id="46"/>
      <w:bookmarkEnd w:id="47"/>
      <w:bookmarkEnd w:id="48"/>
      <w:bookmarkEnd w:id="40"/>
    </w:p>
    <w:p w:rsidR="00777CB9" w:rsidRDefault="00777CB9" w:rsidP="00A11465">
      <w:pPr>
        <w:jc w:val="both"/>
      </w:pPr>
      <w:r w:rsidRPr="001B172C">
        <w:t>Bu standard</w:t>
      </w:r>
      <w:r>
        <w:t xml:space="preserve"> </w:t>
      </w:r>
      <w:r w:rsidRPr="001B172C">
        <w:t xml:space="preserve">da diğer standard ve/veya dökümanlara atıf yapılmaktadır. Bu atıflar metin içerisinde uygun yerlerde belirtilmiş ve aşağıda liste </w:t>
      </w:r>
      <w:r w:rsidRPr="00A71DF2">
        <w:t>h</w:t>
      </w:r>
      <w:r>
        <w:t>a</w:t>
      </w:r>
      <w:r w:rsidRPr="00A71DF2">
        <w:t>linde</w:t>
      </w:r>
      <w:r w:rsidRPr="001B172C">
        <w:t xml:space="preserve"> verilmişti</w:t>
      </w:r>
      <w:r>
        <w:t>r.</w:t>
      </w:r>
      <w:r w:rsidRPr="001B172C">
        <w:t xml:space="preserve"> * </w:t>
      </w:r>
      <w:r>
        <w:t>i</w:t>
      </w:r>
      <w:r w:rsidRPr="001B172C">
        <w:t xml:space="preserve">şaretli olanlar </w:t>
      </w:r>
      <w:r>
        <w:t>bu standardın basıldığı tarihte İ</w:t>
      </w:r>
      <w:r w:rsidRPr="001B172C">
        <w:t>ngilizce metin olar</w:t>
      </w:r>
      <w:r>
        <w:t>ak yayımlanmış olan</w:t>
      </w:r>
      <w:r w:rsidRPr="001B172C">
        <w:t xml:space="preserve"> Türk Standardlarıdır.</w:t>
      </w:r>
    </w:p>
    <w:p w:rsidR="00777CB9" w:rsidRPr="004666AB" w:rsidRDefault="00777CB9" w:rsidP="00B64CD8">
      <w:pPr>
        <w:tabs>
          <w:tab w:val="left" w:pos="1000"/>
        </w:tabs>
        <w:adjustRightInd w:val="0"/>
        <w:jc w:val="both"/>
        <w:rPr>
          <w:rFonts w:eastAsia="SimSun"/>
        </w:rPr>
      </w:pPr>
    </w:p>
    <w:tbl>
      <w:tblPr>
        <w:tblW w:w="9952" w:type="dxa"/>
        <w:tblInd w:w="-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tblPr>
      <w:tblGrid>
        <w:gridCol w:w="1305"/>
        <w:gridCol w:w="4253"/>
        <w:gridCol w:w="4394"/>
      </w:tblGrid>
      <w:tr w:rsidR="00777CB9" w:rsidRPr="00272A02">
        <w:tc>
          <w:tcPr>
            <w:tcW w:w="1305" w:type="dxa"/>
            <w:vAlign w:val="center"/>
          </w:tcPr>
          <w:p w:rsidR="00777CB9" w:rsidRPr="00F85A58" w:rsidRDefault="00777CB9" w:rsidP="00293AA5">
            <w:pPr>
              <w:pStyle w:val="BodyTextIndent2"/>
              <w:spacing w:after="0"/>
              <w:jc w:val="center"/>
              <w:rPr>
                <w:b/>
                <w:bCs/>
                <w:color w:val="000000"/>
              </w:rPr>
            </w:pPr>
            <w:bookmarkStart w:id="49" w:name="_Toc184575186"/>
            <w:bookmarkStart w:id="50" w:name="_Toc187124017"/>
            <w:bookmarkStart w:id="51" w:name="_Toc187124105"/>
            <w:bookmarkStart w:id="52" w:name="_Toc187124487"/>
            <w:bookmarkEnd w:id="41"/>
            <w:bookmarkEnd w:id="42"/>
            <w:bookmarkEnd w:id="43"/>
            <w:bookmarkEnd w:id="44"/>
            <w:r w:rsidRPr="00F85A58">
              <w:rPr>
                <w:b/>
                <w:bCs/>
                <w:color w:val="000000"/>
              </w:rPr>
              <w:t>TS No</w:t>
            </w:r>
          </w:p>
        </w:tc>
        <w:tc>
          <w:tcPr>
            <w:tcW w:w="4253" w:type="dxa"/>
            <w:vAlign w:val="center"/>
          </w:tcPr>
          <w:p w:rsidR="00777CB9" w:rsidRPr="00F85A58" w:rsidRDefault="00777CB9" w:rsidP="00293AA5">
            <w:pPr>
              <w:pStyle w:val="BodyTextIndent2"/>
              <w:spacing w:after="0"/>
              <w:jc w:val="center"/>
              <w:rPr>
                <w:b/>
                <w:bCs/>
                <w:color w:val="000000"/>
              </w:rPr>
            </w:pPr>
            <w:r w:rsidRPr="00F85A58">
              <w:rPr>
                <w:b/>
                <w:bCs/>
                <w:color w:val="000000"/>
              </w:rPr>
              <w:t>Türkçe Adı</w:t>
            </w:r>
          </w:p>
        </w:tc>
        <w:tc>
          <w:tcPr>
            <w:tcW w:w="4394" w:type="dxa"/>
            <w:vAlign w:val="center"/>
          </w:tcPr>
          <w:p w:rsidR="00777CB9" w:rsidRPr="00F85A58" w:rsidRDefault="00777CB9" w:rsidP="00293AA5">
            <w:pPr>
              <w:pStyle w:val="BodyTextIndent2"/>
              <w:spacing w:after="0"/>
              <w:jc w:val="center"/>
              <w:rPr>
                <w:b/>
                <w:bCs/>
                <w:color w:val="000000"/>
              </w:rPr>
            </w:pPr>
            <w:r w:rsidRPr="00F85A58">
              <w:rPr>
                <w:b/>
                <w:bCs/>
                <w:color w:val="000000"/>
              </w:rPr>
              <w:t>İngilizce Adı</w:t>
            </w:r>
          </w:p>
        </w:tc>
      </w:tr>
      <w:tr w:rsidR="00777CB9" w:rsidRPr="00272A02">
        <w:trPr>
          <w:trHeight w:val="659"/>
        </w:trPr>
        <w:tc>
          <w:tcPr>
            <w:tcW w:w="1305" w:type="dxa"/>
            <w:vAlign w:val="center"/>
          </w:tcPr>
          <w:p w:rsidR="00777CB9" w:rsidRPr="00A11465" w:rsidRDefault="00777CB9" w:rsidP="00A11465">
            <w:pPr>
              <w:pStyle w:val="BodyTextIndent2"/>
              <w:spacing w:after="0"/>
              <w:ind w:left="0"/>
            </w:pPr>
            <w:r w:rsidRPr="00A11465">
              <w:t>TS 545</w:t>
            </w:r>
          </w:p>
        </w:tc>
        <w:tc>
          <w:tcPr>
            <w:tcW w:w="4253" w:type="dxa"/>
            <w:vAlign w:val="center"/>
          </w:tcPr>
          <w:p w:rsidR="00777CB9" w:rsidRPr="00A11465" w:rsidRDefault="00777CB9" w:rsidP="00A11465">
            <w:pPr>
              <w:pStyle w:val="BodyTextIndent2"/>
              <w:spacing w:after="0"/>
              <w:ind w:left="0"/>
            </w:pPr>
            <w:r w:rsidRPr="00A11465">
              <w:t>Ayarlı çözeltilerin hazırlanması</w:t>
            </w:r>
          </w:p>
        </w:tc>
        <w:tc>
          <w:tcPr>
            <w:tcW w:w="4394" w:type="dxa"/>
            <w:vAlign w:val="center"/>
          </w:tcPr>
          <w:p w:rsidR="00777CB9" w:rsidRPr="00A11465" w:rsidRDefault="00777CB9" w:rsidP="00A11465">
            <w:pPr>
              <w:pStyle w:val="BodyTextIndent2"/>
              <w:spacing w:after="0" w:line="240" w:lineRule="auto"/>
              <w:ind w:left="0"/>
              <w:jc w:val="both"/>
            </w:pPr>
            <w:r>
              <w:t>P</w:t>
            </w:r>
            <w:r w:rsidRPr="00891C85">
              <w:t>repar</w:t>
            </w:r>
            <w:r>
              <w:t xml:space="preserve">ation of standard solutions for </w:t>
            </w:r>
            <w:r w:rsidRPr="00891C85">
              <w:t>volumetric analysis</w:t>
            </w:r>
          </w:p>
        </w:tc>
      </w:tr>
      <w:tr w:rsidR="00777CB9" w:rsidRPr="00272A02">
        <w:trPr>
          <w:trHeight w:val="659"/>
        </w:trPr>
        <w:tc>
          <w:tcPr>
            <w:tcW w:w="1305" w:type="dxa"/>
          </w:tcPr>
          <w:p w:rsidR="00777CB9" w:rsidRPr="00891C85" w:rsidRDefault="00777CB9" w:rsidP="00E26823">
            <w:pPr>
              <w:pStyle w:val="BodyTextIndent2"/>
              <w:spacing w:after="0"/>
              <w:ind w:left="0"/>
            </w:pPr>
            <w:r w:rsidRPr="00724E9E">
              <w:t>TS 546</w:t>
            </w:r>
          </w:p>
        </w:tc>
        <w:tc>
          <w:tcPr>
            <w:tcW w:w="4253" w:type="dxa"/>
          </w:tcPr>
          <w:p w:rsidR="00777CB9" w:rsidRPr="00891C85" w:rsidRDefault="00777CB9" w:rsidP="00E26823">
            <w:pPr>
              <w:pStyle w:val="BodyTextIndent2"/>
              <w:spacing w:after="0"/>
              <w:ind w:left="0"/>
            </w:pPr>
            <w:r w:rsidRPr="00724E9E">
              <w:t>Standard çözeltilerin hazırlanması</w:t>
            </w:r>
          </w:p>
        </w:tc>
        <w:tc>
          <w:tcPr>
            <w:tcW w:w="4394" w:type="dxa"/>
          </w:tcPr>
          <w:p w:rsidR="00777CB9" w:rsidRDefault="00777CB9" w:rsidP="00E26823">
            <w:pPr>
              <w:pStyle w:val="BodyTextIndent2"/>
              <w:spacing w:after="0" w:line="240" w:lineRule="auto"/>
              <w:ind w:left="0"/>
              <w:jc w:val="both"/>
            </w:pPr>
            <w:r w:rsidRPr="00724E9E">
              <w:t>Preparation of standard solutions for colorimetric analysis</w:t>
            </w:r>
          </w:p>
        </w:tc>
      </w:tr>
      <w:tr w:rsidR="00777CB9" w:rsidRPr="00272A02">
        <w:trPr>
          <w:trHeight w:val="659"/>
        </w:trPr>
        <w:tc>
          <w:tcPr>
            <w:tcW w:w="1305" w:type="dxa"/>
            <w:vAlign w:val="center"/>
          </w:tcPr>
          <w:p w:rsidR="00777CB9" w:rsidRPr="00891C85" w:rsidRDefault="00777CB9" w:rsidP="00542A86">
            <w:pPr>
              <w:pStyle w:val="BodyTextIndent2"/>
              <w:spacing w:after="0"/>
              <w:ind w:left="0"/>
            </w:pPr>
            <w:r w:rsidRPr="00A11465">
              <w:t>TS 2104</w:t>
            </w:r>
          </w:p>
        </w:tc>
        <w:tc>
          <w:tcPr>
            <w:tcW w:w="4253" w:type="dxa"/>
            <w:vAlign w:val="center"/>
          </w:tcPr>
          <w:p w:rsidR="00777CB9" w:rsidRPr="00891C85" w:rsidRDefault="00777CB9" w:rsidP="00A11465">
            <w:pPr>
              <w:pStyle w:val="BodyTextIndent2"/>
              <w:spacing w:after="0" w:line="240" w:lineRule="auto"/>
              <w:ind w:left="0"/>
            </w:pPr>
            <w:r w:rsidRPr="00A11465">
              <w:t>Belirteçler</w:t>
            </w:r>
            <w:r>
              <w:t xml:space="preserve"> </w:t>
            </w:r>
            <w:r w:rsidRPr="00A11465">
              <w:t>-</w:t>
            </w:r>
            <w:r>
              <w:t xml:space="preserve"> </w:t>
            </w:r>
            <w:r w:rsidRPr="00A11465">
              <w:t>Belirteç çözeltileri hazırlama yöntemleri</w:t>
            </w:r>
          </w:p>
        </w:tc>
        <w:tc>
          <w:tcPr>
            <w:tcW w:w="4394" w:type="dxa"/>
            <w:vAlign w:val="center"/>
          </w:tcPr>
          <w:p w:rsidR="00777CB9" w:rsidRDefault="00777CB9" w:rsidP="00A11465">
            <w:pPr>
              <w:pStyle w:val="BodyTextIndent2"/>
              <w:spacing w:after="0" w:line="240" w:lineRule="auto"/>
              <w:ind w:left="0"/>
              <w:jc w:val="both"/>
            </w:pPr>
            <w:r w:rsidRPr="00A11465">
              <w:t>Indicators</w:t>
            </w:r>
            <w:r>
              <w:t xml:space="preserve"> </w:t>
            </w:r>
            <w:r w:rsidRPr="00A11465">
              <w:t>-</w:t>
            </w:r>
            <w:r>
              <w:t xml:space="preserve"> M</w:t>
            </w:r>
            <w:r w:rsidRPr="00542A86">
              <w:t>ethods of preparation of inducator solutions</w:t>
            </w:r>
          </w:p>
        </w:tc>
      </w:tr>
      <w:tr w:rsidR="00777CB9" w:rsidRPr="00272A02">
        <w:trPr>
          <w:trHeight w:val="659"/>
        </w:trPr>
        <w:tc>
          <w:tcPr>
            <w:tcW w:w="1305" w:type="dxa"/>
          </w:tcPr>
          <w:p w:rsidR="00777CB9" w:rsidRPr="00F1460B" w:rsidRDefault="00777CB9" w:rsidP="00A11465">
            <w:pPr>
              <w:pStyle w:val="BodyTextIndent2"/>
              <w:spacing w:after="0" w:line="240" w:lineRule="auto"/>
              <w:ind w:left="0"/>
            </w:pPr>
            <w:r w:rsidRPr="00A11465">
              <w:t xml:space="preserve">TS 2947 EN </w:t>
            </w:r>
            <w:r>
              <w:t>I</w:t>
            </w:r>
            <w:r w:rsidRPr="00A11465">
              <w:t>SO 658</w:t>
            </w:r>
          </w:p>
        </w:tc>
        <w:tc>
          <w:tcPr>
            <w:tcW w:w="4253" w:type="dxa"/>
          </w:tcPr>
          <w:p w:rsidR="00777CB9" w:rsidRPr="00426D50" w:rsidRDefault="00777CB9">
            <w:pPr>
              <w:pStyle w:val="BodyTextIndent2"/>
              <w:spacing w:after="0" w:line="240" w:lineRule="auto"/>
              <w:ind w:left="0"/>
            </w:pPr>
            <w:r w:rsidRPr="00BF2A5C">
              <w:t>Yağlı tohumlar - Yabancı madde muhtevasının tayini</w:t>
            </w:r>
          </w:p>
        </w:tc>
        <w:tc>
          <w:tcPr>
            <w:tcW w:w="4394" w:type="dxa"/>
          </w:tcPr>
          <w:p w:rsidR="00777CB9" w:rsidRPr="00F45954" w:rsidRDefault="00777CB9">
            <w:pPr>
              <w:pStyle w:val="BodyTextIndent2"/>
              <w:spacing w:after="0" w:line="240" w:lineRule="auto"/>
              <w:ind w:left="0"/>
              <w:jc w:val="both"/>
            </w:pPr>
            <w:r w:rsidRPr="00F45954">
              <w:t>Oilseeds – Determination of impurities content</w:t>
            </w:r>
          </w:p>
        </w:tc>
      </w:tr>
      <w:tr w:rsidR="00777CB9" w:rsidRPr="00272A02">
        <w:trPr>
          <w:trHeight w:val="659"/>
        </w:trPr>
        <w:tc>
          <w:tcPr>
            <w:tcW w:w="1305" w:type="dxa"/>
          </w:tcPr>
          <w:p w:rsidR="00777CB9" w:rsidRPr="00A11465" w:rsidRDefault="00777CB9" w:rsidP="00A11465">
            <w:pPr>
              <w:pStyle w:val="BodyTextIndent2"/>
              <w:spacing w:after="0" w:line="240" w:lineRule="auto"/>
              <w:ind w:left="0"/>
            </w:pPr>
            <w:r w:rsidRPr="00F1460B">
              <w:t>TS ISO 3310 -1</w:t>
            </w:r>
          </w:p>
        </w:tc>
        <w:tc>
          <w:tcPr>
            <w:tcW w:w="4253" w:type="dxa"/>
          </w:tcPr>
          <w:p w:rsidR="00777CB9" w:rsidRPr="00BF2A5C" w:rsidRDefault="00777CB9">
            <w:pPr>
              <w:pStyle w:val="BodyTextIndent2"/>
              <w:spacing w:after="0" w:line="240" w:lineRule="auto"/>
              <w:ind w:left="0"/>
            </w:pPr>
            <w:r w:rsidRPr="00F1460B">
              <w:t>Deney elekleri - Teknik özellikler ve deneyler - Bölüm 1: Metal tel örgülü deney elekleri</w:t>
            </w:r>
          </w:p>
        </w:tc>
        <w:tc>
          <w:tcPr>
            <w:tcW w:w="4394" w:type="dxa"/>
          </w:tcPr>
          <w:p w:rsidR="00777CB9" w:rsidRPr="00F45954" w:rsidRDefault="00777CB9">
            <w:pPr>
              <w:pStyle w:val="BodyTextIndent2"/>
              <w:spacing w:after="0" w:line="240" w:lineRule="auto"/>
              <w:ind w:left="0"/>
              <w:jc w:val="both"/>
            </w:pPr>
            <w:r w:rsidRPr="00426D50">
              <w:t xml:space="preserve">Test sieves - Technical requirements and testing - </w:t>
            </w:r>
            <w:r w:rsidRPr="00F45954">
              <w:t>Part 1: Test sieves of metal wire cloth</w:t>
            </w:r>
          </w:p>
        </w:tc>
      </w:tr>
      <w:tr w:rsidR="00777CB9" w:rsidRPr="00272A02">
        <w:trPr>
          <w:trHeight w:val="659"/>
        </w:trPr>
        <w:tc>
          <w:tcPr>
            <w:tcW w:w="1305" w:type="dxa"/>
            <w:vAlign w:val="center"/>
          </w:tcPr>
          <w:p w:rsidR="00777CB9" w:rsidRPr="00A304B6" w:rsidRDefault="00777CB9" w:rsidP="00A11465">
            <w:pPr>
              <w:pStyle w:val="BodyTextIndent2"/>
              <w:spacing w:after="0" w:line="240" w:lineRule="auto"/>
              <w:ind w:left="0"/>
            </w:pPr>
            <w:r w:rsidRPr="00A11465">
              <w:t>TS EN ISO 3696</w:t>
            </w:r>
          </w:p>
        </w:tc>
        <w:tc>
          <w:tcPr>
            <w:tcW w:w="4253" w:type="dxa"/>
            <w:vAlign w:val="center"/>
          </w:tcPr>
          <w:p w:rsidR="00777CB9" w:rsidRPr="00A304B6" w:rsidRDefault="00777CB9" w:rsidP="00A11465">
            <w:pPr>
              <w:pStyle w:val="BodyTextIndent2"/>
              <w:spacing w:after="0" w:line="240" w:lineRule="auto"/>
              <w:ind w:left="0"/>
            </w:pPr>
            <w:r w:rsidRPr="00A11465">
              <w:t>Su</w:t>
            </w:r>
            <w:r>
              <w:t xml:space="preserve"> </w:t>
            </w:r>
            <w:r w:rsidRPr="00A11465">
              <w:t>-</w:t>
            </w:r>
            <w:r>
              <w:t xml:space="preserve"> </w:t>
            </w:r>
            <w:r w:rsidRPr="00A11465">
              <w:t>Analitik laboratuvarında kullanılan</w:t>
            </w:r>
            <w:r>
              <w:t xml:space="preserve"> </w:t>
            </w:r>
            <w:r w:rsidRPr="00A11465">
              <w:t>-Özellikler ve deney metotları</w:t>
            </w:r>
          </w:p>
        </w:tc>
        <w:tc>
          <w:tcPr>
            <w:tcW w:w="4394" w:type="dxa"/>
            <w:vAlign w:val="center"/>
          </w:tcPr>
          <w:p w:rsidR="00777CB9" w:rsidRPr="00A304B6" w:rsidRDefault="00777CB9" w:rsidP="00A11465">
            <w:pPr>
              <w:pStyle w:val="BodyTextIndent2"/>
              <w:spacing w:after="0" w:line="240" w:lineRule="auto"/>
              <w:ind w:left="0"/>
              <w:jc w:val="both"/>
            </w:pPr>
            <w:r w:rsidRPr="00A11465">
              <w:t>Water for analytical laboratory use</w:t>
            </w:r>
            <w:r>
              <w:t xml:space="preserve"> </w:t>
            </w:r>
            <w:r w:rsidRPr="00A11465">
              <w:t>-Specification and test methods</w:t>
            </w:r>
          </w:p>
        </w:tc>
      </w:tr>
      <w:tr w:rsidR="00777CB9" w:rsidRPr="004A3986">
        <w:trPr>
          <w:trHeight w:val="340"/>
        </w:trPr>
        <w:tc>
          <w:tcPr>
            <w:tcW w:w="1305" w:type="dxa"/>
          </w:tcPr>
          <w:p w:rsidR="00777CB9" w:rsidRPr="00F85A58" w:rsidRDefault="00777CB9" w:rsidP="00293AA5">
            <w:pPr>
              <w:pStyle w:val="Header"/>
              <w:tabs>
                <w:tab w:val="clear" w:pos="4536"/>
                <w:tab w:val="clear" w:pos="9072"/>
              </w:tabs>
              <w:rPr>
                <w:color w:val="000000"/>
              </w:rPr>
            </w:pPr>
            <w:r w:rsidRPr="00F85A58">
              <w:rPr>
                <w:color w:val="000000"/>
              </w:rPr>
              <w:t>TS 3739</w:t>
            </w:r>
          </w:p>
        </w:tc>
        <w:tc>
          <w:tcPr>
            <w:tcW w:w="4253" w:type="dxa"/>
          </w:tcPr>
          <w:p w:rsidR="00777CB9" w:rsidRPr="009D4305" w:rsidRDefault="00777CB9" w:rsidP="009D4305">
            <w:r w:rsidRPr="009D4305">
              <w:t>Sığır, koyun, keçi, at, manda ve deve ile ilgili ırklar - Terimler ve tanımlar</w:t>
            </w:r>
          </w:p>
        </w:tc>
        <w:tc>
          <w:tcPr>
            <w:tcW w:w="4394" w:type="dxa"/>
          </w:tcPr>
          <w:p w:rsidR="00777CB9" w:rsidRPr="009D4305" w:rsidRDefault="00777CB9" w:rsidP="009D4305">
            <w:r w:rsidRPr="009D4305">
              <w:t>Cattle, sheep, goats, horses, water buffaloes and camels breed  - Terms and Definitions</w:t>
            </w:r>
          </w:p>
        </w:tc>
      </w:tr>
      <w:tr w:rsidR="00777CB9" w:rsidRPr="004A3986">
        <w:trPr>
          <w:trHeight w:val="340"/>
        </w:trPr>
        <w:tc>
          <w:tcPr>
            <w:tcW w:w="1305" w:type="dxa"/>
          </w:tcPr>
          <w:p w:rsidR="00777CB9" w:rsidRPr="00F85A58" w:rsidRDefault="00777CB9" w:rsidP="00293AA5">
            <w:pPr>
              <w:pStyle w:val="Header"/>
              <w:tabs>
                <w:tab w:val="clear" w:pos="4536"/>
                <w:tab w:val="clear" w:pos="9072"/>
              </w:tabs>
              <w:rPr>
                <w:color w:val="000000"/>
              </w:rPr>
            </w:pPr>
            <w:r w:rsidRPr="00F85A58">
              <w:rPr>
                <w:color w:val="000000"/>
              </w:rPr>
              <w:t>TS 4155</w:t>
            </w:r>
          </w:p>
        </w:tc>
        <w:tc>
          <w:tcPr>
            <w:tcW w:w="4253" w:type="dxa"/>
          </w:tcPr>
          <w:p w:rsidR="00777CB9" w:rsidRPr="009D4305" w:rsidRDefault="00777CB9" w:rsidP="009D4305">
            <w:r w:rsidRPr="009D4305">
              <w:t>Hayvan yemleri - Terimler ve tarifler</w:t>
            </w:r>
          </w:p>
        </w:tc>
        <w:tc>
          <w:tcPr>
            <w:tcW w:w="4394" w:type="dxa"/>
          </w:tcPr>
          <w:p w:rsidR="00777CB9" w:rsidRPr="009D4305" w:rsidRDefault="00777CB9" w:rsidP="009D4305">
            <w:r w:rsidRPr="009D4305">
              <w:t>Animal feeds - Terms and definitions</w:t>
            </w:r>
          </w:p>
        </w:tc>
      </w:tr>
      <w:tr w:rsidR="00777CB9" w:rsidRPr="004A3986">
        <w:trPr>
          <w:trHeight w:val="340"/>
        </w:trPr>
        <w:tc>
          <w:tcPr>
            <w:tcW w:w="1305" w:type="dxa"/>
          </w:tcPr>
          <w:p w:rsidR="00777CB9" w:rsidRPr="00F85A58" w:rsidRDefault="00777CB9" w:rsidP="00293AA5">
            <w:pPr>
              <w:pStyle w:val="Header"/>
              <w:tabs>
                <w:tab w:val="clear" w:pos="4536"/>
                <w:tab w:val="clear" w:pos="9072"/>
              </w:tabs>
              <w:rPr>
                <w:color w:val="000000"/>
              </w:rPr>
            </w:pPr>
            <w:r w:rsidRPr="00F85A58">
              <w:rPr>
                <w:color w:val="000000"/>
              </w:rPr>
              <w:t>TS 4331</w:t>
            </w:r>
          </w:p>
          <w:p w:rsidR="00777CB9" w:rsidRPr="00F85A58" w:rsidRDefault="00777CB9" w:rsidP="00293AA5">
            <w:pPr>
              <w:pStyle w:val="Header"/>
              <w:tabs>
                <w:tab w:val="clear" w:pos="4536"/>
                <w:tab w:val="clear" w:pos="9072"/>
              </w:tabs>
              <w:rPr>
                <w:color w:val="000000"/>
              </w:rPr>
            </w:pPr>
          </w:p>
        </w:tc>
        <w:tc>
          <w:tcPr>
            <w:tcW w:w="4253" w:type="dxa"/>
          </w:tcPr>
          <w:p w:rsidR="00777CB9" w:rsidRPr="009D4305" w:rsidRDefault="00777CB9" w:rsidP="009D4305">
            <w:r w:rsidRPr="009D4305">
              <w:t xml:space="preserve">Ambalaj </w:t>
            </w:r>
            <w:r>
              <w:t>-</w:t>
            </w:r>
            <w:r w:rsidRPr="009D4305">
              <w:t xml:space="preserve"> Genel ilkeler </w:t>
            </w:r>
            <w:r>
              <w:t>-</w:t>
            </w:r>
            <w:r w:rsidRPr="009D4305">
              <w:t xml:space="preserve"> Bölüm 3: Ambalajların işaretlenmesi ve etiketlenmesi</w:t>
            </w:r>
          </w:p>
        </w:tc>
        <w:tc>
          <w:tcPr>
            <w:tcW w:w="4394" w:type="dxa"/>
          </w:tcPr>
          <w:p w:rsidR="00777CB9" w:rsidRPr="009D4305" w:rsidRDefault="00777CB9" w:rsidP="009D4305">
            <w:r w:rsidRPr="009D4305">
              <w:t>Packaging - General Principles - Part 3: Marking and labelling of packages</w:t>
            </w:r>
          </w:p>
        </w:tc>
      </w:tr>
      <w:tr w:rsidR="00777CB9" w:rsidRPr="004A3986">
        <w:trPr>
          <w:trHeight w:val="340"/>
        </w:trPr>
        <w:tc>
          <w:tcPr>
            <w:tcW w:w="1305" w:type="dxa"/>
          </w:tcPr>
          <w:p w:rsidR="00777CB9" w:rsidRPr="00F85A58" w:rsidRDefault="00777CB9" w:rsidP="00B12179">
            <w:pPr>
              <w:pStyle w:val="Header"/>
              <w:tabs>
                <w:tab w:val="clear" w:pos="4536"/>
                <w:tab w:val="clear" w:pos="9072"/>
              </w:tabs>
              <w:rPr>
                <w:color w:val="000000"/>
              </w:rPr>
            </w:pPr>
            <w:r w:rsidRPr="00891C85">
              <w:rPr>
                <w:color w:val="000000"/>
              </w:rPr>
              <w:t>TS 5526 EN ISO 6497</w:t>
            </w:r>
          </w:p>
        </w:tc>
        <w:tc>
          <w:tcPr>
            <w:tcW w:w="4253" w:type="dxa"/>
          </w:tcPr>
          <w:p w:rsidR="00777CB9" w:rsidRPr="009D4305" w:rsidRDefault="00777CB9" w:rsidP="00B12179">
            <w:r w:rsidRPr="00A304B6">
              <w:t>Hayvan yemleri -</w:t>
            </w:r>
            <w:r w:rsidRPr="00146DAA">
              <w:t xml:space="preserve"> </w:t>
            </w:r>
            <w:r w:rsidRPr="00CD0B88">
              <w:t>Numune alma</w:t>
            </w:r>
          </w:p>
        </w:tc>
        <w:tc>
          <w:tcPr>
            <w:tcW w:w="4394" w:type="dxa"/>
          </w:tcPr>
          <w:p w:rsidR="00777CB9" w:rsidRPr="009D4305" w:rsidRDefault="00777CB9" w:rsidP="00B12179">
            <w:r w:rsidRPr="00D949BC">
              <w:t>Animal feeding stuffs - Sampling</w:t>
            </w:r>
          </w:p>
        </w:tc>
      </w:tr>
      <w:tr w:rsidR="00777CB9" w:rsidRPr="004A3986">
        <w:trPr>
          <w:trHeight w:val="340"/>
        </w:trPr>
        <w:tc>
          <w:tcPr>
            <w:tcW w:w="1305" w:type="dxa"/>
          </w:tcPr>
          <w:p w:rsidR="00777CB9" w:rsidRPr="00F85A58" w:rsidRDefault="00777CB9" w:rsidP="00B12179">
            <w:pPr>
              <w:pStyle w:val="Header"/>
              <w:tabs>
                <w:tab w:val="clear" w:pos="4536"/>
                <w:tab w:val="clear" w:pos="9072"/>
              </w:tabs>
              <w:rPr>
                <w:color w:val="000000"/>
              </w:rPr>
            </w:pPr>
            <w:r w:rsidRPr="00F85A58">
              <w:rPr>
                <w:color w:val="000000"/>
              </w:rPr>
              <w:t>TS 5547</w:t>
            </w:r>
          </w:p>
        </w:tc>
        <w:tc>
          <w:tcPr>
            <w:tcW w:w="4253" w:type="dxa"/>
          </w:tcPr>
          <w:p w:rsidR="00777CB9" w:rsidRPr="009D4305" w:rsidRDefault="00777CB9" w:rsidP="00B12179">
            <w:r w:rsidRPr="009D4305">
              <w:t>Hayvan yemleri - Kalsiyum tayini (titrasyon ve atomik absorbsiyon metotları)</w:t>
            </w:r>
          </w:p>
        </w:tc>
        <w:tc>
          <w:tcPr>
            <w:tcW w:w="4394" w:type="dxa"/>
          </w:tcPr>
          <w:p w:rsidR="00777CB9" w:rsidRPr="009D4305" w:rsidRDefault="00777CB9" w:rsidP="00B12179">
            <w:r w:rsidRPr="009D4305">
              <w:t>Animal feedsstuffs - Determination of calcium content (Titration and Atomic Absorbsion spectrophotometric methods)</w:t>
            </w:r>
          </w:p>
        </w:tc>
      </w:tr>
      <w:tr w:rsidR="00777CB9" w:rsidRPr="004A3986">
        <w:trPr>
          <w:trHeight w:val="340"/>
        </w:trPr>
        <w:tc>
          <w:tcPr>
            <w:tcW w:w="1305" w:type="dxa"/>
          </w:tcPr>
          <w:p w:rsidR="00777CB9" w:rsidRPr="00F85A58" w:rsidRDefault="00777CB9" w:rsidP="00B12179">
            <w:pPr>
              <w:pStyle w:val="Header"/>
              <w:tabs>
                <w:tab w:val="clear" w:pos="4536"/>
                <w:tab w:val="clear" w:pos="9072"/>
              </w:tabs>
              <w:rPr>
                <w:color w:val="000000"/>
              </w:rPr>
            </w:pPr>
            <w:r w:rsidRPr="00F85A58">
              <w:rPr>
                <w:color w:val="000000"/>
              </w:rPr>
              <w:t>TS 5672</w:t>
            </w:r>
          </w:p>
        </w:tc>
        <w:tc>
          <w:tcPr>
            <w:tcW w:w="4253" w:type="dxa"/>
          </w:tcPr>
          <w:p w:rsidR="00777CB9" w:rsidRPr="009D4305" w:rsidRDefault="00777CB9" w:rsidP="00B12179">
            <w:r w:rsidRPr="009D4305">
              <w:t>Hayvan yemleri - Sodyum tayini alevfotometrik metot</w:t>
            </w:r>
          </w:p>
        </w:tc>
        <w:tc>
          <w:tcPr>
            <w:tcW w:w="4394" w:type="dxa"/>
          </w:tcPr>
          <w:p w:rsidR="00777CB9" w:rsidRPr="009D4305" w:rsidRDefault="00777CB9" w:rsidP="00B12179">
            <w:r w:rsidRPr="009D4305">
              <w:t>Animal feeds - Determination of sodium-flamephotometric method</w:t>
            </w:r>
          </w:p>
        </w:tc>
      </w:tr>
      <w:tr w:rsidR="00777CB9" w:rsidRPr="004A3986">
        <w:trPr>
          <w:trHeight w:val="340"/>
        </w:trPr>
        <w:tc>
          <w:tcPr>
            <w:tcW w:w="1305" w:type="dxa"/>
          </w:tcPr>
          <w:p w:rsidR="00777CB9" w:rsidRPr="00F85A58" w:rsidRDefault="00777CB9" w:rsidP="00B12179">
            <w:pPr>
              <w:pStyle w:val="Header"/>
              <w:tabs>
                <w:tab w:val="clear" w:pos="4536"/>
                <w:tab w:val="clear" w:pos="9072"/>
              </w:tabs>
              <w:rPr>
                <w:color w:val="000000"/>
              </w:rPr>
            </w:pPr>
            <w:r w:rsidRPr="00F85A58">
              <w:rPr>
                <w:color w:val="000000"/>
              </w:rPr>
              <w:t>TS 5802</w:t>
            </w:r>
          </w:p>
        </w:tc>
        <w:tc>
          <w:tcPr>
            <w:tcW w:w="4253" w:type="dxa"/>
          </w:tcPr>
          <w:p w:rsidR="00777CB9" w:rsidRPr="009D4305" w:rsidRDefault="00777CB9" w:rsidP="00B12179">
            <w:r w:rsidRPr="009D4305">
              <w:t>Hayvan yemleri - Bakır tayini</w:t>
            </w:r>
          </w:p>
        </w:tc>
        <w:tc>
          <w:tcPr>
            <w:tcW w:w="4394" w:type="dxa"/>
          </w:tcPr>
          <w:p w:rsidR="00777CB9" w:rsidRPr="009D4305" w:rsidRDefault="00777CB9" w:rsidP="00B12179">
            <w:r w:rsidRPr="009D4305">
              <w:t>Animal feeds - Determination of cupper</w:t>
            </w:r>
          </w:p>
        </w:tc>
      </w:tr>
      <w:tr w:rsidR="00777CB9" w:rsidRPr="004A3986">
        <w:trPr>
          <w:trHeight w:val="340"/>
        </w:trPr>
        <w:tc>
          <w:tcPr>
            <w:tcW w:w="1305" w:type="dxa"/>
          </w:tcPr>
          <w:p w:rsidR="00777CB9" w:rsidRPr="00F85A58" w:rsidRDefault="00777CB9" w:rsidP="00B12179">
            <w:pPr>
              <w:pStyle w:val="Header"/>
              <w:tabs>
                <w:tab w:val="clear" w:pos="4536"/>
                <w:tab w:val="clear" w:pos="9072"/>
              </w:tabs>
              <w:rPr>
                <w:color w:val="000000"/>
              </w:rPr>
            </w:pPr>
            <w:r w:rsidRPr="00F85A58">
              <w:rPr>
                <w:color w:val="000000"/>
              </w:rPr>
              <w:t>TS 5803</w:t>
            </w:r>
          </w:p>
        </w:tc>
        <w:tc>
          <w:tcPr>
            <w:tcW w:w="4253" w:type="dxa"/>
          </w:tcPr>
          <w:p w:rsidR="00777CB9" w:rsidRPr="009D4305" w:rsidRDefault="00777CB9" w:rsidP="00B12179">
            <w:r w:rsidRPr="009D4305">
              <w:t>Hayvan yemleri - İyod tayini</w:t>
            </w:r>
          </w:p>
        </w:tc>
        <w:tc>
          <w:tcPr>
            <w:tcW w:w="4394" w:type="dxa"/>
          </w:tcPr>
          <w:p w:rsidR="00777CB9" w:rsidRPr="009D4305" w:rsidRDefault="00777CB9" w:rsidP="00B12179">
            <w:r w:rsidRPr="009D4305">
              <w:t>Animal feeds - Determination of Iodine</w:t>
            </w:r>
          </w:p>
        </w:tc>
      </w:tr>
      <w:tr w:rsidR="00777CB9" w:rsidRPr="004A3986">
        <w:trPr>
          <w:trHeight w:val="340"/>
        </w:trPr>
        <w:tc>
          <w:tcPr>
            <w:tcW w:w="1305" w:type="dxa"/>
          </w:tcPr>
          <w:p w:rsidR="00777CB9" w:rsidRPr="00F85A58" w:rsidRDefault="00777CB9" w:rsidP="00B12179">
            <w:pPr>
              <w:pStyle w:val="Header"/>
              <w:tabs>
                <w:tab w:val="clear" w:pos="4536"/>
                <w:tab w:val="clear" w:pos="9072"/>
              </w:tabs>
              <w:rPr>
                <w:color w:val="000000"/>
              </w:rPr>
            </w:pPr>
            <w:r w:rsidRPr="00F85A58">
              <w:rPr>
                <w:color w:val="000000"/>
              </w:rPr>
              <w:t>TS 5804</w:t>
            </w:r>
          </w:p>
        </w:tc>
        <w:tc>
          <w:tcPr>
            <w:tcW w:w="4253" w:type="dxa"/>
          </w:tcPr>
          <w:p w:rsidR="00777CB9" w:rsidRPr="009D4305" w:rsidRDefault="00777CB9" w:rsidP="00B12179">
            <w:r w:rsidRPr="009D4305">
              <w:t>Hayvan yemleri - Demir tayini</w:t>
            </w:r>
          </w:p>
        </w:tc>
        <w:tc>
          <w:tcPr>
            <w:tcW w:w="4394" w:type="dxa"/>
          </w:tcPr>
          <w:p w:rsidR="00777CB9" w:rsidRPr="009D4305" w:rsidRDefault="00777CB9" w:rsidP="00B12179">
            <w:r w:rsidRPr="009D4305">
              <w:t>Animal feeds - Determination of Iron</w:t>
            </w:r>
          </w:p>
        </w:tc>
      </w:tr>
      <w:tr w:rsidR="00777CB9" w:rsidRPr="004A3986">
        <w:trPr>
          <w:trHeight w:val="340"/>
        </w:trPr>
        <w:tc>
          <w:tcPr>
            <w:tcW w:w="1305" w:type="dxa"/>
          </w:tcPr>
          <w:p w:rsidR="00777CB9" w:rsidRPr="00F85A58" w:rsidRDefault="00777CB9" w:rsidP="00B12179">
            <w:pPr>
              <w:pStyle w:val="Header"/>
              <w:tabs>
                <w:tab w:val="clear" w:pos="4536"/>
                <w:tab w:val="clear" w:pos="9072"/>
              </w:tabs>
              <w:rPr>
                <w:color w:val="000000"/>
              </w:rPr>
            </w:pPr>
            <w:r w:rsidRPr="00F85A58">
              <w:rPr>
                <w:color w:val="000000"/>
              </w:rPr>
              <w:t>TS 5805</w:t>
            </w:r>
          </w:p>
        </w:tc>
        <w:tc>
          <w:tcPr>
            <w:tcW w:w="4253" w:type="dxa"/>
          </w:tcPr>
          <w:p w:rsidR="00777CB9" w:rsidRPr="009D4305" w:rsidRDefault="00777CB9" w:rsidP="00B12179">
            <w:r w:rsidRPr="009D4305">
              <w:t>Hayvan yemleri - Kobalt tayini</w:t>
            </w:r>
          </w:p>
        </w:tc>
        <w:tc>
          <w:tcPr>
            <w:tcW w:w="4394" w:type="dxa"/>
          </w:tcPr>
          <w:p w:rsidR="00777CB9" w:rsidRPr="009D4305" w:rsidRDefault="00777CB9" w:rsidP="00B12179">
            <w:r w:rsidRPr="009D4305">
              <w:t>Animal feeds - Determination of fobalt</w:t>
            </w:r>
          </w:p>
        </w:tc>
      </w:tr>
      <w:tr w:rsidR="00777CB9" w:rsidRPr="004A3986">
        <w:trPr>
          <w:trHeight w:val="340"/>
        </w:trPr>
        <w:tc>
          <w:tcPr>
            <w:tcW w:w="1305" w:type="dxa"/>
          </w:tcPr>
          <w:p w:rsidR="00777CB9" w:rsidRPr="00F85A58" w:rsidRDefault="00777CB9" w:rsidP="00B12179">
            <w:pPr>
              <w:pStyle w:val="Header"/>
              <w:tabs>
                <w:tab w:val="clear" w:pos="4536"/>
                <w:tab w:val="clear" w:pos="9072"/>
              </w:tabs>
              <w:rPr>
                <w:color w:val="000000"/>
              </w:rPr>
            </w:pPr>
            <w:r w:rsidRPr="00F85A58">
              <w:rPr>
                <w:color w:val="000000"/>
              </w:rPr>
              <w:t>TS 5885</w:t>
            </w:r>
          </w:p>
        </w:tc>
        <w:tc>
          <w:tcPr>
            <w:tcW w:w="4253" w:type="dxa"/>
          </w:tcPr>
          <w:p w:rsidR="00777CB9" w:rsidRPr="009D4305" w:rsidRDefault="00777CB9" w:rsidP="00B12179">
            <w:r w:rsidRPr="009D4305">
              <w:t>Hayvan yemleri - Mangan tayini</w:t>
            </w:r>
          </w:p>
        </w:tc>
        <w:tc>
          <w:tcPr>
            <w:tcW w:w="4394" w:type="dxa"/>
          </w:tcPr>
          <w:p w:rsidR="00777CB9" w:rsidRPr="009D4305" w:rsidRDefault="00777CB9" w:rsidP="00B12179">
            <w:r w:rsidRPr="009D4305">
              <w:t>Animal feeds - Determination of manganese</w:t>
            </w:r>
          </w:p>
        </w:tc>
      </w:tr>
      <w:tr w:rsidR="00777CB9" w:rsidRPr="004A3986">
        <w:trPr>
          <w:trHeight w:val="340"/>
        </w:trPr>
        <w:tc>
          <w:tcPr>
            <w:tcW w:w="1305" w:type="dxa"/>
          </w:tcPr>
          <w:p w:rsidR="00777CB9" w:rsidRPr="00F85A58" w:rsidRDefault="00777CB9" w:rsidP="00B12179">
            <w:pPr>
              <w:pStyle w:val="Header"/>
              <w:tabs>
                <w:tab w:val="clear" w:pos="4536"/>
                <w:tab w:val="clear" w:pos="9072"/>
              </w:tabs>
              <w:rPr>
                <w:color w:val="000000"/>
              </w:rPr>
            </w:pPr>
            <w:r w:rsidRPr="00F85A58">
              <w:rPr>
                <w:color w:val="000000"/>
              </w:rPr>
              <w:t>TS 5886</w:t>
            </w:r>
          </w:p>
        </w:tc>
        <w:tc>
          <w:tcPr>
            <w:tcW w:w="4253" w:type="dxa"/>
          </w:tcPr>
          <w:p w:rsidR="00777CB9" w:rsidRPr="009D4305" w:rsidRDefault="00777CB9" w:rsidP="00B12179">
            <w:r w:rsidRPr="009D4305">
              <w:t>Hayvan yemleri - Magnezyum tayini</w:t>
            </w:r>
          </w:p>
        </w:tc>
        <w:tc>
          <w:tcPr>
            <w:tcW w:w="4394" w:type="dxa"/>
          </w:tcPr>
          <w:p w:rsidR="00777CB9" w:rsidRPr="009D4305" w:rsidRDefault="00777CB9" w:rsidP="00B12179">
            <w:r w:rsidRPr="009D4305">
              <w:t>Animal feeds - Determination of magnesium</w:t>
            </w:r>
          </w:p>
        </w:tc>
      </w:tr>
      <w:tr w:rsidR="00777CB9" w:rsidRPr="004A3986">
        <w:trPr>
          <w:trHeight w:val="340"/>
        </w:trPr>
        <w:tc>
          <w:tcPr>
            <w:tcW w:w="1305" w:type="dxa"/>
          </w:tcPr>
          <w:p w:rsidR="00777CB9" w:rsidRPr="00F85A58" w:rsidRDefault="00777CB9" w:rsidP="00B12179">
            <w:pPr>
              <w:pStyle w:val="Header"/>
              <w:tabs>
                <w:tab w:val="clear" w:pos="4536"/>
                <w:tab w:val="clear" w:pos="9072"/>
              </w:tabs>
              <w:rPr>
                <w:color w:val="000000"/>
              </w:rPr>
            </w:pPr>
            <w:r w:rsidRPr="00F85A58">
              <w:rPr>
                <w:color w:val="000000"/>
              </w:rPr>
              <w:t>TS 5888</w:t>
            </w:r>
          </w:p>
        </w:tc>
        <w:tc>
          <w:tcPr>
            <w:tcW w:w="4253" w:type="dxa"/>
          </w:tcPr>
          <w:p w:rsidR="00777CB9" w:rsidRPr="009D4305" w:rsidRDefault="00777CB9" w:rsidP="00B12179">
            <w:r w:rsidRPr="009D4305">
              <w:t>Hayvan yemlerin - Çinko tayini</w:t>
            </w:r>
          </w:p>
        </w:tc>
        <w:tc>
          <w:tcPr>
            <w:tcW w:w="4394" w:type="dxa"/>
          </w:tcPr>
          <w:p w:rsidR="00777CB9" w:rsidRPr="009D4305" w:rsidRDefault="00777CB9" w:rsidP="00B12179">
            <w:r w:rsidRPr="009D4305">
              <w:t>Animal feeds - Determination of zinc</w:t>
            </w:r>
          </w:p>
        </w:tc>
      </w:tr>
      <w:tr w:rsidR="00777CB9" w:rsidRPr="004A3986">
        <w:trPr>
          <w:trHeight w:val="340"/>
        </w:trPr>
        <w:tc>
          <w:tcPr>
            <w:tcW w:w="1305" w:type="dxa"/>
          </w:tcPr>
          <w:p w:rsidR="00777CB9" w:rsidRPr="00F85A58" w:rsidRDefault="00777CB9" w:rsidP="00B12179">
            <w:pPr>
              <w:pStyle w:val="Header"/>
              <w:tabs>
                <w:tab w:val="clear" w:pos="4536"/>
                <w:tab w:val="clear" w:pos="9072"/>
              </w:tabs>
              <w:rPr>
                <w:color w:val="000000"/>
              </w:rPr>
            </w:pPr>
            <w:r w:rsidRPr="00867838">
              <w:t>TS EN ISO 5983-1</w:t>
            </w:r>
            <w:r>
              <w:t>*</w:t>
            </w:r>
          </w:p>
        </w:tc>
        <w:tc>
          <w:tcPr>
            <w:tcW w:w="4253" w:type="dxa"/>
          </w:tcPr>
          <w:p w:rsidR="00777CB9" w:rsidRPr="009D4305" w:rsidRDefault="00777CB9" w:rsidP="00B12179">
            <w:r w:rsidRPr="00867838">
              <w:t>Hayvan yemleri</w:t>
            </w:r>
            <w:r>
              <w:t xml:space="preserve"> </w:t>
            </w:r>
            <w:r w:rsidRPr="00867838">
              <w:t>-</w:t>
            </w:r>
            <w:r>
              <w:t xml:space="preserve"> </w:t>
            </w:r>
            <w:r w:rsidRPr="00867838">
              <w:t>Azot muhtevasının tayini ve ham protein muhtevasının hesaplanması</w:t>
            </w:r>
            <w:r>
              <w:t xml:space="preserve"> </w:t>
            </w:r>
            <w:r w:rsidRPr="00867838">
              <w:t>- Bölüm 1: Kjeldahl metodu </w:t>
            </w:r>
          </w:p>
        </w:tc>
        <w:tc>
          <w:tcPr>
            <w:tcW w:w="4394" w:type="dxa"/>
          </w:tcPr>
          <w:p w:rsidR="00777CB9" w:rsidRPr="009D4305" w:rsidRDefault="00777CB9" w:rsidP="00B12179">
            <w:r w:rsidRPr="00867838">
              <w:t>Animal feeding stuffs - Determination of nitrogen content and calculation of crude protein content - Part 1: Kjeldahl method</w:t>
            </w:r>
          </w:p>
        </w:tc>
      </w:tr>
      <w:tr w:rsidR="00777CB9" w:rsidRPr="004A3986">
        <w:trPr>
          <w:trHeight w:val="340"/>
        </w:trPr>
        <w:tc>
          <w:tcPr>
            <w:tcW w:w="1305" w:type="dxa"/>
          </w:tcPr>
          <w:p w:rsidR="00777CB9" w:rsidRPr="00F85A58" w:rsidRDefault="00777CB9" w:rsidP="000A42B2">
            <w:pPr>
              <w:pStyle w:val="Header"/>
              <w:tabs>
                <w:tab w:val="clear" w:pos="4536"/>
                <w:tab w:val="clear" w:pos="9072"/>
              </w:tabs>
              <w:rPr>
                <w:color w:val="000000"/>
              </w:rPr>
            </w:pPr>
            <w:r w:rsidRPr="00F85A58">
              <w:rPr>
                <w:color w:val="000000"/>
              </w:rPr>
              <w:t>TS ISO 5984</w:t>
            </w:r>
          </w:p>
        </w:tc>
        <w:tc>
          <w:tcPr>
            <w:tcW w:w="4253" w:type="dxa"/>
          </w:tcPr>
          <w:p w:rsidR="00777CB9" w:rsidRPr="009D4305" w:rsidRDefault="00777CB9" w:rsidP="000A42B2">
            <w:r w:rsidRPr="009D4305">
              <w:t>Hayvan yemleri - Ham kül tayini</w:t>
            </w:r>
          </w:p>
        </w:tc>
        <w:tc>
          <w:tcPr>
            <w:tcW w:w="4394" w:type="dxa"/>
          </w:tcPr>
          <w:p w:rsidR="00777CB9" w:rsidRPr="009D4305" w:rsidRDefault="00777CB9" w:rsidP="000A42B2">
            <w:r w:rsidRPr="009D4305">
              <w:t>Animal feeding stuffs - Determination of crude ash</w:t>
            </w:r>
          </w:p>
        </w:tc>
      </w:tr>
      <w:tr w:rsidR="00777CB9" w:rsidRPr="004A3986">
        <w:trPr>
          <w:trHeight w:val="332"/>
        </w:trPr>
        <w:tc>
          <w:tcPr>
            <w:tcW w:w="1305" w:type="dxa"/>
          </w:tcPr>
          <w:p w:rsidR="00777CB9" w:rsidRPr="00F85A58" w:rsidRDefault="00777CB9" w:rsidP="00A11465">
            <w:pPr>
              <w:pStyle w:val="Header"/>
              <w:tabs>
                <w:tab w:val="clear" w:pos="4536"/>
                <w:tab w:val="clear" w:pos="9072"/>
              </w:tabs>
              <w:jc w:val="center"/>
              <w:rPr>
                <w:color w:val="000000"/>
              </w:rPr>
            </w:pPr>
            <w:r w:rsidRPr="00E1670D">
              <w:rPr>
                <w:b/>
                <w:bCs/>
              </w:rPr>
              <w:t>TS No</w:t>
            </w:r>
          </w:p>
        </w:tc>
        <w:tc>
          <w:tcPr>
            <w:tcW w:w="4253" w:type="dxa"/>
          </w:tcPr>
          <w:p w:rsidR="00777CB9" w:rsidRPr="009D4305" w:rsidRDefault="00777CB9" w:rsidP="00A11465">
            <w:pPr>
              <w:jc w:val="center"/>
            </w:pPr>
            <w:r w:rsidRPr="00E1670D">
              <w:rPr>
                <w:b/>
                <w:bCs/>
              </w:rPr>
              <w:t>Türkçe Adı</w:t>
            </w:r>
          </w:p>
        </w:tc>
        <w:tc>
          <w:tcPr>
            <w:tcW w:w="4394" w:type="dxa"/>
          </w:tcPr>
          <w:p w:rsidR="00777CB9" w:rsidRPr="009D4305" w:rsidRDefault="00777CB9" w:rsidP="00A11465">
            <w:pPr>
              <w:jc w:val="center"/>
            </w:pPr>
            <w:r w:rsidRPr="00E1670D">
              <w:rPr>
                <w:b/>
                <w:bCs/>
              </w:rPr>
              <w:t>İngilizce Adı</w:t>
            </w:r>
          </w:p>
        </w:tc>
      </w:tr>
      <w:tr w:rsidR="00777CB9" w:rsidRPr="004A3986">
        <w:trPr>
          <w:trHeight w:val="451"/>
        </w:trPr>
        <w:tc>
          <w:tcPr>
            <w:tcW w:w="1305" w:type="dxa"/>
          </w:tcPr>
          <w:p w:rsidR="00777CB9" w:rsidRPr="00F85A58" w:rsidRDefault="00777CB9" w:rsidP="000A42B2">
            <w:pPr>
              <w:pStyle w:val="Header"/>
              <w:tabs>
                <w:tab w:val="clear" w:pos="4536"/>
                <w:tab w:val="clear" w:pos="9072"/>
              </w:tabs>
              <w:rPr>
                <w:color w:val="000000"/>
              </w:rPr>
            </w:pPr>
            <w:r w:rsidRPr="00F85A58">
              <w:rPr>
                <w:color w:val="000000"/>
              </w:rPr>
              <w:t>TS ISO 5985</w:t>
            </w:r>
          </w:p>
        </w:tc>
        <w:tc>
          <w:tcPr>
            <w:tcW w:w="4253" w:type="dxa"/>
          </w:tcPr>
          <w:p w:rsidR="00777CB9" w:rsidRPr="009D4305" w:rsidRDefault="00777CB9" w:rsidP="000A42B2">
            <w:r w:rsidRPr="009D4305">
              <w:t>Hayvan yemleri - Hidroklorik asitte çözünmeyen kül tayini</w:t>
            </w:r>
          </w:p>
        </w:tc>
        <w:tc>
          <w:tcPr>
            <w:tcW w:w="4394" w:type="dxa"/>
          </w:tcPr>
          <w:p w:rsidR="00777CB9" w:rsidRPr="009D4305" w:rsidRDefault="00777CB9" w:rsidP="000A42B2">
            <w:r w:rsidRPr="009D4305">
              <w:t>Animal feeding stuffs - Determination of ash insoluble in hydrochloric acid</w:t>
            </w:r>
          </w:p>
        </w:tc>
      </w:tr>
      <w:tr w:rsidR="00777CB9" w:rsidRPr="004A3986">
        <w:trPr>
          <w:trHeight w:val="451"/>
        </w:trPr>
        <w:tc>
          <w:tcPr>
            <w:tcW w:w="1305" w:type="dxa"/>
          </w:tcPr>
          <w:p w:rsidR="00777CB9" w:rsidRPr="00F85A58" w:rsidRDefault="00777CB9" w:rsidP="000A42B2">
            <w:pPr>
              <w:pStyle w:val="Header"/>
              <w:tabs>
                <w:tab w:val="clear" w:pos="4536"/>
                <w:tab w:val="clear" w:pos="9072"/>
              </w:tabs>
              <w:rPr>
                <w:color w:val="000000"/>
              </w:rPr>
            </w:pPr>
            <w:r w:rsidRPr="00F85A58">
              <w:rPr>
                <w:color w:val="000000"/>
              </w:rPr>
              <w:t>TS 6016 EN ISO 14565</w:t>
            </w:r>
          </w:p>
        </w:tc>
        <w:tc>
          <w:tcPr>
            <w:tcW w:w="4253" w:type="dxa"/>
          </w:tcPr>
          <w:p w:rsidR="00777CB9" w:rsidRPr="009D4305" w:rsidRDefault="00777CB9" w:rsidP="000A42B2">
            <w:r w:rsidRPr="009D4305">
              <w:t>Hayvan yemleri - A vitamini muhtevasının tayini - Yüksek performanslı sıvı kromatografisi metodu</w:t>
            </w:r>
          </w:p>
        </w:tc>
        <w:tc>
          <w:tcPr>
            <w:tcW w:w="4394" w:type="dxa"/>
          </w:tcPr>
          <w:p w:rsidR="00777CB9" w:rsidRPr="009D4305" w:rsidRDefault="00777CB9">
            <w:r w:rsidRPr="009D4305">
              <w:t xml:space="preserve">Animal feeding stuffs - Determination of vitamin A content - </w:t>
            </w:r>
            <w:r>
              <w:t>M</w:t>
            </w:r>
            <w:r w:rsidRPr="009D4305">
              <w:t>ethod using high - performance liquid chromatography</w:t>
            </w:r>
          </w:p>
        </w:tc>
      </w:tr>
      <w:tr w:rsidR="00777CB9" w:rsidRPr="004A3986">
        <w:trPr>
          <w:trHeight w:val="451"/>
        </w:trPr>
        <w:tc>
          <w:tcPr>
            <w:tcW w:w="1305" w:type="dxa"/>
          </w:tcPr>
          <w:p w:rsidR="00777CB9" w:rsidRPr="00F85A58" w:rsidRDefault="00777CB9" w:rsidP="000A42B2">
            <w:pPr>
              <w:pStyle w:val="Header"/>
              <w:tabs>
                <w:tab w:val="clear" w:pos="4536"/>
                <w:tab w:val="clear" w:pos="9072"/>
              </w:tabs>
              <w:rPr>
                <w:color w:val="000000"/>
              </w:rPr>
            </w:pPr>
            <w:r w:rsidRPr="00F85A58">
              <w:rPr>
                <w:color w:val="000000"/>
              </w:rPr>
              <w:t>TS 6019</w:t>
            </w:r>
          </w:p>
        </w:tc>
        <w:tc>
          <w:tcPr>
            <w:tcW w:w="4253" w:type="dxa"/>
          </w:tcPr>
          <w:p w:rsidR="00777CB9" w:rsidRPr="009D4305" w:rsidRDefault="00777CB9" w:rsidP="000A42B2">
            <w:r w:rsidRPr="009D4305">
              <w:t>Hayvan yemleri - D vitamini tayini</w:t>
            </w:r>
          </w:p>
        </w:tc>
        <w:tc>
          <w:tcPr>
            <w:tcW w:w="4394" w:type="dxa"/>
          </w:tcPr>
          <w:p w:rsidR="00777CB9" w:rsidRPr="009D4305" w:rsidRDefault="00777CB9" w:rsidP="000A42B2">
            <w:r w:rsidRPr="009D4305">
              <w:t>Animal feeds - Determination of vitamin D</w:t>
            </w:r>
          </w:p>
        </w:tc>
      </w:tr>
      <w:tr w:rsidR="00777CB9" w:rsidRPr="004A3986">
        <w:trPr>
          <w:trHeight w:val="451"/>
        </w:trPr>
        <w:tc>
          <w:tcPr>
            <w:tcW w:w="1305" w:type="dxa"/>
          </w:tcPr>
          <w:p w:rsidR="00777CB9" w:rsidRPr="00F85A58" w:rsidRDefault="00777CB9" w:rsidP="00C0058B">
            <w:pPr>
              <w:pStyle w:val="Header"/>
              <w:tabs>
                <w:tab w:val="clear" w:pos="4536"/>
                <w:tab w:val="clear" w:pos="9072"/>
              </w:tabs>
              <w:rPr>
                <w:color w:val="000000"/>
              </w:rPr>
            </w:pPr>
            <w:r w:rsidRPr="00F85A58">
              <w:rPr>
                <w:color w:val="000000"/>
              </w:rPr>
              <w:t xml:space="preserve">TS </w:t>
            </w:r>
            <w:r>
              <w:rPr>
                <w:color w:val="000000"/>
              </w:rPr>
              <w:t>6078</w:t>
            </w:r>
          </w:p>
        </w:tc>
        <w:tc>
          <w:tcPr>
            <w:tcW w:w="4253" w:type="dxa"/>
          </w:tcPr>
          <w:p w:rsidR="00777CB9" w:rsidRPr="009D4305" w:rsidRDefault="00777CB9" w:rsidP="00C0058B">
            <w:r w:rsidRPr="005B511B">
              <w:t>Hayvan yemleri</w:t>
            </w:r>
            <w:r>
              <w:t xml:space="preserve"> </w:t>
            </w:r>
            <w:r w:rsidRPr="005B511B">
              <w:t>-</w:t>
            </w:r>
            <w:r>
              <w:t xml:space="preserve"> </w:t>
            </w:r>
            <w:r w:rsidRPr="005B511B">
              <w:t>Karoten ve ksantofil tayini</w:t>
            </w:r>
          </w:p>
        </w:tc>
        <w:tc>
          <w:tcPr>
            <w:tcW w:w="4394" w:type="dxa"/>
          </w:tcPr>
          <w:p w:rsidR="00777CB9" w:rsidRPr="009D4305" w:rsidRDefault="00777CB9" w:rsidP="00C0058B">
            <w:r w:rsidRPr="005B511B">
              <w:t xml:space="preserve">Animal </w:t>
            </w:r>
            <w:r>
              <w:t>f</w:t>
            </w:r>
            <w:r w:rsidRPr="005B511B">
              <w:t>eeds</w:t>
            </w:r>
            <w:r>
              <w:t xml:space="preserve"> </w:t>
            </w:r>
            <w:r w:rsidRPr="005B511B">
              <w:t>-</w:t>
            </w:r>
            <w:r>
              <w:t xml:space="preserve"> </w:t>
            </w:r>
            <w:r w:rsidRPr="005B511B">
              <w:t xml:space="preserve">Determination of </w:t>
            </w:r>
            <w:r>
              <w:t>c</w:t>
            </w:r>
            <w:r w:rsidRPr="005B511B">
              <w:t xml:space="preserve">arotene and </w:t>
            </w:r>
            <w:r>
              <w:t>x</w:t>
            </w:r>
            <w:r w:rsidRPr="005B511B">
              <w:t>anthophyll</w:t>
            </w:r>
          </w:p>
        </w:tc>
      </w:tr>
      <w:tr w:rsidR="00777CB9" w:rsidRPr="004A3986">
        <w:trPr>
          <w:trHeight w:val="451"/>
        </w:trPr>
        <w:tc>
          <w:tcPr>
            <w:tcW w:w="1305" w:type="dxa"/>
          </w:tcPr>
          <w:p w:rsidR="00777CB9" w:rsidRPr="00F85A58" w:rsidRDefault="00777CB9" w:rsidP="000A42B2">
            <w:pPr>
              <w:pStyle w:val="Header"/>
              <w:tabs>
                <w:tab w:val="clear" w:pos="4536"/>
                <w:tab w:val="clear" w:pos="9072"/>
              </w:tabs>
              <w:rPr>
                <w:color w:val="000000"/>
              </w:rPr>
            </w:pPr>
            <w:r w:rsidRPr="00F85A58">
              <w:rPr>
                <w:color w:val="000000"/>
              </w:rPr>
              <w:t>TS 6130</w:t>
            </w:r>
          </w:p>
        </w:tc>
        <w:tc>
          <w:tcPr>
            <w:tcW w:w="4253" w:type="dxa"/>
          </w:tcPr>
          <w:p w:rsidR="00777CB9" w:rsidRPr="009D4305" w:rsidRDefault="00777CB9" w:rsidP="000A42B2">
            <w:r w:rsidRPr="009D4305">
              <w:t>Hayvan yemleri - E vitamini (tokoferol) tayini</w:t>
            </w:r>
          </w:p>
        </w:tc>
        <w:tc>
          <w:tcPr>
            <w:tcW w:w="4394" w:type="dxa"/>
          </w:tcPr>
          <w:p w:rsidR="00777CB9" w:rsidRPr="009D4305" w:rsidRDefault="00777CB9" w:rsidP="000A42B2">
            <w:r w:rsidRPr="009D4305">
              <w:t>Animal feeds - Determination of vitamine E (tocopherol)</w:t>
            </w:r>
          </w:p>
        </w:tc>
      </w:tr>
      <w:tr w:rsidR="00777CB9" w:rsidRPr="004A3986">
        <w:trPr>
          <w:trHeight w:val="451"/>
        </w:trPr>
        <w:tc>
          <w:tcPr>
            <w:tcW w:w="1305" w:type="dxa"/>
          </w:tcPr>
          <w:p w:rsidR="00777CB9" w:rsidRPr="00F85A58" w:rsidRDefault="00777CB9" w:rsidP="00B12179">
            <w:pPr>
              <w:pStyle w:val="Header"/>
              <w:tabs>
                <w:tab w:val="clear" w:pos="4536"/>
                <w:tab w:val="clear" w:pos="9072"/>
              </w:tabs>
              <w:rPr>
                <w:color w:val="000000"/>
              </w:rPr>
            </w:pPr>
            <w:r w:rsidRPr="00867838">
              <w:t>TS 6317</w:t>
            </w:r>
          </w:p>
        </w:tc>
        <w:tc>
          <w:tcPr>
            <w:tcW w:w="4253" w:type="dxa"/>
          </w:tcPr>
          <w:p w:rsidR="00777CB9" w:rsidRPr="005B511B" w:rsidRDefault="00777CB9" w:rsidP="00B12179">
            <w:r>
              <w:t xml:space="preserve"> </w:t>
            </w:r>
            <w:r w:rsidRPr="00CA385C">
              <w:t>Hayvan yemleri</w:t>
            </w:r>
            <w:r>
              <w:t xml:space="preserve"> </w:t>
            </w:r>
            <w:r w:rsidRPr="00CA385C">
              <w:t>-</w:t>
            </w:r>
            <w:r>
              <w:t xml:space="preserve"> </w:t>
            </w:r>
            <w:r w:rsidRPr="00CA385C">
              <w:t>Ham yağ (dietil eter ekstraktı) tayini</w:t>
            </w:r>
          </w:p>
        </w:tc>
        <w:tc>
          <w:tcPr>
            <w:tcW w:w="4394" w:type="dxa"/>
          </w:tcPr>
          <w:p w:rsidR="00777CB9" w:rsidRPr="005B511B" w:rsidRDefault="00777CB9" w:rsidP="00B12179">
            <w:r w:rsidRPr="00867838">
              <w:t>Animal Feeds</w:t>
            </w:r>
            <w:r>
              <w:t xml:space="preserve"> </w:t>
            </w:r>
            <w:r w:rsidRPr="00867838">
              <w:t>-</w:t>
            </w:r>
            <w:r>
              <w:t xml:space="preserve"> </w:t>
            </w:r>
            <w:r w:rsidRPr="00867838">
              <w:t>Determination of Diethyl Ether Extracts</w:t>
            </w:r>
          </w:p>
        </w:tc>
      </w:tr>
      <w:tr w:rsidR="00777CB9" w:rsidRPr="004A3986">
        <w:trPr>
          <w:trHeight w:val="451"/>
        </w:trPr>
        <w:tc>
          <w:tcPr>
            <w:tcW w:w="1305" w:type="dxa"/>
          </w:tcPr>
          <w:p w:rsidR="00777CB9" w:rsidRPr="00F85A58" w:rsidRDefault="00777CB9" w:rsidP="000A42B2">
            <w:pPr>
              <w:pStyle w:val="Header"/>
              <w:tabs>
                <w:tab w:val="clear" w:pos="4536"/>
                <w:tab w:val="clear" w:pos="9072"/>
              </w:tabs>
              <w:rPr>
                <w:color w:val="000000"/>
              </w:rPr>
            </w:pPr>
            <w:r w:rsidRPr="00F85A58">
              <w:rPr>
                <w:color w:val="000000"/>
              </w:rPr>
              <w:t>TS 6318</w:t>
            </w:r>
          </w:p>
        </w:tc>
        <w:tc>
          <w:tcPr>
            <w:tcW w:w="4253" w:type="dxa"/>
          </w:tcPr>
          <w:p w:rsidR="00777CB9" w:rsidRPr="009D4305" w:rsidRDefault="00777CB9" w:rsidP="000A42B2">
            <w:r w:rsidRPr="009D4305">
              <w:t>Hayvan yemleri  -  Rutubet tayini</w:t>
            </w:r>
          </w:p>
        </w:tc>
        <w:tc>
          <w:tcPr>
            <w:tcW w:w="4394" w:type="dxa"/>
          </w:tcPr>
          <w:p w:rsidR="00777CB9" w:rsidRPr="009D4305" w:rsidRDefault="00777CB9" w:rsidP="000A42B2">
            <w:r w:rsidRPr="009D4305">
              <w:t>Animal feeds - Determination of moisture</w:t>
            </w:r>
          </w:p>
        </w:tc>
      </w:tr>
      <w:tr w:rsidR="00777CB9" w:rsidRPr="004A3986">
        <w:trPr>
          <w:trHeight w:val="451"/>
        </w:trPr>
        <w:tc>
          <w:tcPr>
            <w:tcW w:w="1305" w:type="dxa"/>
          </w:tcPr>
          <w:p w:rsidR="00777CB9" w:rsidRPr="00F85A58" w:rsidRDefault="00777CB9" w:rsidP="000A42B2">
            <w:pPr>
              <w:pStyle w:val="Header"/>
              <w:tabs>
                <w:tab w:val="clear" w:pos="4536"/>
                <w:tab w:val="clear" w:pos="9072"/>
              </w:tabs>
              <w:rPr>
                <w:color w:val="000000"/>
              </w:rPr>
            </w:pPr>
            <w:r>
              <w:rPr>
                <w:color w:val="000000"/>
              </w:rPr>
              <w:t>TS 6322</w:t>
            </w:r>
          </w:p>
        </w:tc>
        <w:tc>
          <w:tcPr>
            <w:tcW w:w="4253" w:type="dxa"/>
          </w:tcPr>
          <w:p w:rsidR="00777CB9" w:rsidRPr="009D4305" w:rsidRDefault="00777CB9" w:rsidP="000A42B2">
            <w:r>
              <w:t>Hayvan yemleri - Kükürt tayini</w:t>
            </w:r>
          </w:p>
        </w:tc>
        <w:tc>
          <w:tcPr>
            <w:tcW w:w="4394" w:type="dxa"/>
          </w:tcPr>
          <w:p w:rsidR="00777CB9" w:rsidRPr="009D4305" w:rsidRDefault="00777CB9" w:rsidP="000A42B2">
            <w:r w:rsidRPr="00276A97">
              <w:t xml:space="preserve">Animal feeds - Determination of </w:t>
            </w:r>
            <w:r>
              <w:t>sulfur</w:t>
            </w:r>
          </w:p>
        </w:tc>
      </w:tr>
      <w:tr w:rsidR="00777CB9" w:rsidRPr="004A3986">
        <w:trPr>
          <w:trHeight w:val="451"/>
        </w:trPr>
        <w:tc>
          <w:tcPr>
            <w:tcW w:w="1305" w:type="dxa"/>
          </w:tcPr>
          <w:p w:rsidR="00777CB9" w:rsidRDefault="00777CB9" w:rsidP="00B12179">
            <w:pPr>
              <w:pStyle w:val="Header"/>
              <w:tabs>
                <w:tab w:val="clear" w:pos="4536"/>
                <w:tab w:val="clear" w:pos="9072"/>
              </w:tabs>
              <w:rPr>
                <w:color w:val="000000"/>
              </w:rPr>
            </w:pPr>
            <w:r w:rsidRPr="00F85A58">
              <w:rPr>
                <w:color w:val="000000"/>
              </w:rPr>
              <w:t>TS ISO 6491</w:t>
            </w:r>
            <w:r>
              <w:rPr>
                <w:color w:val="000000"/>
              </w:rPr>
              <w:t>*</w:t>
            </w:r>
          </w:p>
        </w:tc>
        <w:tc>
          <w:tcPr>
            <w:tcW w:w="4253" w:type="dxa"/>
          </w:tcPr>
          <w:p w:rsidR="00777CB9" w:rsidRDefault="00777CB9" w:rsidP="00B12179">
            <w:r w:rsidRPr="009D4305">
              <w:t>Hayvan yemleri - Fosfor muhtevasının tayini-Spektrometrik metot</w:t>
            </w:r>
          </w:p>
        </w:tc>
        <w:tc>
          <w:tcPr>
            <w:tcW w:w="4394" w:type="dxa"/>
          </w:tcPr>
          <w:p w:rsidR="00777CB9" w:rsidRPr="00276A97" w:rsidRDefault="00777CB9" w:rsidP="00B12179">
            <w:r w:rsidRPr="009D4305">
              <w:t>Animal feeding stuffs - Determination of phosphorus content - Spectrometric method</w:t>
            </w:r>
          </w:p>
        </w:tc>
      </w:tr>
      <w:tr w:rsidR="00777CB9" w:rsidRPr="004A3986">
        <w:trPr>
          <w:trHeight w:val="451"/>
        </w:trPr>
        <w:tc>
          <w:tcPr>
            <w:tcW w:w="1305" w:type="dxa"/>
          </w:tcPr>
          <w:p w:rsidR="00777CB9" w:rsidRDefault="00777CB9" w:rsidP="00B12179">
            <w:pPr>
              <w:pStyle w:val="Header"/>
              <w:tabs>
                <w:tab w:val="clear" w:pos="4536"/>
                <w:tab w:val="clear" w:pos="9072"/>
              </w:tabs>
              <w:rPr>
                <w:color w:val="000000"/>
              </w:rPr>
            </w:pPr>
            <w:r w:rsidRPr="00F85A58">
              <w:rPr>
                <w:color w:val="000000"/>
              </w:rPr>
              <w:t>TS ISO 6495</w:t>
            </w:r>
          </w:p>
        </w:tc>
        <w:tc>
          <w:tcPr>
            <w:tcW w:w="4253" w:type="dxa"/>
          </w:tcPr>
          <w:p w:rsidR="00777CB9" w:rsidRDefault="00777CB9" w:rsidP="00B12179">
            <w:r w:rsidRPr="009D4305">
              <w:t>Hayvan yemleri - Suda çözünebilen klorür muhtevasının tayini</w:t>
            </w:r>
          </w:p>
        </w:tc>
        <w:tc>
          <w:tcPr>
            <w:tcW w:w="4394" w:type="dxa"/>
          </w:tcPr>
          <w:p w:rsidR="00777CB9" w:rsidRPr="00276A97" w:rsidRDefault="00777CB9" w:rsidP="00B12179">
            <w:r w:rsidRPr="009D4305">
              <w:t>Animal feeding stuffs - Determination of water-soluble chlorides content</w:t>
            </w:r>
          </w:p>
        </w:tc>
      </w:tr>
      <w:tr w:rsidR="00777CB9" w:rsidRPr="004A3986">
        <w:trPr>
          <w:trHeight w:val="451"/>
        </w:trPr>
        <w:tc>
          <w:tcPr>
            <w:tcW w:w="1305" w:type="dxa"/>
          </w:tcPr>
          <w:p w:rsidR="00777CB9" w:rsidRDefault="00777CB9" w:rsidP="000A42B2">
            <w:pPr>
              <w:pStyle w:val="Header"/>
              <w:tabs>
                <w:tab w:val="clear" w:pos="4536"/>
                <w:tab w:val="clear" w:pos="9072"/>
              </w:tabs>
              <w:rPr>
                <w:color w:val="000000"/>
              </w:rPr>
            </w:pPr>
            <w:r w:rsidRPr="00AF5939">
              <w:t>TS EN ISO 6498</w:t>
            </w:r>
          </w:p>
        </w:tc>
        <w:tc>
          <w:tcPr>
            <w:tcW w:w="4253" w:type="dxa"/>
          </w:tcPr>
          <w:p w:rsidR="00777CB9" w:rsidRDefault="00777CB9" w:rsidP="000A42B2">
            <w:r w:rsidRPr="00A304B6">
              <w:t>Hayvan yemleri</w:t>
            </w:r>
            <w:r w:rsidRPr="00146DAA">
              <w:t xml:space="preserve"> </w:t>
            </w:r>
            <w:r w:rsidRPr="00CD0B88">
              <w:t>- Analiz numunesinin hazırlanması</w:t>
            </w:r>
          </w:p>
        </w:tc>
        <w:tc>
          <w:tcPr>
            <w:tcW w:w="4394" w:type="dxa"/>
          </w:tcPr>
          <w:p w:rsidR="00777CB9" w:rsidRPr="00276A97" w:rsidRDefault="00777CB9" w:rsidP="000A42B2">
            <w:r w:rsidRPr="00C768EC">
              <w:t>Animal feeding struffs</w:t>
            </w:r>
            <w:r w:rsidRPr="00167FD2">
              <w:t xml:space="preserve"> </w:t>
            </w:r>
            <w:r w:rsidRPr="00122979">
              <w:t>- Preparation of test sample</w:t>
            </w:r>
          </w:p>
        </w:tc>
      </w:tr>
      <w:tr w:rsidR="00777CB9" w:rsidRPr="004A3986">
        <w:trPr>
          <w:trHeight w:val="451"/>
        </w:trPr>
        <w:tc>
          <w:tcPr>
            <w:tcW w:w="1305" w:type="dxa"/>
          </w:tcPr>
          <w:p w:rsidR="00777CB9" w:rsidRPr="00AF5939" w:rsidRDefault="00777CB9" w:rsidP="00B12179">
            <w:pPr>
              <w:pStyle w:val="Header"/>
              <w:tabs>
                <w:tab w:val="clear" w:pos="4536"/>
                <w:tab w:val="clear" w:pos="9072"/>
              </w:tabs>
            </w:pPr>
            <w:r w:rsidRPr="00963631">
              <w:t>TS EN ISO 6579</w:t>
            </w:r>
          </w:p>
        </w:tc>
        <w:tc>
          <w:tcPr>
            <w:tcW w:w="4253" w:type="dxa"/>
          </w:tcPr>
          <w:p w:rsidR="00777CB9" w:rsidRPr="00A304B6" w:rsidRDefault="00777CB9" w:rsidP="00B12179">
            <w:r w:rsidRPr="00963631">
              <w:t>Mikrobiyoloji - Gıda ve hayvan yemleri - Salmonella türlerinin belirlenmesi için yatay yöntem</w:t>
            </w:r>
          </w:p>
        </w:tc>
        <w:tc>
          <w:tcPr>
            <w:tcW w:w="4394" w:type="dxa"/>
          </w:tcPr>
          <w:p w:rsidR="00777CB9" w:rsidRPr="00C768EC" w:rsidRDefault="00777CB9" w:rsidP="00B12179">
            <w:r w:rsidRPr="00963631">
              <w:t>Microbiolgy of food and animal feeding stuffs - Horizontal method for detection of Salmonella spp.</w:t>
            </w:r>
          </w:p>
        </w:tc>
      </w:tr>
      <w:tr w:rsidR="00777CB9" w:rsidRPr="004A3986">
        <w:trPr>
          <w:trHeight w:val="451"/>
        </w:trPr>
        <w:tc>
          <w:tcPr>
            <w:tcW w:w="1305" w:type="dxa"/>
          </w:tcPr>
          <w:p w:rsidR="00777CB9" w:rsidRPr="00F85A58" w:rsidRDefault="00777CB9" w:rsidP="000A42B2">
            <w:pPr>
              <w:pStyle w:val="Header"/>
              <w:tabs>
                <w:tab w:val="clear" w:pos="4536"/>
                <w:tab w:val="clear" w:pos="9072"/>
              </w:tabs>
              <w:rPr>
                <w:color w:val="000000"/>
              </w:rPr>
            </w:pPr>
            <w:r w:rsidRPr="00F85A58">
              <w:rPr>
                <w:color w:val="000000"/>
              </w:rPr>
              <w:t>TS 6732</w:t>
            </w:r>
          </w:p>
        </w:tc>
        <w:tc>
          <w:tcPr>
            <w:tcW w:w="4253" w:type="dxa"/>
          </w:tcPr>
          <w:p w:rsidR="00777CB9" w:rsidRPr="009D4305" w:rsidRDefault="00777CB9" w:rsidP="000A42B2">
            <w:r w:rsidRPr="009D4305">
              <w:t>Hayvan yemleri - Selenyum tayini</w:t>
            </w:r>
          </w:p>
        </w:tc>
        <w:tc>
          <w:tcPr>
            <w:tcW w:w="4394" w:type="dxa"/>
          </w:tcPr>
          <w:p w:rsidR="00777CB9" w:rsidRPr="009D4305" w:rsidRDefault="00777CB9">
            <w:r w:rsidRPr="009D4305">
              <w:t>Animal feeds - Determination of selenium</w:t>
            </w:r>
          </w:p>
        </w:tc>
      </w:tr>
      <w:tr w:rsidR="00777CB9" w:rsidRPr="004A3986">
        <w:trPr>
          <w:trHeight w:val="451"/>
        </w:trPr>
        <w:tc>
          <w:tcPr>
            <w:tcW w:w="1305" w:type="dxa"/>
          </w:tcPr>
          <w:p w:rsidR="00777CB9" w:rsidRPr="00F85A58" w:rsidRDefault="00777CB9" w:rsidP="000A42B2">
            <w:pPr>
              <w:pStyle w:val="Header"/>
              <w:tabs>
                <w:tab w:val="clear" w:pos="4536"/>
                <w:tab w:val="clear" w:pos="9072"/>
              </w:tabs>
              <w:rPr>
                <w:color w:val="000000"/>
              </w:rPr>
            </w:pPr>
            <w:r w:rsidRPr="00AF5939">
              <w:t>TS EN ISO 6865</w:t>
            </w:r>
          </w:p>
        </w:tc>
        <w:tc>
          <w:tcPr>
            <w:tcW w:w="4253" w:type="dxa"/>
          </w:tcPr>
          <w:p w:rsidR="00777CB9" w:rsidRPr="009D4305" w:rsidRDefault="00777CB9" w:rsidP="000A42B2">
            <w:r w:rsidRPr="00AF5939">
              <w:t>Hayvan yemleri</w:t>
            </w:r>
            <w:r>
              <w:t xml:space="preserve"> </w:t>
            </w:r>
            <w:r w:rsidRPr="00AF5939">
              <w:t>- Ham selüloz muhtevası tayini- Ara filtrasyon metodu</w:t>
            </w:r>
          </w:p>
        </w:tc>
        <w:tc>
          <w:tcPr>
            <w:tcW w:w="4394" w:type="dxa"/>
          </w:tcPr>
          <w:p w:rsidR="00777CB9" w:rsidRPr="009D4305" w:rsidRDefault="00777CB9" w:rsidP="000A42B2">
            <w:r w:rsidRPr="00AF5939">
              <w:t>Animal feeding stuffs</w:t>
            </w:r>
            <w:r>
              <w:t xml:space="preserve"> </w:t>
            </w:r>
            <w:r w:rsidRPr="00AF5939">
              <w:t>- Determination of crude fibre content</w:t>
            </w:r>
            <w:r>
              <w:t xml:space="preserve"> </w:t>
            </w:r>
            <w:r w:rsidRPr="00AF5939">
              <w:t>- Method with intermediate filtration</w:t>
            </w:r>
          </w:p>
        </w:tc>
      </w:tr>
      <w:tr w:rsidR="00777CB9" w:rsidRPr="004A3986">
        <w:trPr>
          <w:trHeight w:val="451"/>
        </w:trPr>
        <w:tc>
          <w:tcPr>
            <w:tcW w:w="1305" w:type="dxa"/>
          </w:tcPr>
          <w:p w:rsidR="00777CB9" w:rsidRPr="00AF5939" w:rsidRDefault="00777CB9" w:rsidP="00B12179">
            <w:pPr>
              <w:pStyle w:val="Header"/>
              <w:tabs>
                <w:tab w:val="clear" w:pos="4536"/>
                <w:tab w:val="clear" w:pos="9072"/>
              </w:tabs>
            </w:pPr>
            <w:r w:rsidRPr="00A60797">
              <w:t>TS EN ISO 6869</w:t>
            </w:r>
          </w:p>
        </w:tc>
        <w:tc>
          <w:tcPr>
            <w:tcW w:w="4253" w:type="dxa"/>
          </w:tcPr>
          <w:p w:rsidR="00777CB9" w:rsidRPr="00AF5939" w:rsidRDefault="00777CB9" w:rsidP="00B12179">
            <w:r w:rsidRPr="00A60797">
              <w:t>Hayvan yemleri - Kalsiyum, bakır, demir, magnezyum, mangan, potasyum, sodyum ve çinko içeriğinin tayini - Atomik absorpsiyon spektrometri metodu</w:t>
            </w:r>
          </w:p>
        </w:tc>
        <w:tc>
          <w:tcPr>
            <w:tcW w:w="4394" w:type="dxa"/>
          </w:tcPr>
          <w:p w:rsidR="00777CB9" w:rsidRPr="00AF5939" w:rsidRDefault="00777CB9" w:rsidP="00B12179">
            <w:r w:rsidRPr="00A60797">
              <w:t>Animal feeding stuffs - Determination of the contents of calcium, copper, iron, magnesium, manganese, potassium, sodium and zinc - Method using atomic absorption spectrometry</w:t>
            </w:r>
          </w:p>
        </w:tc>
      </w:tr>
      <w:tr w:rsidR="00777CB9" w:rsidRPr="004A3986">
        <w:trPr>
          <w:trHeight w:val="451"/>
        </w:trPr>
        <w:tc>
          <w:tcPr>
            <w:tcW w:w="1305" w:type="dxa"/>
          </w:tcPr>
          <w:p w:rsidR="00777CB9" w:rsidRPr="00F85A58" w:rsidRDefault="00777CB9" w:rsidP="000A42B2">
            <w:pPr>
              <w:pStyle w:val="Header"/>
              <w:tabs>
                <w:tab w:val="clear" w:pos="4536"/>
                <w:tab w:val="clear" w:pos="9072"/>
              </w:tabs>
              <w:rPr>
                <w:color w:val="000000"/>
              </w:rPr>
            </w:pPr>
            <w:r w:rsidRPr="00F85A58">
              <w:rPr>
                <w:color w:val="000000"/>
              </w:rPr>
              <w:t>TS 8604</w:t>
            </w:r>
          </w:p>
        </w:tc>
        <w:tc>
          <w:tcPr>
            <w:tcW w:w="4253" w:type="dxa"/>
          </w:tcPr>
          <w:p w:rsidR="00777CB9" w:rsidRPr="009D4305" w:rsidRDefault="00777CB9" w:rsidP="000A42B2">
            <w:r w:rsidRPr="009D4305">
              <w:t>Hayvan yemleri - Karma yemler - Üretim, depolama ve taşıma kuralları</w:t>
            </w:r>
          </w:p>
        </w:tc>
        <w:tc>
          <w:tcPr>
            <w:tcW w:w="4394" w:type="dxa"/>
          </w:tcPr>
          <w:p w:rsidR="00777CB9" w:rsidRPr="009D4305" w:rsidRDefault="00777CB9" w:rsidP="000A42B2">
            <w:r w:rsidRPr="009D4305">
              <w:t>Animal feeds - Mixed feeds, rules for preparation, storage and transportation</w:t>
            </w:r>
          </w:p>
        </w:tc>
      </w:tr>
      <w:tr w:rsidR="00777CB9" w:rsidRPr="004A3986">
        <w:trPr>
          <w:trHeight w:val="451"/>
        </w:trPr>
        <w:tc>
          <w:tcPr>
            <w:tcW w:w="1305" w:type="dxa"/>
          </w:tcPr>
          <w:p w:rsidR="00777CB9" w:rsidRPr="00F85A58" w:rsidRDefault="00777CB9" w:rsidP="000A42B2">
            <w:pPr>
              <w:pStyle w:val="Header"/>
              <w:tabs>
                <w:tab w:val="clear" w:pos="4536"/>
                <w:tab w:val="clear" w:pos="9072"/>
              </w:tabs>
              <w:rPr>
                <w:color w:val="000000"/>
              </w:rPr>
            </w:pPr>
            <w:r w:rsidRPr="00F85A58">
              <w:rPr>
                <w:color w:val="000000"/>
              </w:rPr>
              <w:t>TS 9610</w:t>
            </w:r>
          </w:p>
        </w:tc>
        <w:tc>
          <w:tcPr>
            <w:tcW w:w="4253" w:type="dxa"/>
          </w:tcPr>
          <w:p w:rsidR="00777CB9" w:rsidRPr="009D4305" w:rsidRDefault="00777CB9" w:rsidP="000A42B2">
            <w:r w:rsidRPr="009D4305">
              <w:t>Hayvan yemleri - Metabolik  (çevrilebilir) enerji tayini kimyasal metot</w:t>
            </w:r>
          </w:p>
        </w:tc>
        <w:tc>
          <w:tcPr>
            <w:tcW w:w="4394" w:type="dxa"/>
          </w:tcPr>
          <w:p w:rsidR="00777CB9" w:rsidRPr="009D4305" w:rsidRDefault="00777CB9" w:rsidP="000A42B2">
            <w:r w:rsidRPr="009D4305">
              <w:t>Animal feeds - Determintion of metabolizable energy (chemical method)</w:t>
            </w:r>
          </w:p>
        </w:tc>
      </w:tr>
      <w:tr w:rsidR="00777CB9" w:rsidRPr="004A3986">
        <w:trPr>
          <w:trHeight w:val="451"/>
        </w:trPr>
        <w:tc>
          <w:tcPr>
            <w:tcW w:w="1305" w:type="dxa"/>
          </w:tcPr>
          <w:p w:rsidR="00777CB9" w:rsidRPr="00F85A58" w:rsidRDefault="00777CB9" w:rsidP="00B12179">
            <w:pPr>
              <w:pStyle w:val="Header"/>
              <w:tabs>
                <w:tab w:val="clear" w:pos="4536"/>
                <w:tab w:val="clear" w:pos="9072"/>
              </w:tabs>
              <w:rPr>
                <w:color w:val="000000"/>
              </w:rPr>
            </w:pPr>
            <w:r w:rsidRPr="00F85A58">
              <w:rPr>
                <w:color w:val="000000"/>
              </w:rPr>
              <w:t>TS EN ISO 16050</w:t>
            </w:r>
          </w:p>
        </w:tc>
        <w:tc>
          <w:tcPr>
            <w:tcW w:w="4253" w:type="dxa"/>
          </w:tcPr>
          <w:p w:rsidR="00777CB9" w:rsidRPr="009D4305" w:rsidRDefault="00777CB9" w:rsidP="00B12179">
            <w:r w:rsidRPr="009D4305">
              <w:t>Gıda maddeleri - Hububat, sert kabuklu yemiş ve bunlardan üretilmiş ürünler içindeki aflatoksin B1 ve toplam aflatoksin (B1, B2, G1 ve G2) muhtevasının tayini - Yüksek performanslı sıvı kromatografi yöntemi</w:t>
            </w:r>
          </w:p>
        </w:tc>
        <w:tc>
          <w:tcPr>
            <w:tcW w:w="4394" w:type="dxa"/>
          </w:tcPr>
          <w:p w:rsidR="00777CB9" w:rsidRPr="009D4305" w:rsidRDefault="00777CB9" w:rsidP="00B12179">
            <w:r w:rsidRPr="009D4305">
              <w:t>Foodstuffs – Determination of aflatoxin B1, and the total content of aflatoxins B1, B2, G1 and G2 in cereals, nuts and derived products – High - performance liquid chromatographic method</w:t>
            </w:r>
          </w:p>
        </w:tc>
      </w:tr>
      <w:tr w:rsidR="00777CB9" w:rsidRPr="004A3986">
        <w:trPr>
          <w:trHeight w:val="451"/>
        </w:trPr>
        <w:tc>
          <w:tcPr>
            <w:tcW w:w="1305" w:type="dxa"/>
          </w:tcPr>
          <w:p w:rsidR="00777CB9" w:rsidRPr="00F85A58" w:rsidRDefault="00777CB9" w:rsidP="000A42B2">
            <w:pPr>
              <w:pStyle w:val="Header"/>
              <w:tabs>
                <w:tab w:val="clear" w:pos="4536"/>
                <w:tab w:val="clear" w:pos="9072"/>
              </w:tabs>
              <w:rPr>
                <w:color w:val="000000"/>
              </w:rPr>
            </w:pPr>
            <w:r w:rsidRPr="00C85938">
              <w:t>TS ISO 21528-2*</w:t>
            </w:r>
          </w:p>
        </w:tc>
        <w:tc>
          <w:tcPr>
            <w:tcW w:w="4253" w:type="dxa"/>
          </w:tcPr>
          <w:p w:rsidR="00777CB9" w:rsidRPr="009D4305" w:rsidRDefault="00777CB9" w:rsidP="000A42B2">
            <w:r w:rsidRPr="00C85938">
              <w:t>Gıda ve hayvan yemleri mikrobiyolojisi - Enterobacteriaceae'nın aranması ve sayımı için yatay yöntem - Bölüm 2:</w:t>
            </w:r>
            <w:r>
              <w:t xml:space="preserve"> </w:t>
            </w:r>
            <w:r w:rsidRPr="00C85938">
              <w:t>Koloni sayım yöntemi</w:t>
            </w:r>
          </w:p>
        </w:tc>
        <w:tc>
          <w:tcPr>
            <w:tcW w:w="4394" w:type="dxa"/>
          </w:tcPr>
          <w:p w:rsidR="00777CB9" w:rsidRPr="009D4305" w:rsidRDefault="00777CB9" w:rsidP="000A42B2">
            <w:r w:rsidRPr="00C85938">
              <w:t>Microbiology of food and animal feeding stuffs - Horizontal methods for the detection and enumeration of Enterobacteriaceae - Part 2: Colonycount method</w:t>
            </w:r>
          </w:p>
        </w:tc>
      </w:tr>
    </w:tbl>
    <w:p w:rsidR="00777CB9" w:rsidRDefault="00777CB9" w:rsidP="00B64CD8"/>
    <w:p w:rsidR="00777CB9" w:rsidRPr="00A11465" w:rsidRDefault="00777CB9" w:rsidP="00B64CD8">
      <w:pPr>
        <w:pStyle w:val="Heading1"/>
        <w:rPr>
          <w:lang w:val="tr-TR"/>
        </w:rPr>
      </w:pPr>
      <w:bookmarkStart w:id="53" w:name="_Toc264913504"/>
      <w:bookmarkStart w:id="54" w:name="_Toc266447938"/>
      <w:bookmarkStart w:id="55" w:name="_Toc349927029"/>
      <w:bookmarkStart w:id="56" w:name="_Toc401040527"/>
      <w:r w:rsidRPr="00CE1320">
        <w:t>3</w:t>
      </w:r>
      <w:r w:rsidRPr="00CE1320">
        <w:tab/>
      </w:r>
      <w:r w:rsidRPr="00A11465">
        <w:rPr>
          <w:lang w:val="tr-TR"/>
        </w:rPr>
        <w:t>Terimler ve tarifler</w:t>
      </w:r>
      <w:bookmarkEnd w:id="49"/>
      <w:bookmarkEnd w:id="50"/>
      <w:bookmarkEnd w:id="51"/>
      <w:bookmarkEnd w:id="52"/>
      <w:bookmarkEnd w:id="53"/>
      <w:bookmarkEnd w:id="54"/>
      <w:bookmarkEnd w:id="55"/>
      <w:bookmarkEnd w:id="56"/>
    </w:p>
    <w:p w:rsidR="00777CB9" w:rsidRPr="004F67B4" w:rsidRDefault="00777CB9" w:rsidP="00B64CD8">
      <w:pPr>
        <w:rPr>
          <w:color w:val="000000"/>
          <w:spacing w:val="2"/>
        </w:rPr>
      </w:pPr>
      <w:bookmarkStart w:id="57" w:name="_Toc184575189"/>
      <w:bookmarkStart w:id="58" w:name="_Toc187124020"/>
      <w:bookmarkStart w:id="59" w:name="_Toc187124108"/>
      <w:bookmarkStart w:id="60" w:name="_Toc187124490"/>
    </w:p>
    <w:p w:rsidR="00777CB9" w:rsidRPr="00A11465" w:rsidRDefault="00777CB9" w:rsidP="00B64CD8">
      <w:pPr>
        <w:pStyle w:val="Heading2"/>
        <w:rPr>
          <w:lang w:val="tr-TR"/>
        </w:rPr>
      </w:pPr>
      <w:bookmarkStart w:id="61" w:name="_Toc349927030"/>
      <w:bookmarkStart w:id="62" w:name="_Toc401040528"/>
      <w:r w:rsidRPr="00A11465">
        <w:rPr>
          <w:lang w:val="tr-TR"/>
        </w:rPr>
        <w:t>3.1</w:t>
      </w:r>
      <w:r w:rsidRPr="00A11465">
        <w:rPr>
          <w:lang w:val="tr-TR"/>
        </w:rPr>
        <w:tab/>
      </w:r>
      <w:bookmarkEnd w:id="61"/>
      <w:r>
        <w:rPr>
          <w:lang w:val="tr-TR"/>
        </w:rPr>
        <w:t>Sığır besi</w:t>
      </w:r>
      <w:r w:rsidRPr="00A11465">
        <w:rPr>
          <w:lang w:val="tr-TR"/>
        </w:rPr>
        <w:t xml:space="preserve"> yemi</w:t>
      </w:r>
      <w:bookmarkEnd w:id="62"/>
      <w:r w:rsidRPr="00A11465">
        <w:rPr>
          <w:lang w:val="tr-TR"/>
        </w:rPr>
        <w:t xml:space="preserve"> </w:t>
      </w:r>
    </w:p>
    <w:p w:rsidR="00777CB9" w:rsidRPr="004F67B4" w:rsidRDefault="00777CB9" w:rsidP="00B64CD8">
      <w:pPr>
        <w:shd w:val="clear" w:color="auto" w:fill="FFFFFF"/>
        <w:jc w:val="both"/>
        <w:rPr>
          <w:color w:val="000000"/>
        </w:rPr>
      </w:pPr>
      <w:r>
        <w:rPr>
          <w:color w:val="000000"/>
        </w:rPr>
        <w:t>Sığır besi</w:t>
      </w:r>
      <w:r w:rsidRPr="004F67B4">
        <w:rPr>
          <w:color w:val="000000"/>
        </w:rPr>
        <w:t xml:space="preserve"> yemi hammaddesinin büyük bir kısmı bitkisel ve hayvansal kaynaklı yem maddelerinden oluşan;  </w:t>
      </w:r>
      <w:r w:rsidRPr="00C951D8">
        <w:rPr>
          <w:color w:val="000000"/>
        </w:rPr>
        <w:t>büyüme dönemini tamamlamış ve</w:t>
      </w:r>
      <w:r>
        <w:rPr>
          <w:color w:val="000000"/>
        </w:rPr>
        <w:t xml:space="preserve"> beslenme rejimine tabi tutulan</w:t>
      </w:r>
      <w:r w:rsidRPr="00C951D8">
        <w:rPr>
          <w:color w:val="000000"/>
        </w:rPr>
        <w:t xml:space="preserve"> sağlıklı sığırların </w:t>
      </w:r>
      <w:r w:rsidRPr="004F67B4">
        <w:rPr>
          <w:color w:val="000000"/>
        </w:rPr>
        <w:t>beslenmesinde kullanılan ve ihtiyaçları olan protein, enerji, mineral, vitamin ve diğer yem katkı maddelerini ihtiva eden ince, granül veya pelet yapıdaki tüketime hazır karma yem.</w:t>
      </w:r>
    </w:p>
    <w:p w:rsidR="00777CB9" w:rsidRPr="004F67B4" w:rsidRDefault="00777CB9" w:rsidP="00B64CD8">
      <w:pPr>
        <w:shd w:val="clear" w:color="auto" w:fill="FFFFFF"/>
        <w:jc w:val="both"/>
        <w:rPr>
          <w:color w:val="000000"/>
        </w:rPr>
      </w:pPr>
    </w:p>
    <w:p w:rsidR="00777CB9" w:rsidRPr="00A11465" w:rsidRDefault="00777CB9" w:rsidP="00B64CD8">
      <w:pPr>
        <w:pStyle w:val="Heading2"/>
        <w:rPr>
          <w:lang w:val="tr-TR"/>
        </w:rPr>
      </w:pPr>
      <w:bookmarkStart w:id="63" w:name="_Toc524434548"/>
      <w:bookmarkStart w:id="64" w:name="_Toc35849313"/>
      <w:bookmarkStart w:id="65" w:name="_Toc349927031"/>
      <w:bookmarkStart w:id="66" w:name="_Toc401040529"/>
      <w:r w:rsidRPr="00A11465">
        <w:rPr>
          <w:color w:val="000000"/>
          <w:lang w:val="tr-TR"/>
        </w:rPr>
        <w:t>3.</w:t>
      </w:r>
      <w:r>
        <w:rPr>
          <w:color w:val="000000"/>
          <w:lang w:val="tr-TR"/>
        </w:rPr>
        <w:t>2</w:t>
      </w:r>
      <w:r w:rsidRPr="00A11465">
        <w:rPr>
          <w:color w:val="000000"/>
          <w:lang w:val="tr-TR"/>
        </w:rPr>
        <w:tab/>
      </w:r>
      <w:bookmarkEnd w:id="63"/>
      <w:bookmarkEnd w:id="64"/>
      <w:bookmarkEnd w:id="65"/>
      <w:r w:rsidRPr="00A11465">
        <w:rPr>
          <w:lang w:val="tr-TR"/>
        </w:rPr>
        <w:t>Bozulmuş yem</w:t>
      </w:r>
      <w:bookmarkEnd w:id="66"/>
    </w:p>
    <w:p w:rsidR="00777CB9" w:rsidRPr="004F67B4" w:rsidRDefault="00777CB9" w:rsidP="00B64CD8">
      <w:pPr>
        <w:shd w:val="clear" w:color="auto" w:fill="FFFFFF"/>
        <w:jc w:val="both"/>
      </w:pPr>
      <w:r w:rsidRPr="004F67B4">
        <w:t xml:space="preserve">Küflenmiş, kızışmış, böceklenmiş, acılaşmış, rengi değişmiş, topaklanmış ve doğal yapısı bozulmuş yem.  </w:t>
      </w:r>
    </w:p>
    <w:p w:rsidR="00777CB9" w:rsidRPr="00A11465" w:rsidRDefault="00777CB9" w:rsidP="00B64CD8">
      <w:pPr>
        <w:pStyle w:val="Heading2"/>
        <w:rPr>
          <w:lang w:val="tr-TR"/>
        </w:rPr>
      </w:pPr>
      <w:bookmarkStart w:id="67" w:name="_Toc524434549"/>
      <w:bookmarkStart w:id="68" w:name="_Toc35849314"/>
      <w:bookmarkStart w:id="69" w:name="_Toc349927032"/>
      <w:bookmarkStart w:id="70" w:name="_Toc401040530"/>
      <w:r w:rsidRPr="00A11465">
        <w:rPr>
          <w:color w:val="000000"/>
          <w:lang w:val="tr-TR"/>
        </w:rPr>
        <w:t>3.</w:t>
      </w:r>
      <w:r>
        <w:rPr>
          <w:color w:val="000000"/>
          <w:lang w:val="tr-TR"/>
        </w:rPr>
        <w:t>3</w:t>
      </w:r>
      <w:r w:rsidRPr="00A11465">
        <w:rPr>
          <w:color w:val="000000"/>
          <w:lang w:val="tr-TR"/>
        </w:rPr>
        <w:tab/>
      </w:r>
      <w:bookmarkEnd w:id="67"/>
      <w:bookmarkEnd w:id="68"/>
      <w:bookmarkEnd w:id="69"/>
      <w:r w:rsidRPr="00A11465">
        <w:rPr>
          <w:lang w:val="tr-TR"/>
        </w:rPr>
        <w:t>Yabancı madde</w:t>
      </w:r>
      <w:bookmarkEnd w:id="70"/>
      <w:r w:rsidRPr="00A11465">
        <w:rPr>
          <w:lang w:val="tr-TR"/>
        </w:rPr>
        <w:t xml:space="preserve"> </w:t>
      </w:r>
    </w:p>
    <w:p w:rsidR="00777CB9" w:rsidRPr="004F67B4" w:rsidRDefault="00777CB9" w:rsidP="00B64CD8">
      <w:pPr>
        <w:shd w:val="clear" w:color="auto" w:fill="FFFFFF"/>
        <w:jc w:val="both"/>
        <w:rPr>
          <w:color w:val="000000"/>
        </w:rPr>
      </w:pPr>
      <w:r>
        <w:t>Sığır besi</w:t>
      </w:r>
      <w:r w:rsidRPr="004F67B4">
        <w:t xml:space="preserve"> yeminde bulunan yem maddeleri ve yem katkı maddesi dışındaki gözle görülebilen her türlü madde.</w:t>
      </w:r>
    </w:p>
    <w:p w:rsidR="00777CB9" w:rsidRPr="004F67B4" w:rsidRDefault="00777CB9" w:rsidP="00B64CD8">
      <w:pPr>
        <w:shd w:val="clear" w:color="auto" w:fill="FFFFFF"/>
        <w:jc w:val="both"/>
        <w:rPr>
          <w:color w:val="000000"/>
        </w:rPr>
      </w:pPr>
    </w:p>
    <w:p w:rsidR="00777CB9" w:rsidRPr="00A11465" w:rsidRDefault="00777CB9" w:rsidP="00B64CD8">
      <w:pPr>
        <w:pStyle w:val="Heading1"/>
        <w:rPr>
          <w:lang w:val="tr-TR"/>
        </w:rPr>
      </w:pPr>
      <w:bookmarkStart w:id="71" w:name="_Toc264913508"/>
      <w:bookmarkStart w:id="72" w:name="_Toc266447942"/>
      <w:bookmarkStart w:id="73" w:name="_Toc349927037"/>
      <w:bookmarkStart w:id="74" w:name="_Toc401040531"/>
      <w:bookmarkStart w:id="75" w:name="_Toc184575190"/>
      <w:bookmarkStart w:id="76" w:name="_Toc187124021"/>
      <w:bookmarkStart w:id="77" w:name="_Toc187124109"/>
      <w:bookmarkStart w:id="78" w:name="_Toc187124491"/>
      <w:bookmarkEnd w:id="57"/>
      <w:bookmarkEnd w:id="58"/>
      <w:bookmarkEnd w:id="59"/>
      <w:bookmarkEnd w:id="60"/>
      <w:r w:rsidRPr="00A11465">
        <w:rPr>
          <w:lang w:val="tr-TR"/>
        </w:rPr>
        <w:t>4</w:t>
      </w:r>
      <w:r w:rsidRPr="00A11465">
        <w:rPr>
          <w:lang w:val="tr-TR"/>
        </w:rPr>
        <w:tab/>
        <w:t>Sınıflandırma ve özellikler</w:t>
      </w:r>
      <w:bookmarkEnd w:id="71"/>
      <w:bookmarkEnd w:id="72"/>
      <w:bookmarkEnd w:id="73"/>
      <w:bookmarkEnd w:id="74"/>
    </w:p>
    <w:bookmarkEnd w:id="75"/>
    <w:bookmarkEnd w:id="76"/>
    <w:bookmarkEnd w:id="77"/>
    <w:bookmarkEnd w:id="78"/>
    <w:p w:rsidR="00777CB9" w:rsidRPr="004F67B4" w:rsidRDefault="00777CB9" w:rsidP="00B64CD8">
      <w:pPr>
        <w:jc w:val="both"/>
      </w:pPr>
    </w:p>
    <w:p w:rsidR="00777CB9" w:rsidRPr="00A11465" w:rsidRDefault="00777CB9" w:rsidP="00B64CD8">
      <w:pPr>
        <w:pStyle w:val="Heading2"/>
        <w:rPr>
          <w:lang w:val="tr-TR"/>
        </w:rPr>
      </w:pPr>
      <w:bookmarkStart w:id="79" w:name="_Toc401040532"/>
      <w:bookmarkStart w:id="80" w:name="_Toc524434555"/>
      <w:bookmarkStart w:id="81" w:name="_Toc35849322"/>
      <w:bookmarkStart w:id="82" w:name="_Toc349927038"/>
      <w:r w:rsidRPr="00A11465">
        <w:rPr>
          <w:lang w:val="tr-TR"/>
        </w:rPr>
        <w:t>4.1</w:t>
      </w:r>
      <w:r w:rsidRPr="00A11465">
        <w:rPr>
          <w:lang w:val="tr-TR"/>
        </w:rPr>
        <w:tab/>
        <w:t>Sınıflandırma</w:t>
      </w:r>
      <w:bookmarkEnd w:id="79"/>
    </w:p>
    <w:p w:rsidR="00777CB9" w:rsidRPr="004F67B4" w:rsidRDefault="00777CB9" w:rsidP="009D4305"/>
    <w:p w:rsidR="00777CB9" w:rsidRPr="004F67B4" w:rsidRDefault="00777CB9" w:rsidP="00D93C25">
      <w:pPr>
        <w:pStyle w:val="Heading3"/>
        <w:rPr>
          <w:sz w:val="20"/>
          <w:szCs w:val="20"/>
        </w:rPr>
      </w:pPr>
      <w:r w:rsidRPr="004F67B4">
        <w:t>4.1.1</w:t>
      </w:r>
      <w:bookmarkEnd w:id="80"/>
      <w:bookmarkEnd w:id="81"/>
      <w:bookmarkEnd w:id="82"/>
      <w:r w:rsidRPr="004F67B4">
        <w:t xml:space="preserve"> </w:t>
      </w:r>
      <w:r w:rsidRPr="004F67B4">
        <w:tab/>
        <w:t>Sınıflar</w:t>
      </w:r>
    </w:p>
    <w:p w:rsidR="00777CB9" w:rsidRPr="004F67B4" w:rsidRDefault="00777CB9" w:rsidP="00D93C25">
      <w:pPr>
        <w:shd w:val="clear" w:color="auto" w:fill="FFFFFF"/>
        <w:jc w:val="both"/>
      </w:pPr>
      <w:r>
        <w:t>Sığır besi</w:t>
      </w:r>
      <w:r w:rsidRPr="004F67B4">
        <w:t xml:space="preserve"> yemleri;</w:t>
      </w:r>
    </w:p>
    <w:p w:rsidR="00777CB9" w:rsidRDefault="00777CB9" w:rsidP="009D4305">
      <w:bookmarkStart w:id="83" w:name="_Toc383525639"/>
      <w:r w:rsidRPr="004F67B4">
        <w:t xml:space="preserve">- </w:t>
      </w:r>
      <w:bookmarkEnd w:id="83"/>
      <w:r w:rsidRPr="00A11465">
        <w:t xml:space="preserve"> </w:t>
      </w:r>
      <w:r>
        <w:t>1. Sınıf,</w:t>
      </w:r>
    </w:p>
    <w:p w:rsidR="00777CB9" w:rsidRPr="004F67B4" w:rsidRDefault="00777CB9" w:rsidP="009D4305">
      <w:bookmarkStart w:id="84" w:name="_Toc383525640"/>
      <w:r w:rsidRPr="004F67B4">
        <w:t xml:space="preserve">- </w:t>
      </w:r>
      <w:r>
        <w:t xml:space="preserve"> 2. </w:t>
      </w:r>
      <w:bookmarkEnd w:id="84"/>
      <w:r>
        <w:t>Sınıf</w:t>
      </w:r>
      <w:r w:rsidRPr="00A11465">
        <w:t xml:space="preserve"> </w:t>
      </w:r>
    </w:p>
    <w:p w:rsidR="00777CB9" w:rsidRPr="004F67B4" w:rsidRDefault="00777CB9" w:rsidP="009D4305">
      <w:bookmarkStart w:id="85" w:name="_Toc383525641"/>
      <w:r w:rsidRPr="004F67B4">
        <w:t>olmak üzere iki sınıfa ayrılır.</w:t>
      </w:r>
      <w:bookmarkEnd w:id="85"/>
    </w:p>
    <w:p w:rsidR="00777CB9" w:rsidRPr="004F67B4" w:rsidRDefault="00777CB9" w:rsidP="00C57629"/>
    <w:p w:rsidR="00777CB9" w:rsidRPr="004F67B4" w:rsidRDefault="00777CB9" w:rsidP="00D93C25">
      <w:pPr>
        <w:pStyle w:val="Heading3"/>
        <w:rPr>
          <w:sz w:val="20"/>
          <w:szCs w:val="20"/>
        </w:rPr>
      </w:pPr>
      <w:bookmarkStart w:id="86" w:name="_Toc524434556"/>
      <w:bookmarkStart w:id="87" w:name="_Toc35849323"/>
      <w:bookmarkStart w:id="88" w:name="_Toc349927039"/>
      <w:r w:rsidRPr="004F67B4">
        <w:t>4.1.2</w:t>
      </w:r>
      <w:r w:rsidRPr="004F67B4">
        <w:tab/>
      </w:r>
      <w:bookmarkEnd w:id="86"/>
      <w:bookmarkEnd w:id="87"/>
      <w:bookmarkEnd w:id="88"/>
      <w:r w:rsidRPr="004F67B4">
        <w:t>Tipler</w:t>
      </w:r>
    </w:p>
    <w:p w:rsidR="00777CB9" w:rsidRPr="004F67B4" w:rsidRDefault="00777CB9" w:rsidP="009D4305">
      <w:bookmarkStart w:id="89" w:name="_Toc383525642"/>
      <w:r>
        <w:t>Sığır besi</w:t>
      </w:r>
      <w:r w:rsidRPr="004F67B4">
        <w:t xml:space="preserve"> yemleri fiziki yapısına göre;</w:t>
      </w:r>
      <w:bookmarkEnd w:id="89"/>
    </w:p>
    <w:p w:rsidR="00777CB9" w:rsidRPr="004F67B4" w:rsidRDefault="00777CB9" w:rsidP="009D4305">
      <w:bookmarkStart w:id="90" w:name="_Toc383525643"/>
      <w:r w:rsidRPr="004F67B4">
        <w:t>- İnce</w:t>
      </w:r>
      <w:bookmarkEnd w:id="90"/>
      <w:r>
        <w:t>,</w:t>
      </w:r>
    </w:p>
    <w:p w:rsidR="00777CB9" w:rsidRPr="004F67B4" w:rsidRDefault="00777CB9" w:rsidP="009D4305">
      <w:r w:rsidRPr="004F67B4">
        <w:t>- Granül</w:t>
      </w:r>
      <w:r>
        <w:t>,</w:t>
      </w:r>
    </w:p>
    <w:p w:rsidR="00777CB9" w:rsidRPr="004F67B4" w:rsidRDefault="00777CB9" w:rsidP="009D4305">
      <w:bookmarkStart w:id="91" w:name="_Toc383525644"/>
      <w:r w:rsidRPr="004F67B4">
        <w:t>- Pelet</w:t>
      </w:r>
      <w:bookmarkEnd w:id="91"/>
    </w:p>
    <w:p w:rsidR="00777CB9" w:rsidRPr="004F67B4" w:rsidRDefault="00777CB9" w:rsidP="009D4305">
      <w:bookmarkStart w:id="92" w:name="_Toc383525645"/>
      <w:r w:rsidRPr="004F67B4">
        <w:t>olmak üzere üç tipe ayrılır.</w:t>
      </w:r>
      <w:bookmarkEnd w:id="92"/>
    </w:p>
    <w:p w:rsidR="00777CB9" w:rsidRPr="004F67B4" w:rsidRDefault="00777CB9" w:rsidP="007A11E3">
      <w:bookmarkStart w:id="93" w:name="_Toc349927040"/>
    </w:p>
    <w:p w:rsidR="00777CB9" w:rsidRPr="00A11465" w:rsidRDefault="00777CB9" w:rsidP="00B64CD8">
      <w:pPr>
        <w:pStyle w:val="Heading2"/>
        <w:rPr>
          <w:color w:val="000000"/>
          <w:sz w:val="22"/>
          <w:szCs w:val="22"/>
          <w:lang w:val="tr-TR"/>
        </w:rPr>
      </w:pPr>
      <w:bookmarkStart w:id="94" w:name="_Toc401040533"/>
      <w:r w:rsidRPr="00A11465">
        <w:rPr>
          <w:color w:val="000000"/>
          <w:lang w:val="tr-TR"/>
        </w:rPr>
        <w:t>4.2</w:t>
      </w:r>
      <w:r w:rsidRPr="00A11465">
        <w:rPr>
          <w:color w:val="000000"/>
          <w:lang w:val="tr-TR"/>
        </w:rPr>
        <w:tab/>
        <w:t>Özellikler</w:t>
      </w:r>
      <w:bookmarkEnd w:id="93"/>
      <w:bookmarkEnd w:id="94"/>
    </w:p>
    <w:p w:rsidR="00777CB9" w:rsidRPr="004F67B4" w:rsidRDefault="00777CB9" w:rsidP="00B64CD8">
      <w:pPr>
        <w:shd w:val="clear" w:color="auto" w:fill="FFFFFF"/>
        <w:jc w:val="both"/>
        <w:rPr>
          <w:color w:val="C0504D"/>
        </w:rPr>
      </w:pPr>
    </w:p>
    <w:p w:rsidR="00777CB9" w:rsidRPr="004F67B4" w:rsidRDefault="00777CB9" w:rsidP="004C34CD">
      <w:pPr>
        <w:pStyle w:val="Heading3"/>
        <w:rPr>
          <w:color w:val="000000"/>
        </w:rPr>
      </w:pPr>
      <w:bookmarkStart w:id="95" w:name="_Toc349927041"/>
      <w:r w:rsidRPr="004F67B4">
        <w:rPr>
          <w:color w:val="000000"/>
        </w:rPr>
        <w:t>4.2.1</w:t>
      </w:r>
      <w:r w:rsidRPr="004F67B4">
        <w:rPr>
          <w:color w:val="000000"/>
        </w:rPr>
        <w:tab/>
      </w:r>
      <w:r>
        <w:rPr>
          <w:color w:val="000000"/>
        </w:rPr>
        <w:t>Duyusal</w:t>
      </w:r>
      <w:r w:rsidRPr="004F67B4">
        <w:rPr>
          <w:color w:val="000000"/>
        </w:rPr>
        <w:t xml:space="preserve"> özellikler</w:t>
      </w:r>
    </w:p>
    <w:p w:rsidR="00777CB9" w:rsidRPr="004F67B4" w:rsidRDefault="00777CB9" w:rsidP="008E65D5">
      <w:pPr>
        <w:pStyle w:val="Heading3"/>
        <w:rPr>
          <w:b w:val="0"/>
          <w:bCs w:val="0"/>
          <w:color w:val="000000"/>
          <w:sz w:val="20"/>
          <w:szCs w:val="20"/>
        </w:rPr>
      </w:pPr>
      <w:r>
        <w:rPr>
          <w:b w:val="0"/>
          <w:bCs w:val="0"/>
          <w:color w:val="000000"/>
          <w:sz w:val="20"/>
          <w:szCs w:val="20"/>
        </w:rPr>
        <w:t>Sığır besi</w:t>
      </w:r>
      <w:r w:rsidRPr="004F67B4">
        <w:rPr>
          <w:b w:val="0"/>
          <w:bCs w:val="0"/>
          <w:color w:val="000000"/>
          <w:sz w:val="20"/>
          <w:szCs w:val="20"/>
        </w:rPr>
        <w:t xml:space="preserve"> yeminin </w:t>
      </w:r>
      <w:r>
        <w:rPr>
          <w:b w:val="0"/>
          <w:bCs w:val="0"/>
          <w:color w:val="000000"/>
          <w:sz w:val="20"/>
          <w:szCs w:val="20"/>
        </w:rPr>
        <w:t>duyusal</w:t>
      </w:r>
      <w:r w:rsidRPr="004F67B4">
        <w:rPr>
          <w:b w:val="0"/>
          <w:bCs w:val="0"/>
          <w:color w:val="000000"/>
          <w:sz w:val="20"/>
          <w:szCs w:val="20"/>
        </w:rPr>
        <w:t xml:space="preserve"> özellikleri Çizelge 1’de verilen değerlere uygun olmalıdır.</w:t>
      </w:r>
    </w:p>
    <w:p w:rsidR="00777CB9" w:rsidRPr="004F67B4" w:rsidRDefault="00777CB9" w:rsidP="008E65D5">
      <w:pPr>
        <w:pStyle w:val="Heading3"/>
        <w:rPr>
          <w:b w:val="0"/>
          <w:bCs w:val="0"/>
          <w:color w:val="000000"/>
          <w:sz w:val="20"/>
          <w:szCs w:val="20"/>
        </w:rPr>
      </w:pPr>
    </w:p>
    <w:p w:rsidR="00777CB9" w:rsidRDefault="00777CB9">
      <w:pPr>
        <w:pStyle w:val="Heading3"/>
        <w:rPr>
          <w:b w:val="0"/>
          <w:bCs w:val="0"/>
          <w:color w:val="000000"/>
          <w:sz w:val="4"/>
          <w:szCs w:val="4"/>
        </w:rPr>
      </w:pPr>
      <w:r w:rsidRPr="00A11465">
        <w:rPr>
          <w:color w:val="000000"/>
          <w:sz w:val="20"/>
          <w:szCs w:val="20"/>
        </w:rPr>
        <w:t>Çizelge 1</w:t>
      </w:r>
      <w:r w:rsidRPr="004F67B4">
        <w:rPr>
          <w:b w:val="0"/>
          <w:bCs w:val="0"/>
          <w:color w:val="000000"/>
          <w:sz w:val="20"/>
          <w:szCs w:val="20"/>
        </w:rPr>
        <w:t xml:space="preserve"> </w:t>
      </w:r>
      <w:r>
        <w:rPr>
          <w:b w:val="0"/>
          <w:bCs w:val="0"/>
          <w:color w:val="000000"/>
          <w:sz w:val="20"/>
          <w:szCs w:val="20"/>
        </w:rPr>
        <w:t>–</w:t>
      </w:r>
      <w:r w:rsidRPr="004F67B4">
        <w:rPr>
          <w:b w:val="0"/>
          <w:bCs w:val="0"/>
          <w:color w:val="000000"/>
          <w:sz w:val="20"/>
          <w:szCs w:val="20"/>
        </w:rPr>
        <w:t xml:space="preserve"> </w:t>
      </w:r>
      <w:r>
        <w:rPr>
          <w:b w:val="0"/>
          <w:bCs w:val="0"/>
          <w:color w:val="000000"/>
          <w:sz w:val="20"/>
          <w:szCs w:val="20"/>
        </w:rPr>
        <w:t>Sığır besi</w:t>
      </w:r>
      <w:r w:rsidRPr="004F67B4">
        <w:rPr>
          <w:b w:val="0"/>
          <w:bCs w:val="0"/>
          <w:color w:val="000000"/>
          <w:sz w:val="20"/>
          <w:szCs w:val="20"/>
        </w:rPr>
        <w:t xml:space="preserve"> yeminin </w:t>
      </w:r>
      <w:r>
        <w:rPr>
          <w:b w:val="0"/>
          <w:bCs w:val="0"/>
          <w:color w:val="000000"/>
          <w:sz w:val="20"/>
          <w:szCs w:val="20"/>
        </w:rPr>
        <w:t>genel</w:t>
      </w:r>
      <w:r w:rsidRPr="004F67B4">
        <w:rPr>
          <w:b w:val="0"/>
          <w:bCs w:val="0"/>
          <w:color w:val="000000"/>
          <w:sz w:val="20"/>
          <w:szCs w:val="20"/>
        </w:rPr>
        <w:t xml:space="preserve"> özellikleri</w:t>
      </w:r>
    </w:p>
    <w:p w:rsidR="00777CB9" w:rsidRPr="00A11465" w:rsidRDefault="00777CB9" w:rsidP="00A11465">
      <w:pPr>
        <w:rPr>
          <w:b/>
          <w:bCs/>
          <w:sz w:val="4"/>
          <w:szCs w:val="4"/>
        </w:rPr>
      </w:pPr>
    </w:p>
    <w:tbl>
      <w:tblPr>
        <w:tblW w:w="0" w:type="auto"/>
        <w:tblInd w:w="-106" w:type="dxa"/>
        <w:tblBorders>
          <w:top w:val="single" w:sz="6" w:space="0" w:color="auto"/>
          <w:left w:val="single" w:sz="6" w:space="0" w:color="auto"/>
          <w:right w:val="single" w:sz="6" w:space="0" w:color="auto"/>
        </w:tblBorders>
        <w:tblLayout w:type="fixed"/>
        <w:tblLook w:val="0000"/>
      </w:tblPr>
      <w:tblGrid>
        <w:gridCol w:w="1985"/>
        <w:gridCol w:w="7087"/>
      </w:tblGrid>
      <w:tr w:rsidR="00777CB9" w:rsidRPr="004F67B4">
        <w:tc>
          <w:tcPr>
            <w:tcW w:w="1985" w:type="dxa"/>
            <w:tcBorders>
              <w:top w:val="single" w:sz="6" w:space="0" w:color="auto"/>
              <w:bottom w:val="single" w:sz="6" w:space="0" w:color="auto"/>
              <w:right w:val="single" w:sz="6" w:space="0" w:color="auto"/>
            </w:tcBorders>
          </w:tcPr>
          <w:p w:rsidR="00777CB9" w:rsidRPr="00A11465" w:rsidRDefault="00777CB9" w:rsidP="008E65D5">
            <w:pPr>
              <w:rPr>
                <w:b/>
                <w:bCs/>
              </w:rPr>
            </w:pPr>
            <w:r w:rsidRPr="00A11465">
              <w:rPr>
                <w:b/>
                <w:bCs/>
              </w:rPr>
              <w:t>Özellik</w:t>
            </w:r>
          </w:p>
        </w:tc>
        <w:tc>
          <w:tcPr>
            <w:tcW w:w="7087" w:type="dxa"/>
            <w:tcBorders>
              <w:top w:val="single" w:sz="6" w:space="0" w:color="auto"/>
              <w:left w:val="nil"/>
              <w:bottom w:val="single" w:sz="6" w:space="0" w:color="auto"/>
            </w:tcBorders>
          </w:tcPr>
          <w:p w:rsidR="00777CB9" w:rsidRPr="00A11465" w:rsidRDefault="00777CB9" w:rsidP="008E65D5">
            <w:pPr>
              <w:jc w:val="center"/>
              <w:rPr>
                <w:b/>
                <w:bCs/>
              </w:rPr>
            </w:pPr>
            <w:r w:rsidRPr="00A11465">
              <w:rPr>
                <w:b/>
                <w:bCs/>
              </w:rPr>
              <w:t>Değer</w:t>
            </w:r>
          </w:p>
        </w:tc>
      </w:tr>
      <w:tr w:rsidR="00777CB9" w:rsidRPr="004F67B4">
        <w:tc>
          <w:tcPr>
            <w:tcW w:w="1985" w:type="dxa"/>
            <w:tcBorders>
              <w:top w:val="single" w:sz="6" w:space="0" w:color="auto"/>
              <w:right w:val="single" w:sz="6" w:space="0" w:color="auto"/>
            </w:tcBorders>
          </w:tcPr>
          <w:p w:rsidR="00777CB9" w:rsidRPr="004F67B4" w:rsidRDefault="00777CB9" w:rsidP="008E65D5">
            <w:r w:rsidRPr="004F67B4">
              <w:t>Renk ve görünüş</w:t>
            </w:r>
          </w:p>
        </w:tc>
        <w:tc>
          <w:tcPr>
            <w:tcW w:w="7087" w:type="dxa"/>
            <w:tcBorders>
              <w:top w:val="single" w:sz="6" w:space="0" w:color="auto"/>
              <w:left w:val="nil"/>
            </w:tcBorders>
          </w:tcPr>
          <w:p w:rsidR="00777CB9" w:rsidRPr="004F67B4" w:rsidRDefault="00777CB9" w:rsidP="008E65D5">
            <w:r w:rsidRPr="004F67B4">
              <w:t>Kendine özgü renk ve görünüşte olmalıdır.</w:t>
            </w:r>
          </w:p>
        </w:tc>
      </w:tr>
      <w:tr w:rsidR="00777CB9" w:rsidRPr="004F67B4">
        <w:tc>
          <w:tcPr>
            <w:tcW w:w="1985" w:type="dxa"/>
            <w:tcBorders>
              <w:top w:val="nil"/>
              <w:bottom w:val="nil"/>
              <w:right w:val="single" w:sz="6" w:space="0" w:color="auto"/>
            </w:tcBorders>
          </w:tcPr>
          <w:p w:rsidR="00777CB9" w:rsidRPr="004F67B4" w:rsidRDefault="00777CB9" w:rsidP="008E65D5">
            <w:r w:rsidRPr="004F67B4">
              <w:t>Tat ve koku</w:t>
            </w:r>
          </w:p>
        </w:tc>
        <w:tc>
          <w:tcPr>
            <w:tcW w:w="7087" w:type="dxa"/>
            <w:tcBorders>
              <w:top w:val="nil"/>
              <w:left w:val="nil"/>
              <w:bottom w:val="nil"/>
            </w:tcBorders>
          </w:tcPr>
          <w:p w:rsidR="00777CB9" w:rsidRPr="004F67B4" w:rsidRDefault="00777CB9" w:rsidP="008E65D5">
            <w:r w:rsidRPr="004F67B4">
              <w:t>Kendine özgü tat ve kokuda olmalı, yabancı tat ve koku ihtiva etmemelidir.</w:t>
            </w:r>
          </w:p>
        </w:tc>
      </w:tr>
      <w:tr w:rsidR="00777CB9" w:rsidRPr="004F67B4">
        <w:tc>
          <w:tcPr>
            <w:tcW w:w="1985" w:type="dxa"/>
            <w:tcBorders>
              <w:top w:val="nil"/>
              <w:bottom w:val="single" w:sz="6" w:space="0" w:color="auto"/>
              <w:right w:val="single" w:sz="6" w:space="0" w:color="auto"/>
            </w:tcBorders>
          </w:tcPr>
          <w:p w:rsidR="00777CB9" w:rsidRPr="004F67B4" w:rsidRDefault="00777CB9" w:rsidP="008E65D5">
            <w:r w:rsidRPr="004F67B4">
              <w:t>Yabancı madde</w:t>
            </w:r>
          </w:p>
        </w:tc>
        <w:tc>
          <w:tcPr>
            <w:tcW w:w="7087" w:type="dxa"/>
            <w:tcBorders>
              <w:top w:val="nil"/>
              <w:left w:val="nil"/>
              <w:bottom w:val="single" w:sz="6" w:space="0" w:color="auto"/>
            </w:tcBorders>
          </w:tcPr>
          <w:p w:rsidR="00777CB9" w:rsidRPr="004F67B4" w:rsidRDefault="00777CB9" w:rsidP="008E65D5">
            <w:r w:rsidRPr="004F67B4">
              <w:t>Bulunmamalıdır.</w:t>
            </w:r>
          </w:p>
        </w:tc>
      </w:tr>
    </w:tbl>
    <w:p w:rsidR="00777CB9" w:rsidRPr="004F67B4" w:rsidRDefault="00777CB9" w:rsidP="008E65D5">
      <w:pPr>
        <w:pStyle w:val="Heading3"/>
        <w:rPr>
          <w:b w:val="0"/>
          <w:bCs w:val="0"/>
          <w:color w:val="000000"/>
          <w:sz w:val="20"/>
          <w:szCs w:val="20"/>
        </w:rPr>
      </w:pPr>
    </w:p>
    <w:p w:rsidR="00777CB9" w:rsidRPr="00A11465" w:rsidRDefault="00777CB9" w:rsidP="00721558">
      <w:pPr>
        <w:jc w:val="both"/>
        <w:rPr>
          <w:b/>
          <w:bCs/>
          <w:color w:val="000000"/>
          <w:sz w:val="22"/>
          <w:szCs w:val="22"/>
          <w:lang w:eastAsia="zh-CN"/>
        </w:rPr>
      </w:pPr>
      <w:r w:rsidRPr="00A11465">
        <w:rPr>
          <w:b/>
          <w:bCs/>
          <w:color w:val="000000"/>
          <w:sz w:val="22"/>
          <w:szCs w:val="22"/>
          <w:lang w:eastAsia="zh-CN"/>
        </w:rPr>
        <w:t>4.2.</w:t>
      </w:r>
      <w:r w:rsidRPr="004E1F4B">
        <w:rPr>
          <w:b/>
          <w:bCs/>
          <w:color w:val="000000"/>
          <w:sz w:val="22"/>
          <w:szCs w:val="22"/>
          <w:lang w:eastAsia="zh-CN"/>
        </w:rPr>
        <w:t>2 Sığır</w:t>
      </w:r>
      <w:r w:rsidRPr="008B72B8">
        <w:rPr>
          <w:b/>
          <w:bCs/>
          <w:color w:val="000000"/>
          <w:sz w:val="22"/>
          <w:szCs w:val="22"/>
          <w:lang w:eastAsia="zh-CN"/>
        </w:rPr>
        <w:t xml:space="preserve"> besi </w:t>
      </w:r>
      <w:r w:rsidRPr="00A11465">
        <w:rPr>
          <w:b/>
          <w:bCs/>
          <w:color w:val="000000"/>
          <w:sz w:val="22"/>
          <w:szCs w:val="22"/>
          <w:lang w:eastAsia="zh-CN"/>
        </w:rPr>
        <w:t>yemlerinin sınıf özellikleri</w:t>
      </w:r>
    </w:p>
    <w:p w:rsidR="00777CB9" w:rsidRPr="00A11465" w:rsidRDefault="00777CB9" w:rsidP="00721558">
      <w:pPr>
        <w:jc w:val="both"/>
        <w:rPr>
          <w:color w:val="000000"/>
          <w:lang w:eastAsia="zh-CN"/>
        </w:rPr>
      </w:pPr>
      <w:r w:rsidRPr="008B72B8">
        <w:rPr>
          <w:color w:val="000000"/>
          <w:lang w:eastAsia="zh-CN"/>
        </w:rPr>
        <w:t xml:space="preserve">Sığır besi </w:t>
      </w:r>
      <w:r w:rsidRPr="00A11465">
        <w:rPr>
          <w:color w:val="000000"/>
          <w:lang w:eastAsia="zh-CN"/>
        </w:rPr>
        <w:t xml:space="preserve">yemlerinin sınıf özellikleri Çizelge </w:t>
      </w:r>
      <w:r>
        <w:rPr>
          <w:color w:val="000000"/>
          <w:lang w:eastAsia="zh-CN"/>
        </w:rPr>
        <w:t>2</w:t>
      </w:r>
      <w:r w:rsidRPr="00A11465">
        <w:rPr>
          <w:color w:val="000000"/>
          <w:lang w:eastAsia="zh-CN"/>
        </w:rPr>
        <w:t>’de verilen değerlere uygun olmalıdır.</w:t>
      </w:r>
    </w:p>
    <w:bookmarkEnd w:id="95"/>
    <w:p w:rsidR="00777CB9" w:rsidRPr="00A11465" w:rsidRDefault="00777CB9" w:rsidP="004C34CD">
      <w:pPr>
        <w:pStyle w:val="Heading2"/>
        <w:rPr>
          <w:b w:val="0"/>
          <w:bCs w:val="0"/>
          <w:color w:val="000000"/>
          <w:sz w:val="20"/>
          <w:szCs w:val="20"/>
          <w:lang w:val="tr-TR"/>
        </w:rPr>
      </w:pPr>
    </w:p>
    <w:p w:rsidR="00777CB9" w:rsidRDefault="00777CB9" w:rsidP="00B260B1">
      <w:pPr>
        <w:rPr>
          <w:color w:val="000000"/>
        </w:rPr>
      </w:pPr>
      <w:r w:rsidRPr="004F67B4">
        <w:rPr>
          <w:b/>
          <w:bCs/>
          <w:color w:val="000000"/>
        </w:rPr>
        <w:t xml:space="preserve">Çizelge </w:t>
      </w:r>
      <w:r>
        <w:rPr>
          <w:b/>
          <w:bCs/>
          <w:color w:val="000000"/>
        </w:rPr>
        <w:t>2</w:t>
      </w:r>
      <w:r w:rsidRPr="004F67B4">
        <w:rPr>
          <w:color w:val="000000"/>
        </w:rPr>
        <w:t xml:space="preserve"> </w:t>
      </w:r>
      <w:r>
        <w:rPr>
          <w:color w:val="000000"/>
        </w:rPr>
        <w:t>-</w:t>
      </w:r>
      <w:r w:rsidRPr="004F67B4">
        <w:rPr>
          <w:b/>
          <w:bCs/>
          <w:color w:val="000000"/>
        </w:rPr>
        <w:t xml:space="preserve"> </w:t>
      </w:r>
      <w:r w:rsidRPr="00A11465">
        <w:rPr>
          <w:color w:val="000000"/>
        </w:rPr>
        <w:t>Sığır besi</w:t>
      </w:r>
      <w:r w:rsidRPr="004F67B4">
        <w:rPr>
          <w:color w:val="000000"/>
        </w:rPr>
        <w:t xml:space="preserve"> yemlerinin sınıf özellikleri</w:t>
      </w:r>
    </w:p>
    <w:p w:rsidR="00777CB9" w:rsidRPr="004F67B4" w:rsidRDefault="00777CB9" w:rsidP="00B260B1">
      <w:pPr>
        <w:rPr>
          <w:color w:val="000000"/>
        </w:rPr>
      </w:pPr>
    </w:p>
    <w:p w:rsidR="00777CB9" w:rsidRPr="00A11465" w:rsidRDefault="00777CB9" w:rsidP="00B260B1">
      <w:pPr>
        <w:rPr>
          <w:color w:val="C0504D"/>
          <w:sz w:val="4"/>
          <w:szCs w:val="4"/>
          <w:lang w:eastAsia="zh-CN"/>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849"/>
        <w:gridCol w:w="2551"/>
        <w:gridCol w:w="2263"/>
      </w:tblGrid>
      <w:tr w:rsidR="00777CB9" w:rsidRPr="004F67B4">
        <w:tc>
          <w:tcPr>
            <w:tcW w:w="4849" w:type="dxa"/>
            <w:vMerge w:val="restart"/>
            <w:vAlign w:val="center"/>
          </w:tcPr>
          <w:p w:rsidR="00777CB9" w:rsidRPr="00AE4485" w:rsidRDefault="00777CB9">
            <w:pPr>
              <w:rPr>
                <w:b/>
                <w:bCs/>
                <w:lang w:eastAsia="zh-CN"/>
              </w:rPr>
            </w:pPr>
            <w:r w:rsidRPr="00AE4485">
              <w:rPr>
                <w:b/>
                <w:bCs/>
                <w:lang w:eastAsia="zh-CN"/>
              </w:rPr>
              <w:t>Özellik</w:t>
            </w:r>
          </w:p>
        </w:tc>
        <w:tc>
          <w:tcPr>
            <w:tcW w:w="4814" w:type="dxa"/>
            <w:gridSpan w:val="2"/>
            <w:vAlign w:val="center"/>
          </w:tcPr>
          <w:p w:rsidR="00777CB9" w:rsidRPr="00AE4485" w:rsidRDefault="00777CB9" w:rsidP="00AE4485">
            <w:pPr>
              <w:jc w:val="center"/>
              <w:rPr>
                <w:b/>
                <w:bCs/>
                <w:lang w:eastAsia="zh-CN"/>
              </w:rPr>
            </w:pPr>
            <w:r w:rsidRPr="00AE4485">
              <w:rPr>
                <w:b/>
                <w:bCs/>
                <w:lang w:eastAsia="zh-CN"/>
              </w:rPr>
              <w:t>Değer</w:t>
            </w:r>
          </w:p>
        </w:tc>
      </w:tr>
      <w:tr w:rsidR="00777CB9" w:rsidRPr="004F67B4">
        <w:tc>
          <w:tcPr>
            <w:tcW w:w="4849" w:type="dxa"/>
            <w:vMerge/>
          </w:tcPr>
          <w:p w:rsidR="00777CB9" w:rsidRPr="00AE4485" w:rsidRDefault="00777CB9" w:rsidP="00B260B1">
            <w:pPr>
              <w:rPr>
                <w:b/>
                <w:bCs/>
                <w:lang w:eastAsia="zh-CN"/>
              </w:rPr>
            </w:pPr>
          </w:p>
        </w:tc>
        <w:tc>
          <w:tcPr>
            <w:tcW w:w="2551" w:type="dxa"/>
          </w:tcPr>
          <w:p w:rsidR="00777CB9" w:rsidRPr="00AE4485" w:rsidRDefault="00777CB9" w:rsidP="00AE4485">
            <w:pPr>
              <w:pStyle w:val="ListParagraph"/>
              <w:numPr>
                <w:ilvl w:val="0"/>
                <w:numId w:val="36"/>
              </w:numPr>
              <w:jc w:val="center"/>
              <w:rPr>
                <w:b/>
                <w:bCs/>
                <w:lang w:eastAsia="zh-CN"/>
              </w:rPr>
            </w:pPr>
            <w:r w:rsidRPr="00AE4485">
              <w:rPr>
                <w:b/>
                <w:bCs/>
                <w:lang w:eastAsia="zh-CN"/>
              </w:rPr>
              <w:t>Sınıf</w:t>
            </w:r>
          </w:p>
        </w:tc>
        <w:tc>
          <w:tcPr>
            <w:tcW w:w="2263" w:type="dxa"/>
          </w:tcPr>
          <w:p w:rsidR="00777CB9" w:rsidRPr="00AE4485" w:rsidRDefault="00777CB9" w:rsidP="00AE4485">
            <w:pPr>
              <w:pStyle w:val="ListParagraph"/>
              <w:numPr>
                <w:ilvl w:val="0"/>
                <w:numId w:val="36"/>
              </w:numPr>
              <w:rPr>
                <w:b/>
                <w:bCs/>
                <w:lang w:eastAsia="zh-CN"/>
              </w:rPr>
            </w:pPr>
            <w:r w:rsidRPr="00AE4485">
              <w:rPr>
                <w:b/>
                <w:bCs/>
                <w:lang w:eastAsia="zh-CN"/>
              </w:rPr>
              <w:t>Sınıf</w:t>
            </w:r>
          </w:p>
        </w:tc>
      </w:tr>
      <w:tr w:rsidR="00777CB9" w:rsidRPr="004F67B4">
        <w:tc>
          <w:tcPr>
            <w:tcW w:w="4849" w:type="dxa"/>
          </w:tcPr>
          <w:p w:rsidR="00777CB9" w:rsidRPr="00A11465" w:rsidRDefault="00777CB9" w:rsidP="00B260B1">
            <w:pPr>
              <w:rPr>
                <w:lang w:eastAsia="zh-CN"/>
              </w:rPr>
            </w:pPr>
            <w:r w:rsidRPr="00A11465">
              <w:rPr>
                <w:lang w:eastAsia="zh-CN"/>
              </w:rPr>
              <w:t>Rutubet, % en çok</w:t>
            </w:r>
          </w:p>
        </w:tc>
        <w:tc>
          <w:tcPr>
            <w:tcW w:w="2551" w:type="dxa"/>
          </w:tcPr>
          <w:p w:rsidR="00777CB9" w:rsidRPr="00A11465" w:rsidRDefault="00777CB9" w:rsidP="00AE4485">
            <w:pPr>
              <w:jc w:val="center"/>
              <w:rPr>
                <w:lang w:eastAsia="zh-CN"/>
              </w:rPr>
            </w:pPr>
            <w:r w:rsidRPr="00A11465">
              <w:rPr>
                <w:lang w:eastAsia="zh-CN"/>
              </w:rPr>
              <w:t>12,0</w:t>
            </w:r>
          </w:p>
        </w:tc>
        <w:tc>
          <w:tcPr>
            <w:tcW w:w="2263" w:type="dxa"/>
          </w:tcPr>
          <w:p w:rsidR="00777CB9" w:rsidRPr="00A11465" w:rsidRDefault="00777CB9" w:rsidP="00AE4485">
            <w:pPr>
              <w:jc w:val="center"/>
              <w:rPr>
                <w:lang w:eastAsia="zh-CN"/>
              </w:rPr>
            </w:pPr>
            <w:r w:rsidRPr="00A11465">
              <w:rPr>
                <w:lang w:eastAsia="zh-CN"/>
              </w:rPr>
              <w:t>12,0</w:t>
            </w:r>
          </w:p>
        </w:tc>
      </w:tr>
      <w:tr w:rsidR="00777CB9" w:rsidRPr="004F67B4">
        <w:tc>
          <w:tcPr>
            <w:tcW w:w="4849" w:type="dxa"/>
          </w:tcPr>
          <w:p w:rsidR="00777CB9" w:rsidRPr="00A11465" w:rsidRDefault="00777CB9" w:rsidP="00B260B1">
            <w:pPr>
              <w:rPr>
                <w:lang w:eastAsia="zh-CN"/>
              </w:rPr>
            </w:pPr>
            <w:r w:rsidRPr="00A11465">
              <w:rPr>
                <w:lang w:eastAsia="zh-CN"/>
              </w:rPr>
              <w:t>Ham Protein, % en az</w:t>
            </w:r>
          </w:p>
        </w:tc>
        <w:tc>
          <w:tcPr>
            <w:tcW w:w="2551" w:type="dxa"/>
          </w:tcPr>
          <w:p w:rsidR="00777CB9" w:rsidRPr="00A11465" w:rsidRDefault="00777CB9" w:rsidP="00AE4485">
            <w:pPr>
              <w:jc w:val="center"/>
              <w:rPr>
                <w:lang w:eastAsia="zh-CN"/>
              </w:rPr>
            </w:pPr>
            <w:r w:rsidRPr="009078AA">
              <w:rPr>
                <w:lang w:eastAsia="zh-CN"/>
              </w:rPr>
              <w:t>1</w:t>
            </w:r>
            <w:r w:rsidRPr="005B511B">
              <w:rPr>
                <w:lang w:eastAsia="zh-CN"/>
              </w:rPr>
              <w:t>3,5</w:t>
            </w:r>
          </w:p>
        </w:tc>
        <w:tc>
          <w:tcPr>
            <w:tcW w:w="2263" w:type="dxa"/>
          </w:tcPr>
          <w:p w:rsidR="00777CB9" w:rsidRPr="00A11465" w:rsidRDefault="00777CB9" w:rsidP="00AE4485">
            <w:pPr>
              <w:jc w:val="center"/>
              <w:rPr>
                <w:lang w:eastAsia="zh-CN"/>
              </w:rPr>
            </w:pPr>
            <w:r w:rsidRPr="009078AA">
              <w:rPr>
                <w:lang w:eastAsia="zh-CN"/>
              </w:rPr>
              <w:t>1</w:t>
            </w:r>
            <w:r w:rsidRPr="005B511B">
              <w:rPr>
                <w:lang w:eastAsia="zh-CN"/>
              </w:rPr>
              <w:t>1,0</w:t>
            </w:r>
          </w:p>
        </w:tc>
      </w:tr>
      <w:tr w:rsidR="00777CB9" w:rsidRPr="004F67B4">
        <w:tc>
          <w:tcPr>
            <w:tcW w:w="4849" w:type="dxa"/>
          </w:tcPr>
          <w:p w:rsidR="00777CB9" w:rsidRPr="00A11465" w:rsidRDefault="00777CB9">
            <w:pPr>
              <w:rPr>
                <w:lang w:eastAsia="zh-CN"/>
              </w:rPr>
            </w:pPr>
            <w:r w:rsidRPr="00A11465">
              <w:rPr>
                <w:lang w:eastAsia="zh-CN"/>
              </w:rPr>
              <w:t>Ham yağ, % en çok</w:t>
            </w:r>
          </w:p>
        </w:tc>
        <w:tc>
          <w:tcPr>
            <w:tcW w:w="2551" w:type="dxa"/>
          </w:tcPr>
          <w:p w:rsidR="00777CB9" w:rsidRPr="00A11465" w:rsidRDefault="00777CB9" w:rsidP="00AE4485">
            <w:pPr>
              <w:jc w:val="center"/>
              <w:rPr>
                <w:lang w:eastAsia="zh-CN"/>
              </w:rPr>
            </w:pPr>
            <w:r w:rsidRPr="00A11465">
              <w:rPr>
                <w:lang w:eastAsia="zh-CN"/>
              </w:rPr>
              <w:t>4,0</w:t>
            </w:r>
          </w:p>
        </w:tc>
        <w:tc>
          <w:tcPr>
            <w:tcW w:w="2263" w:type="dxa"/>
          </w:tcPr>
          <w:p w:rsidR="00777CB9" w:rsidRPr="00A11465" w:rsidRDefault="00777CB9" w:rsidP="00AE4485">
            <w:pPr>
              <w:jc w:val="center"/>
              <w:rPr>
                <w:lang w:eastAsia="zh-CN"/>
              </w:rPr>
            </w:pPr>
            <w:r w:rsidRPr="00A11465">
              <w:rPr>
                <w:lang w:eastAsia="zh-CN"/>
              </w:rPr>
              <w:t>3,0</w:t>
            </w:r>
          </w:p>
        </w:tc>
      </w:tr>
      <w:tr w:rsidR="00777CB9" w:rsidRPr="004F67B4">
        <w:tc>
          <w:tcPr>
            <w:tcW w:w="4849" w:type="dxa"/>
          </w:tcPr>
          <w:p w:rsidR="00777CB9" w:rsidRPr="00A11465" w:rsidRDefault="00777CB9" w:rsidP="00E65F2B">
            <w:pPr>
              <w:rPr>
                <w:lang w:eastAsia="zh-CN"/>
              </w:rPr>
            </w:pPr>
            <w:r w:rsidRPr="00A11465">
              <w:rPr>
                <w:lang w:eastAsia="zh-CN"/>
              </w:rPr>
              <w:t>Ham selüloz , % en çok</w:t>
            </w:r>
          </w:p>
        </w:tc>
        <w:tc>
          <w:tcPr>
            <w:tcW w:w="2551" w:type="dxa"/>
          </w:tcPr>
          <w:p w:rsidR="00777CB9" w:rsidRPr="00A11465" w:rsidRDefault="00777CB9" w:rsidP="00AE4485">
            <w:pPr>
              <w:jc w:val="center"/>
              <w:rPr>
                <w:lang w:eastAsia="zh-CN"/>
              </w:rPr>
            </w:pPr>
            <w:r w:rsidRPr="00A11465">
              <w:rPr>
                <w:lang w:eastAsia="zh-CN"/>
              </w:rPr>
              <w:t>1</w:t>
            </w:r>
            <w:r w:rsidRPr="009078AA">
              <w:rPr>
                <w:lang w:eastAsia="zh-CN"/>
              </w:rPr>
              <w:t>2</w:t>
            </w:r>
            <w:r w:rsidRPr="00A11465">
              <w:rPr>
                <w:lang w:eastAsia="zh-CN"/>
              </w:rPr>
              <w:t>,0</w:t>
            </w:r>
          </w:p>
        </w:tc>
        <w:tc>
          <w:tcPr>
            <w:tcW w:w="2263" w:type="dxa"/>
          </w:tcPr>
          <w:p w:rsidR="00777CB9" w:rsidRPr="00A11465" w:rsidRDefault="00777CB9" w:rsidP="00AE4485">
            <w:pPr>
              <w:jc w:val="center"/>
              <w:rPr>
                <w:lang w:eastAsia="zh-CN"/>
              </w:rPr>
            </w:pPr>
            <w:r w:rsidRPr="00A11465">
              <w:rPr>
                <w:lang w:eastAsia="zh-CN"/>
              </w:rPr>
              <w:t>1</w:t>
            </w:r>
            <w:r w:rsidRPr="009078AA">
              <w:rPr>
                <w:lang w:eastAsia="zh-CN"/>
              </w:rPr>
              <w:t>4</w:t>
            </w:r>
            <w:r w:rsidRPr="00A11465">
              <w:rPr>
                <w:lang w:eastAsia="zh-CN"/>
              </w:rPr>
              <w:t>,0</w:t>
            </w:r>
          </w:p>
        </w:tc>
      </w:tr>
      <w:tr w:rsidR="00777CB9" w:rsidRPr="004F67B4">
        <w:tc>
          <w:tcPr>
            <w:tcW w:w="4849" w:type="dxa"/>
          </w:tcPr>
          <w:p w:rsidR="00777CB9" w:rsidRPr="00A11465" w:rsidRDefault="00777CB9" w:rsidP="00E65F2B">
            <w:pPr>
              <w:rPr>
                <w:lang w:eastAsia="zh-CN"/>
              </w:rPr>
            </w:pPr>
            <w:r w:rsidRPr="00A11465">
              <w:rPr>
                <w:lang w:eastAsia="zh-CN"/>
              </w:rPr>
              <w:t>Ham kül, % en çok</w:t>
            </w:r>
          </w:p>
        </w:tc>
        <w:tc>
          <w:tcPr>
            <w:tcW w:w="2551" w:type="dxa"/>
          </w:tcPr>
          <w:p w:rsidR="00777CB9" w:rsidRPr="00A11465" w:rsidRDefault="00777CB9" w:rsidP="00AE4485">
            <w:pPr>
              <w:jc w:val="center"/>
              <w:rPr>
                <w:lang w:eastAsia="zh-CN"/>
              </w:rPr>
            </w:pPr>
            <w:r w:rsidRPr="009078AA">
              <w:rPr>
                <w:lang w:eastAsia="zh-CN"/>
              </w:rPr>
              <w:t>9</w:t>
            </w:r>
            <w:r w:rsidRPr="00A11465">
              <w:rPr>
                <w:lang w:eastAsia="zh-CN"/>
              </w:rPr>
              <w:t>,0</w:t>
            </w:r>
          </w:p>
        </w:tc>
        <w:tc>
          <w:tcPr>
            <w:tcW w:w="2263" w:type="dxa"/>
          </w:tcPr>
          <w:p w:rsidR="00777CB9" w:rsidRPr="00A11465" w:rsidRDefault="00777CB9" w:rsidP="00AE4485">
            <w:pPr>
              <w:jc w:val="center"/>
              <w:rPr>
                <w:lang w:eastAsia="zh-CN"/>
              </w:rPr>
            </w:pPr>
            <w:r w:rsidRPr="009078AA">
              <w:rPr>
                <w:lang w:eastAsia="zh-CN"/>
              </w:rPr>
              <w:t>1</w:t>
            </w:r>
            <w:r w:rsidRPr="005B511B">
              <w:rPr>
                <w:lang w:eastAsia="zh-CN"/>
              </w:rPr>
              <w:t>0</w:t>
            </w:r>
            <w:r w:rsidRPr="00A11465">
              <w:rPr>
                <w:lang w:eastAsia="zh-CN"/>
              </w:rPr>
              <w:t>,0</w:t>
            </w:r>
          </w:p>
        </w:tc>
      </w:tr>
      <w:tr w:rsidR="00777CB9" w:rsidRPr="004F67B4">
        <w:tc>
          <w:tcPr>
            <w:tcW w:w="4849" w:type="dxa"/>
          </w:tcPr>
          <w:p w:rsidR="00777CB9" w:rsidRPr="00A11465" w:rsidRDefault="00777CB9" w:rsidP="00E65F2B">
            <w:pPr>
              <w:rPr>
                <w:lang w:eastAsia="zh-CN"/>
              </w:rPr>
            </w:pPr>
            <w:r w:rsidRPr="00A11465">
              <w:rPr>
                <w:lang w:eastAsia="zh-CN"/>
              </w:rPr>
              <w:t>HCL’de çözünmeyen kül, % en çok</w:t>
            </w:r>
          </w:p>
        </w:tc>
        <w:tc>
          <w:tcPr>
            <w:tcW w:w="2551" w:type="dxa"/>
          </w:tcPr>
          <w:p w:rsidR="00777CB9" w:rsidRPr="00A11465" w:rsidRDefault="00777CB9" w:rsidP="00AE4485">
            <w:pPr>
              <w:jc w:val="center"/>
              <w:rPr>
                <w:lang w:eastAsia="zh-CN"/>
              </w:rPr>
            </w:pPr>
            <w:r w:rsidRPr="00A11465">
              <w:rPr>
                <w:lang w:eastAsia="zh-CN"/>
              </w:rPr>
              <w:t>1,0</w:t>
            </w:r>
          </w:p>
        </w:tc>
        <w:tc>
          <w:tcPr>
            <w:tcW w:w="2263" w:type="dxa"/>
          </w:tcPr>
          <w:p w:rsidR="00777CB9" w:rsidRPr="00A11465" w:rsidRDefault="00777CB9" w:rsidP="00AE4485">
            <w:pPr>
              <w:jc w:val="center"/>
              <w:rPr>
                <w:lang w:eastAsia="zh-CN"/>
              </w:rPr>
            </w:pPr>
            <w:r w:rsidRPr="00A11465">
              <w:rPr>
                <w:lang w:eastAsia="zh-CN"/>
              </w:rPr>
              <w:t>1,0</w:t>
            </w:r>
          </w:p>
        </w:tc>
      </w:tr>
      <w:tr w:rsidR="00777CB9" w:rsidRPr="004F67B4">
        <w:tc>
          <w:tcPr>
            <w:tcW w:w="4849" w:type="dxa"/>
          </w:tcPr>
          <w:p w:rsidR="00777CB9" w:rsidRPr="00A11465" w:rsidRDefault="00777CB9" w:rsidP="00E65F2B">
            <w:pPr>
              <w:rPr>
                <w:lang w:eastAsia="zh-CN"/>
              </w:rPr>
            </w:pPr>
            <w:r w:rsidRPr="00A11465">
              <w:rPr>
                <w:lang w:eastAsia="zh-CN"/>
              </w:rPr>
              <w:t>Metabolik enerji, kcal/ kg en az</w:t>
            </w:r>
          </w:p>
        </w:tc>
        <w:tc>
          <w:tcPr>
            <w:tcW w:w="2551" w:type="dxa"/>
          </w:tcPr>
          <w:p w:rsidR="00777CB9" w:rsidRPr="00A11465" w:rsidRDefault="00777CB9" w:rsidP="00AE4485">
            <w:pPr>
              <w:jc w:val="center"/>
              <w:rPr>
                <w:lang w:eastAsia="zh-CN"/>
              </w:rPr>
            </w:pPr>
            <w:r w:rsidRPr="00A11465">
              <w:rPr>
                <w:lang w:eastAsia="zh-CN"/>
              </w:rPr>
              <w:t>2</w:t>
            </w:r>
            <w:r w:rsidRPr="009078AA">
              <w:rPr>
                <w:lang w:eastAsia="zh-CN"/>
              </w:rPr>
              <w:t>9</w:t>
            </w:r>
            <w:r w:rsidRPr="005B511B">
              <w:rPr>
                <w:lang w:eastAsia="zh-CN"/>
              </w:rPr>
              <w:t>00</w:t>
            </w:r>
          </w:p>
        </w:tc>
        <w:tc>
          <w:tcPr>
            <w:tcW w:w="2263" w:type="dxa"/>
          </w:tcPr>
          <w:p w:rsidR="00777CB9" w:rsidRPr="00A11465" w:rsidRDefault="00777CB9" w:rsidP="00AE4485">
            <w:pPr>
              <w:jc w:val="center"/>
              <w:rPr>
                <w:lang w:eastAsia="zh-CN"/>
              </w:rPr>
            </w:pPr>
            <w:r w:rsidRPr="00A11465">
              <w:rPr>
                <w:lang w:eastAsia="zh-CN"/>
              </w:rPr>
              <w:t>2</w:t>
            </w:r>
            <w:r w:rsidRPr="009078AA">
              <w:rPr>
                <w:lang w:eastAsia="zh-CN"/>
              </w:rPr>
              <w:t>7</w:t>
            </w:r>
            <w:r w:rsidRPr="005B511B">
              <w:rPr>
                <w:lang w:eastAsia="zh-CN"/>
              </w:rPr>
              <w:t>80</w:t>
            </w:r>
          </w:p>
        </w:tc>
      </w:tr>
      <w:tr w:rsidR="00777CB9" w:rsidRPr="004F67B4">
        <w:tc>
          <w:tcPr>
            <w:tcW w:w="4849" w:type="dxa"/>
          </w:tcPr>
          <w:p w:rsidR="00777CB9" w:rsidRPr="00A11465" w:rsidRDefault="00777CB9" w:rsidP="00492A9E">
            <w:pPr>
              <w:rPr>
                <w:lang w:eastAsia="zh-CN"/>
              </w:rPr>
            </w:pPr>
            <w:r w:rsidRPr="00A11465">
              <w:rPr>
                <w:lang w:eastAsia="zh-CN"/>
              </w:rPr>
              <w:t xml:space="preserve">Sodyum, %  </w:t>
            </w:r>
            <w:r>
              <w:rPr>
                <w:lang w:eastAsia="zh-CN"/>
              </w:rPr>
              <w:t>en çok</w:t>
            </w:r>
            <w:r w:rsidRPr="00A11465">
              <w:rPr>
                <w:lang w:eastAsia="zh-CN"/>
              </w:rPr>
              <w:t xml:space="preserve">   </w:t>
            </w:r>
          </w:p>
        </w:tc>
        <w:tc>
          <w:tcPr>
            <w:tcW w:w="2551" w:type="dxa"/>
          </w:tcPr>
          <w:p w:rsidR="00777CB9" w:rsidRPr="00A11465" w:rsidRDefault="00777CB9" w:rsidP="00AE4485">
            <w:pPr>
              <w:jc w:val="center"/>
              <w:rPr>
                <w:lang w:eastAsia="zh-CN"/>
              </w:rPr>
            </w:pPr>
            <w:r w:rsidRPr="009078AA">
              <w:rPr>
                <w:lang w:eastAsia="zh-CN"/>
              </w:rPr>
              <w:t>0</w:t>
            </w:r>
            <w:r w:rsidRPr="005B511B">
              <w:rPr>
                <w:lang w:eastAsia="zh-CN"/>
              </w:rPr>
              <w:t>,12</w:t>
            </w:r>
          </w:p>
        </w:tc>
        <w:tc>
          <w:tcPr>
            <w:tcW w:w="2263" w:type="dxa"/>
          </w:tcPr>
          <w:p w:rsidR="00777CB9" w:rsidRPr="00A11465" w:rsidRDefault="00777CB9" w:rsidP="00AE4485">
            <w:pPr>
              <w:jc w:val="center"/>
              <w:rPr>
                <w:lang w:eastAsia="zh-CN"/>
              </w:rPr>
            </w:pPr>
            <w:r w:rsidRPr="009078AA">
              <w:rPr>
                <w:lang w:eastAsia="zh-CN"/>
              </w:rPr>
              <w:t>0</w:t>
            </w:r>
            <w:r w:rsidRPr="005B511B">
              <w:rPr>
                <w:lang w:eastAsia="zh-CN"/>
              </w:rPr>
              <w:t>,12</w:t>
            </w:r>
          </w:p>
        </w:tc>
      </w:tr>
      <w:tr w:rsidR="00777CB9" w:rsidRPr="004F67B4">
        <w:tc>
          <w:tcPr>
            <w:tcW w:w="4849" w:type="dxa"/>
          </w:tcPr>
          <w:p w:rsidR="00777CB9" w:rsidRPr="00A11465" w:rsidRDefault="00777CB9" w:rsidP="00492A9E">
            <w:pPr>
              <w:rPr>
                <w:lang w:eastAsia="zh-CN"/>
              </w:rPr>
            </w:pPr>
            <w:r w:rsidRPr="00A11465">
              <w:rPr>
                <w:lang w:eastAsia="zh-CN"/>
              </w:rPr>
              <w:t>Potasyum, % en çok</w:t>
            </w:r>
          </w:p>
        </w:tc>
        <w:tc>
          <w:tcPr>
            <w:tcW w:w="2551" w:type="dxa"/>
          </w:tcPr>
          <w:p w:rsidR="00777CB9" w:rsidRPr="00A11465" w:rsidRDefault="00777CB9" w:rsidP="00AE4485">
            <w:pPr>
              <w:jc w:val="center"/>
              <w:rPr>
                <w:lang w:eastAsia="zh-CN"/>
              </w:rPr>
            </w:pPr>
            <w:r w:rsidRPr="00A11465">
              <w:rPr>
                <w:lang w:eastAsia="zh-CN"/>
              </w:rPr>
              <w:t>0,5</w:t>
            </w:r>
          </w:p>
        </w:tc>
        <w:tc>
          <w:tcPr>
            <w:tcW w:w="2263" w:type="dxa"/>
          </w:tcPr>
          <w:p w:rsidR="00777CB9" w:rsidRPr="00A11465" w:rsidRDefault="00777CB9" w:rsidP="00AE4485">
            <w:pPr>
              <w:jc w:val="center"/>
              <w:rPr>
                <w:lang w:eastAsia="zh-CN"/>
              </w:rPr>
            </w:pPr>
            <w:r w:rsidRPr="00A11465">
              <w:rPr>
                <w:lang w:eastAsia="zh-CN"/>
              </w:rPr>
              <w:t>0,5</w:t>
            </w:r>
          </w:p>
        </w:tc>
      </w:tr>
      <w:tr w:rsidR="00777CB9" w:rsidRPr="004F67B4">
        <w:tc>
          <w:tcPr>
            <w:tcW w:w="4849" w:type="dxa"/>
          </w:tcPr>
          <w:p w:rsidR="00777CB9" w:rsidRPr="00A11465" w:rsidRDefault="00777CB9" w:rsidP="00492A9E">
            <w:pPr>
              <w:rPr>
                <w:lang w:eastAsia="zh-CN"/>
              </w:rPr>
            </w:pPr>
            <w:r w:rsidRPr="00A11465">
              <w:rPr>
                <w:lang w:eastAsia="zh-CN"/>
              </w:rPr>
              <w:t>Kalsiyum, % en çok</w:t>
            </w:r>
          </w:p>
        </w:tc>
        <w:tc>
          <w:tcPr>
            <w:tcW w:w="2551" w:type="dxa"/>
          </w:tcPr>
          <w:p w:rsidR="00777CB9" w:rsidRPr="00A11465" w:rsidRDefault="00777CB9" w:rsidP="00AE4485">
            <w:pPr>
              <w:jc w:val="center"/>
              <w:rPr>
                <w:lang w:eastAsia="zh-CN"/>
              </w:rPr>
            </w:pPr>
            <w:r w:rsidRPr="00A11465">
              <w:rPr>
                <w:lang w:eastAsia="zh-CN"/>
              </w:rPr>
              <w:t>0,6</w:t>
            </w:r>
          </w:p>
        </w:tc>
        <w:tc>
          <w:tcPr>
            <w:tcW w:w="2263" w:type="dxa"/>
          </w:tcPr>
          <w:p w:rsidR="00777CB9" w:rsidRPr="00A11465" w:rsidRDefault="00777CB9" w:rsidP="00AE4485">
            <w:pPr>
              <w:jc w:val="center"/>
              <w:rPr>
                <w:lang w:eastAsia="zh-CN"/>
              </w:rPr>
            </w:pPr>
            <w:r w:rsidRPr="00A11465">
              <w:rPr>
                <w:lang w:eastAsia="zh-CN"/>
              </w:rPr>
              <w:t>0,4</w:t>
            </w:r>
          </w:p>
        </w:tc>
      </w:tr>
      <w:tr w:rsidR="00777CB9" w:rsidRPr="004F67B4">
        <w:tc>
          <w:tcPr>
            <w:tcW w:w="4849" w:type="dxa"/>
          </w:tcPr>
          <w:p w:rsidR="00777CB9" w:rsidRPr="00A11465" w:rsidRDefault="00777CB9" w:rsidP="00492A9E">
            <w:pPr>
              <w:rPr>
                <w:lang w:eastAsia="zh-CN"/>
              </w:rPr>
            </w:pPr>
            <w:r w:rsidRPr="00A11465">
              <w:rPr>
                <w:lang w:eastAsia="zh-CN"/>
              </w:rPr>
              <w:t xml:space="preserve">Tuz, % en çok  </w:t>
            </w:r>
          </w:p>
        </w:tc>
        <w:tc>
          <w:tcPr>
            <w:tcW w:w="2551" w:type="dxa"/>
          </w:tcPr>
          <w:p w:rsidR="00777CB9" w:rsidRPr="00A11465" w:rsidRDefault="00777CB9" w:rsidP="00AE4485">
            <w:pPr>
              <w:jc w:val="center"/>
              <w:rPr>
                <w:lang w:eastAsia="zh-CN"/>
              </w:rPr>
            </w:pPr>
            <w:r w:rsidRPr="009078AA">
              <w:rPr>
                <w:lang w:eastAsia="zh-CN"/>
              </w:rPr>
              <w:t>1</w:t>
            </w:r>
            <w:r w:rsidRPr="00A11465">
              <w:rPr>
                <w:lang w:eastAsia="zh-CN"/>
              </w:rPr>
              <w:t>,0</w:t>
            </w:r>
          </w:p>
        </w:tc>
        <w:tc>
          <w:tcPr>
            <w:tcW w:w="2263" w:type="dxa"/>
          </w:tcPr>
          <w:p w:rsidR="00777CB9" w:rsidRPr="00A11465" w:rsidRDefault="00777CB9" w:rsidP="00AE4485">
            <w:pPr>
              <w:jc w:val="center"/>
              <w:rPr>
                <w:lang w:eastAsia="zh-CN"/>
              </w:rPr>
            </w:pPr>
            <w:r w:rsidRPr="009078AA">
              <w:rPr>
                <w:lang w:eastAsia="zh-CN"/>
              </w:rPr>
              <w:t>1</w:t>
            </w:r>
            <w:r w:rsidRPr="00A11465">
              <w:rPr>
                <w:lang w:eastAsia="zh-CN"/>
              </w:rPr>
              <w:t>,0</w:t>
            </w:r>
          </w:p>
        </w:tc>
      </w:tr>
      <w:tr w:rsidR="00777CB9" w:rsidRPr="004F67B4">
        <w:tc>
          <w:tcPr>
            <w:tcW w:w="4849" w:type="dxa"/>
          </w:tcPr>
          <w:p w:rsidR="00777CB9" w:rsidRPr="00A11465" w:rsidRDefault="00777CB9" w:rsidP="00492A9E">
            <w:pPr>
              <w:rPr>
                <w:lang w:eastAsia="zh-CN"/>
              </w:rPr>
            </w:pPr>
            <w:r w:rsidRPr="00A11465">
              <w:rPr>
                <w:lang w:eastAsia="zh-CN"/>
              </w:rPr>
              <w:t>Fosfor, %</w:t>
            </w:r>
            <w:r>
              <w:rPr>
                <w:lang w:eastAsia="zh-CN"/>
              </w:rPr>
              <w:t xml:space="preserve"> en az</w:t>
            </w:r>
          </w:p>
        </w:tc>
        <w:tc>
          <w:tcPr>
            <w:tcW w:w="2551" w:type="dxa"/>
          </w:tcPr>
          <w:p w:rsidR="00777CB9" w:rsidRPr="00A11465" w:rsidRDefault="00777CB9" w:rsidP="00AE4485">
            <w:pPr>
              <w:jc w:val="center"/>
              <w:rPr>
                <w:lang w:eastAsia="zh-CN"/>
              </w:rPr>
            </w:pPr>
            <w:r w:rsidRPr="00A11465">
              <w:rPr>
                <w:lang w:eastAsia="zh-CN"/>
              </w:rPr>
              <w:t>0,35</w:t>
            </w:r>
          </w:p>
        </w:tc>
        <w:tc>
          <w:tcPr>
            <w:tcW w:w="2263" w:type="dxa"/>
          </w:tcPr>
          <w:p w:rsidR="00777CB9" w:rsidRPr="00A11465" w:rsidRDefault="00777CB9" w:rsidP="00AE4485">
            <w:pPr>
              <w:jc w:val="center"/>
              <w:rPr>
                <w:lang w:eastAsia="zh-CN"/>
              </w:rPr>
            </w:pPr>
            <w:r w:rsidRPr="00A11465">
              <w:rPr>
                <w:lang w:eastAsia="zh-CN"/>
              </w:rPr>
              <w:t>0,30</w:t>
            </w:r>
          </w:p>
        </w:tc>
      </w:tr>
      <w:tr w:rsidR="00777CB9" w:rsidRPr="004F67B4">
        <w:tc>
          <w:tcPr>
            <w:tcW w:w="4849" w:type="dxa"/>
          </w:tcPr>
          <w:p w:rsidR="00777CB9" w:rsidRPr="00A11465" w:rsidRDefault="00777CB9" w:rsidP="00492A9E">
            <w:pPr>
              <w:rPr>
                <w:lang w:eastAsia="zh-CN"/>
              </w:rPr>
            </w:pPr>
            <w:r w:rsidRPr="00A11465">
              <w:rPr>
                <w:lang w:eastAsia="zh-CN"/>
              </w:rPr>
              <w:t xml:space="preserve">Kükürt, % en çok  </w:t>
            </w:r>
          </w:p>
        </w:tc>
        <w:tc>
          <w:tcPr>
            <w:tcW w:w="2551" w:type="dxa"/>
          </w:tcPr>
          <w:p w:rsidR="00777CB9" w:rsidRPr="00A11465" w:rsidRDefault="00777CB9" w:rsidP="00AE4485">
            <w:pPr>
              <w:jc w:val="center"/>
              <w:rPr>
                <w:lang w:eastAsia="zh-CN"/>
              </w:rPr>
            </w:pPr>
            <w:r w:rsidRPr="009078AA">
              <w:rPr>
                <w:lang w:eastAsia="zh-CN"/>
              </w:rPr>
              <w:t>0,10</w:t>
            </w:r>
          </w:p>
        </w:tc>
        <w:tc>
          <w:tcPr>
            <w:tcW w:w="2263" w:type="dxa"/>
          </w:tcPr>
          <w:p w:rsidR="00777CB9" w:rsidRPr="00A11465" w:rsidRDefault="00777CB9" w:rsidP="00AE4485">
            <w:pPr>
              <w:jc w:val="center"/>
              <w:rPr>
                <w:lang w:eastAsia="zh-CN"/>
              </w:rPr>
            </w:pPr>
            <w:r w:rsidRPr="009078AA">
              <w:rPr>
                <w:lang w:eastAsia="zh-CN"/>
              </w:rPr>
              <w:t>0,10</w:t>
            </w:r>
          </w:p>
        </w:tc>
      </w:tr>
      <w:tr w:rsidR="00777CB9" w:rsidRPr="004F67B4">
        <w:tc>
          <w:tcPr>
            <w:tcW w:w="4849" w:type="dxa"/>
          </w:tcPr>
          <w:p w:rsidR="00777CB9" w:rsidRPr="00A11465" w:rsidRDefault="00777CB9" w:rsidP="00492A9E">
            <w:pPr>
              <w:rPr>
                <w:lang w:eastAsia="zh-CN"/>
              </w:rPr>
            </w:pPr>
            <w:r w:rsidRPr="00A11465">
              <w:rPr>
                <w:lang w:eastAsia="zh-CN"/>
              </w:rPr>
              <w:t>Manganez, mg/</w:t>
            </w:r>
            <w:r w:rsidRPr="009078AA">
              <w:rPr>
                <w:lang w:eastAsia="zh-CN"/>
              </w:rPr>
              <w:t>kg en</w:t>
            </w:r>
            <w:r w:rsidRPr="00A11465">
              <w:rPr>
                <w:lang w:eastAsia="zh-CN"/>
              </w:rPr>
              <w:t xml:space="preserve"> az</w:t>
            </w:r>
          </w:p>
        </w:tc>
        <w:tc>
          <w:tcPr>
            <w:tcW w:w="2551" w:type="dxa"/>
          </w:tcPr>
          <w:p w:rsidR="00777CB9" w:rsidRPr="00A11465" w:rsidRDefault="00777CB9" w:rsidP="00AE4485">
            <w:pPr>
              <w:jc w:val="center"/>
              <w:rPr>
                <w:lang w:eastAsia="zh-CN"/>
              </w:rPr>
            </w:pPr>
            <w:r w:rsidRPr="009078AA">
              <w:rPr>
                <w:lang w:eastAsia="zh-CN"/>
              </w:rPr>
              <w:t>6</w:t>
            </w:r>
            <w:r w:rsidRPr="005B511B">
              <w:rPr>
                <w:lang w:eastAsia="zh-CN"/>
              </w:rPr>
              <w:t>0</w:t>
            </w:r>
          </w:p>
        </w:tc>
        <w:tc>
          <w:tcPr>
            <w:tcW w:w="2263" w:type="dxa"/>
          </w:tcPr>
          <w:p w:rsidR="00777CB9" w:rsidRPr="00A11465" w:rsidRDefault="00777CB9" w:rsidP="00AE4485">
            <w:pPr>
              <w:jc w:val="center"/>
              <w:rPr>
                <w:lang w:eastAsia="zh-CN"/>
              </w:rPr>
            </w:pPr>
            <w:r w:rsidRPr="009078AA">
              <w:rPr>
                <w:lang w:eastAsia="zh-CN"/>
              </w:rPr>
              <w:t>5</w:t>
            </w:r>
            <w:r w:rsidRPr="005B511B">
              <w:rPr>
                <w:lang w:eastAsia="zh-CN"/>
              </w:rPr>
              <w:t>0</w:t>
            </w:r>
          </w:p>
        </w:tc>
      </w:tr>
      <w:tr w:rsidR="00777CB9" w:rsidRPr="004F67B4">
        <w:tc>
          <w:tcPr>
            <w:tcW w:w="4849" w:type="dxa"/>
          </w:tcPr>
          <w:p w:rsidR="00777CB9" w:rsidRPr="00A11465" w:rsidRDefault="00777CB9" w:rsidP="00492A9E">
            <w:pPr>
              <w:rPr>
                <w:lang w:eastAsia="zh-CN"/>
              </w:rPr>
            </w:pPr>
            <w:r w:rsidRPr="00A11465">
              <w:rPr>
                <w:lang w:eastAsia="zh-CN"/>
              </w:rPr>
              <w:t>Demir, mg/</w:t>
            </w:r>
            <w:r w:rsidRPr="009078AA">
              <w:rPr>
                <w:lang w:eastAsia="zh-CN"/>
              </w:rPr>
              <w:t>kg en</w:t>
            </w:r>
            <w:r w:rsidRPr="00A11465">
              <w:rPr>
                <w:lang w:eastAsia="zh-CN"/>
              </w:rPr>
              <w:t xml:space="preserve"> az</w:t>
            </w:r>
          </w:p>
        </w:tc>
        <w:tc>
          <w:tcPr>
            <w:tcW w:w="2551" w:type="dxa"/>
          </w:tcPr>
          <w:p w:rsidR="00777CB9" w:rsidRPr="00A11465" w:rsidRDefault="00777CB9" w:rsidP="00AE4485">
            <w:pPr>
              <w:jc w:val="center"/>
              <w:rPr>
                <w:lang w:eastAsia="zh-CN"/>
              </w:rPr>
            </w:pPr>
            <w:r w:rsidRPr="009078AA">
              <w:rPr>
                <w:lang w:eastAsia="zh-CN"/>
              </w:rPr>
              <w:t>5</w:t>
            </w:r>
            <w:r w:rsidRPr="005B511B">
              <w:rPr>
                <w:lang w:eastAsia="zh-CN"/>
              </w:rPr>
              <w:t>0</w:t>
            </w:r>
          </w:p>
        </w:tc>
        <w:tc>
          <w:tcPr>
            <w:tcW w:w="2263" w:type="dxa"/>
          </w:tcPr>
          <w:p w:rsidR="00777CB9" w:rsidRPr="00A11465" w:rsidRDefault="00777CB9" w:rsidP="00AE4485">
            <w:pPr>
              <w:jc w:val="center"/>
              <w:rPr>
                <w:lang w:eastAsia="zh-CN"/>
              </w:rPr>
            </w:pPr>
            <w:r w:rsidRPr="009078AA">
              <w:rPr>
                <w:lang w:eastAsia="zh-CN"/>
              </w:rPr>
              <w:t>5</w:t>
            </w:r>
            <w:r w:rsidRPr="005B511B">
              <w:rPr>
                <w:lang w:eastAsia="zh-CN"/>
              </w:rPr>
              <w:t>0</w:t>
            </w:r>
          </w:p>
        </w:tc>
      </w:tr>
      <w:tr w:rsidR="00777CB9" w:rsidRPr="004F67B4">
        <w:tc>
          <w:tcPr>
            <w:tcW w:w="4849" w:type="dxa"/>
          </w:tcPr>
          <w:p w:rsidR="00777CB9" w:rsidRPr="00A11465" w:rsidRDefault="00777CB9" w:rsidP="00492A9E">
            <w:pPr>
              <w:rPr>
                <w:lang w:eastAsia="zh-CN"/>
              </w:rPr>
            </w:pPr>
            <w:r w:rsidRPr="00A11465">
              <w:rPr>
                <w:lang w:eastAsia="zh-CN"/>
              </w:rPr>
              <w:t>Bakır, mg/</w:t>
            </w:r>
            <w:r w:rsidRPr="009078AA">
              <w:rPr>
                <w:lang w:eastAsia="zh-CN"/>
              </w:rPr>
              <w:t>kg en</w:t>
            </w:r>
            <w:r w:rsidRPr="00A11465">
              <w:rPr>
                <w:lang w:eastAsia="zh-CN"/>
              </w:rPr>
              <w:t xml:space="preserve"> az</w:t>
            </w:r>
          </w:p>
        </w:tc>
        <w:tc>
          <w:tcPr>
            <w:tcW w:w="2551" w:type="dxa"/>
          </w:tcPr>
          <w:p w:rsidR="00777CB9" w:rsidRPr="00A11465" w:rsidRDefault="00777CB9" w:rsidP="00AE4485">
            <w:pPr>
              <w:jc w:val="center"/>
              <w:rPr>
                <w:lang w:eastAsia="zh-CN"/>
              </w:rPr>
            </w:pPr>
            <w:r w:rsidRPr="009078AA">
              <w:rPr>
                <w:lang w:eastAsia="zh-CN"/>
              </w:rPr>
              <w:t>8</w:t>
            </w:r>
          </w:p>
        </w:tc>
        <w:tc>
          <w:tcPr>
            <w:tcW w:w="2263" w:type="dxa"/>
          </w:tcPr>
          <w:p w:rsidR="00777CB9" w:rsidRPr="00A11465" w:rsidRDefault="00777CB9" w:rsidP="00AE4485">
            <w:pPr>
              <w:jc w:val="center"/>
              <w:rPr>
                <w:lang w:eastAsia="zh-CN"/>
              </w:rPr>
            </w:pPr>
            <w:r w:rsidRPr="00A11465">
              <w:rPr>
                <w:lang w:eastAsia="zh-CN"/>
              </w:rPr>
              <w:t>5</w:t>
            </w:r>
          </w:p>
        </w:tc>
      </w:tr>
      <w:tr w:rsidR="00777CB9" w:rsidRPr="004F67B4">
        <w:tc>
          <w:tcPr>
            <w:tcW w:w="4849" w:type="dxa"/>
          </w:tcPr>
          <w:p w:rsidR="00777CB9" w:rsidRPr="00A11465" w:rsidRDefault="00777CB9" w:rsidP="00492A9E">
            <w:pPr>
              <w:rPr>
                <w:lang w:eastAsia="zh-CN"/>
              </w:rPr>
            </w:pPr>
            <w:r w:rsidRPr="00A11465">
              <w:rPr>
                <w:lang w:eastAsia="zh-CN"/>
              </w:rPr>
              <w:t>Çinko, mg/</w:t>
            </w:r>
            <w:r w:rsidRPr="009078AA">
              <w:rPr>
                <w:lang w:eastAsia="zh-CN"/>
              </w:rPr>
              <w:t>kg en</w:t>
            </w:r>
            <w:r w:rsidRPr="00A11465">
              <w:rPr>
                <w:lang w:eastAsia="zh-CN"/>
              </w:rPr>
              <w:t xml:space="preserve"> az</w:t>
            </w:r>
          </w:p>
        </w:tc>
        <w:tc>
          <w:tcPr>
            <w:tcW w:w="2551" w:type="dxa"/>
          </w:tcPr>
          <w:p w:rsidR="00777CB9" w:rsidRPr="00A11465" w:rsidRDefault="00777CB9" w:rsidP="00AE4485">
            <w:pPr>
              <w:jc w:val="center"/>
              <w:rPr>
                <w:lang w:eastAsia="zh-CN"/>
              </w:rPr>
            </w:pPr>
            <w:r w:rsidRPr="009078AA">
              <w:rPr>
                <w:lang w:eastAsia="zh-CN"/>
              </w:rPr>
              <w:t>3</w:t>
            </w:r>
            <w:r w:rsidRPr="005B511B">
              <w:rPr>
                <w:lang w:eastAsia="zh-CN"/>
              </w:rPr>
              <w:t>0</w:t>
            </w:r>
          </w:p>
        </w:tc>
        <w:tc>
          <w:tcPr>
            <w:tcW w:w="2263" w:type="dxa"/>
          </w:tcPr>
          <w:p w:rsidR="00777CB9" w:rsidRPr="00A11465" w:rsidRDefault="00777CB9" w:rsidP="00AE4485">
            <w:pPr>
              <w:jc w:val="center"/>
              <w:rPr>
                <w:lang w:eastAsia="zh-CN"/>
              </w:rPr>
            </w:pPr>
            <w:r w:rsidRPr="009078AA">
              <w:rPr>
                <w:lang w:eastAsia="zh-CN"/>
              </w:rPr>
              <w:t>3</w:t>
            </w:r>
            <w:r w:rsidRPr="005B511B">
              <w:rPr>
                <w:lang w:eastAsia="zh-CN"/>
              </w:rPr>
              <w:t>0</w:t>
            </w:r>
          </w:p>
        </w:tc>
      </w:tr>
      <w:tr w:rsidR="00777CB9" w:rsidRPr="004F67B4">
        <w:tc>
          <w:tcPr>
            <w:tcW w:w="4849" w:type="dxa"/>
          </w:tcPr>
          <w:p w:rsidR="00777CB9" w:rsidRPr="00A11465" w:rsidRDefault="00777CB9" w:rsidP="00492A9E">
            <w:pPr>
              <w:rPr>
                <w:lang w:eastAsia="zh-CN"/>
              </w:rPr>
            </w:pPr>
            <w:r w:rsidRPr="00A11465">
              <w:rPr>
                <w:lang w:eastAsia="zh-CN"/>
              </w:rPr>
              <w:t>Kobalt, mg/</w:t>
            </w:r>
            <w:r w:rsidRPr="009078AA">
              <w:rPr>
                <w:lang w:eastAsia="zh-CN"/>
              </w:rPr>
              <w:t>kg en</w:t>
            </w:r>
            <w:r w:rsidRPr="00A11465">
              <w:rPr>
                <w:lang w:eastAsia="zh-CN"/>
              </w:rPr>
              <w:t xml:space="preserve"> az</w:t>
            </w:r>
          </w:p>
        </w:tc>
        <w:tc>
          <w:tcPr>
            <w:tcW w:w="2551" w:type="dxa"/>
          </w:tcPr>
          <w:p w:rsidR="00777CB9" w:rsidRPr="00A11465" w:rsidRDefault="00777CB9" w:rsidP="00AE4485">
            <w:pPr>
              <w:jc w:val="center"/>
              <w:rPr>
                <w:lang w:eastAsia="zh-CN"/>
              </w:rPr>
            </w:pPr>
            <w:r w:rsidRPr="00A11465">
              <w:rPr>
                <w:lang w:eastAsia="zh-CN"/>
              </w:rPr>
              <w:t>0,1</w:t>
            </w:r>
          </w:p>
        </w:tc>
        <w:tc>
          <w:tcPr>
            <w:tcW w:w="2263" w:type="dxa"/>
          </w:tcPr>
          <w:p w:rsidR="00777CB9" w:rsidRPr="00A11465" w:rsidRDefault="00777CB9" w:rsidP="00AE4485">
            <w:pPr>
              <w:jc w:val="center"/>
              <w:rPr>
                <w:lang w:eastAsia="zh-CN"/>
              </w:rPr>
            </w:pPr>
            <w:r w:rsidRPr="009078AA">
              <w:rPr>
                <w:lang w:eastAsia="zh-CN"/>
              </w:rPr>
              <w:t>0,08</w:t>
            </w:r>
          </w:p>
        </w:tc>
      </w:tr>
      <w:tr w:rsidR="00777CB9" w:rsidRPr="004F67B4">
        <w:tc>
          <w:tcPr>
            <w:tcW w:w="4849" w:type="dxa"/>
          </w:tcPr>
          <w:p w:rsidR="00777CB9" w:rsidRPr="00A11465" w:rsidRDefault="00777CB9" w:rsidP="00492A9E">
            <w:pPr>
              <w:rPr>
                <w:lang w:eastAsia="zh-CN"/>
              </w:rPr>
            </w:pPr>
            <w:r w:rsidRPr="00A11465">
              <w:rPr>
                <w:lang w:eastAsia="zh-CN"/>
              </w:rPr>
              <w:t>İyot, mg I/</w:t>
            </w:r>
            <w:r w:rsidRPr="009078AA">
              <w:rPr>
                <w:lang w:eastAsia="zh-CN"/>
              </w:rPr>
              <w:t>kg en</w:t>
            </w:r>
            <w:r w:rsidRPr="00A11465">
              <w:rPr>
                <w:lang w:eastAsia="zh-CN"/>
              </w:rPr>
              <w:t xml:space="preserve"> az</w:t>
            </w:r>
          </w:p>
        </w:tc>
        <w:tc>
          <w:tcPr>
            <w:tcW w:w="2551" w:type="dxa"/>
          </w:tcPr>
          <w:p w:rsidR="00777CB9" w:rsidRPr="00A11465" w:rsidRDefault="00777CB9" w:rsidP="00AE4485">
            <w:pPr>
              <w:jc w:val="center"/>
              <w:rPr>
                <w:lang w:eastAsia="zh-CN"/>
              </w:rPr>
            </w:pPr>
            <w:r w:rsidRPr="00A11465">
              <w:rPr>
                <w:lang w:eastAsia="zh-CN"/>
              </w:rPr>
              <w:t>0</w:t>
            </w:r>
            <w:r w:rsidRPr="009078AA">
              <w:rPr>
                <w:lang w:eastAsia="zh-CN"/>
              </w:rPr>
              <w:t>,20</w:t>
            </w:r>
          </w:p>
        </w:tc>
        <w:tc>
          <w:tcPr>
            <w:tcW w:w="2263" w:type="dxa"/>
          </w:tcPr>
          <w:p w:rsidR="00777CB9" w:rsidRPr="00A11465" w:rsidRDefault="00777CB9" w:rsidP="00AE4485">
            <w:pPr>
              <w:jc w:val="center"/>
              <w:rPr>
                <w:lang w:eastAsia="zh-CN"/>
              </w:rPr>
            </w:pPr>
            <w:r w:rsidRPr="009078AA">
              <w:rPr>
                <w:lang w:eastAsia="zh-CN"/>
              </w:rPr>
              <w:t>0,20</w:t>
            </w:r>
          </w:p>
        </w:tc>
      </w:tr>
      <w:tr w:rsidR="00777CB9" w:rsidRPr="004F67B4">
        <w:tc>
          <w:tcPr>
            <w:tcW w:w="4849" w:type="dxa"/>
          </w:tcPr>
          <w:p w:rsidR="00777CB9" w:rsidRPr="00A11465" w:rsidRDefault="00777CB9" w:rsidP="00492A9E">
            <w:pPr>
              <w:rPr>
                <w:lang w:eastAsia="zh-CN"/>
              </w:rPr>
            </w:pPr>
            <w:r w:rsidRPr="00A11465">
              <w:rPr>
                <w:lang w:eastAsia="zh-CN"/>
              </w:rPr>
              <w:t>Magnezyum, %   en az</w:t>
            </w:r>
          </w:p>
        </w:tc>
        <w:tc>
          <w:tcPr>
            <w:tcW w:w="2551" w:type="dxa"/>
          </w:tcPr>
          <w:p w:rsidR="00777CB9" w:rsidRPr="00A11465" w:rsidRDefault="00777CB9" w:rsidP="00AE4485">
            <w:pPr>
              <w:jc w:val="center"/>
              <w:rPr>
                <w:lang w:eastAsia="zh-CN"/>
              </w:rPr>
            </w:pPr>
            <w:r w:rsidRPr="00A11465">
              <w:rPr>
                <w:lang w:eastAsia="zh-CN"/>
              </w:rPr>
              <w:t>0,25</w:t>
            </w:r>
          </w:p>
        </w:tc>
        <w:tc>
          <w:tcPr>
            <w:tcW w:w="2263" w:type="dxa"/>
          </w:tcPr>
          <w:p w:rsidR="00777CB9" w:rsidRPr="00A11465" w:rsidRDefault="00777CB9" w:rsidP="00AE4485">
            <w:pPr>
              <w:jc w:val="center"/>
              <w:rPr>
                <w:lang w:eastAsia="zh-CN"/>
              </w:rPr>
            </w:pPr>
            <w:r w:rsidRPr="00A11465">
              <w:rPr>
                <w:lang w:eastAsia="zh-CN"/>
              </w:rPr>
              <w:t>0,25</w:t>
            </w:r>
          </w:p>
        </w:tc>
      </w:tr>
      <w:tr w:rsidR="00777CB9" w:rsidRPr="004F67B4">
        <w:tc>
          <w:tcPr>
            <w:tcW w:w="4849" w:type="dxa"/>
          </w:tcPr>
          <w:p w:rsidR="00777CB9" w:rsidRPr="00A11465" w:rsidRDefault="00777CB9" w:rsidP="00492A9E">
            <w:pPr>
              <w:rPr>
                <w:lang w:eastAsia="zh-CN"/>
              </w:rPr>
            </w:pPr>
            <w:r w:rsidRPr="00A11465">
              <w:rPr>
                <w:lang w:eastAsia="zh-CN"/>
              </w:rPr>
              <w:t>Selenyum, mg/</w:t>
            </w:r>
            <w:r w:rsidRPr="009078AA">
              <w:rPr>
                <w:lang w:eastAsia="zh-CN"/>
              </w:rPr>
              <w:t>kg en</w:t>
            </w:r>
            <w:r w:rsidRPr="00A11465">
              <w:rPr>
                <w:lang w:eastAsia="zh-CN"/>
              </w:rPr>
              <w:t xml:space="preserve"> az</w:t>
            </w:r>
          </w:p>
        </w:tc>
        <w:tc>
          <w:tcPr>
            <w:tcW w:w="2551" w:type="dxa"/>
          </w:tcPr>
          <w:p w:rsidR="00777CB9" w:rsidRPr="00A11465" w:rsidRDefault="00777CB9" w:rsidP="00AE4485">
            <w:pPr>
              <w:jc w:val="center"/>
              <w:rPr>
                <w:lang w:eastAsia="zh-CN"/>
              </w:rPr>
            </w:pPr>
            <w:r w:rsidRPr="00A11465">
              <w:rPr>
                <w:lang w:eastAsia="zh-CN"/>
              </w:rPr>
              <w:t>0,15</w:t>
            </w:r>
          </w:p>
        </w:tc>
        <w:tc>
          <w:tcPr>
            <w:tcW w:w="2263" w:type="dxa"/>
          </w:tcPr>
          <w:p w:rsidR="00777CB9" w:rsidRPr="00A11465" w:rsidRDefault="00777CB9" w:rsidP="00AE4485">
            <w:pPr>
              <w:jc w:val="center"/>
              <w:rPr>
                <w:lang w:eastAsia="zh-CN"/>
              </w:rPr>
            </w:pPr>
            <w:r w:rsidRPr="00A11465">
              <w:rPr>
                <w:lang w:eastAsia="zh-CN"/>
              </w:rPr>
              <w:t>0,15</w:t>
            </w:r>
          </w:p>
        </w:tc>
      </w:tr>
    </w:tbl>
    <w:p w:rsidR="00777CB9" w:rsidRPr="00A51E8F" w:rsidRDefault="00777CB9">
      <w:pPr>
        <w:rPr>
          <w:b/>
          <w:bCs/>
          <w:i/>
          <w:iCs/>
          <w:color w:val="000000"/>
        </w:rPr>
      </w:pPr>
      <w:r w:rsidRPr="004F67B4">
        <w:rPr>
          <w:b/>
          <w:bCs/>
          <w:color w:val="000000"/>
        </w:rPr>
        <w:t xml:space="preserve">Çizelge </w:t>
      </w:r>
      <w:r>
        <w:rPr>
          <w:b/>
          <w:bCs/>
          <w:color w:val="000000"/>
        </w:rPr>
        <w:t xml:space="preserve">2 </w:t>
      </w:r>
      <w:r w:rsidRPr="00A51E8F">
        <w:rPr>
          <w:b/>
          <w:bCs/>
          <w:i/>
          <w:iCs/>
          <w:color w:val="000000"/>
        </w:rPr>
        <w:t>devamı</w:t>
      </w:r>
    </w:p>
    <w:p w:rsidR="00777CB9" w:rsidRDefault="00777CB9"/>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515"/>
        <w:gridCol w:w="2574"/>
        <w:gridCol w:w="2053"/>
      </w:tblGrid>
      <w:tr w:rsidR="00777CB9" w:rsidRPr="004F67B4">
        <w:tc>
          <w:tcPr>
            <w:tcW w:w="4515" w:type="dxa"/>
            <w:vMerge w:val="restart"/>
          </w:tcPr>
          <w:p w:rsidR="00777CB9" w:rsidRPr="00AE4485" w:rsidRDefault="00777CB9" w:rsidP="00A51E8F">
            <w:pPr>
              <w:rPr>
                <w:b/>
                <w:bCs/>
                <w:lang w:eastAsia="zh-CN"/>
              </w:rPr>
            </w:pPr>
            <w:r w:rsidRPr="00AE4485">
              <w:rPr>
                <w:b/>
                <w:bCs/>
                <w:lang w:eastAsia="zh-CN"/>
              </w:rPr>
              <w:t>Özellik</w:t>
            </w:r>
          </w:p>
        </w:tc>
        <w:tc>
          <w:tcPr>
            <w:tcW w:w="4627" w:type="dxa"/>
            <w:gridSpan w:val="2"/>
          </w:tcPr>
          <w:p w:rsidR="00777CB9" w:rsidRPr="00AE4485" w:rsidRDefault="00777CB9" w:rsidP="00AE4485">
            <w:pPr>
              <w:jc w:val="center"/>
              <w:rPr>
                <w:b/>
                <w:bCs/>
                <w:lang w:eastAsia="zh-CN"/>
              </w:rPr>
            </w:pPr>
            <w:r w:rsidRPr="00AE4485">
              <w:rPr>
                <w:b/>
                <w:bCs/>
                <w:lang w:eastAsia="zh-CN"/>
              </w:rPr>
              <w:t>Değer</w:t>
            </w:r>
          </w:p>
        </w:tc>
      </w:tr>
      <w:tr w:rsidR="00777CB9" w:rsidRPr="004F67B4">
        <w:tc>
          <w:tcPr>
            <w:tcW w:w="4515" w:type="dxa"/>
            <w:vMerge/>
          </w:tcPr>
          <w:p w:rsidR="00777CB9" w:rsidRPr="00AE4485" w:rsidRDefault="00777CB9" w:rsidP="00A51E8F">
            <w:pPr>
              <w:rPr>
                <w:b/>
                <w:bCs/>
                <w:lang w:eastAsia="zh-CN"/>
              </w:rPr>
            </w:pPr>
          </w:p>
        </w:tc>
        <w:tc>
          <w:tcPr>
            <w:tcW w:w="2574" w:type="dxa"/>
          </w:tcPr>
          <w:p w:rsidR="00777CB9" w:rsidRPr="00AE4485" w:rsidRDefault="00777CB9" w:rsidP="00AE4485">
            <w:pPr>
              <w:pStyle w:val="ListParagraph"/>
              <w:numPr>
                <w:ilvl w:val="0"/>
                <w:numId w:val="38"/>
              </w:numPr>
              <w:jc w:val="center"/>
              <w:rPr>
                <w:b/>
                <w:bCs/>
                <w:lang w:eastAsia="zh-CN"/>
              </w:rPr>
            </w:pPr>
            <w:r w:rsidRPr="00AE4485">
              <w:rPr>
                <w:b/>
                <w:bCs/>
                <w:lang w:eastAsia="zh-CN"/>
              </w:rPr>
              <w:t>Sınıf</w:t>
            </w:r>
          </w:p>
        </w:tc>
        <w:tc>
          <w:tcPr>
            <w:tcW w:w="2053" w:type="dxa"/>
          </w:tcPr>
          <w:p w:rsidR="00777CB9" w:rsidRPr="00AE4485" w:rsidRDefault="00777CB9" w:rsidP="00AE4485">
            <w:pPr>
              <w:pStyle w:val="ListParagraph"/>
              <w:numPr>
                <w:ilvl w:val="0"/>
                <w:numId w:val="38"/>
              </w:numPr>
              <w:rPr>
                <w:b/>
                <w:bCs/>
                <w:lang w:eastAsia="zh-CN"/>
              </w:rPr>
            </w:pPr>
            <w:r w:rsidRPr="00AE4485">
              <w:rPr>
                <w:b/>
                <w:bCs/>
                <w:lang w:eastAsia="zh-CN"/>
              </w:rPr>
              <w:t>Sınıf</w:t>
            </w:r>
          </w:p>
        </w:tc>
      </w:tr>
      <w:tr w:rsidR="00777CB9" w:rsidRPr="004F67B4">
        <w:tc>
          <w:tcPr>
            <w:tcW w:w="4515" w:type="dxa"/>
          </w:tcPr>
          <w:p w:rsidR="00777CB9" w:rsidRPr="00A11465" w:rsidRDefault="00777CB9" w:rsidP="00492A9E">
            <w:pPr>
              <w:rPr>
                <w:lang w:eastAsia="zh-CN"/>
              </w:rPr>
            </w:pPr>
            <w:r w:rsidRPr="009078AA">
              <w:rPr>
                <w:lang w:eastAsia="zh-CN"/>
              </w:rPr>
              <w:t>A vitamin</w:t>
            </w:r>
            <w:r w:rsidRPr="00A11465">
              <w:rPr>
                <w:lang w:eastAsia="zh-CN"/>
              </w:rPr>
              <w:t>, IU/</w:t>
            </w:r>
            <w:r w:rsidRPr="009078AA">
              <w:rPr>
                <w:lang w:eastAsia="zh-CN"/>
              </w:rPr>
              <w:t>kg en</w:t>
            </w:r>
            <w:r w:rsidRPr="00A11465">
              <w:rPr>
                <w:lang w:eastAsia="zh-CN"/>
              </w:rPr>
              <w:t xml:space="preserve"> az</w:t>
            </w:r>
          </w:p>
        </w:tc>
        <w:tc>
          <w:tcPr>
            <w:tcW w:w="2574" w:type="dxa"/>
          </w:tcPr>
          <w:p w:rsidR="00777CB9" w:rsidRPr="00A11465" w:rsidRDefault="00777CB9" w:rsidP="00AE4485">
            <w:pPr>
              <w:jc w:val="center"/>
              <w:rPr>
                <w:lang w:eastAsia="zh-CN"/>
              </w:rPr>
            </w:pPr>
            <w:r w:rsidRPr="009078AA">
              <w:rPr>
                <w:lang w:eastAsia="zh-CN"/>
              </w:rPr>
              <w:t>3</w:t>
            </w:r>
            <w:r w:rsidRPr="005B511B">
              <w:rPr>
                <w:lang w:eastAsia="zh-CN"/>
              </w:rPr>
              <w:t>750</w:t>
            </w:r>
          </w:p>
        </w:tc>
        <w:tc>
          <w:tcPr>
            <w:tcW w:w="2053" w:type="dxa"/>
          </w:tcPr>
          <w:p w:rsidR="00777CB9" w:rsidRPr="00A11465" w:rsidRDefault="00777CB9" w:rsidP="00AE4485">
            <w:pPr>
              <w:jc w:val="center"/>
              <w:rPr>
                <w:lang w:eastAsia="zh-CN"/>
              </w:rPr>
            </w:pPr>
            <w:r w:rsidRPr="009078AA">
              <w:rPr>
                <w:lang w:eastAsia="zh-CN"/>
              </w:rPr>
              <w:t>3</w:t>
            </w:r>
            <w:r w:rsidRPr="005B511B">
              <w:rPr>
                <w:lang w:eastAsia="zh-CN"/>
              </w:rPr>
              <w:t>750</w:t>
            </w:r>
          </w:p>
        </w:tc>
      </w:tr>
      <w:tr w:rsidR="00777CB9" w:rsidRPr="004F67B4">
        <w:tc>
          <w:tcPr>
            <w:tcW w:w="4515" w:type="dxa"/>
          </w:tcPr>
          <w:p w:rsidR="00777CB9" w:rsidRPr="00A11465" w:rsidRDefault="00777CB9" w:rsidP="00492A9E">
            <w:pPr>
              <w:rPr>
                <w:lang w:eastAsia="zh-CN"/>
              </w:rPr>
            </w:pPr>
            <w:r w:rsidRPr="00A11465">
              <w:rPr>
                <w:lang w:eastAsia="zh-CN"/>
              </w:rPr>
              <w:t>D vitamin, IU/</w:t>
            </w:r>
            <w:r w:rsidRPr="009078AA">
              <w:rPr>
                <w:lang w:eastAsia="zh-CN"/>
              </w:rPr>
              <w:t>kg en</w:t>
            </w:r>
            <w:r w:rsidRPr="00A11465">
              <w:rPr>
                <w:lang w:eastAsia="zh-CN"/>
              </w:rPr>
              <w:t xml:space="preserve"> az</w:t>
            </w:r>
          </w:p>
        </w:tc>
        <w:tc>
          <w:tcPr>
            <w:tcW w:w="2574" w:type="dxa"/>
          </w:tcPr>
          <w:p w:rsidR="00777CB9" w:rsidRPr="00A11465" w:rsidRDefault="00777CB9" w:rsidP="00AE4485">
            <w:pPr>
              <w:jc w:val="center"/>
              <w:rPr>
                <w:lang w:eastAsia="zh-CN"/>
              </w:rPr>
            </w:pPr>
            <w:r w:rsidRPr="009078AA">
              <w:rPr>
                <w:lang w:eastAsia="zh-CN"/>
              </w:rPr>
              <w:t>3</w:t>
            </w:r>
            <w:r w:rsidRPr="005B511B">
              <w:rPr>
                <w:lang w:eastAsia="zh-CN"/>
              </w:rPr>
              <w:t>75</w:t>
            </w:r>
          </w:p>
        </w:tc>
        <w:tc>
          <w:tcPr>
            <w:tcW w:w="2053" w:type="dxa"/>
          </w:tcPr>
          <w:p w:rsidR="00777CB9" w:rsidRPr="00A11465" w:rsidRDefault="00777CB9" w:rsidP="00AE4485">
            <w:pPr>
              <w:jc w:val="center"/>
              <w:rPr>
                <w:lang w:eastAsia="zh-CN"/>
              </w:rPr>
            </w:pPr>
            <w:r w:rsidRPr="009078AA">
              <w:rPr>
                <w:lang w:eastAsia="zh-CN"/>
              </w:rPr>
              <w:t>3</w:t>
            </w:r>
            <w:r w:rsidRPr="005B511B">
              <w:rPr>
                <w:lang w:eastAsia="zh-CN"/>
              </w:rPr>
              <w:t>75</w:t>
            </w:r>
          </w:p>
        </w:tc>
      </w:tr>
      <w:tr w:rsidR="00777CB9" w:rsidRPr="004F67B4">
        <w:tc>
          <w:tcPr>
            <w:tcW w:w="4515" w:type="dxa"/>
          </w:tcPr>
          <w:p w:rsidR="00777CB9" w:rsidRPr="00A11465" w:rsidRDefault="00777CB9">
            <w:pPr>
              <w:rPr>
                <w:lang w:eastAsia="zh-CN"/>
              </w:rPr>
            </w:pPr>
            <w:r w:rsidRPr="00A11465">
              <w:rPr>
                <w:lang w:eastAsia="zh-CN"/>
              </w:rPr>
              <w:t xml:space="preserve">E vitamini, </w:t>
            </w:r>
            <w:r>
              <w:rPr>
                <w:lang w:eastAsia="zh-CN"/>
              </w:rPr>
              <w:t>mg</w:t>
            </w:r>
            <w:r w:rsidRPr="009078AA">
              <w:rPr>
                <w:lang w:eastAsia="zh-CN"/>
              </w:rPr>
              <w:t>/</w:t>
            </w:r>
            <w:r w:rsidRPr="005B511B">
              <w:rPr>
                <w:lang w:eastAsia="zh-CN"/>
              </w:rPr>
              <w:t>kg en az</w:t>
            </w:r>
          </w:p>
        </w:tc>
        <w:tc>
          <w:tcPr>
            <w:tcW w:w="2574" w:type="dxa"/>
          </w:tcPr>
          <w:p w:rsidR="00777CB9" w:rsidRPr="00A11465" w:rsidRDefault="00777CB9" w:rsidP="00AE4485">
            <w:pPr>
              <w:jc w:val="center"/>
              <w:rPr>
                <w:lang w:eastAsia="zh-CN"/>
              </w:rPr>
            </w:pPr>
            <w:r w:rsidRPr="009078AA">
              <w:rPr>
                <w:lang w:eastAsia="zh-CN"/>
              </w:rPr>
              <w:t>2</w:t>
            </w:r>
            <w:r w:rsidRPr="005B511B">
              <w:rPr>
                <w:lang w:eastAsia="zh-CN"/>
              </w:rPr>
              <w:t>0</w:t>
            </w:r>
          </w:p>
        </w:tc>
        <w:tc>
          <w:tcPr>
            <w:tcW w:w="2053" w:type="dxa"/>
          </w:tcPr>
          <w:p w:rsidR="00777CB9" w:rsidRPr="00A11465" w:rsidRDefault="00777CB9" w:rsidP="00AE4485">
            <w:pPr>
              <w:jc w:val="center"/>
              <w:rPr>
                <w:lang w:eastAsia="zh-CN"/>
              </w:rPr>
            </w:pPr>
            <w:r w:rsidRPr="009078AA">
              <w:rPr>
                <w:lang w:eastAsia="zh-CN"/>
              </w:rPr>
              <w:t>2</w:t>
            </w:r>
            <w:r w:rsidRPr="005B511B">
              <w:rPr>
                <w:lang w:eastAsia="zh-CN"/>
              </w:rPr>
              <w:t>0</w:t>
            </w:r>
          </w:p>
        </w:tc>
      </w:tr>
      <w:tr w:rsidR="00777CB9" w:rsidRPr="004F67B4">
        <w:tc>
          <w:tcPr>
            <w:tcW w:w="4515" w:type="dxa"/>
          </w:tcPr>
          <w:p w:rsidR="00777CB9" w:rsidRPr="00A11465" w:rsidRDefault="00777CB9" w:rsidP="00492A9E">
            <w:pPr>
              <w:rPr>
                <w:lang w:eastAsia="zh-CN"/>
              </w:rPr>
            </w:pPr>
            <w:r w:rsidRPr="009078AA">
              <w:rPr>
                <w:lang w:eastAsia="zh-CN"/>
              </w:rPr>
              <w:t>K</w:t>
            </w:r>
            <w:r w:rsidRPr="005B511B">
              <w:rPr>
                <w:lang w:eastAsia="zh-CN"/>
              </w:rPr>
              <w:t>aroten</w:t>
            </w:r>
            <w:r w:rsidRPr="00A11465">
              <w:rPr>
                <w:lang w:eastAsia="zh-CN"/>
              </w:rPr>
              <w:t xml:space="preserve">, mg/ </w:t>
            </w:r>
            <w:r w:rsidRPr="009078AA">
              <w:rPr>
                <w:lang w:eastAsia="zh-CN"/>
              </w:rPr>
              <w:t>kg en</w:t>
            </w:r>
            <w:r w:rsidRPr="00A11465">
              <w:rPr>
                <w:lang w:eastAsia="zh-CN"/>
              </w:rPr>
              <w:t xml:space="preserve"> az</w:t>
            </w:r>
          </w:p>
        </w:tc>
        <w:tc>
          <w:tcPr>
            <w:tcW w:w="2574" w:type="dxa"/>
          </w:tcPr>
          <w:p w:rsidR="00777CB9" w:rsidRPr="00A11465" w:rsidRDefault="00777CB9" w:rsidP="00AE4485">
            <w:pPr>
              <w:jc w:val="center"/>
              <w:rPr>
                <w:lang w:eastAsia="zh-CN"/>
              </w:rPr>
            </w:pPr>
            <w:r w:rsidRPr="009078AA">
              <w:rPr>
                <w:lang w:eastAsia="zh-CN"/>
              </w:rPr>
              <w:t>1</w:t>
            </w:r>
            <w:r w:rsidRPr="005B511B">
              <w:rPr>
                <w:lang w:eastAsia="zh-CN"/>
              </w:rPr>
              <w:t>3</w:t>
            </w:r>
          </w:p>
        </w:tc>
        <w:tc>
          <w:tcPr>
            <w:tcW w:w="2053" w:type="dxa"/>
          </w:tcPr>
          <w:p w:rsidR="00777CB9" w:rsidRPr="00A11465" w:rsidRDefault="00777CB9" w:rsidP="00AE4485">
            <w:pPr>
              <w:jc w:val="center"/>
              <w:rPr>
                <w:lang w:eastAsia="zh-CN"/>
              </w:rPr>
            </w:pPr>
            <w:r w:rsidRPr="009078AA">
              <w:rPr>
                <w:lang w:eastAsia="zh-CN"/>
              </w:rPr>
              <w:t>1</w:t>
            </w:r>
            <w:r w:rsidRPr="005B511B">
              <w:rPr>
                <w:lang w:eastAsia="zh-CN"/>
              </w:rPr>
              <w:t>3</w:t>
            </w:r>
          </w:p>
        </w:tc>
      </w:tr>
      <w:tr w:rsidR="00777CB9" w:rsidRPr="004F67B4">
        <w:tc>
          <w:tcPr>
            <w:tcW w:w="4515" w:type="dxa"/>
          </w:tcPr>
          <w:p w:rsidR="00777CB9" w:rsidRPr="00A11465" w:rsidRDefault="00777CB9" w:rsidP="00492A9E">
            <w:pPr>
              <w:rPr>
                <w:lang w:eastAsia="zh-CN"/>
              </w:rPr>
            </w:pPr>
            <w:r w:rsidRPr="00A11465">
              <w:rPr>
                <w:lang w:eastAsia="zh-CN"/>
              </w:rPr>
              <w:t>Aflatoksin, mcg/</w:t>
            </w:r>
            <w:r w:rsidRPr="009078AA">
              <w:rPr>
                <w:lang w:eastAsia="zh-CN"/>
              </w:rPr>
              <w:t>kg en</w:t>
            </w:r>
            <w:r w:rsidRPr="00A11465">
              <w:rPr>
                <w:lang w:eastAsia="zh-CN"/>
              </w:rPr>
              <w:t xml:space="preserve"> çok</w:t>
            </w:r>
          </w:p>
        </w:tc>
        <w:tc>
          <w:tcPr>
            <w:tcW w:w="2574" w:type="dxa"/>
          </w:tcPr>
          <w:p w:rsidR="00777CB9" w:rsidRPr="00A11465" w:rsidRDefault="00777CB9" w:rsidP="00AE4485">
            <w:pPr>
              <w:jc w:val="center"/>
              <w:rPr>
                <w:lang w:eastAsia="zh-CN"/>
              </w:rPr>
            </w:pPr>
            <w:r w:rsidRPr="00A11465">
              <w:rPr>
                <w:lang w:eastAsia="zh-CN"/>
              </w:rPr>
              <w:t>20</w:t>
            </w:r>
          </w:p>
        </w:tc>
        <w:tc>
          <w:tcPr>
            <w:tcW w:w="2053" w:type="dxa"/>
          </w:tcPr>
          <w:p w:rsidR="00777CB9" w:rsidRPr="00A11465" w:rsidRDefault="00777CB9" w:rsidP="00AE4485">
            <w:pPr>
              <w:jc w:val="center"/>
              <w:rPr>
                <w:lang w:eastAsia="zh-CN"/>
              </w:rPr>
            </w:pPr>
            <w:r w:rsidRPr="00A11465">
              <w:rPr>
                <w:lang w:eastAsia="zh-CN"/>
              </w:rPr>
              <w:t>20</w:t>
            </w:r>
          </w:p>
        </w:tc>
      </w:tr>
      <w:tr w:rsidR="00777CB9" w:rsidRPr="004F67B4">
        <w:tc>
          <w:tcPr>
            <w:tcW w:w="4515" w:type="dxa"/>
          </w:tcPr>
          <w:p w:rsidR="00777CB9" w:rsidRPr="00A11465" w:rsidRDefault="00777CB9" w:rsidP="00492A9E">
            <w:pPr>
              <w:rPr>
                <w:lang w:eastAsia="zh-CN"/>
              </w:rPr>
            </w:pPr>
            <w:r w:rsidRPr="00A11465">
              <w:rPr>
                <w:lang w:eastAsia="zh-CN"/>
              </w:rPr>
              <w:t>Yabancı madde, %  en çok</w:t>
            </w:r>
          </w:p>
        </w:tc>
        <w:tc>
          <w:tcPr>
            <w:tcW w:w="2574" w:type="dxa"/>
          </w:tcPr>
          <w:p w:rsidR="00777CB9" w:rsidRPr="00A11465" w:rsidRDefault="00777CB9" w:rsidP="00AE4485">
            <w:pPr>
              <w:jc w:val="center"/>
              <w:rPr>
                <w:lang w:eastAsia="zh-CN"/>
              </w:rPr>
            </w:pPr>
            <w:r w:rsidRPr="00A11465">
              <w:rPr>
                <w:lang w:eastAsia="zh-CN"/>
              </w:rPr>
              <w:t>1,0</w:t>
            </w:r>
          </w:p>
        </w:tc>
        <w:tc>
          <w:tcPr>
            <w:tcW w:w="2053" w:type="dxa"/>
          </w:tcPr>
          <w:p w:rsidR="00777CB9" w:rsidRPr="00A11465" w:rsidRDefault="00777CB9" w:rsidP="00AE4485">
            <w:pPr>
              <w:jc w:val="center"/>
              <w:rPr>
                <w:lang w:eastAsia="zh-CN"/>
              </w:rPr>
            </w:pPr>
            <w:r w:rsidRPr="00A11465">
              <w:rPr>
                <w:lang w:eastAsia="zh-CN"/>
              </w:rPr>
              <w:t>1,0</w:t>
            </w:r>
          </w:p>
        </w:tc>
      </w:tr>
      <w:tr w:rsidR="00777CB9" w:rsidRPr="004F67B4">
        <w:tc>
          <w:tcPr>
            <w:tcW w:w="9142" w:type="dxa"/>
            <w:gridSpan w:val="3"/>
          </w:tcPr>
          <w:p w:rsidR="00777CB9" w:rsidRPr="00AE4485" w:rsidRDefault="00777CB9" w:rsidP="00A11465">
            <w:pPr>
              <w:rPr>
                <w:sz w:val="6"/>
                <w:szCs w:val="6"/>
                <w:lang w:eastAsia="zh-CN"/>
              </w:rPr>
            </w:pPr>
          </w:p>
          <w:p w:rsidR="00777CB9" w:rsidRPr="00A11465" w:rsidRDefault="00777CB9" w:rsidP="00A11465">
            <w:pPr>
              <w:rPr>
                <w:lang w:eastAsia="zh-CN"/>
              </w:rPr>
            </w:pPr>
            <w:r w:rsidRPr="00A11465">
              <w:rPr>
                <w:lang w:eastAsia="zh-CN"/>
              </w:rPr>
              <w:t>Not -  % ola</w:t>
            </w:r>
            <w:r w:rsidRPr="009078AA">
              <w:rPr>
                <w:lang w:eastAsia="zh-CN"/>
              </w:rPr>
              <w:t>rak verilen değerler kütlecedir</w:t>
            </w:r>
          </w:p>
          <w:p w:rsidR="00777CB9" w:rsidRPr="00A11465" w:rsidRDefault="00777CB9" w:rsidP="00A11465">
            <w:pPr>
              <w:rPr>
                <w:lang w:eastAsia="zh-CN"/>
              </w:rPr>
            </w:pPr>
            <w:r w:rsidRPr="00A11465">
              <w:rPr>
                <w:lang w:eastAsia="zh-CN"/>
              </w:rPr>
              <w:t>Kısaltmalar - (IU) Uluslararası birim</w:t>
            </w:r>
          </w:p>
          <w:p w:rsidR="00777CB9" w:rsidRPr="00AE4485" w:rsidRDefault="00777CB9" w:rsidP="00A11465">
            <w:pPr>
              <w:rPr>
                <w:sz w:val="6"/>
                <w:szCs w:val="6"/>
                <w:lang w:eastAsia="zh-CN"/>
              </w:rPr>
            </w:pPr>
          </w:p>
        </w:tc>
      </w:tr>
    </w:tbl>
    <w:p w:rsidR="00777CB9" w:rsidRPr="00A11465" w:rsidRDefault="00777CB9" w:rsidP="00B260B1">
      <w:pPr>
        <w:rPr>
          <w:color w:val="C0504D"/>
          <w:lang w:eastAsia="zh-CN"/>
        </w:rPr>
      </w:pPr>
    </w:p>
    <w:p w:rsidR="00777CB9" w:rsidRPr="004F67B4" w:rsidRDefault="00777CB9" w:rsidP="009D4305">
      <w:bookmarkStart w:id="96" w:name="_Toc524434558"/>
      <w:bookmarkStart w:id="97" w:name="_Toc35849325"/>
    </w:p>
    <w:p w:rsidR="00777CB9" w:rsidRPr="004F67B4" w:rsidRDefault="00777CB9" w:rsidP="00B64CD8">
      <w:pPr>
        <w:pStyle w:val="Heading3"/>
        <w:rPr>
          <w:color w:val="000000"/>
        </w:rPr>
      </w:pPr>
      <w:r w:rsidRPr="004F67B4">
        <w:rPr>
          <w:color w:val="000000"/>
        </w:rPr>
        <w:t>4.2.3</w:t>
      </w:r>
      <w:bookmarkEnd w:id="96"/>
      <w:bookmarkEnd w:id="97"/>
      <w:r>
        <w:rPr>
          <w:color w:val="000000"/>
        </w:rPr>
        <w:tab/>
      </w:r>
      <w:r w:rsidRPr="00050300">
        <w:rPr>
          <w:color w:val="000000"/>
        </w:rPr>
        <w:t xml:space="preserve">Sığır besi </w:t>
      </w:r>
      <w:r w:rsidRPr="004F67B4">
        <w:rPr>
          <w:color w:val="000000"/>
        </w:rPr>
        <w:t>yemlerinin tip özellikleri</w:t>
      </w:r>
    </w:p>
    <w:p w:rsidR="00777CB9" w:rsidRDefault="00777CB9" w:rsidP="00C74F0C">
      <w:pPr>
        <w:jc w:val="both"/>
        <w:rPr>
          <w:color w:val="000000"/>
        </w:rPr>
      </w:pPr>
      <w:r w:rsidRPr="00050300">
        <w:rPr>
          <w:color w:val="000000"/>
        </w:rPr>
        <w:t xml:space="preserve">Sığır besi </w:t>
      </w:r>
      <w:r w:rsidRPr="00C74F0C">
        <w:rPr>
          <w:color w:val="000000"/>
        </w:rPr>
        <w:t>yeminde taneler homojen yapıda olmalıdır. İnce ve granül yemlerin kütlece en az % 60'ı göz açıklığı 3,0 mm olan elekten, tamamı göz açıklığı 4,0 mm elekten geçmelidir. Granül ve pelet yemler bütünlüğünün kolayca bozulmayacağı bir oranda sıkıştırılmış olmalıdır. Kütlece bütünlüğü bozulmamış tane oranı; granül yemde en az % 80, pelet yemde en az % 90 olmalıdır.</w:t>
      </w:r>
    </w:p>
    <w:p w:rsidR="00777CB9" w:rsidRDefault="00777CB9" w:rsidP="00C74F0C">
      <w:pPr>
        <w:jc w:val="both"/>
        <w:rPr>
          <w:color w:val="000000"/>
        </w:rPr>
      </w:pPr>
    </w:p>
    <w:p w:rsidR="00777CB9" w:rsidRPr="00E46B7B" w:rsidRDefault="00777CB9" w:rsidP="00C74F0C">
      <w:pPr>
        <w:keepNext/>
        <w:tabs>
          <w:tab w:val="left" w:pos="567"/>
        </w:tabs>
        <w:jc w:val="both"/>
        <w:outlineLvl w:val="2"/>
        <w:rPr>
          <w:b/>
          <w:bCs/>
          <w:sz w:val="22"/>
          <w:szCs w:val="22"/>
          <w:lang w:eastAsia="en-US"/>
        </w:rPr>
      </w:pPr>
      <w:r w:rsidRPr="00E46B7B">
        <w:rPr>
          <w:b/>
          <w:bCs/>
          <w:sz w:val="22"/>
          <w:szCs w:val="22"/>
          <w:lang w:eastAsia="en-US"/>
        </w:rPr>
        <w:t>4.2.4</w:t>
      </w:r>
      <w:r w:rsidRPr="00E46B7B">
        <w:rPr>
          <w:b/>
          <w:bCs/>
          <w:sz w:val="22"/>
          <w:szCs w:val="22"/>
          <w:lang w:eastAsia="en-US"/>
        </w:rPr>
        <w:tab/>
        <w:t>Mikrobiyolojik özellikler</w:t>
      </w:r>
    </w:p>
    <w:p w:rsidR="00777CB9" w:rsidRPr="00E46B7B" w:rsidRDefault="00777CB9" w:rsidP="00C74F0C">
      <w:r w:rsidRPr="00C74F0C">
        <w:t xml:space="preserve">Sığır besi </w:t>
      </w:r>
      <w:r w:rsidRPr="00E46B7B">
        <w:t xml:space="preserve">yemi, mikrobiyolojik kriterler yönden Çizelge </w:t>
      </w:r>
      <w:r>
        <w:t>3</w:t>
      </w:r>
      <w:r w:rsidRPr="00E46B7B">
        <w:t xml:space="preserve">’te verilen değerlere uygun olmalıdır. </w:t>
      </w:r>
    </w:p>
    <w:p w:rsidR="00777CB9" w:rsidRPr="00E46B7B" w:rsidRDefault="00777CB9" w:rsidP="00C74F0C"/>
    <w:p w:rsidR="00777CB9" w:rsidRDefault="00777CB9" w:rsidP="00C74F0C">
      <w:r w:rsidRPr="00E46B7B">
        <w:rPr>
          <w:b/>
          <w:bCs/>
        </w:rPr>
        <w:t xml:space="preserve">Çizelge </w:t>
      </w:r>
      <w:r>
        <w:rPr>
          <w:b/>
          <w:bCs/>
        </w:rPr>
        <w:t>3</w:t>
      </w:r>
      <w:r w:rsidRPr="00E46B7B">
        <w:rPr>
          <w:b/>
          <w:bCs/>
        </w:rPr>
        <w:t xml:space="preserve"> - </w:t>
      </w:r>
      <w:r w:rsidRPr="00C74F0C">
        <w:t>Sığır besi</w:t>
      </w:r>
      <w:r w:rsidRPr="00E46B7B">
        <w:t xml:space="preserve"> yeminin mikrobiyolojik kriterleri</w:t>
      </w:r>
    </w:p>
    <w:p w:rsidR="00777CB9" w:rsidRPr="00A11465" w:rsidRDefault="00777CB9" w:rsidP="00C74F0C">
      <w:pPr>
        <w:rPr>
          <w:sz w:val="6"/>
          <w:szCs w:val="6"/>
        </w:rPr>
      </w:pPr>
    </w:p>
    <w:tbl>
      <w:tblPr>
        <w:tblW w:w="9639" w:type="dxa"/>
        <w:tblInd w:w="-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2835"/>
        <w:gridCol w:w="709"/>
        <w:gridCol w:w="709"/>
        <w:gridCol w:w="2693"/>
        <w:gridCol w:w="2693"/>
      </w:tblGrid>
      <w:tr w:rsidR="00777CB9" w:rsidRPr="00E46B7B">
        <w:trPr>
          <w:cantSplit/>
        </w:trPr>
        <w:tc>
          <w:tcPr>
            <w:tcW w:w="2835" w:type="dxa"/>
            <w:vMerge w:val="restart"/>
            <w:vAlign w:val="center"/>
          </w:tcPr>
          <w:p w:rsidR="00777CB9" w:rsidRPr="00A11465" w:rsidRDefault="00777CB9" w:rsidP="00B12179">
            <w:pPr>
              <w:jc w:val="center"/>
              <w:rPr>
                <w:b/>
                <w:bCs/>
                <w:noProof/>
              </w:rPr>
            </w:pPr>
            <w:r w:rsidRPr="00A11465">
              <w:rPr>
                <w:b/>
                <w:bCs/>
                <w:noProof/>
              </w:rPr>
              <w:t>Mikroorganizma</w:t>
            </w:r>
          </w:p>
        </w:tc>
        <w:tc>
          <w:tcPr>
            <w:tcW w:w="6804" w:type="dxa"/>
            <w:gridSpan w:val="4"/>
            <w:vAlign w:val="center"/>
          </w:tcPr>
          <w:p w:rsidR="00777CB9" w:rsidRPr="00A11465" w:rsidRDefault="00777CB9" w:rsidP="00B12179">
            <w:pPr>
              <w:jc w:val="center"/>
              <w:rPr>
                <w:b/>
                <w:bCs/>
                <w:noProof/>
                <w:vertAlign w:val="superscript"/>
              </w:rPr>
            </w:pPr>
            <w:r w:rsidRPr="00A11465">
              <w:rPr>
                <w:b/>
                <w:bCs/>
                <w:noProof/>
              </w:rPr>
              <w:t>Değerler</w:t>
            </w:r>
            <w:r w:rsidRPr="00A11465">
              <w:rPr>
                <w:b/>
                <w:bCs/>
                <w:noProof/>
                <w:vertAlign w:val="superscript"/>
              </w:rPr>
              <w:t>1)</w:t>
            </w:r>
          </w:p>
        </w:tc>
      </w:tr>
      <w:tr w:rsidR="00777CB9" w:rsidRPr="00E46B7B">
        <w:trPr>
          <w:cantSplit/>
        </w:trPr>
        <w:tc>
          <w:tcPr>
            <w:tcW w:w="2835" w:type="dxa"/>
            <w:vMerge/>
            <w:vAlign w:val="center"/>
          </w:tcPr>
          <w:p w:rsidR="00777CB9" w:rsidRPr="00A11465" w:rsidRDefault="00777CB9" w:rsidP="00B12179">
            <w:pPr>
              <w:jc w:val="both"/>
              <w:rPr>
                <w:b/>
                <w:bCs/>
                <w:noProof/>
              </w:rPr>
            </w:pPr>
          </w:p>
        </w:tc>
        <w:tc>
          <w:tcPr>
            <w:tcW w:w="709" w:type="dxa"/>
            <w:vAlign w:val="center"/>
          </w:tcPr>
          <w:p w:rsidR="00777CB9" w:rsidRPr="00A11465" w:rsidRDefault="00777CB9" w:rsidP="00B12179">
            <w:pPr>
              <w:jc w:val="center"/>
              <w:rPr>
                <w:b/>
                <w:bCs/>
                <w:noProof/>
              </w:rPr>
            </w:pPr>
            <w:r w:rsidRPr="00A11465">
              <w:rPr>
                <w:b/>
                <w:bCs/>
                <w:noProof/>
              </w:rPr>
              <w:t>n</w:t>
            </w:r>
          </w:p>
        </w:tc>
        <w:tc>
          <w:tcPr>
            <w:tcW w:w="709" w:type="dxa"/>
            <w:vAlign w:val="center"/>
          </w:tcPr>
          <w:p w:rsidR="00777CB9" w:rsidRPr="00A11465" w:rsidRDefault="00777CB9" w:rsidP="00B12179">
            <w:pPr>
              <w:jc w:val="center"/>
              <w:rPr>
                <w:b/>
                <w:bCs/>
                <w:noProof/>
              </w:rPr>
            </w:pPr>
            <w:r w:rsidRPr="00A11465">
              <w:rPr>
                <w:b/>
                <w:bCs/>
                <w:noProof/>
              </w:rPr>
              <w:t>c</w:t>
            </w:r>
          </w:p>
        </w:tc>
        <w:tc>
          <w:tcPr>
            <w:tcW w:w="2693" w:type="dxa"/>
            <w:vAlign w:val="center"/>
          </w:tcPr>
          <w:p w:rsidR="00777CB9" w:rsidRPr="00A11465" w:rsidRDefault="00777CB9" w:rsidP="00B12179">
            <w:pPr>
              <w:jc w:val="center"/>
              <w:rPr>
                <w:b/>
                <w:bCs/>
                <w:noProof/>
              </w:rPr>
            </w:pPr>
            <w:r w:rsidRPr="00A11465">
              <w:rPr>
                <w:b/>
                <w:bCs/>
                <w:noProof/>
              </w:rPr>
              <w:t>m</w:t>
            </w:r>
          </w:p>
        </w:tc>
        <w:tc>
          <w:tcPr>
            <w:tcW w:w="2693" w:type="dxa"/>
            <w:vAlign w:val="center"/>
          </w:tcPr>
          <w:p w:rsidR="00777CB9" w:rsidRPr="00A11465" w:rsidRDefault="00777CB9" w:rsidP="00B12179">
            <w:pPr>
              <w:jc w:val="center"/>
              <w:rPr>
                <w:b/>
                <w:bCs/>
                <w:noProof/>
              </w:rPr>
            </w:pPr>
            <w:r w:rsidRPr="00A11465">
              <w:rPr>
                <w:b/>
                <w:bCs/>
                <w:noProof/>
              </w:rPr>
              <w:t>M</w:t>
            </w:r>
          </w:p>
        </w:tc>
      </w:tr>
      <w:tr w:rsidR="00777CB9" w:rsidRPr="00E46B7B">
        <w:trPr>
          <w:cantSplit/>
        </w:trPr>
        <w:tc>
          <w:tcPr>
            <w:tcW w:w="2835" w:type="dxa"/>
            <w:vAlign w:val="center"/>
          </w:tcPr>
          <w:p w:rsidR="00777CB9" w:rsidRPr="00E46B7B" w:rsidRDefault="00777CB9" w:rsidP="00B12179">
            <w:pPr>
              <w:jc w:val="both"/>
              <w:rPr>
                <w:noProof/>
              </w:rPr>
            </w:pPr>
            <w:r w:rsidRPr="00E46B7B">
              <w:rPr>
                <w:noProof/>
              </w:rPr>
              <w:t>Salmonella</w:t>
            </w:r>
          </w:p>
        </w:tc>
        <w:tc>
          <w:tcPr>
            <w:tcW w:w="709" w:type="dxa"/>
            <w:vAlign w:val="center"/>
          </w:tcPr>
          <w:p w:rsidR="00777CB9" w:rsidRPr="00E46B7B" w:rsidRDefault="00777CB9" w:rsidP="00B12179">
            <w:pPr>
              <w:jc w:val="center"/>
              <w:rPr>
                <w:noProof/>
              </w:rPr>
            </w:pPr>
            <w:r w:rsidRPr="00E46B7B">
              <w:rPr>
                <w:noProof/>
              </w:rPr>
              <w:t>5</w:t>
            </w:r>
          </w:p>
        </w:tc>
        <w:tc>
          <w:tcPr>
            <w:tcW w:w="709" w:type="dxa"/>
            <w:vAlign w:val="center"/>
          </w:tcPr>
          <w:p w:rsidR="00777CB9" w:rsidRPr="00E46B7B" w:rsidRDefault="00777CB9" w:rsidP="00B12179">
            <w:pPr>
              <w:jc w:val="center"/>
              <w:rPr>
                <w:noProof/>
              </w:rPr>
            </w:pPr>
            <w:r w:rsidRPr="00E46B7B">
              <w:rPr>
                <w:noProof/>
              </w:rPr>
              <w:t>0</w:t>
            </w:r>
          </w:p>
        </w:tc>
        <w:tc>
          <w:tcPr>
            <w:tcW w:w="2693" w:type="dxa"/>
            <w:vAlign w:val="center"/>
          </w:tcPr>
          <w:p w:rsidR="00777CB9" w:rsidRPr="00E46B7B" w:rsidRDefault="00777CB9" w:rsidP="00B12179">
            <w:pPr>
              <w:jc w:val="center"/>
              <w:rPr>
                <w:noProof/>
              </w:rPr>
            </w:pPr>
            <w:r w:rsidRPr="00E46B7B">
              <w:rPr>
                <w:noProof/>
              </w:rPr>
              <w:t>(25 g veya 25 mL’de bulunmamalı)</w:t>
            </w:r>
          </w:p>
        </w:tc>
        <w:tc>
          <w:tcPr>
            <w:tcW w:w="2693" w:type="dxa"/>
            <w:vAlign w:val="center"/>
          </w:tcPr>
          <w:p w:rsidR="00777CB9" w:rsidRPr="00E46B7B" w:rsidRDefault="00777CB9" w:rsidP="00B12179">
            <w:pPr>
              <w:jc w:val="center"/>
              <w:rPr>
                <w:noProof/>
              </w:rPr>
            </w:pPr>
            <w:r w:rsidRPr="00E46B7B">
              <w:rPr>
                <w:noProof/>
              </w:rPr>
              <w:t>(25 g veya 25 mL’de bulunmamalı)</w:t>
            </w:r>
          </w:p>
        </w:tc>
      </w:tr>
      <w:tr w:rsidR="00777CB9" w:rsidRPr="00E46B7B">
        <w:trPr>
          <w:cantSplit/>
        </w:trPr>
        <w:tc>
          <w:tcPr>
            <w:tcW w:w="2835" w:type="dxa"/>
            <w:vAlign w:val="center"/>
          </w:tcPr>
          <w:p w:rsidR="00777CB9" w:rsidRPr="00E46B7B" w:rsidRDefault="00777CB9" w:rsidP="00B12179">
            <w:pPr>
              <w:jc w:val="both"/>
              <w:rPr>
                <w:noProof/>
              </w:rPr>
            </w:pPr>
            <w:r w:rsidRPr="00E46B7B">
              <w:rPr>
                <w:noProof/>
              </w:rPr>
              <w:t>Enterobacteriaceae</w:t>
            </w:r>
          </w:p>
        </w:tc>
        <w:tc>
          <w:tcPr>
            <w:tcW w:w="709" w:type="dxa"/>
            <w:vAlign w:val="center"/>
          </w:tcPr>
          <w:p w:rsidR="00777CB9" w:rsidRPr="00E46B7B" w:rsidRDefault="00777CB9" w:rsidP="00B12179">
            <w:pPr>
              <w:jc w:val="center"/>
              <w:rPr>
                <w:noProof/>
              </w:rPr>
            </w:pPr>
            <w:r w:rsidRPr="00E46B7B">
              <w:rPr>
                <w:noProof/>
              </w:rPr>
              <w:t>5</w:t>
            </w:r>
          </w:p>
        </w:tc>
        <w:tc>
          <w:tcPr>
            <w:tcW w:w="709" w:type="dxa"/>
            <w:vAlign w:val="center"/>
          </w:tcPr>
          <w:p w:rsidR="00777CB9" w:rsidRPr="00E46B7B" w:rsidRDefault="00777CB9" w:rsidP="00B12179">
            <w:pPr>
              <w:jc w:val="center"/>
              <w:rPr>
                <w:noProof/>
              </w:rPr>
            </w:pPr>
            <w:r w:rsidRPr="00E46B7B">
              <w:rPr>
                <w:noProof/>
              </w:rPr>
              <w:t>2</w:t>
            </w:r>
          </w:p>
        </w:tc>
        <w:tc>
          <w:tcPr>
            <w:tcW w:w="2693" w:type="dxa"/>
            <w:vAlign w:val="center"/>
          </w:tcPr>
          <w:p w:rsidR="00777CB9" w:rsidRPr="00E46B7B" w:rsidRDefault="00777CB9" w:rsidP="00B12179">
            <w:pPr>
              <w:jc w:val="center"/>
              <w:rPr>
                <w:noProof/>
              </w:rPr>
            </w:pPr>
            <w:r w:rsidRPr="00E46B7B">
              <w:rPr>
                <w:noProof/>
              </w:rPr>
              <w:t>10</w:t>
            </w:r>
          </w:p>
          <w:p w:rsidR="00777CB9" w:rsidRPr="00E46B7B" w:rsidRDefault="00777CB9" w:rsidP="00B12179">
            <w:pPr>
              <w:jc w:val="center"/>
              <w:rPr>
                <w:noProof/>
              </w:rPr>
            </w:pPr>
            <w:r w:rsidRPr="00E46B7B">
              <w:rPr>
                <w:noProof/>
              </w:rPr>
              <w:t>(1 g’lık örnekte en çok 300)</w:t>
            </w:r>
          </w:p>
        </w:tc>
        <w:tc>
          <w:tcPr>
            <w:tcW w:w="2693" w:type="dxa"/>
            <w:vAlign w:val="center"/>
          </w:tcPr>
          <w:p w:rsidR="00777CB9" w:rsidRPr="00E46B7B" w:rsidRDefault="00777CB9" w:rsidP="00B12179">
            <w:pPr>
              <w:jc w:val="center"/>
              <w:rPr>
                <w:noProof/>
              </w:rPr>
            </w:pPr>
            <w:r w:rsidRPr="00E46B7B">
              <w:rPr>
                <w:noProof/>
              </w:rPr>
              <w:t>300</w:t>
            </w:r>
          </w:p>
          <w:p w:rsidR="00777CB9" w:rsidRPr="00E46B7B" w:rsidRDefault="00777CB9" w:rsidP="00B12179">
            <w:pPr>
              <w:jc w:val="center"/>
              <w:rPr>
                <w:noProof/>
              </w:rPr>
            </w:pPr>
            <w:r w:rsidRPr="00E46B7B">
              <w:rPr>
                <w:noProof/>
              </w:rPr>
              <w:t>(1 g’lık örnekte en çok 300)</w:t>
            </w:r>
          </w:p>
        </w:tc>
      </w:tr>
      <w:tr w:rsidR="00777CB9" w:rsidRPr="00E46B7B">
        <w:tc>
          <w:tcPr>
            <w:tcW w:w="9639" w:type="dxa"/>
            <w:gridSpan w:val="5"/>
            <w:vAlign w:val="center"/>
          </w:tcPr>
          <w:p w:rsidR="00777CB9" w:rsidRPr="00E46B7B" w:rsidRDefault="00777CB9" w:rsidP="00B12179">
            <w:pPr>
              <w:jc w:val="both"/>
              <w:rPr>
                <w:noProof/>
              </w:rPr>
            </w:pPr>
            <w:r w:rsidRPr="00E46B7B">
              <w:rPr>
                <w:noProof/>
                <w:vertAlign w:val="superscript"/>
              </w:rPr>
              <w:t>1)</w:t>
            </w:r>
            <w:r w:rsidRPr="00E46B7B">
              <w:rPr>
                <w:noProof/>
              </w:rPr>
              <w:t xml:space="preserve"> n= Deney numunesi sayısı,</w:t>
            </w:r>
          </w:p>
          <w:p w:rsidR="00777CB9" w:rsidRPr="00E46B7B" w:rsidRDefault="00777CB9" w:rsidP="00B12179">
            <w:pPr>
              <w:jc w:val="both"/>
              <w:rPr>
                <w:noProof/>
              </w:rPr>
            </w:pPr>
            <w:r w:rsidRPr="00E46B7B">
              <w:rPr>
                <w:noProof/>
              </w:rPr>
              <w:t>c= “m” ile “M” arasındaki sayıda mikroorganizma ihtiva eden kabul edilebilir en fazla deney numunesi sayısı,</w:t>
            </w:r>
          </w:p>
          <w:p w:rsidR="00777CB9" w:rsidRPr="00E46B7B" w:rsidRDefault="00777CB9" w:rsidP="00B12179">
            <w:pPr>
              <w:jc w:val="both"/>
              <w:rPr>
                <w:noProof/>
              </w:rPr>
            </w:pPr>
            <w:r w:rsidRPr="00E46B7B">
              <w:rPr>
                <w:noProof/>
              </w:rPr>
              <w:t>m= (n-c) sayıdaki deney numunesinin gramında bulunabilecek kabul edilebilir en fazla mikroorganizma sayısı,</w:t>
            </w:r>
          </w:p>
          <w:p w:rsidR="00777CB9" w:rsidRPr="00E46B7B" w:rsidRDefault="00777CB9" w:rsidP="00B12179">
            <w:pPr>
              <w:jc w:val="both"/>
              <w:rPr>
                <w:noProof/>
              </w:rPr>
            </w:pPr>
            <w:r w:rsidRPr="00E46B7B">
              <w:rPr>
                <w:noProof/>
              </w:rPr>
              <w:t>M= c sayıdaki analiz numunesinin gramında bulunabilecek kabul edilebilir en fazla mikroorganizma sayısı.</w:t>
            </w:r>
          </w:p>
        </w:tc>
      </w:tr>
    </w:tbl>
    <w:p w:rsidR="00777CB9" w:rsidRPr="004F67B4" w:rsidRDefault="00777CB9" w:rsidP="00C74F0C">
      <w:pPr>
        <w:jc w:val="both"/>
        <w:rPr>
          <w:color w:val="000000"/>
        </w:rPr>
      </w:pPr>
    </w:p>
    <w:p w:rsidR="00777CB9" w:rsidRPr="00A11465" w:rsidRDefault="00777CB9" w:rsidP="00A304B6">
      <w:pPr>
        <w:pStyle w:val="Heading2"/>
        <w:rPr>
          <w:color w:val="000000"/>
          <w:lang w:val="tr-TR"/>
        </w:rPr>
      </w:pPr>
      <w:bookmarkStart w:id="98" w:name="_Toc386095495"/>
      <w:bookmarkStart w:id="99" w:name="_Toc401040534"/>
      <w:r w:rsidRPr="00A11465">
        <w:rPr>
          <w:lang w:val="tr-TR"/>
        </w:rPr>
        <w:t>4.3</w:t>
      </w:r>
      <w:r w:rsidRPr="00A11465">
        <w:rPr>
          <w:lang w:val="tr-TR"/>
        </w:rPr>
        <w:tab/>
        <w:t>Toleranslar</w:t>
      </w:r>
      <w:bookmarkEnd w:id="98"/>
      <w:bookmarkEnd w:id="99"/>
    </w:p>
    <w:p w:rsidR="00777CB9" w:rsidRPr="00170077" w:rsidRDefault="00777CB9" w:rsidP="00251CFD">
      <w:pPr>
        <w:pStyle w:val="3-NormalYaz"/>
        <w:spacing w:line="240" w:lineRule="exact"/>
        <w:rPr>
          <w:rFonts w:ascii="Arial" w:hAnsi="Arial" w:cs="Arial"/>
          <w:color w:val="000000"/>
          <w:sz w:val="20"/>
          <w:szCs w:val="20"/>
          <w:lang w:eastAsia="tr-TR"/>
        </w:rPr>
      </w:pPr>
      <w:r w:rsidRPr="00170077">
        <w:rPr>
          <w:rFonts w:ascii="Arial" w:hAnsi="Arial" w:cs="Arial"/>
          <w:color w:val="000000"/>
          <w:sz w:val="20"/>
          <w:szCs w:val="20"/>
          <w:lang w:eastAsia="tr-TR"/>
        </w:rPr>
        <w:t xml:space="preserve">Yemin bileşen değeri, etiketinde belirtilen analitik bileşen değerlerinden farklı bulunduğunda, ham protein için; beyan edilen değerin ± % 12,5’i, ham kül için; beyan edilen değerin + % 12,5’i, ham selüloz için; beyan edilen değerin + % 17,5’i, kalsiyum, fosfor, sodyum ve magnezyum için; beyan edilen değerin ± % 20’si, </w:t>
      </w:r>
      <w:r w:rsidRPr="004F67B4">
        <w:rPr>
          <w:rFonts w:ascii="Arial" w:hAnsi="Arial" w:cs="Arial"/>
          <w:color w:val="000000"/>
          <w:sz w:val="20"/>
          <w:szCs w:val="20"/>
          <w:lang w:eastAsia="tr-TR"/>
        </w:rPr>
        <w:t>h</w:t>
      </w:r>
      <w:r w:rsidRPr="00170077">
        <w:rPr>
          <w:rFonts w:ascii="Arial" w:hAnsi="Arial" w:cs="Arial"/>
          <w:color w:val="000000"/>
          <w:sz w:val="20"/>
          <w:szCs w:val="20"/>
          <w:lang w:eastAsia="tr-TR"/>
        </w:rPr>
        <w:t xml:space="preserve">idroklorik asitte çözünmeyen kül için; beyan edilen değerin + % 20’si, </w:t>
      </w:r>
      <w:r w:rsidRPr="004F67B4">
        <w:rPr>
          <w:rFonts w:ascii="Arial" w:hAnsi="Arial" w:cs="Arial"/>
          <w:color w:val="000000"/>
          <w:sz w:val="20"/>
          <w:szCs w:val="20"/>
          <w:lang w:eastAsia="tr-TR"/>
        </w:rPr>
        <w:t>r</w:t>
      </w:r>
      <w:r w:rsidRPr="00170077">
        <w:rPr>
          <w:rFonts w:ascii="Arial" w:hAnsi="Arial" w:cs="Arial"/>
          <w:color w:val="000000"/>
          <w:sz w:val="20"/>
          <w:szCs w:val="20"/>
          <w:lang w:eastAsia="tr-TR"/>
        </w:rPr>
        <w:t xml:space="preserve">utubet için; beyan edilen değerler için + 1 birim, </w:t>
      </w:r>
      <w:r w:rsidRPr="004F67B4">
        <w:rPr>
          <w:rFonts w:ascii="Arial" w:hAnsi="Arial" w:cs="Arial"/>
          <w:color w:val="000000"/>
          <w:sz w:val="20"/>
          <w:szCs w:val="20"/>
          <w:lang w:eastAsia="tr-TR"/>
        </w:rPr>
        <w:t>e</w:t>
      </w:r>
      <w:r w:rsidRPr="00170077">
        <w:rPr>
          <w:rFonts w:ascii="Arial" w:hAnsi="Arial" w:cs="Arial"/>
          <w:color w:val="000000"/>
          <w:sz w:val="20"/>
          <w:szCs w:val="20"/>
          <w:lang w:eastAsia="tr-TR"/>
        </w:rPr>
        <w:t>nerji değeri ve diğer mineral madde ile vitamin değerleri için ± % 5 tolerans değerleri uygulanır.</w:t>
      </w:r>
    </w:p>
    <w:p w:rsidR="00777CB9" w:rsidRPr="004F67B4" w:rsidRDefault="00777CB9" w:rsidP="009D4305"/>
    <w:p w:rsidR="00777CB9" w:rsidRPr="00A11465" w:rsidRDefault="00777CB9" w:rsidP="009D4305">
      <w:pPr>
        <w:pStyle w:val="Heading2"/>
        <w:rPr>
          <w:lang w:val="tr-TR"/>
        </w:rPr>
      </w:pPr>
      <w:bookmarkStart w:id="100" w:name="_Toc401040535"/>
      <w:r w:rsidRPr="00A11465">
        <w:rPr>
          <w:lang w:val="tr-TR"/>
        </w:rPr>
        <w:t>4.4</w:t>
      </w:r>
      <w:r w:rsidRPr="00A11465">
        <w:rPr>
          <w:lang w:val="tr-TR"/>
        </w:rPr>
        <w:tab/>
        <w:t>Özellik, muayene ve deney madde numaraları</w:t>
      </w:r>
      <w:bookmarkEnd w:id="100"/>
      <w:r w:rsidRPr="00A11465">
        <w:rPr>
          <w:lang w:val="tr-TR"/>
        </w:rPr>
        <w:t xml:space="preserve"> </w:t>
      </w:r>
    </w:p>
    <w:p w:rsidR="00777CB9" w:rsidRPr="004F67B4" w:rsidRDefault="00777CB9" w:rsidP="00B64CD8">
      <w:pPr>
        <w:shd w:val="clear" w:color="auto" w:fill="FFFFFF"/>
        <w:jc w:val="both"/>
        <w:rPr>
          <w:color w:val="000000"/>
        </w:rPr>
      </w:pPr>
      <w:r w:rsidRPr="004F67B4">
        <w:rPr>
          <w:color w:val="000000"/>
        </w:rPr>
        <w:t xml:space="preserve">Özellikler, muayene ve deneylerine ait madde numaraları Çizelge </w:t>
      </w:r>
      <w:r>
        <w:rPr>
          <w:color w:val="000000"/>
        </w:rPr>
        <w:t>4</w:t>
      </w:r>
      <w:r w:rsidRPr="004F67B4">
        <w:rPr>
          <w:color w:val="000000"/>
        </w:rPr>
        <w:t>’</w:t>
      </w:r>
      <w:r>
        <w:rPr>
          <w:color w:val="000000"/>
        </w:rPr>
        <w:t>t</w:t>
      </w:r>
      <w:r w:rsidRPr="004F67B4">
        <w:rPr>
          <w:color w:val="000000"/>
        </w:rPr>
        <w:t>e gösterilmiştir.</w:t>
      </w:r>
    </w:p>
    <w:p w:rsidR="00777CB9" w:rsidRDefault="00777CB9" w:rsidP="00CD2874">
      <w:pPr>
        <w:rPr>
          <w:b/>
          <w:bCs/>
          <w:color w:val="000000"/>
        </w:rPr>
      </w:pPr>
    </w:p>
    <w:p w:rsidR="00777CB9" w:rsidRDefault="00777CB9" w:rsidP="00E86C9A">
      <w:pPr>
        <w:rPr>
          <w:color w:val="000000"/>
        </w:rPr>
      </w:pPr>
      <w:r w:rsidRPr="004F67B4">
        <w:rPr>
          <w:b/>
          <w:bCs/>
          <w:color w:val="000000"/>
        </w:rPr>
        <w:t xml:space="preserve">Çizelge </w:t>
      </w:r>
      <w:r>
        <w:rPr>
          <w:b/>
          <w:bCs/>
          <w:color w:val="000000"/>
        </w:rPr>
        <w:t>4</w:t>
      </w:r>
      <w:r w:rsidRPr="004F67B4">
        <w:rPr>
          <w:color w:val="000000"/>
        </w:rPr>
        <w:t xml:space="preserve"> </w:t>
      </w:r>
      <w:r>
        <w:rPr>
          <w:b/>
          <w:bCs/>
          <w:color w:val="000000"/>
        </w:rPr>
        <w:t>-</w:t>
      </w:r>
      <w:r w:rsidRPr="00684DB9">
        <w:rPr>
          <w:b/>
          <w:bCs/>
          <w:color w:val="000000"/>
        </w:rPr>
        <w:t xml:space="preserve"> </w:t>
      </w:r>
      <w:r w:rsidRPr="004F67B4">
        <w:rPr>
          <w:color w:val="000000"/>
        </w:rPr>
        <w:t>Özellik, muayene ve deneylerine ait madde numaraları</w:t>
      </w:r>
    </w:p>
    <w:p w:rsidR="00777CB9" w:rsidRPr="004F67B4" w:rsidRDefault="00777CB9" w:rsidP="00E86C9A">
      <w:pPr>
        <w:rPr>
          <w:color w:val="000000"/>
        </w:rPr>
      </w:pPr>
    </w:p>
    <w:p w:rsidR="00777CB9" w:rsidRPr="00684DB9" w:rsidRDefault="00777CB9" w:rsidP="00E86C9A">
      <w:pPr>
        <w:shd w:val="clear" w:color="auto" w:fill="FFFFFF"/>
        <w:jc w:val="both"/>
        <w:rPr>
          <w:color w:val="000000"/>
          <w:sz w:val="4"/>
          <w:szCs w:val="4"/>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119"/>
        <w:gridCol w:w="1984"/>
        <w:gridCol w:w="2127"/>
      </w:tblGrid>
      <w:tr w:rsidR="00777CB9" w:rsidRPr="00523634">
        <w:tc>
          <w:tcPr>
            <w:tcW w:w="3119" w:type="dxa"/>
          </w:tcPr>
          <w:p w:rsidR="00777CB9" w:rsidRPr="00AE4485" w:rsidRDefault="00777CB9" w:rsidP="00AE4485">
            <w:pPr>
              <w:jc w:val="center"/>
              <w:rPr>
                <w:b/>
                <w:bCs/>
                <w:color w:val="000000"/>
              </w:rPr>
            </w:pPr>
            <w:r w:rsidRPr="00AE4485">
              <w:rPr>
                <w:b/>
                <w:bCs/>
              </w:rPr>
              <w:t>Özellikler</w:t>
            </w:r>
          </w:p>
        </w:tc>
        <w:tc>
          <w:tcPr>
            <w:tcW w:w="1984" w:type="dxa"/>
          </w:tcPr>
          <w:p w:rsidR="00777CB9" w:rsidRPr="00AE4485" w:rsidRDefault="00777CB9" w:rsidP="00AE4485">
            <w:pPr>
              <w:jc w:val="center"/>
              <w:rPr>
                <w:b/>
                <w:bCs/>
              </w:rPr>
            </w:pPr>
            <w:r w:rsidRPr="00AE4485">
              <w:rPr>
                <w:b/>
                <w:bCs/>
              </w:rPr>
              <w:t>Madde No</w:t>
            </w:r>
          </w:p>
        </w:tc>
        <w:tc>
          <w:tcPr>
            <w:tcW w:w="2127" w:type="dxa"/>
          </w:tcPr>
          <w:p w:rsidR="00777CB9" w:rsidRPr="00AE4485" w:rsidRDefault="00777CB9" w:rsidP="00AE4485">
            <w:pPr>
              <w:jc w:val="center"/>
              <w:rPr>
                <w:b/>
                <w:bCs/>
              </w:rPr>
            </w:pPr>
            <w:r w:rsidRPr="00AE4485">
              <w:rPr>
                <w:b/>
                <w:bCs/>
              </w:rPr>
              <w:t>Muayene ve Deney Madde No</w:t>
            </w:r>
          </w:p>
        </w:tc>
      </w:tr>
      <w:tr w:rsidR="00777CB9" w:rsidRPr="00523634">
        <w:tc>
          <w:tcPr>
            <w:tcW w:w="3119" w:type="dxa"/>
          </w:tcPr>
          <w:p w:rsidR="00777CB9" w:rsidRPr="00AE4485" w:rsidRDefault="00777CB9" w:rsidP="00E86C9A">
            <w:pPr>
              <w:rPr>
                <w:color w:val="000000"/>
              </w:rPr>
            </w:pPr>
            <w:r w:rsidRPr="00AE4485">
              <w:rPr>
                <w:color w:val="000000"/>
              </w:rPr>
              <w:t>Duyusal özellikler</w:t>
            </w:r>
          </w:p>
        </w:tc>
        <w:tc>
          <w:tcPr>
            <w:tcW w:w="1984" w:type="dxa"/>
          </w:tcPr>
          <w:p w:rsidR="00777CB9" w:rsidRPr="00AE4485" w:rsidRDefault="00777CB9" w:rsidP="00AE4485">
            <w:pPr>
              <w:jc w:val="center"/>
              <w:rPr>
                <w:b/>
                <w:bCs/>
                <w:color w:val="000000"/>
              </w:rPr>
            </w:pPr>
            <w:r w:rsidRPr="001B387E">
              <w:t>4.2.1</w:t>
            </w:r>
          </w:p>
        </w:tc>
        <w:tc>
          <w:tcPr>
            <w:tcW w:w="2127" w:type="dxa"/>
          </w:tcPr>
          <w:p w:rsidR="00777CB9" w:rsidRPr="001B387E" w:rsidRDefault="00777CB9" w:rsidP="00AE4485">
            <w:pPr>
              <w:jc w:val="center"/>
            </w:pPr>
            <w:r w:rsidRPr="00685912">
              <w:t>5.2.2</w:t>
            </w:r>
          </w:p>
        </w:tc>
      </w:tr>
      <w:tr w:rsidR="00777CB9" w:rsidRPr="00523634">
        <w:tc>
          <w:tcPr>
            <w:tcW w:w="3119" w:type="dxa"/>
          </w:tcPr>
          <w:p w:rsidR="00777CB9" w:rsidRPr="00AE4485" w:rsidRDefault="00777CB9" w:rsidP="00E86C9A">
            <w:pPr>
              <w:rPr>
                <w:color w:val="000000"/>
              </w:rPr>
            </w:pPr>
            <w:r w:rsidRPr="00AE4485">
              <w:rPr>
                <w:color w:val="000000"/>
              </w:rPr>
              <w:t>Tip özellikleri</w:t>
            </w:r>
          </w:p>
        </w:tc>
        <w:tc>
          <w:tcPr>
            <w:tcW w:w="1984" w:type="dxa"/>
          </w:tcPr>
          <w:p w:rsidR="00777CB9" w:rsidRPr="00AE4485" w:rsidRDefault="00777CB9" w:rsidP="00AE4485">
            <w:pPr>
              <w:jc w:val="center"/>
              <w:rPr>
                <w:b/>
                <w:bCs/>
                <w:color w:val="000000"/>
              </w:rPr>
            </w:pPr>
            <w:r w:rsidRPr="001B387E">
              <w:t>4.2.3</w:t>
            </w:r>
          </w:p>
        </w:tc>
        <w:tc>
          <w:tcPr>
            <w:tcW w:w="2127" w:type="dxa"/>
          </w:tcPr>
          <w:p w:rsidR="00777CB9" w:rsidRPr="001B387E" w:rsidRDefault="00777CB9" w:rsidP="00AE4485">
            <w:pPr>
              <w:jc w:val="center"/>
            </w:pPr>
            <w:r w:rsidRPr="00685912">
              <w:t>5.2.3</w:t>
            </w:r>
          </w:p>
        </w:tc>
      </w:tr>
      <w:tr w:rsidR="00777CB9" w:rsidRPr="00523634">
        <w:tc>
          <w:tcPr>
            <w:tcW w:w="3119" w:type="dxa"/>
          </w:tcPr>
          <w:p w:rsidR="00777CB9" w:rsidRPr="00AE4485" w:rsidRDefault="00777CB9" w:rsidP="00E86C9A">
            <w:pPr>
              <w:rPr>
                <w:color w:val="000000"/>
              </w:rPr>
            </w:pPr>
            <w:r w:rsidRPr="00AE4485">
              <w:rPr>
                <w:color w:val="000000"/>
              </w:rPr>
              <w:t>Rutubet</w:t>
            </w:r>
          </w:p>
        </w:tc>
        <w:tc>
          <w:tcPr>
            <w:tcW w:w="1984" w:type="dxa"/>
          </w:tcPr>
          <w:p w:rsidR="00777CB9" w:rsidRPr="00AE4485" w:rsidRDefault="00777CB9" w:rsidP="00AE4485">
            <w:pPr>
              <w:jc w:val="center"/>
              <w:rPr>
                <w:b/>
                <w:bCs/>
                <w:color w:val="000000"/>
              </w:rPr>
            </w:pPr>
            <w:r w:rsidRPr="001B387E">
              <w:t>4.2.2</w:t>
            </w:r>
          </w:p>
        </w:tc>
        <w:tc>
          <w:tcPr>
            <w:tcW w:w="2127" w:type="dxa"/>
          </w:tcPr>
          <w:p w:rsidR="00777CB9" w:rsidRPr="001B387E" w:rsidRDefault="00777CB9" w:rsidP="00AE4485">
            <w:pPr>
              <w:jc w:val="center"/>
            </w:pPr>
            <w:r w:rsidRPr="00685912">
              <w:t>5.3.1</w:t>
            </w:r>
          </w:p>
        </w:tc>
      </w:tr>
      <w:tr w:rsidR="00777CB9" w:rsidRPr="00523634">
        <w:tc>
          <w:tcPr>
            <w:tcW w:w="3119" w:type="dxa"/>
          </w:tcPr>
          <w:p w:rsidR="00777CB9" w:rsidRPr="00AE4485" w:rsidRDefault="00777CB9" w:rsidP="00E86C9A">
            <w:pPr>
              <w:rPr>
                <w:color w:val="000000"/>
              </w:rPr>
            </w:pPr>
            <w:r w:rsidRPr="00AE4485">
              <w:rPr>
                <w:color w:val="000000"/>
              </w:rPr>
              <w:t>Ham protein</w:t>
            </w:r>
          </w:p>
        </w:tc>
        <w:tc>
          <w:tcPr>
            <w:tcW w:w="1984" w:type="dxa"/>
          </w:tcPr>
          <w:p w:rsidR="00777CB9" w:rsidRPr="00AE4485" w:rsidRDefault="00777CB9" w:rsidP="00AE4485">
            <w:pPr>
              <w:jc w:val="center"/>
              <w:rPr>
                <w:b/>
                <w:bCs/>
                <w:color w:val="000000"/>
              </w:rPr>
            </w:pPr>
            <w:r w:rsidRPr="001B387E">
              <w:t>4.2.2</w:t>
            </w:r>
          </w:p>
        </w:tc>
        <w:tc>
          <w:tcPr>
            <w:tcW w:w="2127" w:type="dxa"/>
          </w:tcPr>
          <w:p w:rsidR="00777CB9" w:rsidRPr="001B387E" w:rsidRDefault="00777CB9" w:rsidP="00AE4485">
            <w:pPr>
              <w:jc w:val="center"/>
            </w:pPr>
            <w:r w:rsidRPr="00685912">
              <w:t>5.3.2</w:t>
            </w:r>
          </w:p>
        </w:tc>
      </w:tr>
      <w:tr w:rsidR="00777CB9" w:rsidRPr="00523634">
        <w:tc>
          <w:tcPr>
            <w:tcW w:w="3119" w:type="dxa"/>
          </w:tcPr>
          <w:p w:rsidR="00777CB9" w:rsidRPr="00AE4485" w:rsidRDefault="00777CB9" w:rsidP="00E86C9A">
            <w:pPr>
              <w:rPr>
                <w:color w:val="000000"/>
              </w:rPr>
            </w:pPr>
            <w:r w:rsidRPr="00AE4485">
              <w:rPr>
                <w:color w:val="000000"/>
              </w:rPr>
              <w:t xml:space="preserve">Ham yağ </w:t>
            </w:r>
          </w:p>
        </w:tc>
        <w:tc>
          <w:tcPr>
            <w:tcW w:w="1984" w:type="dxa"/>
          </w:tcPr>
          <w:p w:rsidR="00777CB9" w:rsidRPr="00AE4485" w:rsidRDefault="00777CB9" w:rsidP="00AE4485">
            <w:pPr>
              <w:jc w:val="center"/>
              <w:rPr>
                <w:b/>
                <w:bCs/>
                <w:color w:val="000000"/>
              </w:rPr>
            </w:pPr>
            <w:r w:rsidRPr="001B387E">
              <w:t>4.2.2</w:t>
            </w:r>
          </w:p>
        </w:tc>
        <w:tc>
          <w:tcPr>
            <w:tcW w:w="2127" w:type="dxa"/>
          </w:tcPr>
          <w:p w:rsidR="00777CB9" w:rsidRPr="001B387E" w:rsidRDefault="00777CB9" w:rsidP="00AE4485">
            <w:pPr>
              <w:jc w:val="center"/>
            </w:pPr>
            <w:r w:rsidRPr="00685912">
              <w:t>5.3.3</w:t>
            </w:r>
          </w:p>
        </w:tc>
      </w:tr>
      <w:tr w:rsidR="00777CB9" w:rsidRPr="00523634">
        <w:tc>
          <w:tcPr>
            <w:tcW w:w="3119" w:type="dxa"/>
          </w:tcPr>
          <w:p w:rsidR="00777CB9" w:rsidRPr="00AE4485" w:rsidRDefault="00777CB9" w:rsidP="00E86C9A">
            <w:pPr>
              <w:rPr>
                <w:color w:val="000000"/>
              </w:rPr>
            </w:pPr>
            <w:r w:rsidRPr="00AE4485">
              <w:rPr>
                <w:color w:val="000000"/>
              </w:rPr>
              <w:t>Ham selüloz</w:t>
            </w:r>
          </w:p>
        </w:tc>
        <w:tc>
          <w:tcPr>
            <w:tcW w:w="1984" w:type="dxa"/>
          </w:tcPr>
          <w:p w:rsidR="00777CB9" w:rsidRPr="00AE4485" w:rsidRDefault="00777CB9" w:rsidP="00AE4485">
            <w:pPr>
              <w:jc w:val="center"/>
              <w:rPr>
                <w:b/>
                <w:bCs/>
                <w:color w:val="000000"/>
              </w:rPr>
            </w:pPr>
            <w:r w:rsidRPr="001B387E">
              <w:t>4.2.2</w:t>
            </w:r>
          </w:p>
        </w:tc>
        <w:tc>
          <w:tcPr>
            <w:tcW w:w="2127" w:type="dxa"/>
          </w:tcPr>
          <w:p w:rsidR="00777CB9" w:rsidRPr="001B387E" w:rsidRDefault="00777CB9" w:rsidP="00AE4485">
            <w:pPr>
              <w:jc w:val="center"/>
            </w:pPr>
            <w:r w:rsidRPr="00685912">
              <w:t>5.3.4</w:t>
            </w:r>
          </w:p>
        </w:tc>
      </w:tr>
      <w:tr w:rsidR="00777CB9" w:rsidRPr="00523634">
        <w:tc>
          <w:tcPr>
            <w:tcW w:w="3119" w:type="dxa"/>
          </w:tcPr>
          <w:p w:rsidR="00777CB9" w:rsidRPr="00AE4485" w:rsidRDefault="00777CB9" w:rsidP="00E86C9A">
            <w:pPr>
              <w:rPr>
                <w:color w:val="000000"/>
              </w:rPr>
            </w:pPr>
            <w:r w:rsidRPr="00AE4485">
              <w:rPr>
                <w:color w:val="000000"/>
              </w:rPr>
              <w:t>Ham kül</w:t>
            </w:r>
          </w:p>
        </w:tc>
        <w:tc>
          <w:tcPr>
            <w:tcW w:w="1984" w:type="dxa"/>
          </w:tcPr>
          <w:p w:rsidR="00777CB9" w:rsidRPr="00AE4485" w:rsidRDefault="00777CB9" w:rsidP="00AE4485">
            <w:pPr>
              <w:jc w:val="center"/>
              <w:rPr>
                <w:b/>
                <w:bCs/>
                <w:color w:val="000000"/>
              </w:rPr>
            </w:pPr>
            <w:r w:rsidRPr="001B387E">
              <w:t>4.2.2</w:t>
            </w:r>
          </w:p>
        </w:tc>
        <w:tc>
          <w:tcPr>
            <w:tcW w:w="2127" w:type="dxa"/>
          </w:tcPr>
          <w:p w:rsidR="00777CB9" w:rsidRPr="001B387E" w:rsidRDefault="00777CB9" w:rsidP="00AE4485">
            <w:pPr>
              <w:jc w:val="center"/>
            </w:pPr>
            <w:r w:rsidRPr="00685912">
              <w:t>5.3.5</w:t>
            </w:r>
          </w:p>
        </w:tc>
      </w:tr>
      <w:tr w:rsidR="00777CB9" w:rsidRPr="00523634">
        <w:tc>
          <w:tcPr>
            <w:tcW w:w="3119" w:type="dxa"/>
          </w:tcPr>
          <w:p w:rsidR="00777CB9" w:rsidRPr="00AE4485" w:rsidRDefault="00777CB9" w:rsidP="00E86C9A">
            <w:pPr>
              <w:rPr>
                <w:color w:val="000000"/>
              </w:rPr>
            </w:pPr>
            <w:r w:rsidRPr="00AE4485">
              <w:rPr>
                <w:color w:val="000000"/>
              </w:rPr>
              <w:t xml:space="preserve">HCl’de çözünmeyen kül </w:t>
            </w:r>
          </w:p>
        </w:tc>
        <w:tc>
          <w:tcPr>
            <w:tcW w:w="1984" w:type="dxa"/>
          </w:tcPr>
          <w:p w:rsidR="00777CB9" w:rsidRPr="00AE4485" w:rsidRDefault="00777CB9" w:rsidP="00AE4485">
            <w:pPr>
              <w:jc w:val="center"/>
              <w:rPr>
                <w:b/>
                <w:bCs/>
                <w:color w:val="000000"/>
              </w:rPr>
            </w:pPr>
            <w:r w:rsidRPr="001B387E">
              <w:t>4.2.2</w:t>
            </w:r>
          </w:p>
        </w:tc>
        <w:tc>
          <w:tcPr>
            <w:tcW w:w="2127" w:type="dxa"/>
          </w:tcPr>
          <w:p w:rsidR="00777CB9" w:rsidRPr="001B387E" w:rsidRDefault="00777CB9" w:rsidP="00AE4485">
            <w:pPr>
              <w:jc w:val="center"/>
            </w:pPr>
            <w:r w:rsidRPr="00685912">
              <w:t>5.3.6</w:t>
            </w:r>
          </w:p>
        </w:tc>
      </w:tr>
      <w:tr w:rsidR="00777CB9" w:rsidRPr="00523634">
        <w:tc>
          <w:tcPr>
            <w:tcW w:w="3119" w:type="dxa"/>
          </w:tcPr>
          <w:p w:rsidR="00777CB9" w:rsidRPr="00AE4485" w:rsidRDefault="00777CB9" w:rsidP="00E86C9A">
            <w:pPr>
              <w:rPr>
                <w:color w:val="000000"/>
              </w:rPr>
            </w:pPr>
            <w:r w:rsidRPr="00AE4485">
              <w:rPr>
                <w:color w:val="000000"/>
              </w:rPr>
              <w:t>Metabolik enerji</w:t>
            </w:r>
          </w:p>
        </w:tc>
        <w:tc>
          <w:tcPr>
            <w:tcW w:w="1984" w:type="dxa"/>
          </w:tcPr>
          <w:p w:rsidR="00777CB9" w:rsidRPr="00AE4485" w:rsidRDefault="00777CB9" w:rsidP="00AE4485">
            <w:pPr>
              <w:jc w:val="center"/>
              <w:rPr>
                <w:b/>
                <w:bCs/>
                <w:color w:val="000000"/>
              </w:rPr>
            </w:pPr>
            <w:r w:rsidRPr="001B387E">
              <w:t>4.2.2</w:t>
            </w:r>
          </w:p>
        </w:tc>
        <w:tc>
          <w:tcPr>
            <w:tcW w:w="2127" w:type="dxa"/>
          </w:tcPr>
          <w:p w:rsidR="00777CB9" w:rsidRPr="001B387E" w:rsidRDefault="00777CB9" w:rsidP="00AE4485">
            <w:pPr>
              <w:jc w:val="center"/>
            </w:pPr>
            <w:r w:rsidRPr="00685912">
              <w:t>5.3.7</w:t>
            </w:r>
          </w:p>
        </w:tc>
      </w:tr>
    </w:tbl>
    <w:p w:rsidR="00777CB9" w:rsidRDefault="00777CB9">
      <w:pPr>
        <w:rPr>
          <w:b/>
          <w:bCs/>
          <w:i/>
          <w:iCs/>
          <w:color w:val="000000"/>
        </w:rPr>
      </w:pPr>
      <w:r w:rsidRPr="004F67B4">
        <w:rPr>
          <w:b/>
          <w:bCs/>
          <w:color w:val="000000"/>
        </w:rPr>
        <w:t xml:space="preserve">Çizelge </w:t>
      </w:r>
      <w:r>
        <w:rPr>
          <w:b/>
          <w:bCs/>
          <w:color w:val="000000"/>
        </w:rPr>
        <w:t>4</w:t>
      </w:r>
      <w:r w:rsidRPr="004F67B4">
        <w:rPr>
          <w:color w:val="000000"/>
        </w:rPr>
        <w:t xml:space="preserve"> </w:t>
      </w:r>
      <w:r w:rsidRPr="00A51E8F">
        <w:rPr>
          <w:b/>
          <w:bCs/>
          <w:i/>
          <w:iCs/>
          <w:color w:val="000000"/>
        </w:rPr>
        <w:t>devamı</w:t>
      </w:r>
    </w:p>
    <w:p w:rsidR="00777CB9" w:rsidRPr="00A51E8F" w:rsidRDefault="00777CB9">
      <w:pPr>
        <w:rPr>
          <w:i/>
          <w:iCs/>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119"/>
        <w:gridCol w:w="1984"/>
        <w:gridCol w:w="2127"/>
      </w:tblGrid>
      <w:tr w:rsidR="00777CB9" w:rsidRPr="00523634">
        <w:tc>
          <w:tcPr>
            <w:tcW w:w="3119" w:type="dxa"/>
          </w:tcPr>
          <w:p w:rsidR="00777CB9" w:rsidRPr="00AE4485" w:rsidRDefault="00777CB9" w:rsidP="00AE4485">
            <w:pPr>
              <w:jc w:val="center"/>
              <w:rPr>
                <w:b/>
                <w:bCs/>
                <w:color w:val="000000"/>
              </w:rPr>
            </w:pPr>
            <w:r w:rsidRPr="00AE4485">
              <w:rPr>
                <w:b/>
                <w:bCs/>
              </w:rPr>
              <w:t>Özellikler</w:t>
            </w:r>
          </w:p>
        </w:tc>
        <w:tc>
          <w:tcPr>
            <w:tcW w:w="1984" w:type="dxa"/>
          </w:tcPr>
          <w:p w:rsidR="00777CB9" w:rsidRPr="00AE4485" w:rsidRDefault="00777CB9" w:rsidP="00AE4485">
            <w:pPr>
              <w:jc w:val="center"/>
              <w:rPr>
                <w:b/>
                <w:bCs/>
              </w:rPr>
            </w:pPr>
            <w:r w:rsidRPr="00AE4485">
              <w:rPr>
                <w:b/>
                <w:bCs/>
              </w:rPr>
              <w:t>Madde No</w:t>
            </w:r>
          </w:p>
        </w:tc>
        <w:tc>
          <w:tcPr>
            <w:tcW w:w="2127" w:type="dxa"/>
          </w:tcPr>
          <w:p w:rsidR="00777CB9" w:rsidRPr="00AE4485" w:rsidRDefault="00777CB9" w:rsidP="00AE4485">
            <w:pPr>
              <w:jc w:val="center"/>
              <w:rPr>
                <w:b/>
                <w:bCs/>
              </w:rPr>
            </w:pPr>
            <w:r w:rsidRPr="00AE4485">
              <w:rPr>
                <w:b/>
                <w:bCs/>
              </w:rPr>
              <w:t>Muayene ve Deney Madde No</w:t>
            </w:r>
          </w:p>
        </w:tc>
      </w:tr>
      <w:tr w:rsidR="00777CB9" w:rsidRPr="00523634">
        <w:tc>
          <w:tcPr>
            <w:tcW w:w="3119" w:type="dxa"/>
          </w:tcPr>
          <w:p w:rsidR="00777CB9" w:rsidRPr="00AE4485" w:rsidRDefault="00777CB9" w:rsidP="00E86C9A">
            <w:pPr>
              <w:rPr>
                <w:color w:val="000000"/>
              </w:rPr>
            </w:pPr>
            <w:r w:rsidRPr="00AE4485">
              <w:rPr>
                <w:color w:val="000000"/>
              </w:rPr>
              <w:t>Kalsiyum</w:t>
            </w:r>
          </w:p>
        </w:tc>
        <w:tc>
          <w:tcPr>
            <w:tcW w:w="1984" w:type="dxa"/>
          </w:tcPr>
          <w:p w:rsidR="00777CB9" w:rsidRPr="00AE4485" w:rsidRDefault="00777CB9" w:rsidP="00AE4485">
            <w:pPr>
              <w:jc w:val="center"/>
              <w:rPr>
                <w:b/>
                <w:bCs/>
                <w:color w:val="000000"/>
              </w:rPr>
            </w:pPr>
            <w:r w:rsidRPr="001B387E">
              <w:t>4.2.2</w:t>
            </w:r>
          </w:p>
        </w:tc>
        <w:tc>
          <w:tcPr>
            <w:tcW w:w="2127" w:type="dxa"/>
          </w:tcPr>
          <w:p w:rsidR="00777CB9" w:rsidRPr="001B387E" w:rsidRDefault="00777CB9" w:rsidP="00AE4485">
            <w:pPr>
              <w:jc w:val="center"/>
            </w:pPr>
            <w:r w:rsidRPr="00685912">
              <w:t>5.3.8</w:t>
            </w:r>
          </w:p>
        </w:tc>
      </w:tr>
      <w:tr w:rsidR="00777CB9" w:rsidRPr="00523634">
        <w:tc>
          <w:tcPr>
            <w:tcW w:w="3119" w:type="dxa"/>
          </w:tcPr>
          <w:p w:rsidR="00777CB9" w:rsidRPr="00AE4485" w:rsidRDefault="00777CB9" w:rsidP="00E86C9A">
            <w:pPr>
              <w:rPr>
                <w:color w:val="000000"/>
              </w:rPr>
            </w:pPr>
            <w:r w:rsidRPr="00AE4485">
              <w:rPr>
                <w:color w:val="000000"/>
              </w:rPr>
              <w:t>Fosfor</w:t>
            </w:r>
          </w:p>
        </w:tc>
        <w:tc>
          <w:tcPr>
            <w:tcW w:w="1984" w:type="dxa"/>
          </w:tcPr>
          <w:p w:rsidR="00777CB9" w:rsidRPr="00AE4485" w:rsidRDefault="00777CB9" w:rsidP="00AE4485">
            <w:pPr>
              <w:jc w:val="center"/>
              <w:rPr>
                <w:b/>
                <w:bCs/>
                <w:color w:val="000000"/>
              </w:rPr>
            </w:pPr>
            <w:r w:rsidRPr="001B387E">
              <w:t>4.2.2</w:t>
            </w:r>
          </w:p>
        </w:tc>
        <w:tc>
          <w:tcPr>
            <w:tcW w:w="2127" w:type="dxa"/>
          </w:tcPr>
          <w:p w:rsidR="00777CB9" w:rsidRPr="001B387E" w:rsidRDefault="00777CB9" w:rsidP="00AE4485">
            <w:pPr>
              <w:jc w:val="center"/>
            </w:pPr>
            <w:r w:rsidRPr="00685912">
              <w:t>5.3.9</w:t>
            </w:r>
          </w:p>
        </w:tc>
      </w:tr>
      <w:tr w:rsidR="00777CB9" w:rsidRPr="00523634">
        <w:tc>
          <w:tcPr>
            <w:tcW w:w="3119" w:type="dxa"/>
          </w:tcPr>
          <w:p w:rsidR="00777CB9" w:rsidRPr="00AE4485" w:rsidRDefault="00777CB9" w:rsidP="00E86C9A">
            <w:pPr>
              <w:rPr>
                <w:color w:val="000000"/>
              </w:rPr>
            </w:pPr>
            <w:r w:rsidRPr="00AE4485">
              <w:rPr>
                <w:color w:val="000000"/>
              </w:rPr>
              <w:t>NaCl</w:t>
            </w:r>
          </w:p>
        </w:tc>
        <w:tc>
          <w:tcPr>
            <w:tcW w:w="1984" w:type="dxa"/>
          </w:tcPr>
          <w:p w:rsidR="00777CB9" w:rsidRPr="00AE4485" w:rsidRDefault="00777CB9" w:rsidP="00AE4485">
            <w:pPr>
              <w:jc w:val="center"/>
              <w:rPr>
                <w:b/>
                <w:bCs/>
                <w:color w:val="000000"/>
              </w:rPr>
            </w:pPr>
            <w:r w:rsidRPr="001B387E">
              <w:t>4.2.2</w:t>
            </w:r>
          </w:p>
        </w:tc>
        <w:tc>
          <w:tcPr>
            <w:tcW w:w="2127" w:type="dxa"/>
          </w:tcPr>
          <w:p w:rsidR="00777CB9" w:rsidRPr="001B387E" w:rsidRDefault="00777CB9" w:rsidP="00AE4485">
            <w:pPr>
              <w:jc w:val="center"/>
            </w:pPr>
            <w:r w:rsidRPr="00685912">
              <w:t>5.3.10</w:t>
            </w:r>
          </w:p>
        </w:tc>
      </w:tr>
      <w:tr w:rsidR="00777CB9" w:rsidRPr="00523634">
        <w:tc>
          <w:tcPr>
            <w:tcW w:w="3119" w:type="dxa"/>
          </w:tcPr>
          <w:p w:rsidR="00777CB9" w:rsidRPr="00AE4485" w:rsidRDefault="00777CB9" w:rsidP="00E86C9A">
            <w:pPr>
              <w:rPr>
                <w:color w:val="000000"/>
              </w:rPr>
            </w:pPr>
            <w:r w:rsidRPr="00AE4485">
              <w:rPr>
                <w:color w:val="000000"/>
              </w:rPr>
              <w:t>Sodyum</w:t>
            </w:r>
          </w:p>
        </w:tc>
        <w:tc>
          <w:tcPr>
            <w:tcW w:w="1984" w:type="dxa"/>
          </w:tcPr>
          <w:p w:rsidR="00777CB9" w:rsidRPr="00AE4485" w:rsidRDefault="00777CB9" w:rsidP="00AE4485">
            <w:pPr>
              <w:jc w:val="center"/>
              <w:rPr>
                <w:b/>
                <w:bCs/>
                <w:color w:val="000000"/>
              </w:rPr>
            </w:pPr>
            <w:r w:rsidRPr="001B387E">
              <w:t>4.2.2</w:t>
            </w:r>
          </w:p>
        </w:tc>
        <w:tc>
          <w:tcPr>
            <w:tcW w:w="2127" w:type="dxa"/>
          </w:tcPr>
          <w:p w:rsidR="00777CB9" w:rsidRPr="001B387E" w:rsidRDefault="00777CB9" w:rsidP="00AE4485">
            <w:pPr>
              <w:jc w:val="center"/>
            </w:pPr>
            <w:r w:rsidRPr="00685912">
              <w:t>5.3.11</w:t>
            </w:r>
          </w:p>
        </w:tc>
      </w:tr>
      <w:tr w:rsidR="00777CB9" w:rsidRPr="00523634">
        <w:tc>
          <w:tcPr>
            <w:tcW w:w="3119" w:type="dxa"/>
          </w:tcPr>
          <w:p w:rsidR="00777CB9" w:rsidRPr="00AE4485" w:rsidRDefault="00777CB9" w:rsidP="00E86C9A">
            <w:pPr>
              <w:rPr>
                <w:color w:val="000000"/>
              </w:rPr>
            </w:pPr>
            <w:r w:rsidRPr="00AE4485">
              <w:rPr>
                <w:color w:val="000000"/>
              </w:rPr>
              <w:t>Mangan</w:t>
            </w:r>
          </w:p>
        </w:tc>
        <w:tc>
          <w:tcPr>
            <w:tcW w:w="1984" w:type="dxa"/>
          </w:tcPr>
          <w:p w:rsidR="00777CB9" w:rsidRPr="00AE4485" w:rsidRDefault="00777CB9" w:rsidP="00AE4485">
            <w:pPr>
              <w:jc w:val="center"/>
              <w:rPr>
                <w:b/>
                <w:bCs/>
                <w:color w:val="000000"/>
              </w:rPr>
            </w:pPr>
            <w:r w:rsidRPr="001B387E">
              <w:t>4.2.2</w:t>
            </w:r>
          </w:p>
        </w:tc>
        <w:tc>
          <w:tcPr>
            <w:tcW w:w="2127" w:type="dxa"/>
          </w:tcPr>
          <w:p w:rsidR="00777CB9" w:rsidRPr="001B387E" w:rsidRDefault="00777CB9" w:rsidP="00AE4485">
            <w:pPr>
              <w:jc w:val="center"/>
            </w:pPr>
            <w:r w:rsidRPr="00685912">
              <w:t>5.3.12</w:t>
            </w:r>
          </w:p>
        </w:tc>
      </w:tr>
      <w:tr w:rsidR="00777CB9" w:rsidRPr="00523634">
        <w:tc>
          <w:tcPr>
            <w:tcW w:w="3119" w:type="dxa"/>
          </w:tcPr>
          <w:p w:rsidR="00777CB9" w:rsidRPr="00AE4485" w:rsidRDefault="00777CB9" w:rsidP="00E86C9A">
            <w:pPr>
              <w:rPr>
                <w:color w:val="000000"/>
              </w:rPr>
            </w:pPr>
            <w:r w:rsidRPr="00AE4485">
              <w:rPr>
                <w:color w:val="000000"/>
              </w:rPr>
              <w:t>Çinko</w:t>
            </w:r>
          </w:p>
        </w:tc>
        <w:tc>
          <w:tcPr>
            <w:tcW w:w="1984" w:type="dxa"/>
          </w:tcPr>
          <w:p w:rsidR="00777CB9" w:rsidRPr="00AE4485" w:rsidRDefault="00777CB9" w:rsidP="00AE4485">
            <w:pPr>
              <w:jc w:val="center"/>
              <w:rPr>
                <w:b/>
                <w:bCs/>
                <w:color w:val="000000"/>
              </w:rPr>
            </w:pPr>
            <w:r w:rsidRPr="001B387E">
              <w:t>4.2.2</w:t>
            </w:r>
          </w:p>
        </w:tc>
        <w:tc>
          <w:tcPr>
            <w:tcW w:w="2127" w:type="dxa"/>
          </w:tcPr>
          <w:p w:rsidR="00777CB9" w:rsidRPr="001B387E" w:rsidRDefault="00777CB9" w:rsidP="00AE4485">
            <w:pPr>
              <w:jc w:val="center"/>
            </w:pPr>
            <w:r w:rsidRPr="00685912">
              <w:t>5.3.13</w:t>
            </w:r>
          </w:p>
        </w:tc>
      </w:tr>
      <w:tr w:rsidR="00777CB9" w:rsidRPr="00523634">
        <w:tc>
          <w:tcPr>
            <w:tcW w:w="3119" w:type="dxa"/>
          </w:tcPr>
          <w:p w:rsidR="00777CB9" w:rsidRPr="00AE4485" w:rsidRDefault="00777CB9" w:rsidP="00E86C9A">
            <w:pPr>
              <w:rPr>
                <w:color w:val="000000"/>
              </w:rPr>
            </w:pPr>
            <w:r w:rsidRPr="00AE4485">
              <w:rPr>
                <w:color w:val="000000"/>
              </w:rPr>
              <w:t xml:space="preserve">A vitamini </w:t>
            </w:r>
          </w:p>
        </w:tc>
        <w:tc>
          <w:tcPr>
            <w:tcW w:w="1984" w:type="dxa"/>
          </w:tcPr>
          <w:p w:rsidR="00777CB9" w:rsidRPr="00AE4485" w:rsidRDefault="00777CB9" w:rsidP="00AE4485">
            <w:pPr>
              <w:jc w:val="center"/>
              <w:rPr>
                <w:b/>
                <w:bCs/>
                <w:color w:val="000000"/>
              </w:rPr>
            </w:pPr>
            <w:r w:rsidRPr="001B387E">
              <w:t>4.2.2</w:t>
            </w:r>
          </w:p>
        </w:tc>
        <w:tc>
          <w:tcPr>
            <w:tcW w:w="2127" w:type="dxa"/>
          </w:tcPr>
          <w:p w:rsidR="00777CB9" w:rsidRPr="001B387E" w:rsidRDefault="00777CB9" w:rsidP="00AE4485">
            <w:pPr>
              <w:jc w:val="center"/>
            </w:pPr>
            <w:r w:rsidRPr="00685912">
              <w:t>5.3.14</w:t>
            </w:r>
          </w:p>
        </w:tc>
      </w:tr>
      <w:tr w:rsidR="00777CB9" w:rsidRPr="00523634">
        <w:tc>
          <w:tcPr>
            <w:tcW w:w="3119" w:type="dxa"/>
          </w:tcPr>
          <w:p w:rsidR="00777CB9" w:rsidRPr="00AE4485" w:rsidRDefault="00777CB9" w:rsidP="00E86C9A">
            <w:pPr>
              <w:rPr>
                <w:color w:val="000000"/>
              </w:rPr>
            </w:pPr>
            <w:r w:rsidRPr="00AE4485">
              <w:rPr>
                <w:color w:val="000000"/>
              </w:rPr>
              <w:t>D vitamini</w:t>
            </w:r>
          </w:p>
        </w:tc>
        <w:tc>
          <w:tcPr>
            <w:tcW w:w="1984" w:type="dxa"/>
          </w:tcPr>
          <w:p w:rsidR="00777CB9" w:rsidRPr="00AE4485" w:rsidRDefault="00777CB9" w:rsidP="00AE4485">
            <w:pPr>
              <w:jc w:val="center"/>
              <w:rPr>
                <w:b/>
                <w:bCs/>
                <w:color w:val="000000"/>
              </w:rPr>
            </w:pPr>
            <w:r w:rsidRPr="001B387E">
              <w:t>4.2.2</w:t>
            </w:r>
          </w:p>
        </w:tc>
        <w:tc>
          <w:tcPr>
            <w:tcW w:w="2127" w:type="dxa"/>
          </w:tcPr>
          <w:p w:rsidR="00777CB9" w:rsidRPr="001B387E" w:rsidRDefault="00777CB9" w:rsidP="00AE4485">
            <w:pPr>
              <w:jc w:val="center"/>
            </w:pPr>
            <w:r w:rsidRPr="00685912">
              <w:t>5.3.15</w:t>
            </w:r>
          </w:p>
        </w:tc>
      </w:tr>
      <w:tr w:rsidR="00777CB9" w:rsidRPr="00523634">
        <w:tc>
          <w:tcPr>
            <w:tcW w:w="3119" w:type="dxa"/>
          </w:tcPr>
          <w:p w:rsidR="00777CB9" w:rsidRPr="00AE4485" w:rsidRDefault="00777CB9" w:rsidP="00E86C9A">
            <w:pPr>
              <w:rPr>
                <w:color w:val="000000"/>
              </w:rPr>
            </w:pPr>
            <w:r w:rsidRPr="00AE4485">
              <w:rPr>
                <w:color w:val="000000"/>
              </w:rPr>
              <w:t>E vitamini</w:t>
            </w:r>
          </w:p>
        </w:tc>
        <w:tc>
          <w:tcPr>
            <w:tcW w:w="1984" w:type="dxa"/>
          </w:tcPr>
          <w:p w:rsidR="00777CB9" w:rsidRPr="00AE4485" w:rsidRDefault="00777CB9" w:rsidP="00AE4485">
            <w:pPr>
              <w:jc w:val="center"/>
              <w:rPr>
                <w:b/>
                <w:bCs/>
                <w:color w:val="000000"/>
              </w:rPr>
            </w:pPr>
            <w:r w:rsidRPr="001B387E">
              <w:t>4.2.2</w:t>
            </w:r>
          </w:p>
        </w:tc>
        <w:tc>
          <w:tcPr>
            <w:tcW w:w="2127" w:type="dxa"/>
          </w:tcPr>
          <w:p w:rsidR="00777CB9" w:rsidRPr="001B387E" w:rsidRDefault="00777CB9" w:rsidP="00AE4485">
            <w:pPr>
              <w:jc w:val="center"/>
            </w:pPr>
            <w:r w:rsidRPr="00685912">
              <w:t>5.3.16</w:t>
            </w:r>
          </w:p>
        </w:tc>
      </w:tr>
      <w:tr w:rsidR="00777CB9" w:rsidRPr="00523634">
        <w:tc>
          <w:tcPr>
            <w:tcW w:w="3119" w:type="dxa"/>
          </w:tcPr>
          <w:p w:rsidR="00777CB9" w:rsidRPr="00AE4485" w:rsidRDefault="00777CB9" w:rsidP="00E86C9A">
            <w:pPr>
              <w:rPr>
                <w:color w:val="000000"/>
              </w:rPr>
            </w:pPr>
            <w:r w:rsidRPr="00AE4485">
              <w:rPr>
                <w:color w:val="000000"/>
              </w:rPr>
              <w:t xml:space="preserve">Kükürt </w:t>
            </w:r>
          </w:p>
        </w:tc>
        <w:tc>
          <w:tcPr>
            <w:tcW w:w="1984" w:type="dxa"/>
          </w:tcPr>
          <w:p w:rsidR="00777CB9" w:rsidRPr="00AE4485" w:rsidRDefault="00777CB9" w:rsidP="00AE4485">
            <w:pPr>
              <w:jc w:val="center"/>
              <w:rPr>
                <w:b/>
                <w:bCs/>
                <w:color w:val="000000"/>
              </w:rPr>
            </w:pPr>
            <w:r w:rsidRPr="001B387E">
              <w:t>4.2.2</w:t>
            </w:r>
          </w:p>
        </w:tc>
        <w:tc>
          <w:tcPr>
            <w:tcW w:w="2127" w:type="dxa"/>
          </w:tcPr>
          <w:p w:rsidR="00777CB9" w:rsidRPr="001B387E" w:rsidRDefault="00777CB9" w:rsidP="00AE4485">
            <w:pPr>
              <w:jc w:val="center"/>
            </w:pPr>
            <w:r w:rsidRPr="00685912">
              <w:t>5.3.17</w:t>
            </w:r>
          </w:p>
        </w:tc>
      </w:tr>
      <w:tr w:rsidR="00777CB9" w:rsidRPr="00523634">
        <w:tc>
          <w:tcPr>
            <w:tcW w:w="3119" w:type="dxa"/>
          </w:tcPr>
          <w:p w:rsidR="00777CB9" w:rsidRPr="00AE4485" w:rsidRDefault="00777CB9" w:rsidP="00E86C9A">
            <w:pPr>
              <w:rPr>
                <w:color w:val="000000"/>
              </w:rPr>
            </w:pPr>
            <w:r w:rsidRPr="00AE4485">
              <w:rPr>
                <w:color w:val="000000"/>
              </w:rPr>
              <w:t>Aflatoksin</w:t>
            </w:r>
          </w:p>
        </w:tc>
        <w:tc>
          <w:tcPr>
            <w:tcW w:w="1984" w:type="dxa"/>
          </w:tcPr>
          <w:p w:rsidR="00777CB9" w:rsidRPr="00AE4485" w:rsidRDefault="00777CB9" w:rsidP="00AE4485">
            <w:pPr>
              <w:jc w:val="center"/>
              <w:rPr>
                <w:b/>
                <w:bCs/>
                <w:color w:val="000000"/>
              </w:rPr>
            </w:pPr>
            <w:r w:rsidRPr="001B387E">
              <w:t>4.2.2</w:t>
            </w:r>
          </w:p>
        </w:tc>
        <w:tc>
          <w:tcPr>
            <w:tcW w:w="2127" w:type="dxa"/>
          </w:tcPr>
          <w:p w:rsidR="00777CB9" w:rsidRPr="001B387E" w:rsidRDefault="00777CB9" w:rsidP="00AE4485">
            <w:pPr>
              <w:jc w:val="center"/>
            </w:pPr>
            <w:r w:rsidRPr="00685912">
              <w:t>5.3.18</w:t>
            </w:r>
          </w:p>
        </w:tc>
      </w:tr>
      <w:tr w:rsidR="00777CB9" w:rsidRPr="00523634">
        <w:tc>
          <w:tcPr>
            <w:tcW w:w="3119" w:type="dxa"/>
          </w:tcPr>
          <w:p w:rsidR="00777CB9" w:rsidRPr="00AE4485" w:rsidRDefault="00777CB9" w:rsidP="00E86C9A">
            <w:pPr>
              <w:rPr>
                <w:color w:val="000000"/>
              </w:rPr>
            </w:pPr>
            <w:r w:rsidRPr="00AE4485">
              <w:rPr>
                <w:color w:val="000000"/>
              </w:rPr>
              <w:t xml:space="preserve">Demir </w:t>
            </w:r>
          </w:p>
        </w:tc>
        <w:tc>
          <w:tcPr>
            <w:tcW w:w="1984" w:type="dxa"/>
          </w:tcPr>
          <w:p w:rsidR="00777CB9" w:rsidRPr="00AE4485" w:rsidRDefault="00777CB9" w:rsidP="00AE4485">
            <w:pPr>
              <w:jc w:val="center"/>
              <w:rPr>
                <w:b/>
                <w:bCs/>
                <w:color w:val="000000"/>
              </w:rPr>
            </w:pPr>
            <w:r w:rsidRPr="001B387E">
              <w:t>4.2.2</w:t>
            </w:r>
          </w:p>
        </w:tc>
        <w:tc>
          <w:tcPr>
            <w:tcW w:w="2127" w:type="dxa"/>
          </w:tcPr>
          <w:p w:rsidR="00777CB9" w:rsidRPr="001B387E" w:rsidRDefault="00777CB9" w:rsidP="00AE4485">
            <w:pPr>
              <w:jc w:val="center"/>
            </w:pPr>
            <w:r w:rsidRPr="00685912">
              <w:t>5.3.19</w:t>
            </w:r>
          </w:p>
        </w:tc>
      </w:tr>
      <w:tr w:rsidR="00777CB9" w:rsidRPr="00523634">
        <w:tc>
          <w:tcPr>
            <w:tcW w:w="3119" w:type="dxa"/>
          </w:tcPr>
          <w:p w:rsidR="00777CB9" w:rsidRPr="00AE4485" w:rsidRDefault="00777CB9" w:rsidP="00E86C9A">
            <w:pPr>
              <w:rPr>
                <w:color w:val="000000"/>
              </w:rPr>
            </w:pPr>
            <w:r w:rsidRPr="00AE4485">
              <w:rPr>
                <w:color w:val="000000"/>
              </w:rPr>
              <w:t>Bakır</w:t>
            </w:r>
          </w:p>
        </w:tc>
        <w:tc>
          <w:tcPr>
            <w:tcW w:w="1984" w:type="dxa"/>
          </w:tcPr>
          <w:p w:rsidR="00777CB9" w:rsidRPr="00AE4485" w:rsidRDefault="00777CB9" w:rsidP="00AE4485">
            <w:pPr>
              <w:jc w:val="center"/>
              <w:rPr>
                <w:b/>
                <w:bCs/>
                <w:color w:val="000000"/>
              </w:rPr>
            </w:pPr>
            <w:r w:rsidRPr="001B387E">
              <w:t>4.2.2</w:t>
            </w:r>
          </w:p>
        </w:tc>
        <w:tc>
          <w:tcPr>
            <w:tcW w:w="2127" w:type="dxa"/>
          </w:tcPr>
          <w:p w:rsidR="00777CB9" w:rsidRPr="001B387E" w:rsidRDefault="00777CB9" w:rsidP="00AE4485">
            <w:pPr>
              <w:jc w:val="center"/>
            </w:pPr>
            <w:r w:rsidRPr="00685912">
              <w:t>5.3.20</w:t>
            </w:r>
          </w:p>
        </w:tc>
      </w:tr>
      <w:tr w:rsidR="00777CB9" w:rsidRPr="00523634">
        <w:tc>
          <w:tcPr>
            <w:tcW w:w="3119" w:type="dxa"/>
          </w:tcPr>
          <w:p w:rsidR="00777CB9" w:rsidRPr="00AE4485" w:rsidRDefault="00777CB9" w:rsidP="00E86C9A">
            <w:pPr>
              <w:rPr>
                <w:color w:val="000000"/>
              </w:rPr>
            </w:pPr>
            <w:r w:rsidRPr="00AE4485">
              <w:rPr>
                <w:color w:val="000000"/>
              </w:rPr>
              <w:t>Kobalt</w:t>
            </w:r>
          </w:p>
        </w:tc>
        <w:tc>
          <w:tcPr>
            <w:tcW w:w="1984" w:type="dxa"/>
          </w:tcPr>
          <w:p w:rsidR="00777CB9" w:rsidRPr="00AE4485" w:rsidRDefault="00777CB9" w:rsidP="00AE4485">
            <w:pPr>
              <w:jc w:val="center"/>
              <w:rPr>
                <w:b/>
                <w:bCs/>
                <w:color w:val="000000"/>
              </w:rPr>
            </w:pPr>
            <w:r w:rsidRPr="001B387E">
              <w:t>4.2.2</w:t>
            </w:r>
          </w:p>
        </w:tc>
        <w:tc>
          <w:tcPr>
            <w:tcW w:w="2127" w:type="dxa"/>
          </w:tcPr>
          <w:p w:rsidR="00777CB9" w:rsidRPr="001B387E" w:rsidRDefault="00777CB9" w:rsidP="00AE4485">
            <w:pPr>
              <w:jc w:val="center"/>
            </w:pPr>
            <w:r w:rsidRPr="00685912">
              <w:t>5.3.21</w:t>
            </w:r>
          </w:p>
        </w:tc>
      </w:tr>
      <w:tr w:rsidR="00777CB9" w:rsidRPr="00523634">
        <w:tc>
          <w:tcPr>
            <w:tcW w:w="3119" w:type="dxa"/>
          </w:tcPr>
          <w:p w:rsidR="00777CB9" w:rsidRPr="00AE4485" w:rsidRDefault="00777CB9" w:rsidP="00E86C9A">
            <w:pPr>
              <w:rPr>
                <w:color w:val="000000"/>
              </w:rPr>
            </w:pPr>
            <w:r w:rsidRPr="00AE4485">
              <w:rPr>
                <w:color w:val="000000"/>
              </w:rPr>
              <w:t xml:space="preserve">Selenyum </w:t>
            </w:r>
          </w:p>
        </w:tc>
        <w:tc>
          <w:tcPr>
            <w:tcW w:w="1984" w:type="dxa"/>
          </w:tcPr>
          <w:p w:rsidR="00777CB9" w:rsidRPr="00AE4485" w:rsidRDefault="00777CB9" w:rsidP="00AE4485">
            <w:pPr>
              <w:jc w:val="center"/>
              <w:rPr>
                <w:b/>
                <w:bCs/>
                <w:color w:val="000000"/>
              </w:rPr>
            </w:pPr>
            <w:r w:rsidRPr="001B387E">
              <w:t>4.2.2</w:t>
            </w:r>
          </w:p>
        </w:tc>
        <w:tc>
          <w:tcPr>
            <w:tcW w:w="2127" w:type="dxa"/>
          </w:tcPr>
          <w:p w:rsidR="00777CB9" w:rsidRPr="001B387E" w:rsidRDefault="00777CB9" w:rsidP="00AE4485">
            <w:pPr>
              <w:jc w:val="center"/>
            </w:pPr>
            <w:r w:rsidRPr="00685912">
              <w:t>5.3.22</w:t>
            </w:r>
          </w:p>
        </w:tc>
      </w:tr>
      <w:tr w:rsidR="00777CB9" w:rsidRPr="00523634">
        <w:tc>
          <w:tcPr>
            <w:tcW w:w="3119" w:type="dxa"/>
          </w:tcPr>
          <w:p w:rsidR="00777CB9" w:rsidRPr="00AE4485" w:rsidRDefault="00777CB9" w:rsidP="00E86C9A">
            <w:pPr>
              <w:rPr>
                <w:color w:val="000000"/>
              </w:rPr>
            </w:pPr>
            <w:r w:rsidRPr="00AE4485">
              <w:rPr>
                <w:color w:val="000000"/>
              </w:rPr>
              <w:t>Magnezyum</w:t>
            </w:r>
          </w:p>
        </w:tc>
        <w:tc>
          <w:tcPr>
            <w:tcW w:w="1984" w:type="dxa"/>
          </w:tcPr>
          <w:p w:rsidR="00777CB9" w:rsidRPr="00AE4485" w:rsidRDefault="00777CB9" w:rsidP="00AE4485">
            <w:pPr>
              <w:jc w:val="center"/>
              <w:rPr>
                <w:b/>
                <w:bCs/>
                <w:color w:val="000000"/>
              </w:rPr>
            </w:pPr>
            <w:r w:rsidRPr="001B387E">
              <w:t>4.2.2</w:t>
            </w:r>
          </w:p>
        </w:tc>
        <w:tc>
          <w:tcPr>
            <w:tcW w:w="2127" w:type="dxa"/>
          </w:tcPr>
          <w:p w:rsidR="00777CB9" w:rsidRPr="001B387E" w:rsidRDefault="00777CB9" w:rsidP="00AE4485">
            <w:pPr>
              <w:jc w:val="center"/>
            </w:pPr>
            <w:r w:rsidRPr="00685912">
              <w:t>5.3.23</w:t>
            </w:r>
          </w:p>
        </w:tc>
      </w:tr>
      <w:tr w:rsidR="00777CB9" w:rsidRPr="00523634">
        <w:tc>
          <w:tcPr>
            <w:tcW w:w="3119" w:type="dxa"/>
          </w:tcPr>
          <w:p w:rsidR="00777CB9" w:rsidRPr="00AE4485" w:rsidRDefault="00777CB9" w:rsidP="00E86C9A">
            <w:pPr>
              <w:rPr>
                <w:color w:val="000000"/>
              </w:rPr>
            </w:pPr>
            <w:r w:rsidRPr="00AE4485">
              <w:rPr>
                <w:color w:val="000000"/>
              </w:rPr>
              <w:t xml:space="preserve">İyot </w:t>
            </w:r>
          </w:p>
        </w:tc>
        <w:tc>
          <w:tcPr>
            <w:tcW w:w="1984" w:type="dxa"/>
          </w:tcPr>
          <w:p w:rsidR="00777CB9" w:rsidRPr="00AE4485" w:rsidRDefault="00777CB9" w:rsidP="00AE4485">
            <w:pPr>
              <w:jc w:val="center"/>
              <w:rPr>
                <w:b/>
                <w:bCs/>
                <w:color w:val="000000"/>
              </w:rPr>
            </w:pPr>
            <w:r w:rsidRPr="001B387E">
              <w:t>4.2.2</w:t>
            </w:r>
          </w:p>
        </w:tc>
        <w:tc>
          <w:tcPr>
            <w:tcW w:w="2127" w:type="dxa"/>
          </w:tcPr>
          <w:p w:rsidR="00777CB9" w:rsidRPr="001B387E" w:rsidRDefault="00777CB9" w:rsidP="00AE4485">
            <w:pPr>
              <w:jc w:val="center"/>
            </w:pPr>
            <w:r w:rsidRPr="00685912">
              <w:t>5.3.24</w:t>
            </w:r>
          </w:p>
        </w:tc>
      </w:tr>
      <w:tr w:rsidR="00777CB9" w:rsidRPr="00523634">
        <w:tc>
          <w:tcPr>
            <w:tcW w:w="3119" w:type="dxa"/>
          </w:tcPr>
          <w:p w:rsidR="00777CB9" w:rsidRPr="00AE4485" w:rsidRDefault="00777CB9" w:rsidP="00E86C9A">
            <w:pPr>
              <w:rPr>
                <w:color w:val="000000"/>
              </w:rPr>
            </w:pPr>
            <w:r w:rsidRPr="00AE4485">
              <w:rPr>
                <w:color w:val="000000"/>
              </w:rPr>
              <w:t xml:space="preserve">Karoten </w:t>
            </w:r>
          </w:p>
        </w:tc>
        <w:tc>
          <w:tcPr>
            <w:tcW w:w="1984" w:type="dxa"/>
          </w:tcPr>
          <w:p w:rsidR="00777CB9" w:rsidRPr="00AE4485" w:rsidRDefault="00777CB9" w:rsidP="00AE4485">
            <w:pPr>
              <w:jc w:val="center"/>
              <w:rPr>
                <w:b/>
                <w:bCs/>
                <w:color w:val="000000"/>
              </w:rPr>
            </w:pPr>
            <w:r w:rsidRPr="001B387E">
              <w:t>4.2.2</w:t>
            </w:r>
          </w:p>
        </w:tc>
        <w:tc>
          <w:tcPr>
            <w:tcW w:w="2127" w:type="dxa"/>
          </w:tcPr>
          <w:p w:rsidR="00777CB9" w:rsidRPr="001B387E" w:rsidRDefault="00777CB9" w:rsidP="00AE4485">
            <w:pPr>
              <w:jc w:val="center"/>
            </w:pPr>
            <w:r w:rsidRPr="00685912">
              <w:t>5.3.25</w:t>
            </w:r>
          </w:p>
        </w:tc>
      </w:tr>
      <w:tr w:rsidR="00777CB9" w:rsidRPr="00523634">
        <w:tc>
          <w:tcPr>
            <w:tcW w:w="3119" w:type="dxa"/>
          </w:tcPr>
          <w:p w:rsidR="00777CB9" w:rsidRPr="00AE4485" w:rsidRDefault="00777CB9" w:rsidP="00E86C9A">
            <w:pPr>
              <w:rPr>
                <w:color w:val="000000"/>
              </w:rPr>
            </w:pPr>
            <w:r w:rsidRPr="00AE4485">
              <w:rPr>
                <w:color w:val="000000"/>
              </w:rPr>
              <w:t xml:space="preserve">Potasyum </w:t>
            </w:r>
          </w:p>
        </w:tc>
        <w:tc>
          <w:tcPr>
            <w:tcW w:w="1984" w:type="dxa"/>
          </w:tcPr>
          <w:p w:rsidR="00777CB9" w:rsidRPr="00AE4485" w:rsidRDefault="00777CB9" w:rsidP="00AE4485">
            <w:pPr>
              <w:jc w:val="center"/>
              <w:rPr>
                <w:b/>
                <w:bCs/>
                <w:color w:val="000000"/>
              </w:rPr>
            </w:pPr>
            <w:r w:rsidRPr="001B387E">
              <w:t>4.2.2</w:t>
            </w:r>
          </w:p>
        </w:tc>
        <w:tc>
          <w:tcPr>
            <w:tcW w:w="2127" w:type="dxa"/>
          </w:tcPr>
          <w:p w:rsidR="00777CB9" w:rsidRPr="001B387E" w:rsidRDefault="00777CB9" w:rsidP="00AE4485">
            <w:pPr>
              <w:jc w:val="center"/>
            </w:pPr>
            <w:r w:rsidRPr="00685912">
              <w:t>5.3.26</w:t>
            </w:r>
          </w:p>
        </w:tc>
      </w:tr>
      <w:tr w:rsidR="00777CB9" w:rsidRPr="00523634">
        <w:tc>
          <w:tcPr>
            <w:tcW w:w="3119" w:type="dxa"/>
          </w:tcPr>
          <w:p w:rsidR="00777CB9" w:rsidRPr="00AE4485" w:rsidRDefault="00777CB9" w:rsidP="00E86C9A">
            <w:pPr>
              <w:rPr>
                <w:color w:val="000000"/>
              </w:rPr>
            </w:pPr>
            <w:r w:rsidRPr="00AE4485">
              <w:rPr>
                <w:color w:val="000000"/>
              </w:rPr>
              <w:t xml:space="preserve">Yabancı madde </w:t>
            </w:r>
          </w:p>
        </w:tc>
        <w:tc>
          <w:tcPr>
            <w:tcW w:w="1984" w:type="dxa"/>
          </w:tcPr>
          <w:p w:rsidR="00777CB9" w:rsidRPr="00AE4485" w:rsidRDefault="00777CB9" w:rsidP="00AE4485">
            <w:pPr>
              <w:jc w:val="center"/>
              <w:rPr>
                <w:b/>
                <w:bCs/>
                <w:color w:val="000000"/>
              </w:rPr>
            </w:pPr>
            <w:r w:rsidRPr="001B387E">
              <w:t>4.2.2</w:t>
            </w:r>
          </w:p>
        </w:tc>
        <w:tc>
          <w:tcPr>
            <w:tcW w:w="2127" w:type="dxa"/>
          </w:tcPr>
          <w:p w:rsidR="00777CB9" w:rsidRPr="001B387E" w:rsidRDefault="00777CB9" w:rsidP="00AE4485">
            <w:pPr>
              <w:jc w:val="center"/>
            </w:pPr>
            <w:r w:rsidRPr="00685912">
              <w:t>5.3.27</w:t>
            </w:r>
          </w:p>
        </w:tc>
      </w:tr>
      <w:tr w:rsidR="00777CB9" w:rsidRPr="00523634">
        <w:tc>
          <w:tcPr>
            <w:tcW w:w="3119" w:type="dxa"/>
          </w:tcPr>
          <w:p w:rsidR="00777CB9" w:rsidRPr="00AE4485" w:rsidRDefault="00777CB9" w:rsidP="00E86C9A">
            <w:pPr>
              <w:rPr>
                <w:color w:val="000000"/>
              </w:rPr>
            </w:pPr>
            <w:r w:rsidRPr="00AE4485">
              <w:rPr>
                <w:color w:val="000000"/>
              </w:rPr>
              <w:t>Salmonella</w:t>
            </w:r>
          </w:p>
        </w:tc>
        <w:tc>
          <w:tcPr>
            <w:tcW w:w="1984" w:type="dxa"/>
          </w:tcPr>
          <w:p w:rsidR="00777CB9" w:rsidRPr="00AE4485" w:rsidRDefault="00777CB9" w:rsidP="00AE4485">
            <w:pPr>
              <w:jc w:val="center"/>
              <w:rPr>
                <w:b/>
                <w:bCs/>
                <w:color w:val="000000"/>
              </w:rPr>
            </w:pPr>
            <w:r w:rsidRPr="001B387E">
              <w:t>4.2.4</w:t>
            </w:r>
          </w:p>
        </w:tc>
        <w:tc>
          <w:tcPr>
            <w:tcW w:w="2127" w:type="dxa"/>
          </w:tcPr>
          <w:p w:rsidR="00777CB9" w:rsidRPr="001B387E" w:rsidRDefault="00777CB9" w:rsidP="00AE4485">
            <w:pPr>
              <w:jc w:val="center"/>
            </w:pPr>
            <w:r w:rsidRPr="00685912">
              <w:t>5.3.28</w:t>
            </w:r>
          </w:p>
        </w:tc>
      </w:tr>
      <w:tr w:rsidR="00777CB9" w:rsidRPr="00523634">
        <w:tc>
          <w:tcPr>
            <w:tcW w:w="3119" w:type="dxa"/>
          </w:tcPr>
          <w:p w:rsidR="00777CB9" w:rsidRPr="00AE4485" w:rsidRDefault="00777CB9" w:rsidP="00E86C9A">
            <w:pPr>
              <w:rPr>
                <w:color w:val="000000"/>
              </w:rPr>
            </w:pPr>
            <w:r w:rsidRPr="00AE4485">
              <w:rPr>
                <w:color w:val="000000"/>
              </w:rPr>
              <w:t>Enterobacteriaceae</w:t>
            </w:r>
          </w:p>
        </w:tc>
        <w:tc>
          <w:tcPr>
            <w:tcW w:w="1984" w:type="dxa"/>
          </w:tcPr>
          <w:p w:rsidR="00777CB9" w:rsidRPr="00AE4485" w:rsidRDefault="00777CB9" w:rsidP="00AE4485">
            <w:pPr>
              <w:jc w:val="center"/>
              <w:rPr>
                <w:b/>
                <w:bCs/>
                <w:color w:val="000000"/>
              </w:rPr>
            </w:pPr>
            <w:r w:rsidRPr="001B387E">
              <w:t>4.2.4</w:t>
            </w:r>
          </w:p>
        </w:tc>
        <w:tc>
          <w:tcPr>
            <w:tcW w:w="2127" w:type="dxa"/>
          </w:tcPr>
          <w:p w:rsidR="00777CB9" w:rsidRPr="001B387E" w:rsidRDefault="00777CB9" w:rsidP="00AE4485">
            <w:pPr>
              <w:jc w:val="center"/>
            </w:pPr>
            <w:r w:rsidRPr="00685912">
              <w:t>5.3.29</w:t>
            </w:r>
          </w:p>
        </w:tc>
      </w:tr>
    </w:tbl>
    <w:p w:rsidR="00777CB9" w:rsidRPr="004F67B4" w:rsidRDefault="00777CB9" w:rsidP="00B64CD8">
      <w:pPr>
        <w:shd w:val="clear" w:color="auto" w:fill="FFFFFF"/>
        <w:rPr>
          <w:color w:val="C0504D"/>
        </w:rPr>
      </w:pPr>
    </w:p>
    <w:p w:rsidR="00777CB9" w:rsidRPr="00A11465" w:rsidRDefault="00777CB9" w:rsidP="00B64CD8">
      <w:pPr>
        <w:pStyle w:val="Heading1"/>
        <w:rPr>
          <w:color w:val="000000"/>
          <w:lang w:val="tr-TR"/>
        </w:rPr>
      </w:pPr>
      <w:bookmarkStart w:id="101" w:name="_Toc524434567"/>
      <w:bookmarkStart w:id="102" w:name="_Toc35849334"/>
      <w:bookmarkStart w:id="103" w:name="_Toc349927044"/>
      <w:bookmarkStart w:id="104" w:name="_Toc401040536"/>
      <w:bookmarkStart w:id="105" w:name="_Toc184575199"/>
      <w:bookmarkStart w:id="106" w:name="_Toc187124030"/>
      <w:bookmarkStart w:id="107" w:name="_Toc187124118"/>
      <w:bookmarkStart w:id="108" w:name="_Toc187124500"/>
      <w:bookmarkStart w:id="109" w:name="_Toc264913516"/>
      <w:bookmarkStart w:id="110" w:name="_Toc266447950"/>
      <w:r w:rsidRPr="00A11465">
        <w:rPr>
          <w:color w:val="000000"/>
          <w:lang w:val="tr-TR"/>
        </w:rPr>
        <w:t>5</w:t>
      </w:r>
      <w:r w:rsidRPr="00A11465">
        <w:rPr>
          <w:color w:val="000000"/>
          <w:lang w:val="tr-TR"/>
        </w:rPr>
        <w:tab/>
        <w:t>Numune alma, muayene ve deneyler</w:t>
      </w:r>
      <w:bookmarkEnd w:id="101"/>
      <w:bookmarkEnd w:id="102"/>
      <w:bookmarkEnd w:id="103"/>
      <w:bookmarkEnd w:id="104"/>
    </w:p>
    <w:p w:rsidR="00777CB9" w:rsidRPr="00A11465" w:rsidRDefault="00777CB9" w:rsidP="00B64CD8">
      <w:pPr>
        <w:rPr>
          <w:color w:val="C0504D"/>
        </w:rPr>
      </w:pPr>
    </w:p>
    <w:p w:rsidR="00777CB9" w:rsidRPr="00A11465" w:rsidRDefault="00777CB9" w:rsidP="00B64CD8">
      <w:pPr>
        <w:pStyle w:val="Heading2"/>
        <w:rPr>
          <w:color w:val="000000"/>
          <w:lang w:val="tr-TR"/>
        </w:rPr>
      </w:pPr>
      <w:bookmarkStart w:id="111" w:name="_Toc524434568"/>
      <w:bookmarkStart w:id="112" w:name="_Toc35849335"/>
      <w:bookmarkStart w:id="113" w:name="_Toc349927045"/>
      <w:bookmarkStart w:id="114" w:name="_Toc401040537"/>
      <w:r w:rsidRPr="00A11465">
        <w:rPr>
          <w:color w:val="000000"/>
          <w:lang w:val="tr-TR"/>
        </w:rPr>
        <w:t>5.1</w:t>
      </w:r>
      <w:r w:rsidRPr="00A11465">
        <w:rPr>
          <w:color w:val="000000"/>
          <w:lang w:val="tr-TR"/>
        </w:rPr>
        <w:tab/>
        <w:t>Numune alma</w:t>
      </w:r>
      <w:bookmarkEnd w:id="111"/>
      <w:bookmarkEnd w:id="112"/>
      <w:bookmarkEnd w:id="113"/>
      <w:bookmarkEnd w:id="114"/>
    </w:p>
    <w:p w:rsidR="00777CB9" w:rsidRPr="004F67B4" w:rsidRDefault="00777CB9" w:rsidP="00323A77">
      <w:pPr>
        <w:shd w:val="clear" w:color="auto" w:fill="FFFFFF"/>
        <w:jc w:val="both"/>
        <w:rPr>
          <w:color w:val="000000"/>
        </w:rPr>
      </w:pPr>
      <w:r w:rsidRPr="004F67B4">
        <w:rPr>
          <w:color w:val="000000"/>
        </w:rPr>
        <w:t xml:space="preserve">Numune partiden alınır. Sınıfı, tipi, imal tarihi, parti numarası, ve ambalajları aynı olan ve bir defada muayeneye sunulan </w:t>
      </w:r>
      <w:r>
        <w:rPr>
          <w:color w:val="000000"/>
        </w:rPr>
        <w:t>s</w:t>
      </w:r>
      <w:r w:rsidRPr="00050300">
        <w:rPr>
          <w:color w:val="000000"/>
        </w:rPr>
        <w:t xml:space="preserve">ığır besi </w:t>
      </w:r>
      <w:r w:rsidRPr="004F67B4">
        <w:rPr>
          <w:color w:val="000000"/>
        </w:rPr>
        <w:t xml:space="preserve">yemleri bir parti sayılır. Numune partiden TS 5526 EN ISO 6497’ye göre alınır. Deney numunesi </w:t>
      </w:r>
      <w:r w:rsidRPr="004F67B4">
        <w:t>TS EN ISO 6498</w:t>
      </w:r>
      <w:r w:rsidRPr="004F67B4">
        <w:rPr>
          <w:color w:val="000000"/>
        </w:rPr>
        <w:t>’e göre hazırlanır.</w:t>
      </w:r>
    </w:p>
    <w:p w:rsidR="00777CB9" w:rsidRPr="004F67B4" w:rsidRDefault="00777CB9" w:rsidP="009D4305">
      <w:bookmarkStart w:id="115" w:name="_Toc524434570"/>
      <w:bookmarkStart w:id="116" w:name="_Toc35849337"/>
      <w:bookmarkStart w:id="117" w:name="_Toc349927046"/>
    </w:p>
    <w:p w:rsidR="00777CB9" w:rsidRPr="00A11465" w:rsidRDefault="00777CB9">
      <w:pPr>
        <w:pStyle w:val="Heading2"/>
        <w:rPr>
          <w:color w:val="000000"/>
          <w:lang w:val="tr-TR"/>
        </w:rPr>
      </w:pPr>
      <w:bookmarkStart w:id="118" w:name="_Toc401040538"/>
      <w:r w:rsidRPr="00A11465">
        <w:rPr>
          <w:color w:val="000000"/>
          <w:lang w:val="tr-TR"/>
        </w:rPr>
        <w:t>5.2</w:t>
      </w:r>
      <w:r w:rsidRPr="00A11465">
        <w:rPr>
          <w:color w:val="000000"/>
          <w:lang w:val="tr-TR"/>
        </w:rPr>
        <w:tab/>
        <w:t>Muayeneler</w:t>
      </w:r>
      <w:bookmarkEnd w:id="115"/>
      <w:bookmarkEnd w:id="116"/>
      <w:bookmarkEnd w:id="117"/>
      <w:bookmarkEnd w:id="118"/>
    </w:p>
    <w:p w:rsidR="00777CB9" w:rsidRPr="004F67B4" w:rsidRDefault="00777CB9" w:rsidP="00B64CD8">
      <w:pPr>
        <w:shd w:val="clear" w:color="auto" w:fill="FFFFFF"/>
        <w:rPr>
          <w:color w:val="C0504D"/>
        </w:rPr>
      </w:pPr>
    </w:p>
    <w:p w:rsidR="00777CB9" w:rsidRPr="004F67B4" w:rsidRDefault="00777CB9" w:rsidP="00B64CD8">
      <w:pPr>
        <w:pStyle w:val="Heading3"/>
        <w:rPr>
          <w:color w:val="000000"/>
        </w:rPr>
      </w:pPr>
      <w:bookmarkStart w:id="119" w:name="_Toc524434571"/>
      <w:bookmarkStart w:id="120" w:name="_Toc35849338"/>
      <w:r w:rsidRPr="004F67B4">
        <w:rPr>
          <w:color w:val="000000"/>
        </w:rPr>
        <w:t>5.2.1</w:t>
      </w:r>
      <w:r w:rsidRPr="004F67B4">
        <w:rPr>
          <w:color w:val="000000"/>
        </w:rPr>
        <w:tab/>
        <w:t>Ambalaj muayenesi</w:t>
      </w:r>
      <w:bookmarkEnd w:id="119"/>
      <w:bookmarkEnd w:id="120"/>
    </w:p>
    <w:p w:rsidR="00777CB9" w:rsidRPr="004F67B4" w:rsidRDefault="00777CB9" w:rsidP="00BE3D8A">
      <w:pPr>
        <w:shd w:val="clear" w:color="auto" w:fill="FFFFFF"/>
        <w:jc w:val="both"/>
        <w:rPr>
          <w:color w:val="000000"/>
        </w:rPr>
      </w:pPr>
      <w:r w:rsidRPr="004F67B4">
        <w:rPr>
          <w:color w:val="000000"/>
        </w:rPr>
        <w:t>Ambalaj ve ambalaj malzemesinin muayenesi, gözle bakılarak elle incelenerek ve tartılarak yapılır. Sonuçların Madde 6.1 ve Madde 6.2’ye uygun olup olmadığına bakılır.</w:t>
      </w:r>
    </w:p>
    <w:p w:rsidR="00777CB9" w:rsidRPr="004F67B4" w:rsidRDefault="00777CB9" w:rsidP="00B64CD8">
      <w:pPr>
        <w:shd w:val="clear" w:color="auto" w:fill="FFFFFF"/>
        <w:rPr>
          <w:color w:val="000000"/>
        </w:rPr>
      </w:pPr>
    </w:p>
    <w:p w:rsidR="00777CB9" w:rsidRPr="004F67B4" w:rsidRDefault="00777CB9" w:rsidP="00B64CD8">
      <w:pPr>
        <w:pStyle w:val="Heading3"/>
        <w:rPr>
          <w:color w:val="000000"/>
        </w:rPr>
      </w:pPr>
      <w:bookmarkStart w:id="121" w:name="_Toc524434573"/>
      <w:bookmarkStart w:id="122" w:name="_Toc35849340"/>
      <w:r w:rsidRPr="004F67B4">
        <w:rPr>
          <w:color w:val="000000"/>
        </w:rPr>
        <w:t>5.2.2</w:t>
      </w:r>
      <w:r>
        <w:rPr>
          <w:color w:val="000000"/>
        </w:rPr>
        <w:tab/>
        <w:t>Duyusal muayene</w:t>
      </w:r>
    </w:p>
    <w:p w:rsidR="00777CB9" w:rsidRDefault="00777CB9" w:rsidP="00B64CD8">
      <w:pPr>
        <w:shd w:val="clear" w:color="auto" w:fill="FFFFFF"/>
        <w:jc w:val="both"/>
      </w:pPr>
      <w:r>
        <w:t xml:space="preserve">Sığır besi </w:t>
      </w:r>
      <w:r w:rsidRPr="00C74F0C">
        <w:t xml:space="preserve">yeminin </w:t>
      </w:r>
      <w:r>
        <w:t>duyusal</w:t>
      </w:r>
      <w:r w:rsidRPr="00C74F0C">
        <w:t xml:space="preserve"> muayenesi, gözle ve elle incelenerek, koklanarak yapılır. Sonucun Madde 4.2 ve Madde 6.1’e uygun olup olmadığına bakılır.</w:t>
      </w:r>
    </w:p>
    <w:p w:rsidR="00777CB9" w:rsidRDefault="00777CB9" w:rsidP="00B64CD8">
      <w:pPr>
        <w:shd w:val="clear" w:color="auto" w:fill="FFFFFF"/>
        <w:jc w:val="both"/>
      </w:pPr>
    </w:p>
    <w:p w:rsidR="00777CB9" w:rsidRPr="00E46B7B" w:rsidRDefault="00777CB9" w:rsidP="00C74F0C">
      <w:pPr>
        <w:keepNext/>
        <w:tabs>
          <w:tab w:val="left" w:pos="567"/>
        </w:tabs>
        <w:jc w:val="both"/>
        <w:outlineLvl w:val="2"/>
        <w:rPr>
          <w:b/>
          <w:bCs/>
          <w:sz w:val="22"/>
          <w:szCs w:val="22"/>
          <w:lang w:eastAsia="en-US"/>
        </w:rPr>
      </w:pPr>
      <w:r w:rsidRPr="00E46B7B">
        <w:rPr>
          <w:b/>
          <w:bCs/>
          <w:sz w:val="22"/>
          <w:szCs w:val="22"/>
          <w:lang w:eastAsia="en-US"/>
        </w:rPr>
        <w:t>5.2.3</w:t>
      </w:r>
      <w:r w:rsidRPr="00E46B7B">
        <w:rPr>
          <w:b/>
          <w:bCs/>
          <w:sz w:val="22"/>
          <w:szCs w:val="22"/>
          <w:lang w:eastAsia="en-US"/>
        </w:rPr>
        <w:tab/>
      </w:r>
      <w:r>
        <w:rPr>
          <w:b/>
          <w:bCs/>
          <w:sz w:val="22"/>
          <w:szCs w:val="22"/>
          <w:lang w:eastAsia="en-US"/>
        </w:rPr>
        <w:t>Tip</w:t>
      </w:r>
      <w:r w:rsidRPr="00E46B7B">
        <w:rPr>
          <w:b/>
          <w:bCs/>
          <w:sz w:val="22"/>
          <w:szCs w:val="22"/>
          <w:lang w:eastAsia="en-US"/>
        </w:rPr>
        <w:t xml:space="preserve"> muayene</w:t>
      </w:r>
      <w:r>
        <w:rPr>
          <w:b/>
          <w:bCs/>
          <w:sz w:val="22"/>
          <w:szCs w:val="22"/>
          <w:lang w:eastAsia="en-US"/>
        </w:rPr>
        <w:t>si</w:t>
      </w:r>
    </w:p>
    <w:p w:rsidR="00777CB9" w:rsidRDefault="00777CB9" w:rsidP="00C74F0C">
      <w:pPr>
        <w:jc w:val="both"/>
      </w:pPr>
      <w:r>
        <w:t>Tip muayenesi, ince ve granül yemin elekle muayenesi TS ISO 3310-1’e göre yapılır ve sonucun Madde 4.2.3’e uygun olup olmadığına bakılır.</w:t>
      </w:r>
    </w:p>
    <w:p w:rsidR="00777CB9" w:rsidRDefault="00777CB9" w:rsidP="00C74F0C">
      <w:pPr>
        <w:jc w:val="both"/>
      </w:pPr>
    </w:p>
    <w:p w:rsidR="00777CB9" w:rsidRDefault="00777CB9" w:rsidP="00C74F0C">
      <w:pPr>
        <w:jc w:val="both"/>
      </w:pPr>
      <w:r>
        <w:t xml:space="preserve">Bütünlüğü bozulmamış tane tayini için alınan </w:t>
      </w:r>
      <w:r w:rsidRPr="0012557F">
        <w:t>500 g granül ya da pelet yem numunesi</w:t>
      </w:r>
      <w:r>
        <w:t xml:space="preserve">, 0,1 g duyarlıkla tartılır ve beyaz renkli düz bir zemin üzerine yayılır. Gözle incelenerek, bütünlüğü bozulmamış taneler elle veya bir analiz pensi yardımı ile ayrılarak 0,1 g duyarlıkla tartılır ve sonuç kaydedilir. </w:t>
      </w:r>
    </w:p>
    <w:p w:rsidR="00777CB9" w:rsidRDefault="00777CB9" w:rsidP="00C74F0C">
      <w:pPr>
        <w:jc w:val="both"/>
      </w:pPr>
    </w:p>
    <w:p w:rsidR="00777CB9" w:rsidRDefault="00777CB9" w:rsidP="00C74F0C">
      <w:pPr>
        <w:jc w:val="both"/>
      </w:pPr>
      <w:r>
        <w:t xml:space="preserve">Elde edilen tartım sonucu aşağıdaki bağıntı ile bütünlüğü bozulmamış tane oranı kütlece yüzde olarak hesaplanır. </w:t>
      </w:r>
    </w:p>
    <w:p w:rsidR="00777CB9" w:rsidRDefault="00777CB9" w:rsidP="00C74F0C">
      <w:pPr>
        <w:jc w:val="both"/>
      </w:pPr>
    </w:p>
    <w:p w:rsidR="00777CB9" w:rsidRDefault="00777CB9" w:rsidP="00C74F0C">
      <w:pPr>
        <w:jc w:val="both"/>
      </w:pPr>
      <w:r>
        <w:t>(n /N)x100</w:t>
      </w:r>
    </w:p>
    <w:p w:rsidR="00777CB9" w:rsidRDefault="00777CB9" w:rsidP="00C74F0C">
      <w:pPr>
        <w:jc w:val="both"/>
      </w:pPr>
    </w:p>
    <w:p w:rsidR="00777CB9" w:rsidRDefault="00777CB9" w:rsidP="00C74F0C">
      <w:pPr>
        <w:jc w:val="both"/>
      </w:pPr>
      <w:r>
        <w:t>Burada;</w:t>
      </w:r>
    </w:p>
    <w:p w:rsidR="00777CB9" w:rsidRDefault="00777CB9" w:rsidP="00C74F0C">
      <w:pPr>
        <w:jc w:val="both"/>
      </w:pPr>
    </w:p>
    <w:p w:rsidR="00777CB9" w:rsidRDefault="00777CB9" w:rsidP="00C74F0C">
      <w:pPr>
        <w:jc w:val="both"/>
      </w:pPr>
      <w:r>
        <w:t>N: Deney numunesinin miktarı, g</w:t>
      </w:r>
    </w:p>
    <w:p w:rsidR="00777CB9" w:rsidRDefault="00777CB9" w:rsidP="00C74F0C">
      <w:pPr>
        <w:jc w:val="both"/>
      </w:pPr>
      <w:r>
        <w:t>n: Bütünlüğü bozulmamış tane miktarı, g</w:t>
      </w:r>
    </w:p>
    <w:p w:rsidR="00777CB9" w:rsidRDefault="00777CB9" w:rsidP="00C74F0C">
      <w:pPr>
        <w:jc w:val="both"/>
      </w:pPr>
      <w:r>
        <w:t>dır.</w:t>
      </w:r>
    </w:p>
    <w:p w:rsidR="00777CB9" w:rsidRDefault="00777CB9" w:rsidP="00C74F0C">
      <w:pPr>
        <w:jc w:val="both"/>
      </w:pPr>
    </w:p>
    <w:p w:rsidR="00777CB9" w:rsidRDefault="00777CB9" w:rsidP="00C74F0C">
      <w:pPr>
        <w:jc w:val="both"/>
      </w:pPr>
      <w:r>
        <w:t>Sonuçların Madde 4.2.2’ye uygun olup olmadığına bakılır.</w:t>
      </w:r>
    </w:p>
    <w:bookmarkEnd w:id="121"/>
    <w:bookmarkEnd w:id="122"/>
    <w:p w:rsidR="00777CB9" w:rsidRPr="004F67B4" w:rsidRDefault="00777CB9" w:rsidP="00B64CD8">
      <w:pPr>
        <w:shd w:val="clear" w:color="auto" w:fill="FFFFFF"/>
        <w:jc w:val="both"/>
        <w:rPr>
          <w:b/>
          <w:bCs/>
          <w:color w:val="C0504D"/>
        </w:rPr>
      </w:pPr>
    </w:p>
    <w:p w:rsidR="00777CB9" w:rsidRPr="00A11465" w:rsidRDefault="00777CB9" w:rsidP="00B64CD8">
      <w:pPr>
        <w:pStyle w:val="Heading2"/>
        <w:rPr>
          <w:color w:val="000000"/>
          <w:lang w:val="tr-TR"/>
        </w:rPr>
      </w:pPr>
      <w:bookmarkStart w:id="123" w:name="_Toc35849341"/>
      <w:bookmarkStart w:id="124" w:name="_Toc349927047"/>
      <w:bookmarkStart w:id="125" w:name="_Toc401040539"/>
      <w:r w:rsidRPr="00A11465">
        <w:rPr>
          <w:color w:val="000000"/>
          <w:lang w:val="tr-TR"/>
        </w:rPr>
        <w:t>5.3</w:t>
      </w:r>
      <w:r w:rsidRPr="00A11465">
        <w:rPr>
          <w:color w:val="000000"/>
          <w:lang w:val="tr-TR"/>
        </w:rPr>
        <w:tab/>
        <w:t>Deneyler</w:t>
      </w:r>
      <w:bookmarkEnd w:id="123"/>
      <w:bookmarkEnd w:id="124"/>
      <w:bookmarkEnd w:id="125"/>
    </w:p>
    <w:p w:rsidR="00777CB9" w:rsidRDefault="00777CB9" w:rsidP="00A11465">
      <w:pPr>
        <w:tabs>
          <w:tab w:val="left" w:pos="5527"/>
        </w:tabs>
      </w:pPr>
      <w:r w:rsidRPr="00266463">
        <w:t>Deneyler, en az iki paralel numune üzerinde yapılmalı, deneylerde ve reaktiflerin hazırlanmasında TS EN ISO 3696’ya uygun özellikte su veya buna eş değer saflıkta su kullanılmalıdır. Kullanılan bütün kimyasal maddeler analitik saflıkta olmalı, deneylerde kullanılan ayarlı çözeltiler TS 545’e, standart çözeltiler TS 546’ya ve belirteç çözeltiler TS 2104’e göre hazırlanmalıdır</w:t>
      </w:r>
      <w:r>
        <w:t>.</w:t>
      </w:r>
    </w:p>
    <w:p w:rsidR="00777CB9" w:rsidRPr="004F67B4" w:rsidRDefault="00777CB9" w:rsidP="00A11465">
      <w:pPr>
        <w:tabs>
          <w:tab w:val="left" w:pos="5527"/>
        </w:tabs>
      </w:pPr>
      <w:bookmarkStart w:id="126" w:name="_Toc524434575"/>
      <w:r w:rsidRPr="004F67B4">
        <w:tab/>
      </w:r>
    </w:p>
    <w:p w:rsidR="00777CB9" w:rsidRPr="004F67B4" w:rsidRDefault="00777CB9" w:rsidP="00B64CD8">
      <w:pPr>
        <w:pStyle w:val="Heading3"/>
      </w:pPr>
      <w:r w:rsidRPr="004F67B4">
        <w:t>5.3.1</w:t>
      </w:r>
      <w:r w:rsidRPr="004F67B4">
        <w:tab/>
        <w:t>Rutubet tayini</w:t>
      </w:r>
      <w:bookmarkEnd w:id="126"/>
    </w:p>
    <w:p w:rsidR="00777CB9" w:rsidRPr="004F67B4" w:rsidRDefault="00777CB9" w:rsidP="00B64CD8">
      <w:pPr>
        <w:shd w:val="clear" w:color="auto" w:fill="FFFFFF"/>
        <w:jc w:val="both"/>
      </w:pPr>
      <w:r w:rsidRPr="004F67B4">
        <w:t>Rutubet tayini, TS 6318’e göre yapılır. Sonucun Madde 4.2.2’ye uygun olup olmadığına bakılır.</w:t>
      </w:r>
    </w:p>
    <w:p w:rsidR="00777CB9" w:rsidRPr="004F67B4" w:rsidRDefault="00777CB9" w:rsidP="00B64CD8">
      <w:pPr>
        <w:rPr>
          <w:b/>
          <w:bCs/>
        </w:rPr>
      </w:pPr>
    </w:p>
    <w:p w:rsidR="00777CB9" w:rsidRPr="004F67B4" w:rsidRDefault="00777CB9" w:rsidP="00B64CD8">
      <w:pPr>
        <w:pStyle w:val="Heading3"/>
      </w:pPr>
      <w:bookmarkStart w:id="127" w:name="_Toc524434576"/>
      <w:r w:rsidRPr="004F67B4">
        <w:t>5.3.2</w:t>
      </w:r>
      <w:r w:rsidRPr="004F67B4">
        <w:tab/>
        <w:t>Ham protein tayini</w:t>
      </w:r>
      <w:bookmarkEnd w:id="127"/>
    </w:p>
    <w:p w:rsidR="00777CB9" w:rsidRPr="004F67B4" w:rsidRDefault="00777CB9" w:rsidP="00B64CD8">
      <w:pPr>
        <w:shd w:val="clear" w:color="auto" w:fill="FFFFFF"/>
        <w:jc w:val="both"/>
      </w:pPr>
      <w:r w:rsidRPr="004F67B4">
        <w:t>Ham protein tayini, TS EN ISO 5983-1’e göre yapılır. Sonucun Madde 4.2.2’ye uygun olup olmadığına bakılır.</w:t>
      </w:r>
    </w:p>
    <w:p w:rsidR="00777CB9" w:rsidRPr="004F67B4" w:rsidRDefault="00777CB9" w:rsidP="00B64CD8">
      <w:pPr>
        <w:shd w:val="clear" w:color="auto" w:fill="FFFFFF"/>
        <w:jc w:val="both"/>
      </w:pPr>
    </w:p>
    <w:p w:rsidR="00777CB9" w:rsidRPr="004F67B4" w:rsidRDefault="00777CB9" w:rsidP="00423C71">
      <w:pPr>
        <w:pStyle w:val="Heading3"/>
      </w:pPr>
      <w:r w:rsidRPr="004F67B4">
        <w:t>5.3.3</w:t>
      </w:r>
      <w:r w:rsidRPr="004F67B4">
        <w:tab/>
        <w:t>Ham yağ tayini</w:t>
      </w:r>
    </w:p>
    <w:p w:rsidR="00777CB9" w:rsidRPr="004F67B4" w:rsidRDefault="00777CB9" w:rsidP="00423C71">
      <w:pPr>
        <w:jc w:val="both"/>
        <w:rPr>
          <w:color w:val="000000"/>
        </w:rPr>
      </w:pPr>
      <w:r w:rsidRPr="004F67B4">
        <w:t>Ham yağ tayini</w:t>
      </w:r>
      <w:r>
        <w:t>,</w:t>
      </w:r>
      <w:r w:rsidRPr="004F67B4">
        <w:t xml:space="preserve"> TS 6317’ye göre yapılır. Sonucun Madde 4.2.2’ye uygun olup olmadığına bakılır.</w:t>
      </w:r>
    </w:p>
    <w:p w:rsidR="00777CB9" w:rsidRPr="004F67B4" w:rsidRDefault="00777CB9" w:rsidP="00B64CD8">
      <w:pPr>
        <w:shd w:val="clear" w:color="auto" w:fill="FFFFFF"/>
        <w:jc w:val="both"/>
      </w:pPr>
    </w:p>
    <w:p w:rsidR="00777CB9" w:rsidRPr="004F67B4" w:rsidRDefault="00777CB9" w:rsidP="00B64CD8">
      <w:pPr>
        <w:pStyle w:val="Heading3"/>
      </w:pPr>
      <w:r w:rsidRPr="004F67B4">
        <w:t>5.3.4</w:t>
      </w:r>
      <w:r w:rsidRPr="004F67B4">
        <w:tab/>
        <w:t>Ham selüloz tayini</w:t>
      </w:r>
    </w:p>
    <w:p w:rsidR="00777CB9" w:rsidRPr="004F67B4" w:rsidRDefault="00777CB9" w:rsidP="00423C71">
      <w:pPr>
        <w:jc w:val="both"/>
      </w:pPr>
      <w:r w:rsidRPr="004F67B4">
        <w:t>Ham selüloz tayini</w:t>
      </w:r>
      <w:r>
        <w:t>,</w:t>
      </w:r>
      <w:r w:rsidRPr="004F67B4">
        <w:t xml:space="preserve"> TS EN ISO 6865’e göre yapılır. Sonucun Madde 4.2.2’ye uygun olup olmadığına bakılır.</w:t>
      </w:r>
    </w:p>
    <w:p w:rsidR="00777CB9" w:rsidRPr="004F67B4" w:rsidRDefault="00777CB9" w:rsidP="00B64CD8">
      <w:pPr>
        <w:shd w:val="clear" w:color="auto" w:fill="FFFFFF"/>
        <w:jc w:val="both"/>
        <w:rPr>
          <w:b/>
          <w:bCs/>
        </w:rPr>
      </w:pPr>
    </w:p>
    <w:p w:rsidR="00777CB9" w:rsidRPr="004F67B4" w:rsidRDefault="00777CB9" w:rsidP="00B64CD8">
      <w:pPr>
        <w:pStyle w:val="Heading3"/>
      </w:pPr>
      <w:bookmarkStart w:id="128" w:name="_Toc524434577"/>
      <w:r w:rsidRPr="004F67B4">
        <w:t>5.3.5</w:t>
      </w:r>
      <w:r w:rsidRPr="004F67B4">
        <w:tab/>
        <w:t>Ham kül tayini</w:t>
      </w:r>
      <w:bookmarkEnd w:id="128"/>
    </w:p>
    <w:p w:rsidR="00777CB9" w:rsidRPr="004F67B4" w:rsidRDefault="00777CB9" w:rsidP="00B64CD8">
      <w:pPr>
        <w:shd w:val="clear" w:color="auto" w:fill="FFFFFF"/>
        <w:jc w:val="both"/>
      </w:pPr>
      <w:r w:rsidRPr="004F67B4">
        <w:t>Ham kül tayini, TS ISO 5984’e göre yapılır. Sonucun Madde 4.2.2’ye uygun olup olmadığına bakılır.</w:t>
      </w:r>
    </w:p>
    <w:p w:rsidR="00777CB9" w:rsidRPr="004F67B4" w:rsidRDefault="00777CB9" w:rsidP="00B64CD8">
      <w:pPr>
        <w:shd w:val="clear" w:color="auto" w:fill="FFFFFF"/>
        <w:jc w:val="both"/>
      </w:pPr>
    </w:p>
    <w:p w:rsidR="00777CB9" w:rsidRPr="004F67B4" w:rsidRDefault="00777CB9" w:rsidP="009D4305">
      <w:pPr>
        <w:pStyle w:val="Heading3"/>
      </w:pPr>
      <w:r w:rsidRPr="004F67B4">
        <w:t>5.3.6</w:t>
      </w:r>
      <w:r>
        <w:tab/>
      </w:r>
      <w:r w:rsidRPr="004F67B4">
        <w:t>HCl’de çözünmeyen kül tayini</w:t>
      </w:r>
    </w:p>
    <w:p w:rsidR="00777CB9" w:rsidRPr="004F67B4" w:rsidRDefault="00777CB9" w:rsidP="00B64CD8">
      <w:pPr>
        <w:shd w:val="clear" w:color="auto" w:fill="FFFFFF"/>
        <w:jc w:val="both"/>
      </w:pPr>
      <w:r w:rsidRPr="004F67B4">
        <w:t>HCl’de çözünmeyen kül, TS ISO 5985’e göre yapılır. Sonucun Madde 4.2.2’ye uygun olup olmadığına bakılır.</w:t>
      </w:r>
    </w:p>
    <w:p w:rsidR="00777CB9" w:rsidRPr="004F67B4" w:rsidRDefault="00777CB9" w:rsidP="009D4305"/>
    <w:p w:rsidR="00777CB9" w:rsidRPr="004F67B4" w:rsidRDefault="00777CB9" w:rsidP="009D4305">
      <w:pPr>
        <w:pStyle w:val="Heading3"/>
      </w:pPr>
      <w:r w:rsidRPr="004F67B4">
        <w:t>5.3.7</w:t>
      </w:r>
      <w:r>
        <w:tab/>
      </w:r>
      <w:r w:rsidRPr="004F67B4">
        <w:t>Metabolik enerji tayini</w:t>
      </w:r>
    </w:p>
    <w:p w:rsidR="00777CB9" w:rsidRPr="004F67B4" w:rsidRDefault="00777CB9" w:rsidP="0076397D">
      <w:pPr>
        <w:shd w:val="clear" w:color="auto" w:fill="FFFFFF"/>
        <w:jc w:val="both"/>
      </w:pPr>
      <w:r w:rsidRPr="004F67B4">
        <w:t>Metabolik enerji, TS 9610’a göre yapılır. Sonucun Madde 4.2.2’ye uygun olup olmadığına bakılır.</w:t>
      </w:r>
    </w:p>
    <w:p w:rsidR="00777CB9" w:rsidRPr="004F67B4" w:rsidRDefault="00777CB9" w:rsidP="0076397D">
      <w:pPr>
        <w:shd w:val="clear" w:color="auto" w:fill="FFFFFF"/>
        <w:jc w:val="both"/>
      </w:pPr>
    </w:p>
    <w:p w:rsidR="00777CB9" w:rsidRPr="004F67B4" w:rsidRDefault="00777CB9" w:rsidP="009D4305">
      <w:pPr>
        <w:pStyle w:val="Heading3"/>
      </w:pPr>
      <w:r w:rsidRPr="004F67B4">
        <w:t>5.3.8</w:t>
      </w:r>
      <w:r>
        <w:tab/>
      </w:r>
      <w:r w:rsidRPr="004F67B4">
        <w:t>Kalsiyum tayini</w:t>
      </w:r>
    </w:p>
    <w:p w:rsidR="00777CB9" w:rsidRPr="004F67B4" w:rsidRDefault="00777CB9" w:rsidP="0076397D">
      <w:pPr>
        <w:shd w:val="clear" w:color="auto" w:fill="FFFFFF"/>
        <w:jc w:val="both"/>
      </w:pPr>
      <w:r w:rsidRPr="004F67B4">
        <w:t>Kalsiyum tayini, TS 5547’ye göre yapılır. Sonucun Madde 4.2.2’ye uygun olup olmadığına bakılır.</w:t>
      </w:r>
    </w:p>
    <w:p w:rsidR="00777CB9" w:rsidRPr="004F67B4" w:rsidRDefault="00777CB9" w:rsidP="0076397D">
      <w:pPr>
        <w:shd w:val="clear" w:color="auto" w:fill="FFFFFF"/>
        <w:jc w:val="both"/>
        <w:rPr>
          <w:b/>
          <w:bCs/>
        </w:rPr>
      </w:pPr>
    </w:p>
    <w:p w:rsidR="00777CB9" w:rsidRPr="004F67B4" w:rsidRDefault="00777CB9" w:rsidP="009D4305">
      <w:pPr>
        <w:pStyle w:val="Heading3"/>
      </w:pPr>
      <w:r w:rsidRPr="004F67B4">
        <w:t>5.3.9</w:t>
      </w:r>
      <w:r>
        <w:tab/>
      </w:r>
      <w:r w:rsidRPr="004F67B4">
        <w:t>Fosfor tayini</w:t>
      </w:r>
    </w:p>
    <w:p w:rsidR="00777CB9" w:rsidRPr="004F67B4" w:rsidRDefault="00777CB9" w:rsidP="0076397D">
      <w:pPr>
        <w:shd w:val="clear" w:color="auto" w:fill="FFFFFF"/>
        <w:jc w:val="both"/>
      </w:pPr>
      <w:r w:rsidRPr="004F67B4">
        <w:t>Fosfor tayini, TS ISO 6491’e göre yapılır. Sonucun Madde 4.2.2’ye uygun olup olmadığına bakılır.</w:t>
      </w:r>
    </w:p>
    <w:p w:rsidR="00777CB9" w:rsidRPr="004F67B4" w:rsidRDefault="00777CB9" w:rsidP="00A11465">
      <w:pPr>
        <w:shd w:val="clear" w:color="auto" w:fill="FFFFFF"/>
        <w:tabs>
          <w:tab w:val="left" w:pos="3671"/>
        </w:tabs>
        <w:jc w:val="both"/>
      </w:pPr>
      <w:r w:rsidRPr="004F67B4">
        <w:tab/>
      </w:r>
    </w:p>
    <w:p w:rsidR="00777CB9" w:rsidRPr="004F67B4" w:rsidRDefault="00777CB9" w:rsidP="009D4305">
      <w:pPr>
        <w:pStyle w:val="Heading3"/>
      </w:pPr>
      <w:r w:rsidRPr="004F67B4">
        <w:t>5.3.10</w:t>
      </w:r>
      <w:r>
        <w:tab/>
      </w:r>
      <w:r w:rsidRPr="004F67B4">
        <w:t>NaCl tayini</w:t>
      </w:r>
    </w:p>
    <w:p w:rsidR="00777CB9" w:rsidRPr="004F67B4" w:rsidRDefault="00777CB9" w:rsidP="00CB3AEE">
      <w:pPr>
        <w:shd w:val="clear" w:color="auto" w:fill="FFFFFF"/>
        <w:jc w:val="both"/>
      </w:pPr>
      <w:r w:rsidRPr="004F67B4">
        <w:t>NaCl tayini, TS ISO 6495’e göre yapılır. Sonucun Madde 4.2.2’ye uygun olup olmadığına bakılır.</w:t>
      </w:r>
    </w:p>
    <w:p w:rsidR="00777CB9" w:rsidRPr="004F67B4" w:rsidRDefault="00777CB9" w:rsidP="00672658">
      <w:pPr>
        <w:pStyle w:val="Heading3"/>
      </w:pPr>
    </w:p>
    <w:p w:rsidR="00777CB9" w:rsidRPr="004F67B4" w:rsidRDefault="00777CB9" w:rsidP="00672658">
      <w:pPr>
        <w:pStyle w:val="Heading3"/>
      </w:pPr>
      <w:r>
        <w:t>5.3.11</w:t>
      </w:r>
      <w:r>
        <w:tab/>
      </w:r>
      <w:r w:rsidRPr="004F67B4">
        <w:t xml:space="preserve">Sodyum tayini </w:t>
      </w:r>
    </w:p>
    <w:p w:rsidR="00777CB9" w:rsidRPr="004F67B4" w:rsidRDefault="00777CB9" w:rsidP="00672658">
      <w:pPr>
        <w:shd w:val="clear" w:color="auto" w:fill="FFFFFF"/>
        <w:jc w:val="both"/>
      </w:pPr>
      <w:r w:rsidRPr="004F67B4">
        <w:t>Sodyum tayini, TS 5672’ye göre yapılır. Sonucun Madde 4.2.2’ye uygun olup olmadığına bakılır.</w:t>
      </w:r>
    </w:p>
    <w:p w:rsidR="00777CB9" w:rsidRPr="004F67B4" w:rsidRDefault="00777CB9" w:rsidP="0076397D">
      <w:pPr>
        <w:shd w:val="clear" w:color="auto" w:fill="FFFFFF"/>
        <w:jc w:val="both"/>
      </w:pPr>
    </w:p>
    <w:p w:rsidR="00777CB9" w:rsidRPr="004F67B4" w:rsidRDefault="00777CB9" w:rsidP="009D4305">
      <w:pPr>
        <w:pStyle w:val="Heading3"/>
      </w:pPr>
      <w:r w:rsidRPr="004F67B4">
        <w:t>5.3.12</w:t>
      </w:r>
      <w:r>
        <w:tab/>
      </w:r>
      <w:r w:rsidRPr="004F67B4">
        <w:t xml:space="preserve">Mangan tayini </w:t>
      </w:r>
    </w:p>
    <w:p w:rsidR="00777CB9" w:rsidRPr="004F67B4" w:rsidRDefault="00777CB9" w:rsidP="00CB3AEE">
      <w:pPr>
        <w:shd w:val="clear" w:color="auto" w:fill="FFFFFF"/>
        <w:jc w:val="both"/>
      </w:pPr>
      <w:r w:rsidRPr="004F67B4">
        <w:t>Mangan tayini, TS 5885’e göre yapılır. Sonucun Madde 4.2.2’ye uygun olup olmadığına bakılır.</w:t>
      </w:r>
    </w:p>
    <w:p w:rsidR="00777CB9" w:rsidRPr="004F67B4" w:rsidRDefault="00777CB9" w:rsidP="00CB3AEE">
      <w:pPr>
        <w:shd w:val="clear" w:color="auto" w:fill="FFFFFF"/>
        <w:jc w:val="both"/>
      </w:pPr>
    </w:p>
    <w:p w:rsidR="00777CB9" w:rsidRPr="004F67B4" w:rsidRDefault="00777CB9" w:rsidP="009D4305">
      <w:pPr>
        <w:pStyle w:val="Heading3"/>
      </w:pPr>
      <w:r w:rsidRPr="004F67B4">
        <w:t>5.3.13</w:t>
      </w:r>
      <w:r>
        <w:tab/>
      </w:r>
      <w:r w:rsidRPr="004F67B4">
        <w:t>Çinko tayini</w:t>
      </w:r>
    </w:p>
    <w:p w:rsidR="00777CB9" w:rsidRPr="004F67B4" w:rsidRDefault="00777CB9" w:rsidP="00CB3AEE">
      <w:pPr>
        <w:shd w:val="clear" w:color="auto" w:fill="FFFFFF"/>
        <w:jc w:val="both"/>
      </w:pPr>
      <w:r w:rsidRPr="004F67B4">
        <w:t>Çinko tayini, TS 5888’e göre yapılır. Sonucun Madde 4.2.2’ye uygun olup olmadığına bakılır.</w:t>
      </w:r>
    </w:p>
    <w:p w:rsidR="00777CB9" w:rsidRPr="004F67B4" w:rsidRDefault="00777CB9" w:rsidP="00CB3AEE">
      <w:pPr>
        <w:shd w:val="clear" w:color="auto" w:fill="FFFFFF"/>
        <w:jc w:val="both"/>
      </w:pPr>
    </w:p>
    <w:p w:rsidR="00777CB9" w:rsidRPr="004F67B4" w:rsidRDefault="00777CB9" w:rsidP="009D4305">
      <w:pPr>
        <w:pStyle w:val="Heading3"/>
      </w:pPr>
      <w:r w:rsidRPr="004F67B4">
        <w:t>5.3.14</w:t>
      </w:r>
      <w:r>
        <w:tab/>
      </w:r>
      <w:r w:rsidRPr="004F67B4">
        <w:t>A vitamini tayini</w:t>
      </w:r>
    </w:p>
    <w:p w:rsidR="00777CB9" w:rsidRPr="004F67B4" w:rsidRDefault="00777CB9" w:rsidP="00CB3AEE">
      <w:pPr>
        <w:shd w:val="clear" w:color="auto" w:fill="FFFFFF"/>
        <w:jc w:val="both"/>
      </w:pPr>
      <w:r w:rsidRPr="004F67B4">
        <w:t>A vitamini tayini, TS 6016 EN ISO 14565’e göre yapılır. Sonucun Madde 4.2.2’ye uygun olup olmadığına bakılır.</w:t>
      </w:r>
    </w:p>
    <w:p w:rsidR="00777CB9" w:rsidRPr="004F67B4" w:rsidRDefault="00777CB9" w:rsidP="0076397D"/>
    <w:p w:rsidR="00777CB9" w:rsidRPr="004F67B4" w:rsidRDefault="00777CB9" w:rsidP="009D4305">
      <w:pPr>
        <w:pStyle w:val="Heading3"/>
      </w:pPr>
      <w:r w:rsidRPr="004F67B4">
        <w:t>5.3.15</w:t>
      </w:r>
      <w:r>
        <w:tab/>
      </w:r>
      <w:r w:rsidRPr="004F67B4">
        <w:t xml:space="preserve">D vitamini tayini </w:t>
      </w:r>
    </w:p>
    <w:p w:rsidR="00777CB9" w:rsidRPr="004F67B4" w:rsidRDefault="00777CB9" w:rsidP="00CB3AEE">
      <w:pPr>
        <w:shd w:val="clear" w:color="auto" w:fill="FFFFFF"/>
        <w:jc w:val="both"/>
      </w:pPr>
      <w:r w:rsidRPr="004F67B4">
        <w:t>D vitamini tayini, TS 6019’a göre yapılır. Sonucun Madde 4.2.2’ye uygun olup olmadığına bakılır.</w:t>
      </w:r>
    </w:p>
    <w:p w:rsidR="00777CB9" w:rsidRPr="004F67B4" w:rsidRDefault="00777CB9" w:rsidP="0076397D"/>
    <w:p w:rsidR="00777CB9" w:rsidRPr="004F67B4" w:rsidRDefault="00777CB9" w:rsidP="009D4305">
      <w:pPr>
        <w:pStyle w:val="Heading3"/>
      </w:pPr>
      <w:r w:rsidRPr="004F67B4">
        <w:t>5.3.16</w:t>
      </w:r>
      <w:r>
        <w:tab/>
      </w:r>
      <w:r w:rsidRPr="004F67B4">
        <w:t xml:space="preserve">E vitamini tayini </w:t>
      </w:r>
    </w:p>
    <w:p w:rsidR="00777CB9" w:rsidRPr="004F67B4" w:rsidRDefault="00777CB9" w:rsidP="00CB3AEE">
      <w:pPr>
        <w:shd w:val="clear" w:color="auto" w:fill="FFFFFF"/>
        <w:jc w:val="both"/>
      </w:pPr>
      <w:r w:rsidRPr="004F67B4">
        <w:t>E vitamini tayini, TS 6130’a göre yapılır. Sonucun Madde 4.2.2’ye uygun olup olmadığına bakılır.</w:t>
      </w:r>
    </w:p>
    <w:p w:rsidR="00777CB9" w:rsidRDefault="00777CB9">
      <w:pPr>
        <w:spacing w:after="200" w:line="276" w:lineRule="auto"/>
        <w:rPr>
          <w:b/>
          <w:bCs/>
          <w:sz w:val="22"/>
          <w:szCs w:val="22"/>
        </w:rPr>
      </w:pPr>
      <w:r>
        <w:br w:type="page"/>
      </w:r>
    </w:p>
    <w:p w:rsidR="00777CB9" w:rsidRPr="004F67B4" w:rsidRDefault="00777CB9" w:rsidP="00616BAC">
      <w:pPr>
        <w:pStyle w:val="Heading3"/>
      </w:pPr>
      <w:r w:rsidRPr="004F67B4">
        <w:t>5.3.17</w:t>
      </w:r>
      <w:r w:rsidRPr="004F67B4">
        <w:tab/>
        <w:t>Kükürt tayini</w:t>
      </w:r>
    </w:p>
    <w:p w:rsidR="00777CB9" w:rsidRPr="004F67B4" w:rsidRDefault="00777CB9" w:rsidP="00616BAC">
      <w:pPr>
        <w:jc w:val="both"/>
      </w:pPr>
      <w:r w:rsidRPr="004F67B4">
        <w:t>Kükürt tayini</w:t>
      </w:r>
      <w:r>
        <w:t>,</w:t>
      </w:r>
      <w:r w:rsidRPr="004F67B4">
        <w:t xml:space="preserve"> TS 6322’ye göre yapılır. Sonucun Madde 4.2.2’ye uygun olup olmadığına bakılır.</w:t>
      </w:r>
    </w:p>
    <w:p w:rsidR="00777CB9" w:rsidRPr="004F67B4" w:rsidRDefault="00777CB9" w:rsidP="0076397D"/>
    <w:p w:rsidR="00777CB9" w:rsidRPr="004F67B4" w:rsidRDefault="00777CB9" w:rsidP="009D4305">
      <w:pPr>
        <w:pStyle w:val="Heading3"/>
      </w:pPr>
      <w:r w:rsidRPr="004F67B4">
        <w:t>5.3.18</w:t>
      </w:r>
      <w:r>
        <w:tab/>
      </w:r>
      <w:r w:rsidRPr="004F67B4">
        <w:t>Aflatoksin tayini</w:t>
      </w:r>
    </w:p>
    <w:p w:rsidR="00777CB9" w:rsidRPr="004F67B4" w:rsidRDefault="00777CB9" w:rsidP="00CB3AEE">
      <w:pPr>
        <w:shd w:val="clear" w:color="auto" w:fill="FFFFFF"/>
        <w:jc w:val="both"/>
      </w:pPr>
      <w:r w:rsidRPr="004F67B4">
        <w:t>Aflatoksin tayini, TS EN ISO 16050’ye göre yapılır. Sonucun Madde 4.2.2’ye uygun olup olmadığına bakılır.</w:t>
      </w:r>
    </w:p>
    <w:p w:rsidR="00777CB9" w:rsidRPr="004F67B4" w:rsidRDefault="00777CB9" w:rsidP="00CB3AEE">
      <w:pPr>
        <w:shd w:val="clear" w:color="auto" w:fill="FFFFFF"/>
        <w:jc w:val="both"/>
        <w:rPr>
          <w:b/>
          <w:bCs/>
        </w:rPr>
      </w:pPr>
    </w:p>
    <w:p w:rsidR="00777CB9" w:rsidRPr="004F67B4" w:rsidRDefault="00777CB9" w:rsidP="009D4305">
      <w:pPr>
        <w:pStyle w:val="Heading3"/>
      </w:pPr>
      <w:r w:rsidRPr="004F67B4">
        <w:t>5.3.19</w:t>
      </w:r>
      <w:r>
        <w:tab/>
      </w:r>
      <w:r w:rsidRPr="004F67B4">
        <w:t>Demir tayini</w:t>
      </w:r>
    </w:p>
    <w:p w:rsidR="00777CB9" w:rsidRPr="004F67B4" w:rsidRDefault="00777CB9" w:rsidP="00CB3AEE">
      <w:pPr>
        <w:shd w:val="clear" w:color="auto" w:fill="FFFFFF"/>
        <w:jc w:val="both"/>
      </w:pPr>
      <w:r w:rsidRPr="004F67B4">
        <w:t>Demir tayini, TS 5804’e göre yapılır. Sonucun Madde 4.2.2’ye uygun olup olmadığına bakılır.</w:t>
      </w:r>
    </w:p>
    <w:p w:rsidR="00777CB9" w:rsidRPr="004F67B4" w:rsidRDefault="00777CB9" w:rsidP="00A11465">
      <w:pPr>
        <w:shd w:val="clear" w:color="auto" w:fill="FFFFFF"/>
        <w:ind w:firstLine="708"/>
        <w:jc w:val="both"/>
      </w:pPr>
    </w:p>
    <w:p w:rsidR="00777CB9" w:rsidRPr="004F67B4" w:rsidRDefault="00777CB9" w:rsidP="009D4305">
      <w:pPr>
        <w:pStyle w:val="Heading3"/>
      </w:pPr>
      <w:r w:rsidRPr="004F67B4">
        <w:t>5.3.20</w:t>
      </w:r>
      <w:r>
        <w:tab/>
      </w:r>
      <w:r w:rsidRPr="004F67B4">
        <w:t>Bakır tayini</w:t>
      </w:r>
    </w:p>
    <w:p w:rsidR="00777CB9" w:rsidRPr="004F67B4" w:rsidRDefault="00777CB9" w:rsidP="00CB3AEE">
      <w:pPr>
        <w:shd w:val="clear" w:color="auto" w:fill="FFFFFF"/>
        <w:jc w:val="both"/>
        <w:rPr>
          <w:b/>
          <w:bCs/>
        </w:rPr>
      </w:pPr>
      <w:r w:rsidRPr="004F67B4">
        <w:t>Bakır tayini, TS 5802’ye göre yapılır. Sonucun Madde 4.2.2’ye uygun olup olmadığına bakılır.</w:t>
      </w:r>
    </w:p>
    <w:p w:rsidR="00777CB9" w:rsidRPr="004F67B4" w:rsidRDefault="00777CB9" w:rsidP="0076397D"/>
    <w:p w:rsidR="00777CB9" w:rsidRPr="004F67B4" w:rsidRDefault="00777CB9" w:rsidP="009D4305">
      <w:pPr>
        <w:pStyle w:val="Heading3"/>
      </w:pPr>
      <w:r w:rsidRPr="004F67B4">
        <w:t>5.3.21</w:t>
      </w:r>
      <w:r>
        <w:tab/>
      </w:r>
      <w:r w:rsidRPr="004F67B4">
        <w:t>Kobalt tayini</w:t>
      </w:r>
    </w:p>
    <w:p w:rsidR="00777CB9" w:rsidRPr="004F67B4" w:rsidRDefault="00777CB9" w:rsidP="00517CA4">
      <w:pPr>
        <w:shd w:val="clear" w:color="auto" w:fill="FFFFFF"/>
        <w:jc w:val="both"/>
      </w:pPr>
      <w:r w:rsidRPr="004F67B4">
        <w:t>Kobalt tayini, TS 5805’e göre yapılır. Sonucun Madde 4.2.2’ye uygun olup olmadığına bakılır.</w:t>
      </w:r>
    </w:p>
    <w:p w:rsidR="00777CB9" w:rsidRPr="004F67B4" w:rsidRDefault="00777CB9" w:rsidP="00517CA4">
      <w:pPr>
        <w:shd w:val="clear" w:color="auto" w:fill="FFFFFF"/>
        <w:jc w:val="both"/>
        <w:rPr>
          <w:b/>
          <w:bCs/>
        </w:rPr>
      </w:pPr>
    </w:p>
    <w:p w:rsidR="00777CB9" w:rsidRPr="004F67B4" w:rsidRDefault="00777CB9" w:rsidP="009D4305">
      <w:pPr>
        <w:pStyle w:val="Heading3"/>
      </w:pPr>
      <w:r w:rsidRPr="004F67B4">
        <w:t>5.3.22</w:t>
      </w:r>
      <w:r>
        <w:tab/>
      </w:r>
      <w:r w:rsidRPr="004F67B4">
        <w:t>Selenyum tayini</w:t>
      </w:r>
    </w:p>
    <w:p w:rsidR="00777CB9" w:rsidRPr="004F67B4" w:rsidRDefault="00777CB9" w:rsidP="00517CA4">
      <w:pPr>
        <w:shd w:val="clear" w:color="auto" w:fill="FFFFFF"/>
        <w:jc w:val="both"/>
      </w:pPr>
      <w:r w:rsidRPr="004F67B4">
        <w:t>Selenyum tayini, TS 6732’ye göre yapılır. Sonucun Madde 4.2.2’ye uygun olup olmadığına bakılır.</w:t>
      </w:r>
    </w:p>
    <w:p w:rsidR="00777CB9" w:rsidRPr="004F67B4" w:rsidRDefault="00777CB9" w:rsidP="0076397D"/>
    <w:p w:rsidR="00777CB9" w:rsidRPr="004F67B4" w:rsidRDefault="00777CB9" w:rsidP="009D4305">
      <w:pPr>
        <w:pStyle w:val="Heading3"/>
      </w:pPr>
      <w:r w:rsidRPr="004F67B4">
        <w:t>5.3.23</w:t>
      </w:r>
      <w:r>
        <w:tab/>
      </w:r>
      <w:r w:rsidRPr="004F67B4">
        <w:t xml:space="preserve">Magnezyum tayini </w:t>
      </w:r>
    </w:p>
    <w:p w:rsidR="00777CB9" w:rsidRPr="004F67B4" w:rsidRDefault="00777CB9" w:rsidP="00517CA4">
      <w:pPr>
        <w:shd w:val="clear" w:color="auto" w:fill="FFFFFF"/>
        <w:jc w:val="both"/>
      </w:pPr>
      <w:r w:rsidRPr="004F67B4">
        <w:t>Magnezyum tayini, TS 5886’ya göre yapılır. Sonucun Madde 4.2.2’ye uygun olup olmadığına bakılır.</w:t>
      </w:r>
    </w:p>
    <w:p w:rsidR="00777CB9" w:rsidRPr="004F67B4" w:rsidRDefault="00777CB9" w:rsidP="00517CA4">
      <w:pPr>
        <w:shd w:val="clear" w:color="auto" w:fill="FFFFFF"/>
        <w:jc w:val="both"/>
      </w:pPr>
    </w:p>
    <w:p w:rsidR="00777CB9" w:rsidRPr="004F67B4" w:rsidRDefault="00777CB9" w:rsidP="009D4305">
      <w:pPr>
        <w:pStyle w:val="Heading3"/>
      </w:pPr>
      <w:r w:rsidRPr="004F67B4">
        <w:t>5.3.24</w:t>
      </w:r>
      <w:r>
        <w:tab/>
      </w:r>
      <w:r w:rsidRPr="004F67B4">
        <w:t>İyot tayini</w:t>
      </w:r>
    </w:p>
    <w:p w:rsidR="00777CB9" w:rsidRPr="004F67B4" w:rsidRDefault="00777CB9" w:rsidP="00517CA4">
      <w:pPr>
        <w:shd w:val="clear" w:color="auto" w:fill="FFFFFF"/>
        <w:jc w:val="both"/>
      </w:pPr>
      <w:r w:rsidRPr="004F67B4">
        <w:t>İyot tayini, TS 5803’e göre yapılır. Sonucun Madde 4.2.2’ye uygun olup olmadığına bakılır.</w:t>
      </w:r>
    </w:p>
    <w:p w:rsidR="00777CB9" w:rsidRPr="004F67B4" w:rsidRDefault="00777CB9" w:rsidP="00517CA4">
      <w:pPr>
        <w:shd w:val="clear" w:color="auto" w:fill="FFFFFF"/>
        <w:jc w:val="both"/>
      </w:pPr>
    </w:p>
    <w:p w:rsidR="00777CB9" w:rsidRPr="004F67B4" w:rsidRDefault="00777CB9" w:rsidP="009D4305">
      <w:pPr>
        <w:pStyle w:val="Heading3"/>
      </w:pPr>
      <w:r w:rsidRPr="004F67B4">
        <w:t>5.3.2</w:t>
      </w:r>
      <w:r>
        <w:t>5</w:t>
      </w:r>
      <w:r>
        <w:tab/>
        <w:t>Karoten</w:t>
      </w:r>
      <w:r w:rsidRPr="004F67B4">
        <w:t xml:space="preserve"> tayini </w:t>
      </w:r>
    </w:p>
    <w:p w:rsidR="00777CB9" w:rsidRPr="004F67B4" w:rsidRDefault="00777CB9" w:rsidP="00517CA4">
      <w:pPr>
        <w:shd w:val="clear" w:color="auto" w:fill="FFFFFF"/>
        <w:jc w:val="both"/>
      </w:pPr>
      <w:r>
        <w:t>Karoten</w:t>
      </w:r>
      <w:r w:rsidRPr="004F67B4">
        <w:t xml:space="preserve"> tayini, TS </w:t>
      </w:r>
      <w:r>
        <w:t>6078’e</w:t>
      </w:r>
      <w:r w:rsidRPr="004F67B4">
        <w:t xml:space="preserve"> göre yapılır. Sonucun Madde 4.2.2’ye uygun olup olmadığına bakılır.</w:t>
      </w:r>
    </w:p>
    <w:p w:rsidR="00777CB9" w:rsidRPr="004F67B4" w:rsidRDefault="00777CB9" w:rsidP="0076397D"/>
    <w:p w:rsidR="00777CB9" w:rsidRPr="00A72045" w:rsidRDefault="00777CB9" w:rsidP="000B44F0">
      <w:pPr>
        <w:pStyle w:val="Heading3"/>
      </w:pPr>
      <w:r w:rsidRPr="00A72045">
        <w:t>5.3.2</w:t>
      </w:r>
      <w:r>
        <w:t>6</w:t>
      </w:r>
      <w:r>
        <w:tab/>
        <w:t>Potasyum tayini</w:t>
      </w:r>
      <w:r w:rsidRPr="00A72045">
        <w:t xml:space="preserve"> </w:t>
      </w:r>
    </w:p>
    <w:p w:rsidR="00777CB9" w:rsidRPr="00A72045" w:rsidRDefault="00777CB9" w:rsidP="000B44F0">
      <w:pPr>
        <w:shd w:val="clear" w:color="auto" w:fill="FFFFFF"/>
        <w:jc w:val="both"/>
      </w:pPr>
      <w:r>
        <w:t xml:space="preserve">Potasyum </w:t>
      </w:r>
      <w:r w:rsidRPr="00A72045">
        <w:t>tayini,</w:t>
      </w:r>
      <w:r>
        <w:t xml:space="preserve"> </w:t>
      </w:r>
      <w:r w:rsidRPr="00A67368">
        <w:t>TS EN ISO 6869</w:t>
      </w:r>
      <w:r>
        <w:t xml:space="preserve">’a </w:t>
      </w:r>
      <w:r w:rsidRPr="00A72045">
        <w:t>göre yapılır. Sonucun Madde 4.2.2’ye uygun olup olmadığına bakılır.</w:t>
      </w:r>
    </w:p>
    <w:p w:rsidR="00777CB9" w:rsidRDefault="00777CB9" w:rsidP="00B64CD8">
      <w:pPr>
        <w:pStyle w:val="Heading3"/>
        <w:rPr>
          <w:color w:val="000000"/>
        </w:rPr>
      </w:pPr>
    </w:p>
    <w:p w:rsidR="00777CB9" w:rsidRPr="004F67B4" w:rsidRDefault="00777CB9" w:rsidP="00B64CD8">
      <w:pPr>
        <w:pStyle w:val="Heading3"/>
        <w:rPr>
          <w:color w:val="000000"/>
        </w:rPr>
      </w:pPr>
      <w:r w:rsidRPr="004F67B4">
        <w:rPr>
          <w:color w:val="000000"/>
        </w:rPr>
        <w:t>5.3.2</w:t>
      </w:r>
      <w:r>
        <w:rPr>
          <w:color w:val="000000"/>
        </w:rPr>
        <w:t>7</w:t>
      </w:r>
      <w:r w:rsidRPr="004F67B4">
        <w:rPr>
          <w:color w:val="000000"/>
        </w:rPr>
        <w:tab/>
        <w:t>Yabancı madde tayini</w:t>
      </w:r>
    </w:p>
    <w:p w:rsidR="00777CB9" w:rsidRPr="004F67B4" w:rsidRDefault="00777CB9" w:rsidP="00D32B9C">
      <w:pPr>
        <w:jc w:val="both"/>
        <w:rPr>
          <w:color w:val="000000"/>
        </w:rPr>
      </w:pPr>
      <w:r w:rsidRPr="004F67B4">
        <w:rPr>
          <w:color w:val="000000"/>
        </w:rPr>
        <w:t>Yabancı madde tayini, TS 2947 EN ISO 658’e göre yapılır. Sonucun Madde 3. 3’e uygun olup olmadığına bakılır.</w:t>
      </w:r>
    </w:p>
    <w:p w:rsidR="00777CB9" w:rsidRDefault="00777CB9" w:rsidP="00B64CD8">
      <w:pPr>
        <w:shd w:val="clear" w:color="auto" w:fill="FFFFFF"/>
        <w:jc w:val="both"/>
        <w:rPr>
          <w:b/>
          <w:bCs/>
          <w:color w:val="C0504D"/>
        </w:rPr>
      </w:pPr>
    </w:p>
    <w:p w:rsidR="00777CB9" w:rsidRPr="00E46B7B" w:rsidRDefault="00777CB9" w:rsidP="00C74F0C">
      <w:pPr>
        <w:keepNext/>
        <w:tabs>
          <w:tab w:val="left" w:pos="567"/>
        </w:tabs>
        <w:jc w:val="both"/>
        <w:outlineLvl w:val="2"/>
        <w:rPr>
          <w:b/>
          <w:bCs/>
          <w:sz w:val="22"/>
          <w:szCs w:val="22"/>
        </w:rPr>
      </w:pPr>
      <w:r>
        <w:rPr>
          <w:b/>
          <w:bCs/>
          <w:sz w:val="22"/>
          <w:szCs w:val="22"/>
        </w:rPr>
        <w:t>5.3.28</w:t>
      </w:r>
      <w:r>
        <w:rPr>
          <w:b/>
          <w:bCs/>
          <w:sz w:val="22"/>
          <w:szCs w:val="22"/>
        </w:rPr>
        <w:tab/>
      </w:r>
      <w:r w:rsidRPr="00E46B7B">
        <w:rPr>
          <w:b/>
          <w:bCs/>
          <w:sz w:val="22"/>
          <w:szCs w:val="22"/>
        </w:rPr>
        <w:t>Salmonella aranması</w:t>
      </w:r>
    </w:p>
    <w:p w:rsidR="00777CB9" w:rsidRPr="00E46B7B" w:rsidRDefault="00777CB9" w:rsidP="00C74F0C">
      <w:pPr>
        <w:jc w:val="both"/>
        <w:rPr>
          <w:lang w:eastAsia="en-US"/>
        </w:rPr>
      </w:pPr>
      <w:r w:rsidRPr="00E46B7B">
        <w:rPr>
          <w:lang w:eastAsia="en-US"/>
        </w:rPr>
        <w:t>Salmonella aranması, TS EN ISO 6579’a göre yapılır. Sonucun Madde 4.2.4’e uygun olup olmadığına bakılır.</w:t>
      </w:r>
    </w:p>
    <w:p w:rsidR="00777CB9" w:rsidRPr="00061CF6" w:rsidRDefault="00777CB9" w:rsidP="00C74F0C">
      <w:pPr>
        <w:jc w:val="both"/>
        <w:rPr>
          <w:b/>
          <w:bCs/>
          <w:lang w:eastAsia="en-US"/>
        </w:rPr>
      </w:pPr>
    </w:p>
    <w:p w:rsidR="00777CB9" w:rsidRPr="00E46B7B" w:rsidRDefault="00777CB9" w:rsidP="00C74F0C">
      <w:pPr>
        <w:jc w:val="both"/>
        <w:rPr>
          <w:b/>
          <w:bCs/>
          <w:sz w:val="22"/>
          <w:szCs w:val="22"/>
          <w:lang w:eastAsia="en-US"/>
        </w:rPr>
      </w:pPr>
      <w:r>
        <w:rPr>
          <w:b/>
          <w:bCs/>
          <w:sz w:val="22"/>
          <w:szCs w:val="22"/>
          <w:lang w:eastAsia="en-US"/>
        </w:rPr>
        <w:t>5.3.29</w:t>
      </w:r>
      <w:r>
        <w:rPr>
          <w:b/>
          <w:bCs/>
          <w:sz w:val="22"/>
          <w:szCs w:val="22"/>
          <w:lang w:eastAsia="en-US"/>
        </w:rPr>
        <w:tab/>
      </w:r>
      <w:r w:rsidRPr="00E46B7B">
        <w:rPr>
          <w:b/>
          <w:bCs/>
          <w:sz w:val="22"/>
          <w:szCs w:val="22"/>
          <w:lang w:eastAsia="en-US"/>
        </w:rPr>
        <w:t>Enterobacteriaceae aranması ve sayımı</w:t>
      </w:r>
    </w:p>
    <w:p w:rsidR="00777CB9" w:rsidRDefault="00777CB9" w:rsidP="00C74F0C">
      <w:pPr>
        <w:shd w:val="clear" w:color="auto" w:fill="FFFFFF"/>
        <w:jc w:val="both"/>
        <w:rPr>
          <w:b/>
          <w:bCs/>
          <w:color w:val="C0504D"/>
        </w:rPr>
      </w:pPr>
      <w:r w:rsidRPr="00E46B7B">
        <w:rPr>
          <w:lang w:eastAsia="en-US"/>
        </w:rPr>
        <w:t>Enterobacteriaceae aranması ve sayımı</w:t>
      </w:r>
      <w:r>
        <w:rPr>
          <w:lang w:eastAsia="en-US"/>
        </w:rPr>
        <w:t>,</w:t>
      </w:r>
      <w:r w:rsidRPr="00E46B7B">
        <w:rPr>
          <w:lang w:eastAsia="en-US"/>
        </w:rPr>
        <w:t xml:space="preserve"> TS ISO 21528 - 2’ye göre yapılır. Sonucun </w:t>
      </w:r>
      <w:r>
        <w:rPr>
          <w:lang w:eastAsia="en-US"/>
        </w:rPr>
        <w:t xml:space="preserve"> </w:t>
      </w:r>
      <w:r w:rsidRPr="00E46B7B">
        <w:rPr>
          <w:lang w:eastAsia="en-US"/>
        </w:rPr>
        <w:t>Madde 4.2.4’e uygun olup olmadığına bakılır</w:t>
      </w:r>
      <w:r>
        <w:rPr>
          <w:lang w:eastAsia="en-US"/>
        </w:rPr>
        <w:t>.</w:t>
      </w:r>
    </w:p>
    <w:p w:rsidR="00777CB9" w:rsidRPr="004F67B4" w:rsidRDefault="00777CB9" w:rsidP="00B64CD8">
      <w:pPr>
        <w:shd w:val="clear" w:color="auto" w:fill="FFFFFF"/>
        <w:jc w:val="both"/>
        <w:rPr>
          <w:b/>
          <w:bCs/>
          <w:color w:val="C0504D"/>
        </w:rPr>
      </w:pPr>
    </w:p>
    <w:p w:rsidR="00777CB9" w:rsidRPr="00A11465" w:rsidRDefault="00777CB9" w:rsidP="00B64CD8">
      <w:pPr>
        <w:pStyle w:val="Heading2"/>
        <w:rPr>
          <w:lang w:val="tr-TR"/>
        </w:rPr>
      </w:pPr>
      <w:bookmarkStart w:id="129" w:name="_Toc524434579"/>
      <w:bookmarkStart w:id="130" w:name="_Toc35849342"/>
      <w:bookmarkStart w:id="131" w:name="_Toc349927048"/>
      <w:bookmarkStart w:id="132" w:name="_Toc401040540"/>
      <w:r w:rsidRPr="00A11465">
        <w:rPr>
          <w:lang w:val="tr-TR"/>
        </w:rPr>
        <w:t>5.4</w:t>
      </w:r>
      <w:r w:rsidRPr="00A11465">
        <w:rPr>
          <w:lang w:val="tr-TR"/>
        </w:rPr>
        <w:tab/>
        <w:t>Değerlendirme</w:t>
      </w:r>
      <w:bookmarkEnd w:id="129"/>
      <w:bookmarkEnd w:id="130"/>
      <w:bookmarkEnd w:id="131"/>
      <w:bookmarkEnd w:id="132"/>
    </w:p>
    <w:p w:rsidR="00777CB9" w:rsidRPr="004F67B4" w:rsidRDefault="00777CB9" w:rsidP="00B64CD8">
      <w:pPr>
        <w:shd w:val="clear" w:color="auto" w:fill="FFFFFF"/>
        <w:jc w:val="both"/>
      </w:pPr>
      <w:r w:rsidRPr="004F67B4">
        <w:t>Muayene ve deney sonuçlarının her biri standarda uygunsa parti standarda uygun sayılır.</w:t>
      </w:r>
    </w:p>
    <w:p w:rsidR="00777CB9" w:rsidRPr="004F67B4" w:rsidRDefault="00777CB9" w:rsidP="00B64CD8">
      <w:pPr>
        <w:shd w:val="clear" w:color="auto" w:fill="FFFFFF"/>
        <w:jc w:val="both"/>
      </w:pPr>
    </w:p>
    <w:p w:rsidR="00777CB9" w:rsidRPr="00A11465" w:rsidRDefault="00777CB9" w:rsidP="00B64CD8">
      <w:pPr>
        <w:pStyle w:val="Heading2"/>
        <w:rPr>
          <w:lang w:val="tr-TR"/>
        </w:rPr>
      </w:pPr>
      <w:bookmarkStart w:id="133" w:name="_Toc524434580"/>
      <w:bookmarkStart w:id="134" w:name="_Toc35849343"/>
      <w:bookmarkStart w:id="135" w:name="_Toc349927049"/>
      <w:bookmarkStart w:id="136" w:name="_Toc401040541"/>
      <w:r w:rsidRPr="00A11465">
        <w:rPr>
          <w:lang w:val="tr-TR"/>
        </w:rPr>
        <w:t>5.5</w:t>
      </w:r>
      <w:r w:rsidRPr="00A11465">
        <w:rPr>
          <w:lang w:val="tr-TR"/>
        </w:rPr>
        <w:tab/>
        <w:t>Muayene ve deney raporu</w:t>
      </w:r>
      <w:bookmarkEnd w:id="133"/>
      <w:bookmarkEnd w:id="134"/>
      <w:bookmarkEnd w:id="135"/>
      <w:bookmarkEnd w:id="136"/>
    </w:p>
    <w:p w:rsidR="00777CB9" w:rsidRPr="004F67B4" w:rsidRDefault="00777CB9" w:rsidP="00F1052B">
      <w:pPr>
        <w:jc w:val="both"/>
      </w:pPr>
      <w:bookmarkStart w:id="137" w:name="_Toc349927050"/>
      <w:r w:rsidRPr="004F67B4">
        <w:t>Muayene ve deney raporunda en az aşağıdaki bilgiler bulunmalıdır;</w:t>
      </w:r>
    </w:p>
    <w:p w:rsidR="00777CB9" w:rsidRPr="004F67B4" w:rsidRDefault="00777CB9" w:rsidP="009D4305">
      <w:pPr>
        <w:numPr>
          <w:ilvl w:val="0"/>
          <w:numId w:val="22"/>
        </w:numPr>
        <w:ind w:left="284" w:hanging="284"/>
        <w:jc w:val="both"/>
      </w:pPr>
      <w:r w:rsidRPr="004F67B4">
        <w:t>Firmanın adı ve adresi,</w:t>
      </w:r>
    </w:p>
    <w:p w:rsidR="00777CB9" w:rsidRPr="004F67B4" w:rsidRDefault="00777CB9" w:rsidP="009D4305">
      <w:pPr>
        <w:numPr>
          <w:ilvl w:val="0"/>
          <w:numId w:val="22"/>
        </w:numPr>
        <w:ind w:left="284" w:hanging="284"/>
        <w:jc w:val="both"/>
      </w:pPr>
      <w:r w:rsidRPr="004F67B4">
        <w:t>Muayene ve deneyin yapıldığı yerin adı,</w:t>
      </w:r>
    </w:p>
    <w:p w:rsidR="00777CB9" w:rsidRPr="004F67B4" w:rsidRDefault="00777CB9" w:rsidP="009D4305">
      <w:pPr>
        <w:numPr>
          <w:ilvl w:val="0"/>
          <w:numId w:val="22"/>
        </w:numPr>
        <w:ind w:left="284" w:hanging="284"/>
        <w:jc w:val="both"/>
      </w:pPr>
      <w:r w:rsidRPr="004F67B4">
        <w:t>Muayeneyi ve deneyi yapanın ve/veya raporu imzalayan yetkililerin adları, görev ve meslekleri,</w:t>
      </w:r>
    </w:p>
    <w:p w:rsidR="00777CB9" w:rsidRPr="004F67B4" w:rsidRDefault="00777CB9" w:rsidP="009D4305">
      <w:pPr>
        <w:numPr>
          <w:ilvl w:val="0"/>
          <w:numId w:val="22"/>
        </w:numPr>
        <w:ind w:left="284" w:hanging="284"/>
        <w:jc w:val="both"/>
      </w:pPr>
      <w:r w:rsidRPr="004F67B4">
        <w:t>Numunenin alındığı tarih ile muayene ve deney tarihi,</w:t>
      </w:r>
    </w:p>
    <w:p w:rsidR="00777CB9" w:rsidRPr="004F67B4" w:rsidRDefault="00777CB9" w:rsidP="009D4305">
      <w:pPr>
        <w:numPr>
          <w:ilvl w:val="0"/>
          <w:numId w:val="22"/>
        </w:numPr>
        <w:ind w:left="284" w:hanging="284"/>
        <w:jc w:val="both"/>
      </w:pPr>
      <w:r w:rsidRPr="004F67B4">
        <w:t>Numunenin tanıtılması,</w:t>
      </w:r>
    </w:p>
    <w:p w:rsidR="00777CB9" w:rsidRPr="004F67B4" w:rsidRDefault="00777CB9" w:rsidP="009D4305">
      <w:pPr>
        <w:numPr>
          <w:ilvl w:val="0"/>
          <w:numId w:val="22"/>
        </w:numPr>
        <w:ind w:left="284" w:hanging="284"/>
        <w:jc w:val="both"/>
      </w:pPr>
      <w:r w:rsidRPr="004F67B4">
        <w:t>Muayene ve deneylerde uygulanan standardların numaraları,</w:t>
      </w:r>
    </w:p>
    <w:p w:rsidR="00777CB9" w:rsidRPr="004F67B4" w:rsidRDefault="00777CB9" w:rsidP="009D4305">
      <w:pPr>
        <w:numPr>
          <w:ilvl w:val="0"/>
          <w:numId w:val="22"/>
        </w:numPr>
        <w:ind w:left="284" w:hanging="284"/>
        <w:jc w:val="both"/>
      </w:pPr>
      <w:r w:rsidRPr="004F67B4">
        <w:t>Sonuçların değerlendirilmesi,</w:t>
      </w:r>
    </w:p>
    <w:p w:rsidR="00777CB9" w:rsidRPr="004F67B4" w:rsidRDefault="00777CB9" w:rsidP="009D4305">
      <w:pPr>
        <w:numPr>
          <w:ilvl w:val="0"/>
          <w:numId w:val="22"/>
        </w:numPr>
        <w:ind w:left="284" w:hanging="284"/>
        <w:jc w:val="both"/>
      </w:pPr>
      <w:r w:rsidRPr="004F67B4">
        <w:t>Muayene ve deney sonuçlarını değiştirebilecek faktörlerin mahsurlarını gidermek üzere alınan tedbirler,</w:t>
      </w:r>
    </w:p>
    <w:p w:rsidR="00777CB9" w:rsidRPr="004F67B4" w:rsidRDefault="00777CB9" w:rsidP="009D4305">
      <w:pPr>
        <w:numPr>
          <w:ilvl w:val="0"/>
          <w:numId w:val="22"/>
        </w:numPr>
        <w:ind w:left="284" w:hanging="284"/>
        <w:jc w:val="both"/>
      </w:pPr>
      <w:r w:rsidRPr="004F67B4">
        <w:t>Uygulanan muayene ve deney metotlarında belirtilmeyen veya mecburi görülmeyen fakat muayene ve deneyde yer almış olan işlemler,</w:t>
      </w:r>
    </w:p>
    <w:p w:rsidR="00777CB9" w:rsidRPr="004F67B4" w:rsidRDefault="00777CB9" w:rsidP="009D4305">
      <w:pPr>
        <w:numPr>
          <w:ilvl w:val="0"/>
          <w:numId w:val="22"/>
        </w:numPr>
        <w:ind w:left="284" w:hanging="284"/>
        <w:jc w:val="both"/>
      </w:pPr>
      <w:r w:rsidRPr="004F67B4">
        <w:t xml:space="preserve">Numunenin standarda uygun olup olmadığı, </w:t>
      </w:r>
    </w:p>
    <w:p w:rsidR="00777CB9" w:rsidRPr="004F67B4" w:rsidRDefault="00777CB9" w:rsidP="009D4305">
      <w:pPr>
        <w:numPr>
          <w:ilvl w:val="0"/>
          <w:numId w:val="22"/>
        </w:numPr>
        <w:ind w:left="284" w:hanging="284"/>
        <w:jc w:val="both"/>
      </w:pPr>
      <w:r w:rsidRPr="004F67B4">
        <w:t>Rapora ait seri numarası ve tarih, her sayfanın numarası ve toplam sayfa sayısı.</w:t>
      </w:r>
    </w:p>
    <w:bookmarkEnd w:id="137"/>
    <w:p w:rsidR="00777CB9" w:rsidRPr="004F67B4" w:rsidRDefault="00777CB9" w:rsidP="00B64CD8">
      <w:pPr>
        <w:rPr>
          <w:color w:val="C0504D"/>
        </w:rPr>
      </w:pPr>
    </w:p>
    <w:p w:rsidR="00777CB9" w:rsidRPr="00A11465" w:rsidRDefault="00777CB9" w:rsidP="00B64CD8">
      <w:pPr>
        <w:pStyle w:val="Heading1"/>
        <w:rPr>
          <w:lang w:val="tr-TR"/>
        </w:rPr>
      </w:pPr>
      <w:bookmarkStart w:id="138" w:name="_Toc524434581"/>
      <w:bookmarkStart w:id="139" w:name="_Toc35849344"/>
      <w:bookmarkStart w:id="140" w:name="_Toc349927062"/>
      <w:bookmarkStart w:id="141" w:name="_Toc401040542"/>
      <w:r w:rsidRPr="00A11465">
        <w:rPr>
          <w:lang w:val="tr-TR"/>
        </w:rPr>
        <w:t>6</w:t>
      </w:r>
      <w:r w:rsidRPr="00A11465">
        <w:rPr>
          <w:lang w:val="tr-TR"/>
        </w:rPr>
        <w:tab/>
        <w:t>Piyasaya arz</w:t>
      </w:r>
      <w:bookmarkEnd w:id="138"/>
      <w:bookmarkEnd w:id="139"/>
      <w:bookmarkEnd w:id="140"/>
      <w:bookmarkEnd w:id="141"/>
    </w:p>
    <w:p w:rsidR="00777CB9" w:rsidRPr="004F67B4" w:rsidRDefault="00777CB9" w:rsidP="00B64CD8">
      <w:pPr>
        <w:shd w:val="clear" w:color="auto" w:fill="FFFFFF"/>
        <w:jc w:val="both"/>
      </w:pPr>
      <w:r w:rsidRPr="00050300">
        <w:t xml:space="preserve">Sığır besi </w:t>
      </w:r>
      <w:r w:rsidRPr="004F67B4">
        <w:t xml:space="preserve"> yemleri, ambalajlı veya dökme olarak etiket bilgileri ile piyasaya arz edilir. Yemin şekli, görünümü, ambalajı, kullanılan ambalaj malzemesi, sergileme şekli, etiketi ve sunum şekli tüketiciyi yanıltıcı nitelikte olmamalıdır.</w:t>
      </w:r>
    </w:p>
    <w:p w:rsidR="00777CB9" w:rsidRPr="00A51E8F" w:rsidRDefault="00777CB9" w:rsidP="00B64CD8">
      <w:pPr>
        <w:shd w:val="clear" w:color="auto" w:fill="FFFFFF"/>
        <w:jc w:val="both"/>
        <w:rPr>
          <w:b/>
          <w:bCs/>
          <w:color w:val="C0504D"/>
          <w:sz w:val="16"/>
          <w:szCs w:val="16"/>
        </w:rPr>
      </w:pPr>
    </w:p>
    <w:p w:rsidR="00777CB9" w:rsidRPr="00A11465" w:rsidRDefault="00777CB9" w:rsidP="00B64CD8">
      <w:pPr>
        <w:pStyle w:val="Heading2"/>
        <w:rPr>
          <w:lang w:val="tr-TR"/>
        </w:rPr>
      </w:pPr>
      <w:bookmarkStart w:id="142" w:name="_Toc524434582"/>
      <w:bookmarkStart w:id="143" w:name="_Toc35849345"/>
      <w:bookmarkStart w:id="144" w:name="_Toc349927063"/>
      <w:bookmarkStart w:id="145" w:name="_Toc401040543"/>
      <w:r w:rsidRPr="00A11465">
        <w:rPr>
          <w:lang w:val="tr-TR"/>
        </w:rPr>
        <w:t>6.1</w:t>
      </w:r>
      <w:r w:rsidRPr="00A11465">
        <w:rPr>
          <w:lang w:val="tr-TR"/>
        </w:rPr>
        <w:tab/>
        <w:t>Ambalajlama</w:t>
      </w:r>
      <w:bookmarkEnd w:id="142"/>
      <w:bookmarkEnd w:id="143"/>
      <w:bookmarkEnd w:id="144"/>
      <w:bookmarkEnd w:id="145"/>
    </w:p>
    <w:p w:rsidR="00777CB9" w:rsidRDefault="00777CB9" w:rsidP="00C61E91">
      <w:pPr>
        <w:shd w:val="clear" w:color="auto" w:fill="FFFFFF"/>
        <w:jc w:val="both"/>
        <w:rPr>
          <w:color w:val="000000"/>
        </w:rPr>
      </w:pPr>
      <w:r w:rsidRPr="00050300">
        <w:t xml:space="preserve">Sığır besi </w:t>
      </w:r>
      <w:r w:rsidRPr="004F67B4">
        <w:t>yemleri, sağlığa zarar vermeyecek nitelikte</w:t>
      </w:r>
      <w:r>
        <w:t>en çok 50 kg’lık</w:t>
      </w:r>
      <w:r w:rsidRPr="004F67B4">
        <w:t xml:space="preserve">; plastik çok katlı torbalarda, bez çuvallarda veya etiket bilgileri ile dökme olarak </w:t>
      </w:r>
      <w:r w:rsidRPr="004F67B4">
        <w:rPr>
          <w:color w:val="000000"/>
        </w:rPr>
        <w:t>piyasaya arz edilir. Ambalaj üzerindeki etiket bilgileri TS 4331’e uygun olmalı</w:t>
      </w:r>
      <w:r>
        <w:rPr>
          <w:color w:val="000000"/>
        </w:rPr>
        <w:t>,</w:t>
      </w:r>
      <w:r w:rsidRPr="004F67B4">
        <w:rPr>
          <w:color w:val="000000"/>
        </w:rPr>
        <w:t xml:space="preserve"> </w:t>
      </w:r>
      <w:r>
        <w:rPr>
          <w:color w:val="000000"/>
        </w:rPr>
        <w:t>a</w:t>
      </w:r>
      <w:r w:rsidRPr="00EF18F8">
        <w:rPr>
          <w:color w:val="000000"/>
        </w:rPr>
        <w:t xml:space="preserve">mbalaj malzemesi üzerine yazılan yazılara ait mürekkep ve kullanılan yapıştırıcılar sağlığa zararlı </w:t>
      </w:r>
      <w:r>
        <w:t>olmamalı</w:t>
      </w:r>
      <w:r>
        <w:rPr>
          <w:color w:val="000000"/>
        </w:rPr>
        <w:t>dır.</w:t>
      </w:r>
      <w:r w:rsidRPr="002D0AB8">
        <w:rPr>
          <w:color w:val="000000"/>
        </w:rPr>
        <w:t xml:space="preserve"> Ambalajlama malzemesi de dâhil olmak üzere kullanılacak tüm malzemeler mevzuatına uygun bulaşmayı önleyecek ve hayvan sağlığını bozmayacak maddelerden yapılmış olmalıdır.</w:t>
      </w:r>
    </w:p>
    <w:p w:rsidR="00777CB9" w:rsidRPr="00A51E8F" w:rsidRDefault="00777CB9" w:rsidP="00C61E91">
      <w:pPr>
        <w:shd w:val="clear" w:color="auto" w:fill="FFFFFF"/>
        <w:jc w:val="both"/>
        <w:rPr>
          <w:b/>
          <w:bCs/>
          <w:color w:val="C0504D"/>
          <w:sz w:val="16"/>
          <w:szCs w:val="16"/>
        </w:rPr>
      </w:pPr>
    </w:p>
    <w:p w:rsidR="00777CB9" w:rsidRPr="00A11465" w:rsidRDefault="00777CB9" w:rsidP="00B64CD8">
      <w:pPr>
        <w:pStyle w:val="Heading2"/>
        <w:rPr>
          <w:lang w:val="tr-TR"/>
        </w:rPr>
      </w:pPr>
      <w:bookmarkStart w:id="146" w:name="_Toc349927064"/>
      <w:bookmarkStart w:id="147" w:name="_Toc401040544"/>
      <w:r w:rsidRPr="00A11465">
        <w:rPr>
          <w:lang w:val="tr-TR"/>
        </w:rPr>
        <w:t>6.2</w:t>
      </w:r>
      <w:r w:rsidRPr="00A11465">
        <w:rPr>
          <w:lang w:val="tr-TR"/>
        </w:rPr>
        <w:tab/>
        <w:t>İşaretleme</w:t>
      </w:r>
      <w:bookmarkEnd w:id="146"/>
      <w:bookmarkEnd w:id="147"/>
    </w:p>
    <w:p w:rsidR="00777CB9" w:rsidRDefault="00777CB9" w:rsidP="00620858">
      <w:pPr>
        <w:pStyle w:val="BodyTextIndent2"/>
        <w:spacing w:after="0" w:line="240" w:lineRule="auto"/>
        <w:ind w:left="0"/>
        <w:jc w:val="both"/>
      </w:pPr>
      <w:r w:rsidRPr="00050300">
        <w:t>Sığır besi</w:t>
      </w:r>
      <w:r w:rsidRPr="002D0AB8">
        <w:t xml:space="preserve"> yemi ambalajları üzerine en az aşağıdaki bilgiler okunaklı olarak silinmeyecek ve bozulmayacak şekilde yazılır veya basılır. Ambalajın ağzı açıldığında tekrar kapatılmamalı veya tekrar kapatıldığında açılıp kapatıldığı belli olmalıdır</w:t>
      </w:r>
    </w:p>
    <w:p w:rsidR="00777CB9" w:rsidRPr="00A51E8F" w:rsidRDefault="00777CB9" w:rsidP="00620858">
      <w:pPr>
        <w:pStyle w:val="BodyTextIndent2"/>
        <w:spacing w:after="0" w:line="240" w:lineRule="auto"/>
        <w:ind w:left="0"/>
        <w:jc w:val="both"/>
        <w:rPr>
          <w:sz w:val="16"/>
          <w:szCs w:val="16"/>
        </w:rPr>
      </w:pPr>
    </w:p>
    <w:p w:rsidR="00777CB9" w:rsidRPr="004F67B4" w:rsidRDefault="00777CB9" w:rsidP="00A11465">
      <w:pPr>
        <w:pStyle w:val="ListParagraph"/>
        <w:numPr>
          <w:ilvl w:val="0"/>
          <w:numId w:val="35"/>
        </w:numPr>
        <w:shd w:val="clear" w:color="auto" w:fill="FFFFFF"/>
        <w:ind w:left="284" w:hanging="284"/>
        <w:jc w:val="both"/>
      </w:pPr>
      <w:r w:rsidRPr="002D0AB8">
        <w:t>Üretici, ihracatçı, ithalatçı firmalardan en az birinin ticari unvanı veya kısa adı, varsa tescilli markası (sadece yurt dışındaki ithalatçı firmanın ticari unvanı veya kısa adının yazılması durumunda, ambalajlar üzerine, “Türk Malı” ibaresinin yazılması)</w:t>
      </w:r>
      <w:r w:rsidRPr="004F67B4">
        <w:t>,</w:t>
      </w:r>
    </w:p>
    <w:p w:rsidR="00777CB9" w:rsidRPr="004F67B4" w:rsidRDefault="00777CB9" w:rsidP="00A11465">
      <w:pPr>
        <w:pStyle w:val="ListParagraph"/>
        <w:numPr>
          <w:ilvl w:val="0"/>
          <w:numId w:val="35"/>
        </w:numPr>
        <w:shd w:val="clear" w:color="auto" w:fill="FFFFFF"/>
        <w:ind w:left="284" w:hanging="284"/>
        <w:jc w:val="both"/>
      </w:pPr>
      <w:r w:rsidRPr="004F67B4">
        <w:t>Firma onay ve kayıt numarası,</w:t>
      </w:r>
    </w:p>
    <w:p w:rsidR="00777CB9" w:rsidRPr="004F67B4" w:rsidRDefault="00777CB9" w:rsidP="00A11465">
      <w:pPr>
        <w:pStyle w:val="ListParagraph"/>
        <w:numPr>
          <w:ilvl w:val="0"/>
          <w:numId w:val="35"/>
        </w:numPr>
        <w:shd w:val="clear" w:color="auto" w:fill="FFFFFF"/>
        <w:ind w:left="284" w:hanging="284"/>
        <w:jc w:val="both"/>
      </w:pPr>
      <w:r w:rsidRPr="004F67B4">
        <w:t>Bu standardın işareti ve numarası (TS</w:t>
      </w:r>
      <w:r>
        <w:t>T 9979</w:t>
      </w:r>
      <w:r w:rsidRPr="004F67B4">
        <w:t xml:space="preserve"> şeklinde),</w:t>
      </w:r>
    </w:p>
    <w:p w:rsidR="00777CB9" w:rsidRPr="004F67B4" w:rsidRDefault="00777CB9" w:rsidP="00A11465">
      <w:pPr>
        <w:pStyle w:val="ListParagraph"/>
        <w:numPr>
          <w:ilvl w:val="0"/>
          <w:numId w:val="35"/>
        </w:numPr>
        <w:shd w:val="clear" w:color="auto" w:fill="FFFFFF"/>
        <w:ind w:left="284" w:hanging="284"/>
        <w:jc w:val="both"/>
      </w:pPr>
      <w:r w:rsidRPr="004F67B4">
        <w:t>Parti, seri veya kod numarası,</w:t>
      </w:r>
    </w:p>
    <w:p w:rsidR="00777CB9" w:rsidRPr="004F67B4" w:rsidRDefault="00777CB9" w:rsidP="00A11465">
      <w:pPr>
        <w:pStyle w:val="ListParagraph"/>
        <w:numPr>
          <w:ilvl w:val="0"/>
          <w:numId w:val="35"/>
        </w:numPr>
        <w:shd w:val="clear" w:color="auto" w:fill="FFFFFF"/>
        <w:ind w:left="284" w:hanging="284"/>
        <w:jc w:val="both"/>
      </w:pPr>
      <w:r w:rsidRPr="004F67B4">
        <w:t>Ürünün adı (“</w:t>
      </w:r>
      <w:r w:rsidRPr="00050300">
        <w:t xml:space="preserve">Sığır besi </w:t>
      </w:r>
      <w:r w:rsidRPr="002D0AB8">
        <w:t xml:space="preserve"> yemi ” şeklinde)</w:t>
      </w:r>
      <w:r w:rsidRPr="004F67B4">
        <w:t>,</w:t>
      </w:r>
    </w:p>
    <w:p w:rsidR="00777CB9" w:rsidRPr="004F67B4" w:rsidRDefault="00777CB9" w:rsidP="00A11465">
      <w:pPr>
        <w:pStyle w:val="ListParagraph"/>
        <w:numPr>
          <w:ilvl w:val="0"/>
          <w:numId w:val="35"/>
        </w:numPr>
        <w:shd w:val="clear" w:color="auto" w:fill="FFFFFF"/>
        <w:ind w:left="284" w:hanging="284"/>
        <w:jc w:val="both"/>
      </w:pPr>
      <w:r w:rsidRPr="004F67B4">
        <w:t>Sınıfı,</w:t>
      </w:r>
    </w:p>
    <w:p w:rsidR="00777CB9" w:rsidRPr="004F67B4" w:rsidRDefault="00777CB9" w:rsidP="00A11465">
      <w:pPr>
        <w:pStyle w:val="ListParagraph"/>
        <w:numPr>
          <w:ilvl w:val="0"/>
          <w:numId w:val="35"/>
        </w:numPr>
        <w:shd w:val="clear" w:color="auto" w:fill="FFFFFF"/>
        <w:ind w:left="284" w:hanging="284"/>
        <w:jc w:val="both"/>
      </w:pPr>
      <w:r w:rsidRPr="004F67B4">
        <w:t>Tipi,</w:t>
      </w:r>
    </w:p>
    <w:p w:rsidR="00777CB9" w:rsidRPr="004F67B4" w:rsidRDefault="00777CB9" w:rsidP="00A11465">
      <w:pPr>
        <w:pStyle w:val="ListParagraph"/>
        <w:numPr>
          <w:ilvl w:val="0"/>
          <w:numId w:val="35"/>
        </w:numPr>
        <w:shd w:val="clear" w:color="auto" w:fill="FFFFFF"/>
        <w:ind w:left="284" w:hanging="284"/>
        <w:jc w:val="both"/>
      </w:pPr>
      <w:r w:rsidRPr="004F67B4">
        <w:t>Ürünün bileşenleri,</w:t>
      </w:r>
    </w:p>
    <w:p w:rsidR="00777CB9" w:rsidRPr="002D0AB8" w:rsidRDefault="00777CB9" w:rsidP="00A11465">
      <w:pPr>
        <w:pStyle w:val="ListParagraph"/>
        <w:numPr>
          <w:ilvl w:val="0"/>
          <w:numId w:val="35"/>
        </w:numPr>
        <w:shd w:val="clear" w:color="auto" w:fill="FFFFFF"/>
        <w:ind w:left="284" w:hanging="284"/>
        <w:jc w:val="both"/>
      </w:pPr>
      <w:r w:rsidRPr="002D0AB8">
        <w:t xml:space="preserve">Birim kütle miktarı( kg olarak), </w:t>
      </w:r>
    </w:p>
    <w:p w:rsidR="00777CB9" w:rsidRPr="004F67B4" w:rsidRDefault="00777CB9" w:rsidP="00A11465">
      <w:pPr>
        <w:pStyle w:val="BodyTextIndent2"/>
        <w:numPr>
          <w:ilvl w:val="0"/>
          <w:numId w:val="35"/>
        </w:numPr>
        <w:spacing w:after="0" w:line="240" w:lineRule="auto"/>
        <w:ind w:left="284" w:hanging="284"/>
        <w:jc w:val="both"/>
      </w:pPr>
      <w:r w:rsidRPr="004F67B4">
        <w:t>Firmaca tavsiye edilen son tüketim tarihi (ay ve yıl olarak)</w:t>
      </w:r>
      <w:r>
        <w:t>,</w:t>
      </w:r>
    </w:p>
    <w:p w:rsidR="00777CB9" w:rsidRPr="004F67B4" w:rsidRDefault="00777CB9" w:rsidP="00A11465">
      <w:pPr>
        <w:pStyle w:val="ListParagraph"/>
        <w:numPr>
          <w:ilvl w:val="0"/>
          <w:numId w:val="35"/>
        </w:numPr>
        <w:shd w:val="clear" w:color="auto" w:fill="FFFFFF"/>
        <w:ind w:left="284" w:hanging="284"/>
        <w:jc w:val="both"/>
      </w:pPr>
      <w:r w:rsidRPr="004F67B4">
        <w:t>İhtiva ettiği besin maddeleri ve yem katkı maddeleri</w:t>
      </w:r>
      <w:r>
        <w:t>.</w:t>
      </w:r>
    </w:p>
    <w:p w:rsidR="00777CB9" w:rsidRPr="00A51E8F" w:rsidRDefault="00777CB9" w:rsidP="008E1C22">
      <w:pPr>
        <w:shd w:val="clear" w:color="auto" w:fill="FFFFFF"/>
        <w:jc w:val="both"/>
        <w:rPr>
          <w:sz w:val="16"/>
          <w:szCs w:val="16"/>
        </w:rPr>
      </w:pPr>
    </w:p>
    <w:p w:rsidR="00777CB9" w:rsidRPr="004F67B4" w:rsidRDefault="00777CB9" w:rsidP="008E1C22">
      <w:pPr>
        <w:shd w:val="clear" w:color="auto" w:fill="FFFFFF"/>
        <w:jc w:val="both"/>
      </w:pPr>
      <w:r w:rsidRPr="004F67B4">
        <w:t>Gerektiğinde bu bilgiler Türkçe’nin yanı sıra yabancı dilde de yazılabilir.</w:t>
      </w:r>
    </w:p>
    <w:p w:rsidR="00777CB9" w:rsidRPr="00A51E8F" w:rsidRDefault="00777CB9" w:rsidP="008E1C22">
      <w:pPr>
        <w:shd w:val="clear" w:color="auto" w:fill="FFFFFF"/>
        <w:jc w:val="both"/>
        <w:rPr>
          <w:sz w:val="16"/>
          <w:szCs w:val="16"/>
        </w:rPr>
      </w:pPr>
    </w:p>
    <w:p w:rsidR="00777CB9" w:rsidRPr="004F67B4" w:rsidRDefault="00777CB9" w:rsidP="008E1C22">
      <w:pPr>
        <w:shd w:val="clear" w:color="auto" w:fill="FFFFFF"/>
        <w:jc w:val="both"/>
      </w:pPr>
      <w:r w:rsidRPr="00050300">
        <w:t xml:space="preserve">Sığır besi </w:t>
      </w:r>
      <w:r w:rsidRPr="002D0AB8">
        <w:t>yeminin, günlük verilmesi gereken miktar bilgileri, bileşim olarak ihtiva ettiği besin maddesi miktarları, depolama şartları ve açıldıktan sonraki kulanım süresi ve korunması ile ilgili bilgileri içeren kullanma talimatı ambalajla</w:t>
      </w:r>
      <w:r>
        <w:t xml:space="preserve"> ya da dökme yem ile</w:t>
      </w:r>
      <w:r w:rsidRPr="002D0AB8">
        <w:t xml:space="preserve"> birlikte ayrıca veril</w:t>
      </w:r>
      <w:r>
        <w:t>melidir. B</w:t>
      </w:r>
      <w:r w:rsidRPr="004F67B4">
        <w:t xml:space="preserve">ilgilerinin yemin son kullanıcısına kadar </w:t>
      </w:r>
      <w:r>
        <w:t>ulaşması</w:t>
      </w:r>
      <w:r w:rsidRPr="004F67B4">
        <w:t xml:space="preserve"> sağlanmalıdır.</w:t>
      </w:r>
    </w:p>
    <w:p w:rsidR="00777CB9" w:rsidRPr="00A51E8F" w:rsidRDefault="00777CB9" w:rsidP="00C846A9">
      <w:pPr>
        <w:shd w:val="clear" w:color="auto" w:fill="FFFFFF"/>
        <w:jc w:val="both"/>
        <w:rPr>
          <w:sz w:val="16"/>
          <w:szCs w:val="16"/>
        </w:rPr>
      </w:pPr>
      <w:bookmarkStart w:id="148" w:name="_Toc35849346"/>
    </w:p>
    <w:p w:rsidR="00777CB9" w:rsidRPr="00A11465" w:rsidRDefault="00777CB9" w:rsidP="00B64CD8">
      <w:pPr>
        <w:pStyle w:val="Heading2"/>
        <w:rPr>
          <w:lang w:val="tr-TR"/>
        </w:rPr>
      </w:pPr>
      <w:bookmarkStart w:id="149" w:name="_Toc401040545"/>
      <w:bookmarkStart w:id="150" w:name="_Toc349927065"/>
      <w:r w:rsidRPr="00A11465">
        <w:rPr>
          <w:lang w:val="tr-TR"/>
        </w:rPr>
        <w:t>6.3</w:t>
      </w:r>
      <w:r w:rsidRPr="00A11465">
        <w:rPr>
          <w:lang w:val="tr-TR"/>
        </w:rPr>
        <w:tab/>
        <w:t>Muhafaza ve taşıma</w:t>
      </w:r>
      <w:bookmarkEnd w:id="149"/>
      <w:bookmarkEnd w:id="148"/>
      <w:bookmarkEnd w:id="150"/>
    </w:p>
    <w:p w:rsidR="00777CB9" w:rsidRPr="004F67B4" w:rsidRDefault="00777CB9" w:rsidP="00B64CD8">
      <w:pPr>
        <w:shd w:val="clear" w:color="auto" w:fill="FFFFFF"/>
        <w:jc w:val="both"/>
      </w:pPr>
      <w:r w:rsidRPr="00050300">
        <w:t xml:space="preserve">Sığır besi </w:t>
      </w:r>
      <w:r w:rsidRPr="004F67B4">
        <w:t>yemleri ve bunların içinde bulundukları ambalajlar, işleme yerlerinde, depolarda ve taşıtlarda, bulaşma ve çapraz bulaşmaya imkân vermeyecek ve genel olarak yem güvenilirliği ve ürün kalitesi üzerine olumsuz bir etki oluşturmayacak şekilde bulundurulmalıdır.</w:t>
      </w:r>
    </w:p>
    <w:p w:rsidR="00777CB9" w:rsidRPr="00A51E8F" w:rsidRDefault="00777CB9" w:rsidP="00B64CD8">
      <w:pPr>
        <w:shd w:val="clear" w:color="auto" w:fill="FFFFFF"/>
        <w:jc w:val="both"/>
        <w:rPr>
          <w:sz w:val="16"/>
          <w:szCs w:val="16"/>
        </w:rPr>
      </w:pPr>
    </w:p>
    <w:p w:rsidR="00777CB9" w:rsidRPr="004F67B4" w:rsidRDefault="00777CB9" w:rsidP="00B64CD8">
      <w:pPr>
        <w:shd w:val="clear" w:color="auto" w:fill="FFFFFF"/>
        <w:jc w:val="both"/>
      </w:pPr>
      <w:r w:rsidRPr="004F67B4">
        <w:t xml:space="preserve">İçinde </w:t>
      </w:r>
      <w:r>
        <w:t>s</w:t>
      </w:r>
      <w:r w:rsidRPr="00050300">
        <w:t xml:space="preserve">ığır besi </w:t>
      </w:r>
      <w:r w:rsidRPr="004F67B4">
        <w:t xml:space="preserve">yemleri bulunan ambalâjlar veya dökme halindeki </w:t>
      </w:r>
      <w:r>
        <w:t>s</w:t>
      </w:r>
      <w:r w:rsidRPr="00050300">
        <w:t xml:space="preserve">ığır besi </w:t>
      </w:r>
      <w:r w:rsidRPr="004F67B4">
        <w:t>yemleri, kuru zemin üzerinde, havadar, serin, doğrudan güneş ışığı almayan yerlerde depolanmalı, yağış altında bırakılmamalı ve bu durumda yüklenip boşaltılmamalıdır.</w:t>
      </w:r>
    </w:p>
    <w:p w:rsidR="00777CB9" w:rsidRPr="00A51E8F" w:rsidRDefault="00777CB9" w:rsidP="00B64CD8">
      <w:pPr>
        <w:shd w:val="clear" w:color="auto" w:fill="FFFFFF"/>
        <w:jc w:val="both"/>
        <w:rPr>
          <w:sz w:val="16"/>
          <w:szCs w:val="16"/>
        </w:rPr>
      </w:pPr>
    </w:p>
    <w:p w:rsidR="00777CB9" w:rsidRPr="004F67B4" w:rsidRDefault="00777CB9" w:rsidP="00B64CD8">
      <w:pPr>
        <w:shd w:val="clear" w:color="auto" w:fill="FFFFFF"/>
        <w:jc w:val="both"/>
      </w:pPr>
      <w:r w:rsidRPr="00050300">
        <w:t xml:space="preserve">Sığır besi </w:t>
      </w:r>
      <w:r w:rsidRPr="004F67B4">
        <w:t>yemleri ambalajlarının bulunduğu depo kuru, hoşa gitmeyen kokulardan arınmış, böcek ve haşerelerin girişini önleyecek yapıda olmalıdır.</w:t>
      </w:r>
    </w:p>
    <w:p w:rsidR="00777CB9" w:rsidRPr="004F67B4" w:rsidRDefault="00777CB9" w:rsidP="009D4305"/>
    <w:p w:rsidR="00777CB9" w:rsidRPr="00A11465" w:rsidRDefault="00777CB9" w:rsidP="00B64CD8">
      <w:pPr>
        <w:pStyle w:val="Heading1"/>
        <w:rPr>
          <w:lang w:val="tr-TR"/>
        </w:rPr>
      </w:pPr>
      <w:bookmarkStart w:id="151" w:name="_Toc524434584"/>
      <w:bookmarkStart w:id="152" w:name="_Toc35849347"/>
      <w:bookmarkStart w:id="153" w:name="_Toc349927066"/>
      <w:bookmarkStart w:id="154" w:name="_Toc401040546"/>
      <w:r w:rsidRPr="00A11465">
        <w:rPr>
          <w:lang w:val="tr-TR"/>
        </w:rPr>
        <w:t>7</w:t>
      </w:r>
      <w:r w:rsidRPr="00A11465">
        <w:rPr>
          <w:lang w:val="tr-TR"/>
        </w:rPr>
        <w:tab/>
        <w:t>Çeşitli hükümler</w:t>
      </w:r>
      <w:bookmarkEnd w:id="151"/>
      <w:bookmarkEnd w:id="152"/>
      <w:bookmarkEnd w:id="153"/>
      <w:bookmarkEnd w:id="154"/>
    </w:p>
    <w:p w:rsidR="00777CB9" w:rsidRDefault="00777CB9" w:rsidP="00B64CD8">
      <w:pPr>
        <w:shd w:val="clear" w:color="auto" w:fill="FFFFFF"/>
        <w:jc w:val="both"/>
      </w:pPr>
      <w:r w:rsidRPr="004F67B4">
        <w:t xml:space="preserve">Üretici veya piyasaya arz eden, bu standarda uygun olarak üretildiğini beyan ettiği </w:t>
      </w:r>
      <w:r>
        <w:t>sığır besi</w:t>
      </w:r>
      <w:r w:rsidRPr="004F67B4">
        <w:t xml:space="preserve"> yemi için, istendiğinde, standarda uygunluk beyannamesi vermeye veya göstermeye mecburdur. </w:t>
      </w:r>
    </w:p>
    <w:p w:rsidR="00777CB9" w:rsidRDefault="00777CB9" w:rsidP="00B64CD8">
      <w:pPr>
        <w:shd w:val="clear" w:color="auto" w:fill="FFFFFF"/>
        <w:jc w:val="both"/>
      </w:pPr>
    </w:p>
    <w:p w:rsidR="00777CB9" w:rsidRPr="004F67B4" w:rsidRDefault="00777CB9" w:rsidP="00B64CD8">
      <w:pPr>
        <w:shd w:val="clear" w:color="auto" w:fill="FFFFFF"/>
        <w:jc w:val="both"/>
      </w:pPr>
      <w:r w:rsidRPr="004F67B4">
        <w:t xml:space="preserve">Bu beyannamede satış konusu </w:t>
      </w:r>
      <w:r>
        <w:t>s</w:t>
      </w:r>
      <w:r w:rsidRPr="00050300">
        <w:t xml:space="preserve">ığır besi </w:t>
      </w:r>
      <w:r w:rsidRPr="004F67B4">
        <w:t>yemi</w:t>
      </w:r>
      <w:r>
        <w:t>nin</w:t>
      </w:r>
      <w:r w:rsidRPr="004F67B4">
        <w:t>;</w:t>
      </w:r>
    </w:p>
    <w:p w:rsidR="00777CB9" w:rsidRPr="004F67B4" w:rsidRDefault="00777CB9" w:rsidP="009D4305">
      <w:pPr>
        <w:pStyle w:val="BodyTextIndent2"/>
        <w:shd w:val="clear" w:color="auto" w:fill="FFFFFF"/>
        <w:spacing w:after="0" w:line="240" w:lineRule="auto"/>
        <w:ind w:left="0"/>
        <w:jc w:val="both"/>
        <w:rPr>
          <w:b/>
          <w:bCs/>
        </w:rPr>
      </w:pPr>
    </w:p>
    <w:p w:rsidR="00777CB9" w:rsidRPr="004F67B4" w:rsidRDefault="00777CB9" w:rsidP="009E06CE">
      <w:pPr>
        <w:pStyle w:val="BodyTextIndent2"/>
        <w:numPr>
          <w:ilvl w:val="0"/>
          <w:numId w:val="26"/>
        </w:numPr>
        <w:shd w:val="clear" w:color="auto" w:fill="FFFFFF"/>
        <w:spacing w:after="0" w:line="240" w:lineRule="auto"/>
        <w:jc w:val="both"/>
        <w:rPr>
          <w:b/>
          <w:bCs/>
        </w:rPr>
      </w:pPr>
      <w:r w:rsidRPr="004F67B4">
        <w:t>Madde 4’teki özelliklerde olduğunun,</w:t>
      </w:r>
    </w:p>
    <w:p w:rsidR="00777CB9" w:rsidRPr="004F67B4" w:rsidRDefault="00777CB9" w:rsidP="00BB33D0">
      <w:pPr>
        <w:pStyle w:val="BodyTextIndent2"/>
        <w:numPr>
          <w:ilvl w:val="0"/>
          <w:numId w:val="26"/>
        </w:numPr>
        <w:shd w:val="clear" w:color="auto" w:fill="FFFFFF"/>
        <w:spacing w:after="0" w:line="240" w:lineRule="auto"/>
        <w:jc w:val="both"/>
        <w:rPr>
          <w:b/>
          <w:bCs/>
        </w:rPr>
      </w:pPr>
      <w:r w:rsidRPr="004F67B4">
        <w:t>Madde 5’teki muayene ve deneylerin yapılmış ve uygun sonuç alınmış bulunduğunun</w:t>
      </w:r>
      <w:r w:rsidRPr="004F67B4">
        <w:rPr>
          <w:b/>
          <w:bCs/>
        </w:rPr>
        <w:t xml:space="preserve"> </w:t>
      </w:r>
    </w:p>
    <w:p w:rsidR="00777CB9" w:rsidRPr="004F67B4" w:rsidRDefault="00777CB9" w:rsidP="00A11465">
      <w:pPr>
        <w:pStyle w:val="BodyTextIndent2"/>
        <w:shd w:val="clear" w:color="auto" w:fill="FFFFFF"/>
        <w:spacing w:after="0" w:line="240" w:lineRule="auto"/>
        <w:ind w:left="0"/>
        <w:jc w:val="both"/>
        <w:rPr>
          <w:b/>
          <w:bCs/>
        </w:rPr>
      </w:pPr>
      <w:r w:rsidRPr="004F67B4">
        <w:t>belirtilmesi gerekir.</w:t>
      </w:r>
    </w:p>
    <w:p w:rsidR="00777CB9" w:rsidRPr="004F67B4" w:rsidRDefault="00777CB9" w:rsidP="009E06CE">
      <w:pPr>
        <w:pStyle w:val="BodyTextIndent2"/>
        <w:shd w:val="clear" w:color="auto" w:fill="FFFFFF"/>
        <w:spacing w:after="0" w:line="240" w:lineRule="auto"/>
        <w:ind w:left="0"/>
        <w:jc w:val="both"/>
        <w:rPr>
          <w:b/>
          <w:bCs/>
        </w:rPr>
      </w:pPr>
    </w:p>
    <w:p w:rsidR="00777CB9" w:rsidRPr="004F67B4" w:rsidRDefault="00777CB9" w:rsidP="009D4305">
      <w:pPr>
        <w:ind w:left="705" w:hanging="705"/>
        <w:jc w:val="both"/>
      </w:pPr>
      <w:r w:rsidRPr="004F67B4">
        <w:rPr>
          <w:b/>
          <w:bCs/>
          <w:w w:val="107"/>
        </w:rPr>
        <w:t>Not -</w:t>
      </w:r>
      <w:r w:rsidRPr="004F67B4">
        <w:rPr>
          <w:b/>
          <w:bCs/>
          <w:w w:val="107"/>
        </w:rPr>
        <w:tab/>
      </w:r>
      <w:r w:rsidRPr="004F67B4">
        <w:t>Bu standartta yer almayan hususlarda 5996 sayılı Veteriner Hizmetleri, Bitki Sağlığı, Gıda ve Yem Kanunu hükümlerine ve bu Kanuna dayanılarak yayımlanan yem mevzuatına göre işlem yapılır.</w:t>
      </w:r>
    </w:p>
    <w:p w:rsidR="00777CB9" w:rsidRPr="00A11465" w:rsidRDefault="00777CB9" w:rsidP="009D4305">
      <w:pPr>
        <w:pStyle w:val="Heading1"/>
        <w:jc w:val="center"/>
        <w:rPr>
          <w:color w:val="000000"/>
          <w:lang w:val="tr-TR"/>
        </w:rPr>
      </w:pPr>
      <w:bookmarkStart w:id="155" w:name="_Toc25858064"/>
      <w:bookmarkStart w:id="156" w:name="_Toc401040547"/>
      <w:bookmarkStart w:id="157" w:name="_Toc117572523"/>
      <w:bookmarkStart w:id="158" w:name="_Toc118382069"/>
      <w:bookmarkStart w:id="159" w:name="_Toc127692982"/>
      <w:bookmarkStart w:id="160" w:name="_Toc128298361"/>
      <w:bookmarkStart w:id="161" w:name="_Toc134264725"/>
      <w:bookmarkStart w:id="162" w:name="_Toc159849920"/>
      <w:bookmarkStart w:id="163" w:name="_Toc160424981"/>
      <w:bookmarkStart w:id="164" w:name="_Toc161482561"/>
      <w:bookmarkStart w:id="165" w:name="_Toc162065322"/>
      <w:bookmarkStart w:id="166" w:name="_Toc184575206"/>
      <w:bookmarkStart w:id="167" w:name="_Toc187124037"/>
      <w:bookmarkStart w:id="168" w:name="_Toc187124125"/>
      <w:bookmarkStart w:id="169" w:name="_Toc187124507"/>
      <w:bookmarkStart w:id="170" w:name="_Toc264913523"/>
      <w:bookmarkStart w:id="171" w:name="_Toc266447957"/>
      <w:bookmarkEnd w:id="105"/>
      <w:bookmarkEnd w:id="106"/>
      <w:bookmarkEnd w:id="107"/>
      <w:bookmarkEnd w:id="108"/>
      <w:bookmarkEnd w:id="109"/>
      <w:bookmarkEnd w:id="110"/>
      <w:r w:rsidRPr="00A11465">
        <w:rPr>
          <w:color w:val="000000"/>
          <w:lang w:val="tr-TR"/>
        </w:rPr>
        <w:t>Yararlanılan kaynaklar</w:t>
      </w:r>
      <w:bookmarkEnd w:id="155"/>
      <w:bookmarkEnd w:id="156"/>
    </w:p>
    <w:p w:rsidR="00777CB9" w:rsidRPr="004F67B4" w:rsidRDefault="00777CB9" w:rsidP="00B64CD8">
      <w:pPr>
        <w:jc w:val="center"/>
        <w:rPr>
          <w:color w:val="000000"/>
        </w:rPr>
      </w:pPr>
    </w:p>
    <w:p w:rsidR="00777CB9" w:rsidRDefault="00777CB9" w:rsidP="00DE6E2D">
      <w:pPr>
        <w:numPr>
          <w:ilvl w:val="0"/>
          <w:numId w:val="17"/>
        </w:numPr>
        <w:tabs>
          <w:tab w:val="clear" w:pos="644"/>
          <w:tab w:val="num" w:pos="284"/>
        </w:tabs>
        <w:ind w:left="284" w:hanging="284"/>
        <w:jc w:val="both"/>
        <w:rPr>
          <w:color w:val="000000"/>
        </w:rPr>
      </w:pPr>
      <w:bookmarkStart w:id="172" w:name="_Toc494100341"/>
      <w:bookmarkStart w:id="173" w:name="_Toc512702203"/>
      <w:bookmarkStart w:id="174" w:name="_Toc515349322"/>
      <w:bookmarkStart w:id="175" w:name="_Toc517688583"/>
      <w:bookmarkStart w:id="176" w:name="_Toc517772090"/>
      <w:bookmarkStart w:id="177" w:name="_Toc519619821"/>
      <w:r w:rsidRPr="0026373C">
        <w:rPr>
          <w:color w:val="000000"/>
        </w:rPr>
        <w:t>Hayvan Besleme ve Beslenme Hastalıkları, Ankara Üniversitesi Veteriner Fak. Hayvan Besleme ve Beslenme Hastalıkları Anabilim Dalı, Ankara, 2014</w:t>
      </w:r>
      <w:r>
        <w:rPr>
          <w:color w:val="000000"/>
        </w:rPr>
        <w:t>.</w:t>
      </w:r>
    </w:p>
    <w:p w:rsidR="00777CB9" w:rsidRPr="0026373C" w:rsidRDefault="00777CB9" w:rsidP="00A11465">
      <w:pPr>
        <w:ind w:left="284"/>
        <w:jc w:val="both"/>
        <w:rPr>
          <w:color w:val="000000"/>
        </w:rPr>
      </w:pPr>
    </w:p>
    <w:p w:rsidR="00777CB9" w:rsidRPr="004F67B4" w:rsidRDefault="00777CB9" w:rsidP="00B64CD8">
      <w:pPr>
        <w:numPr>
          <w:ilvl w:val="0"/>
          <w:numId w:val="17"/>
        </w:numPr>
        <w:tabs>
          <w:tab w:val="clear" w:pos="644"/>
          <w:tab w:val="num" w:pos="284"/>
        </w:tabs>
        <w:ind w:left="284" w:hanging="284"/>
        <w:jc w:val="both"/>
        <w:rPr>
          <w:color w:val="000000"/>
        </w:rPr>
      </w:pPr>
      <w:r>
        <w:rPr>
          <w:color w:val="000000"/>
        </w:rPr>
        <w:t>Büyükbaş ve Küçükbaş Hayvan Besleme, Çukurova üniversitesi Ziraat Fak. Zootekni Bölümü Yemler ve Hayvan Besleme Anabilim Dalı, Adana, 2009.</w:t>
      </w:r>
      <w:bookmarkEnd w:id="172"/>
      <w:bookmarkEnd w:id="173"/>
      <w:bookmarkEnd w:id="174"/>
      <w:bookmarkEnd w:id="175"/>
      <w:bookmarkEnd w:id="176"/>
      <w:bookmarkEnd w:id="177"/>
      <w:r w:rsidRPr="004F67B4">
        <w:fldChar w:fldCharType="begin"/>
      </w:r>
      <w:r w:rsidRPr="004F67B4">
        <w:instrText xml:space="preserve"> HYPERLINK "http://www.gkgm.gov.tr/mevzuat/yonetmelik/yemlerin_resmi_kontrolu_numune_alma_analiz_metodlari_yonetmeligi.html" </w:instrText>
      </w:r>
      <w:r w:rsidRPr="004F67B4">
        <w:fldChar w:fldCharType="separate"/>
      </w:r>
      <w:r w:rsidRPr="004F67B4">
        <w:rPr>
          <w:color w:val="000000"/>
          <w:bdr w:val="none" w:sz="0" w:space="0" w:color="auto" w:frame="1"/>
        </w:rPr>
        <w:t>Yemlerin Resmi Kontrolü İçin Numune Alma ve Analiz Metotlarına Dair Yönetmeli</w:t>
      </w:r>
      <w:r w:rsidRPr="004F67B4">
        <w:fldChar w:fldCharType="end"/>
      </w:r>
      <w:r w:rsidRPr="004F67B4">
        <w:rPr>
          <w:color w:val="000000"/>
        </w:rPr>
        <w:t>ği, Gıda Tarım ve Hayvancılık Bakanlığı, Ankara, 2011.</w:t>
      </w:r>
    </w:p>
    <w:p w:rsidR="00777CB9" w:rsidRPr="004F67B4" w:rsidRDefault="00777CB9" w:rsidP="009E06CE">
      <w:pPr>
        <w:pStyle w:val="ListParagraph"/>
        <w:rPr>
          <w:color w:val="000000"/>
        </w:rPr>
      </w:pPr>
    </w:p>
    <w:p w:rsidR="00777CB9" w:rsidRPr="004F67B4" w:rsidRDefault="00777CB9" w:rsidP="00622BB3">
      <w:pPr>
        <w:numPr>
          <w:ilvl w:val="0"/>
          <w:numId w:val="17"/>
        </w:numPr>
        <w:tabs>
          <w:tab w:val="clear" w:pos="644"/>
          <w:tab w:val="num" w:pos="284"/>
        </w:tabs>
        <w:ind w:left="284" w:hanging="284"/>
        <w:jc w:val="both"/>
        <w:rPr>
          <w:color w:val="000000"/>
        </w:rPr>
      </w:pPr>
      <w:r w:rsidRPr="004F67B4">
        <w:rPr>
          <w:color w:val="000000"/>
        </w:rPr>
        <w:t>Yemlerde İstenmeyen Maddeler Hakkında Tebliği, 2005/3 No.lu</w:t>
      </w:r>
      <w:r>
        <w:rPr>
          <w:color w:val="000000"/>
        </w:rPr>
        <w:t>,</w:t>
      </w:r>
      <w:r w:rsidRPr="004F67B4">
        <w:rPr>
          <w:color w:val="000000"/>
        </w:rPr>
        <w:t xml:space="preserve"> Tarım ve Köyişleri Bakanlığı, Ankara, 2005.</w:t>
      </w:r>
    </w:p>
    <w:p w:rsidR="00777CB9" w:rsidRPr="004F67B4" w:rsidRDefault="00777CB9" w:rsidP="009D4305"/>
    <w:p w:rsidR="00777CB9" w:rsidRDefault="00777CB9" w:rsidP="007C5FD9">
      <w:pPr>
        <w:numPr>
          <w:ilvl w:val="0"/>
          <w:numId w:val="17"/>
        </w:numPr>
        <w:tabs>
          <w:tab w:val="clear" w:pos="644"/>
          <w:tab w:val="num" w:pos="284"/>
        </w:tabs>
        <w:ind w:left="284" w:hanging="284"/>
        <w:jc w:val="both"/>
        <w:rPr>
          <w:color w:val="000000"/>
        </w:rPr>
      </w:pPr>
      <w:r w:rsidRPr="004F67B4">
        <w:rPr>
          <w:color w:val="000000"/>
        </w:rPr>
        <w:t>Yemlerin Piyasaya Arzı ve Kullanımı Hakkında Yönetmelik, Gıda Tarım ve Hayvancılık Bakanlığı, Ankara, 2011.</w:t>
      </w:r>
    </w:p>
    <w:p w:rsidR="00777CB9" w:rsidRDefault="00777CB9" w:rsidP="00A11465">
      <w:pPr>
        <w:ind w:left="284"/>
        <w:jc w:val="both"/>
        <w:rPr>
          <w:color w:val="000000"/>
        </w:rPr>
      </w:pPr>
    </w:p>
    <w:p w:rsidR="00777CB9" w:rsidRDefault="00777CB9" w:rsidP="0090613C">
      <w:pPr>
        <w:numPr>
          <w:ilvl w:val="0"/>
          <w:numId w:val="17"/>
        </w:numPr>
        <w:tabs>
          <w:tab w:val="clear" w:pos="644"/>
        </w:tabs>
        <w:ind w:left="284" w:hanging="284"/>
        <w:jc w:val="both"/>
        <w:rPr>
          <w:color w:val="000000"/>
        </w:rPr>
      </w:pPr>
      <w:r w:rsidRPr="009911EC">
        <w:rPr>
          <w:color w:val="000000"/>
        </w:rPr>
        <w:t>Hayvansal Kökenli Yemlerde M</w:t>
      </w:r>
      <w:r>
        <w:rPr>
          <w:color w:val="000000"/>
        </w:rPr>
        <w:t>ikrobiyolojik Kriterler Tebliği,</w:t>
      </w:r>
      <w:r w:rsidRPr="0090613C">
        <w:t xml:space="preserve"> </w:t>
      </w:r>
      <w:r>
        <w:rPr>
          <w:color w:val="000000"/>
        </w:rPr>
        <w:t xml:space="preserve">Tarım ve Köyişleri Bakanlığı, </w:t>
      </w:r>
      <w:r w:rsidRPr="009911EC">
        <w:rPr>
          <w:color w:val="000000"/>
        </w:rPr>
        <w:t xml:space="preserve">Tebliğ </w:t>
      </w:r>
      <w:r>
        <w:rPr>
          <w:color w:val="000000"/>
        </w:rPr>
        <w:t>No: 2008/47, Ankara, 21.08.2008</w:t>
      </w:r>
    </w:p>
    <w:p w:rsidR="00777CB9" w:rsidRPr="00884770" w:rsidRDefault="00777CB9" w:rsidP="00A11465">
      <w:pPr>
        <w:ind w:left="284"/>
        <w:jc w:val="both"/>
        <w:rPr>
          <w:color w:val="000000"/>
        </w:rPr>
      </w:pPr>
    </w:p>
    <w:p w:rsidR="00777CB9" w:rsidRPr="00884770" w:rsidRDefault="00777CB9" w:rsidP="00A11465">
      <w:pPr>
        <w:ind w:left="284"/>
        <w:jc w:val="both"/>
        <w:rPr>
          <w:color w:val="000000"/>
        </w:rPr>
      </w:pPr>
    </w:p>
    <w:p w:rsidR="00777CB9" w:rsidRPr="00884770" w:rsidRDefault="00777CB9" w:rsidP="00A11465">
      <w:pPr>
        <w:ind w:left="284"/>
        <w:jc w:val="both"/>
        <w:rPr>
          <w:color w:val="000000"/>
        </w:rPr>
      </w:pPr>
    </w:p>
    <w:p w:rsidR="00777CB9" w:rsidRPr="00884770" w:rsidRDefault="00777CB9" w:rsidP="00A11465">
      <w:pPr>
        <w:ind w:left="284"/>
        <w:jc w:val="both"/>
        <w:rPr>
          <w:color w:val="000000"/>
        </w:rPr>
      </w:pPr>
    </w:p>
    <w:p w:rsidR="00777CB9" w:rsidRPr="004F67B4" w:rsidRDefault="00777CB9" w:rsidP="00A11465">
      <w:pPr>
        <w:jc w:val="both"/>
        <w:rPr>
          <w:color w:val="000000"/>
        </w:rPr>
      </w:pPr>
    </w:p>
    <w:p w:rsidR="00777CB9" w:rsidRPr="004F67B4" w:rsidRDefault="00777CB9" w:rsidP="009D4305"/>
    <w:p w:rsidR="00777CB9" w:rsidRPr="004F67B4" w:rsidRDefault="00777CB9" w:rsidP="009D4305"/>
    <w:p w:rsidR="00777CB9" w:rsidRPr="004F67B4" w:rsidRDefault="00777CB9" w:rsidP="009D4305"/>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p w:rsidR="00777CB9" w:rsidRPr="004F67B4" w:rsidRDefault="00777CB9" w:rsidP="009D4305"/>
    <w:p w:rsidR="00777CB9" w:rsidRPr="004F67B4" w:rsidRDefault="00777CB9" w:rsidP="009D4305"/>
    <w:sectPr w:rsidR="00777CB9" w:rsidRPr="004F67B4" w:rsidSect="00777CB9">
      <w:headerReference w:type="even" r:id="rId15"/>
      <w:headerReference w:type="default" r:id="rId16"/>
      <w:footerReference w:type="even" r:id="rId17"/>
      <w:footerReference w:type="default" r:id="rId18"/>
      <w:pgSz w:w="11906" w:h="16838" w:code="9"/>
      <w:pgMar w:top="1418" w:right="1134" w:bottom="1134" w:left="1134" w:header="851" w:footer="851" w:gutter="0"/>
      <w:pgNumType w:start="1"/>
      <w:cols w:space="708"/>
      <w:rtlGutter/>
      <w:docGrid w:linePitch="360"/>
      <w:sectPrChange w:id="178" w:author="fundaa" w:date="2014-11-05T14:52:00Z">
        <w:sectPr w:rsidR="00777CB9" w:rsidRPr="004F67B4" w:rsidSect="00777CB9">
          <w:pgSz w:w="12240" w:h="15840" w:code="0"/>
          <w:pgMar w:top="1417" w:right="1417" w:bottom="1417" w:left="1417" w:header="708" w:footer="708"/>
          <w:pgNumType w:start="1"/>
          <w:rtlGutter w:val="0"/>
        </w:sectPr>
      </w:sectPrChang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77CB9" w:rsidRDefault="00777CB9">
      <w:r>
        <w:separator/>
      </w:r>
    </w:p>
  </w:endnote>
  <w:endnote w:type="continuationSeparator" w:id="0">
    <w:p w:rsidR="00777CB9" w:rsidRDefault="00777CB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SimSun">
    <w:altName w:val="??¨¬?"/>
    <w:panose1 w:val="02010600030101010101"/>
    <w:charset w:val="86"/>
    <w:family w:val="auto"/>
    <w:pitch w:val="variable"/>
    <w:sig w:usb0="00000003" w:usb1="288F0000" w:usb2="00000016" w:usb3="00000000" w:csb0="00040001"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 w:name="Tahoma">
    <w:panose1 w:val="020B0604030504040204"/>
    <w:charset w:val="A2"/>
    <w:family w:val="swiss"/>
    <w:pitch w:val="variable"/>
    <w:sig w:usb0="E1002EFF" w:usb1="C000605B" w:usb2="00000029" w:usb3="00000000" w:csb0="000101FF" w:csb1="00000000"/>
  </w:font>
  <w:font w:name="ヒラギノ明朝 Pro W3">
    <w:altName w:val="MS Mincho"/>
    <w:panose1 w:val="00000000000000000000"/>
    <w:charset w:val="80"/>
    <w:family w:val="auto"/>
    <w:notTrueType/>
    <w:pitch w:val="variable"/>
    <w:sig w:usb0="00000001" w:usb1="08070000" w:usb2="00000010" w:usb3="00000000" w:csb0="00020000" w:csb1="00000000"/>
  </w:font>
  <w:font w:name="Times">
    <w:panose1 w:val="02020603050405020304"/>
    <w:charset w:val="A2"/>
    <w:family w:val="roman"/>
    <w:pitch w:val="variable"/>
    <w:sig w:usb0="E0002AFF" w:usb1="C0007841"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7CB9" w:rsidRDefault="00777CB9" w:rsidP="00293AA5">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7CB9" w:rsidRDefault="00777CB9" w:rsidP="00293AA5">
    <w:pPr>
      <w:pStyle w:val="Footer"/>
      <w:ind w:right="38"/>
      <w:jc w:val="right"/>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7CB9" w:rsidRDefault="00777CB9" w:rsidP="00293AA5">
    <w:pPr>
      <w:pStyle w:val="Footer"/>
      <w:ind w:right="360"/>
    </w:pPr>
    <w:r>
      <w:rPr>
        <w:rStyle w:val="PageNumber"/>
        <w:rFonts w:cs="Arial"/>
      </w:rPr>
      <w:fldChar w:fldCharType="begin"/>
    </w:r>
    <w:r>
      <w:rPr>
        <w:rStyle w:val="PageNumber"/>
        <w:rFonts w:cs="Arial"/>
      </w:rPr>
      <w:instrText xml:space="preserve"> PAGE </w:instrText>
    </w:r>
    <w:r>
      <w:rPr>
        <w:rStyle w:val="PageNumber"/>
        <w:rFonts w:cs="Arial"/>
      </w:rPr>
      <w:fldChar w:fldCharType="separate"/>
    </w:r>
    <w:r>
      <w:rPr>
        <w:rStyle w:val="PageNumber"/>
        <w:rFonts w:cs="Arial"/>
        <w:noProof/>
      </w:rPr>
      <w:t>4</w:t>
    </w:r>
    <w:r>
      <w:rPr>
        <w:rStyle w:val="PageNumber"/>
        <w:rFonts w:cs="Arial"/>
      </w:rPr>
      <w:fldChar w:fldCharType="end"/>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7CB9" w:rsidRDefault="00777CB9" w:rsidP="00293AA5">
    <w:pPr>
      <w:pStyle w:val="Footer"/>
      <w:ind w:right="38"/>
      <w:jc w:val="right"/>
    </w:pPr>
    <w:r>
      <w:rPr>
        <w:rStyle w:val="PageNumber"/>
        <w:rFonts w:cs="Arial"/>
      </w:rPr>
      <w:fldChar w:fldCharType="begin"/>
    </w:r>
    <w:r>
      <w:rPr>
        <w:rStyle w:val="PageNumber"/>
        <w:rFonts w:cs="Arial"/>
      </w:rPr>
      <w:instrText xml:space="preserve"> PAGE </w:instrText>
    </w:r>
    <w:r>
      <w:rPr>
        <w:rStyle w:val="PageNumber"/>
        <w:rFonts w:cs="Arial"/>
      </w:rPr>
      <w:fldChar w:fldCharType="separate"/>
    </w:r>
    <w:r>
      <w:rPr>
        <w:rStyle w:val="PageNumber"/>
        <w:rFonts w:cs="Arial"/>
        <w:noProof/>
      </w:rPr>
      <w:t>5</w:t>
    </w:r>
    <w:r>
      <w:rPr>
        <w:rStyle w:val="PageNumber"/>
        <w:rFonts w:cs="Arial"/>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77CB9" w:rsidRDefault="00777CB9">
      <w:r>
        <w:separator/>
      </w:r>
    </w:p>
  </w:footnote>
  <w:footnote w:type="continuationSeparator" w:id="0">
    <w:p w:rsidR="00777CB9" w:rsidRDefault="00777CB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7CB9" w:rsidRDefault="00777CB9" w:rsidP="00A51E8F">
    <w:pPr>
      <w:pStyle w:val="Header"/>
      <w:pBdr>
        <w:bottom w:val="single" w:sz="4" w:space="1" w:color="auto"/>
      </w:pBdr>
      <w:tabs>
        <w:tab w:val="clear" w:pos="4536"/>
        <w:tab w:val="clear" w:pos="9072"/>
        <w:tab w:val="center" w:pos="4678"/>
        <w:tab w:val="right" w:pos="9639"/>
      </w:tabs>
    </w:pPr>
    <w:r>
      <w:t>ICS 65.120</w:t>
    </w:r>
    <w:r>
      <w:tab/>
    </w:r>
    <w:r w:rsidRPr="003919EA">
      <w:t xml:space="preserve">TÜRK STANDARDI </w:t>
    </w:r>
    <w:r>
      <w:t>TASARISI</w:t>
    </w:r>
    <w:r>
      <w:tab/>
      <w:t>tst 9979/Revizyon</w:t>
    </w:r>
  </w:p>
  <w:p w:rsidR="00777CB9" w:rsidRPr="00DF2760" w:rsidRDefault="00777CB9" w:rsidP="00293AA5">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7CB9" w:rsidRDefault="00777CB9" w:rsidP="00A51E8F">
    <w:pPr>
      <w:pStyle w:val="Header"/>
      <w:pBdr>
        <w:bottom w:val="single" w:sz="4" w:space="1" w:color="auto"/>
      </w:pBdr>
      <w:tabs>
        <w:tab w:val="clear" w:pos="4536"/>
        <w:tab w:val="clear" w:pos="9072"/>
        <w:tab w:val="center" w:pos="4678"/>
        <w:tab w:val="right" w:pos="9639"/>
      </w:tabs>
    </w:pPr>
    <w:r>
      <w:t>ICS 65.120</w:t>
    </w:r>
    <w:r>
      <w:tab/>
    </w:r>
    <w:r w:rsidRPr="003919EA">
      <w:t xml:space="preserve">TÜRK STANDARDI </w:t>
    </w:r>
    <w:r>
      <w:t>TASARISI</w:t>
    </w:r>
    <w:r>
      <w:tab/>
      <w:t>tst 9979/Revizyon</w:t>
    </w:r>
  </w:p>
  <w:p w:rsidR="00777CB9" w:rsidRPr="00DF2760" w:rsidRDefault="00777CB9" w:rsidP="00293AA5">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7CB9" w:rsidRDefault="00777CB9" w:rsidP="00A51E8F">
    <w:pPr>
      <w:pStyle w:val="Header"/>
      <w:pBdr>
        <w:bottom w:val="single" w:sz="4" w:space="1" w:color="auto"/>
      </w:pBdr>
      <w:tabs>
        <w:tab w:val="clear" w:pos="4536"/>
        <w:tab w:val="clear" w:pos="9072"/>
        <w:tab w:val="center" w:pos="4678"/>
        <w:tab w:val="right" w:pos="9639"/>
      </w:tabs>
    </w:pPr>
    <w:r>
      <w:t>ICS 65.120</w:t>
    </w:r>
    <w:r>
      <w:tab/>
    </w:r>
    <w:r w:rsidRPr="003919EA">
      <w:t xml:space="preserve">TÜRK STANDARDI </w:t>
    </w:r>
    <w:r>
      <w:t>TASARISI</w:t>
    </w:r>
    <w:r>
      <w:tab/>
      <w:t>tst 9979/Revizyon</w:t>
    </w:r>
  </w:p>
  <w:p w:rsidR="00777CB9" w:rsidRPr="00F21C9C" w:rsidRDefault="00777CB9" w:rsidP="00293AA5">
    <w:pPr>
      <w:pStyle w:val="Heade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7CB9" w:rsidRDefault="00777CB9" w:rsidP="00A51E8F">
    <w:pPr>
      <w:pStyle w:val="Header"/>
      <w:pBdr>
        <w:bottom w:val="single" w:sz="4" w:space="1" w:color="auto"/>
      </w:pBdr>
      <w:tabs>
        <w:tab w:val="clear" w:pos="4536"/>
        <w:tab w:val="clear" w:pos="9072"/>
        <w:tab w:val="center" w:pos="4678"/>
        <w:tab w:val="right" w:pos="9639"/>
      </w:tabs>
    </w:pPr>
    <w:r>
      <w:t>ICS 65.120</w:t>
    </w:r>
    <w:r>
      <w:tab/>
    </w:r>
    <w:r w:rsidRPr="003919EA">
      <w:t xml:space="preserve">TÜRK STANDARDI </w:t>
    </w:r>
    <w:r>
      <w:t>TASARISI</w:t>
    </w:r>
    <w:r>
      <w:tab/>
      <w:t>tst 9979/Revizyon</w:t>
    </w:r>
  </w:p>
  <w:p w:rsidR="00777CB9" w:rsidRPr="00F21C9C" w:rsidRDefault="00777CB9" w:rsidP="00293AA5">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lvl>
  </w:abstractNum>
  <w:abstractNum w:abstractNumId="1">
    <w:nsid w:val="050D756B"/>
    <w:multiLevelType w:val="hybridMultilevel"/>
    <w:tmpl w:val="BE7C3C18"/>
    <w:lvl w:ilvl="0" w:tplc="82B4C798">
      <w:start w:val="1"/>
      <w:numFmt w:val="bullet"/>
      <w:lvlText w:val=""/>
      <w:lvlJc w:val="left"/>
      <w:pPr>
        <w:tabs>
          <w:tab w:val="num" w:pos="360"/>
        </w:tabs>
        <w:ind w:left="360" w:hanging="360"/>
      </w:pPr>
      <w:rPr>
        <w:rFonts w:ascii="Symbol" w:hAnsi="Symbol" w:cs="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2">
    <w:nsid w:val="060E6D37"/>
    <w:multiLevelType w:val="hybridMultilevel"/>
    <w:tmpl w:val="63ECDE3C"/>
    <w:lvl w:ilvl="0" w:tplc="DD94F27E">
      <w:start w:val="4"/>
      <w:numFmt w:val="bullet"/>
      <w:lvlText w:val="-"/>
      <w:lvlJc w:val="left"/>
      <w:pPr>
        <w:ind w:left="720" w:hanging="360"/>
      </w:pPr>
      <w:rPr>
        <w:rFonts w:ascii="Arial" w:eastAsia="Times New Roman" w:hAnsi="Aria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cs="Wingdings" w:hint="default"/>
      </w:rPr>
    </w:lvl>
    <w:lvl w:ilvl="3" w:tplc="041F0001">
      <w:start w:val="1"/>
      <w:numFmt w:val="bullet"/>
      <w:lvlText w:val=""/>
      <w:lvlJc w:val="left"/>
      <w:pPr>
        <w:ind w:left="2880" w:hanging="360"/>
      </w:pPr>
      <w:rPr>
        <w:rFonts w:ascii="Symbol" w:hAnsi="Symbol" w:cs="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cs="Wingdings" w:hint="default"/>
      </w:rPr>
    </w:lvl>
    <w:lvl w:ilvl="6" w:tplc="041F0001">
      <w:start w:val="1"/>
      <w:numFmt w:val="bullet"/>
      <w:lvlText w:val=""/>
      <w:lvlJc w:val="left"/>
      <w:pPr>
        <w:ind w:left="5040" w:hanging="360"/>
      </w:pPr>
      <w:rPr>
        <w:rFonts w:ascii="Symbol" w:hAnsi="Symbol" w:cs="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cs="Wingdings" w:hint="default"/>
      </w:rPr>
    </w:lvl>
  </w:abstractNum>
  <w:abstractNum w:abstractNumId="3">
    <w:nsid w:val="08DE6E81"/>
    <w:multiLevelType w:val="hybridMultilevel"/>
    <w:tmpl w:val="29BA42BE"/>
    <w:lvl w:ilvl="0" w:tplc="2168DE2E">
      <w:start w:val="4"/>
      <w:numFmt w:val="bullet"/>
      <w:lvlText w:val="-"/>
      <w:lvlJc w:val="left"/>
      <w:pPr>
        <w:ind w:left="720" w:hanging="360"/>
      </w:pPr>
      <w:rPr>
        <w:rFonts w:ascii="Arial" w:eastAsia="SimSun" w:hAnsi="Aria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cs="Wingdings" w:hint="default"/>
      </w:rPr>
    </w:lvl>
    <w:lvl w:ilvl="3" w:tplc="041F0001">
      <w:start w:val="1"/>
      <w:numFmt w:val="bullet"/>
      <w:lvlText w:val=""/>
      <w:lvlJc w:val="left"/>
      <w:pPr>
        <w:ind w:left="2880" w:hanging="360"/>
      </w:pPr>
      <w:rPr>
        <w:rFonts w:ascii="Symbol" w:hAnsi="Symbol" w:cs="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cs="Wingdings" w:hint="default"/>
      </w:rPr>
    </w:lvl>
    <w:lvl w:ilvl="6" w:tplc="041F0001">
      <w:start w:val="1"/>
      <w:numFmt w:val="bullet"/>
      <w:lvlText w:val=""/>
      <w:lvlJc w:val="left"/>
      <w:pPr>
        <w:ind w:left="5040" w:hanging="360"/>
      </w:pPr>
      <w:rPr>
        <w:rFonts w:ascii="Symbol" w:hAnsi="Symbol" w:cs="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cs="Wingdings" w:hint="default"/>
      </w:rPr>
    </w:lvl>
  </w:abstractNum>
  <w:abstractNum w:abstractNumId="4">
    <w:nsid w:val="101769A6"/>
    <w:multiLevelType w:val="multilevel"/>
    <w:tmpl w:val="98BC0C94"/>
    <w:lvl w:ilvl="0">
      <w:start w:val="5"/>
      <w:numFmt w:val="decimal"/>
      <w:lvlText w:val="%1"/>
      <w:lvlJc w:val="left"/>
      <w:pPr>
        <w:tabs>
          <w:tab w:val="num" w:pos="495"/>
        </w:tabs>
        <w:ind w:left="495" w:hanging="495"/>
      </w:pPr>
      <w:rPr>
        <w:rFonts w:hint="default"/>
      </w:rPr>
    </w:lvl>
    <w:lvl w:ilvl="1">
      <w:start w:val="4"/>
      <w:numFmt w:val="decimal"/>
      <w:lvlText w:val="%1.%2"/>
      <w:lvlJc w:val="left"/>
      <w:pPr>
        <w:tabs>
          <w:tab w:val="num" w:pos="495"/>
        </w:tabs>
        <w:ind w:left="495" w:hanging="495"/>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14D73E56"/>
    <w:multiLevelType w:val="hybridMultilevel"/>
    <w:tmpl w:val="6602AFC2"/>
    <w:lvl w:ilvl="0" w:tplc="70E0CA86">
      <w:start w:val="1"/>
      <w:numFmt w:val="bullet"/>
      <w:lvlText w:val="-"/>
      <w:lvlJc w:val="left"/>
      <w:pPr>
        <w:tabs>
          <w:tab w:val="num" w:pos="360"/>
        </w:tabs>
        <w:ind w:left="360" w:hanging="360"/>
      </w:pPr>
      <w:rPr>
        <w:rFonts w:ascii="Times New Roman" w:eastAsia="Times New Roman" w:hAnsi="Times New Roman"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6">
    <w:nsid w:val="15CB46E5"/>
    <w:multiLevelType w:val="hybridMultilevel"/>
    <w:tmpl w:val="68C497A4"/>
    <w:lvl w:ilvl="0" w:tplc="30B02038">
      <w:start w:val="4"/>
      <w:numFmt w:val="bullet"/>
      <w:lvlText w:val="-"/>
      <w:lvlJc w:val="left"/>
      <w:pPr>
        <w:ind w:left="720" w:hanging="360"/>
      </w:pPr>
      <w:rPr>
        <w:rFonts w:ascii="Arial" w:eastAsia="Times New Roman" w:hAnsi="Arial" w:hint="default"/>
        <w:color w:val="auto"/>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cs="Wingdings" w:hint="default"/>
      </w:rPr>
    </w:lvl>
    <w:lvl w:ilvl="3" w:tplc="041F0001">
      <w:start w:val="1"/>
      <w:numFmt w:val="bullet"/>
      <w:lvlText w:val=""/>
      <w:lvlJc w:val="left"/>
      <w:pPr>
        <w:ind w:left="2880" w:hanging="360"/>
      </w:pPr>
      <w:rPr>
        <w:rFonts w:ascii="Symbol" w:hAnsi="Symbol" w:cs="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cs="Wingdings" w:hint="default"/>
      </w:rPr>
    </w:lvl>
    <w:lvl w:ilvl="6" w:tplc="041F0001">
      <w:start w:val="1"/>
      <w:numFmt w:val="bullet"/>
      <w:lvlText w:val=""/>
      <w:lvlJc w:val="left"/>
      <w:pPr>
        <w:ind w:left="5040" w:hanging="360"/>
      </w:pPr>
      <w:rPr>
        <w:rFonts w:ascii="Symbol" w:hAnsi="Symbol" w:cs="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cs="Wingdings" w:hint="default"/>
      </w:rPr>
    </w:lvl>
  </w:abstractNum>
  <w:abstractNum w:abstractNumId="7">
    <w:nsid w:val="1AAE40FE"/>
    <w:multiLevelType w:val="multilevel"/>
    <w:tmpl w:val="45E241A6"/>
    <w:lvl w:ilvl="0">
      <w:start w:val="6"/>
      <w:numFmt w:val="decimal"/>
      <w:lvlText w:val="%1"/>
      <w:lvlJc w:val="left"/>
      <w:pPr>
        <w:tabs>
          <w:tab w:val="num" w:pos="570"/>
        </w:tabs>
        <w:ind w:left="570" w:hanging="570"/>
      </w:pPr>
      <w:rPr>
        <w:rFonts w:hint="default"/>
      </w:rPr>
    </w:lvl>
    <w:lvl w:ilvl="1">
      <w:start w:val="3"/>
      <w:numFmt w:val="decimal"/>
      <w:lvlText w:val="%1.%2"/>
      <w:lvlJc w:val="left"/>
      <w:pPr>
        <w:tabs>
          <w:tab w:val="num" w:pos="570"/>
        </w:tabs>
        <w:ind w:left="570"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nsid w:val="1ADD3A36"/>
    <w:multiLevelType w:val="multilevel"/>
    <w:tmpl w:val="E974A59A"/>
    <w:lvl w:ilvl="0">
      <w:start w:val="4"/>
      <w:numFmt w:val="decimal"/>
      <w:lvlText w:val="%1"/>
      <w:lvlJc w:val="left"/>
      <w:pPr>
        <w:tabs>
          <w:tab w:val="num" w:pos="570"/>
        </w:tabs>
        <w:ind w:left="570" w:hanging="570"/>
      </w:pPr>
      <w:rPr>
        <w:rFonts w:hint="default"/>
      </w:rPr>
    </w:lvl>
    <w:lvl w:ilvl="1">
      <w:start w:val="1"/>
      <w:numFmt w:val="decimal"/>
      <w:lvlText w:val="%1.%2"/>
      <w:lvlJc w:val="left"/>
      <w:pPr>
        <w:tabs>
          <w:tab w:val="num" w:pos="570"/>
        </w:tabs>
        <w:ind w:left="570"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nsid w:val="1F9E2484"/>
    <w:multiLevelType w:val="hybridMultilevel"/>
    <w:tmpl w:val="EA2EA12A"/>
    <w:lvl w:ilvl="0" w:tplc="957AD744">
      <w:start w:val="1"/>
      <w:numFmt w:val="upperRoman"/>
      <w:lvlText w:val="%1."/>
      <w:lvlJc w:val="left"/>
      <w:pPr>
        <w:ind w:left="1080" w:hanging="720"/>
      </w:pPr>
      <w:rPr>
        <w:rFonts w:hint="default"/>
      </w:r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10">
    <w:nsid w:val="24673432"/>
    <w:multiLevelType w:val="hybridMultilevel"/>
    <w:tmpl w:val="FF1EE940"/>
    <w:lvl w:ilvl="0" w:tplc="9E546436">
      <w:start w:val="1"/>
      <w:numFmt w:val="decimal"/>
      <w:lvlText w:val="%1."/>
      <w:lvlJc w:val="left"/>
      <w:pPr>
        <w:ind w:left="1020" w:hanging="360"/>
      </w:pPr>
      <w:rPr>
        <w:rFonts w:hint="default"/>
      </w:rPr>
    </w:lvl>
    <w:lvl w:ilvl="1" w:tplc="041F0019">
      <w:start w:val="1"/>
      <w:numFmt w:val="lowerLetter"/>
      <w:lvlText w:val="%2."/>
      <w:lvlJc w:val="left"/>
      <w:pPr>
        <w:ind w:left="1740" w:hanging="360"/>
      </w:pPr>
    </w:lvl>
    <w:lvl w:ilvl="2" w:tplc="041F001B">
      <w:start w:val="1"/>
      <w:numFmt w:val="lowerRoman"/>
      <w:lvlText w:val="%3."/>
      <w:lvlJc w:val="right"/>
      <w:pPr>
        <w:ind w:left="2460" w:hanging="180"/>
      </w:pPr>
    </w:lvl>
    <w:lvl w:ilvl="3" w:tplc="041F000F">
      <w:start w:val="1"/>
      <w:numFmt w:val="decimal"/>
      <w:lvlText w:val="%4."/>
      <w:lvlJc w:val="left"/>
      <w:pPr>
        <w:ind w:left="3180" w:hanging="360"/>
      </w:pPr>
    </w:lvl>
    <w:lvl w:ilvl="4" w:tplc="041F0019">
      <w:start w:val="1"/>
      <w:numFmt w:val="lowerLetter"/>
      <w:lvlText w:val="%5."/>
      <w:lvlJc w:val="left"/>
      <w:pPr>
        <w:ind w:left="3900" w:hanging="360"/>
      </w:pPr>
    </w:lvl>
    <w:lvl w:ilvl="5" w:tplc="041F001B">
      <w:start w:val="1"/>
      <w:numFmt w:val="lowerRoman"/>
      <w:lvlText w:val="%6."/>
      <w:lvlJc w:val="right"/>
      <w:pPr>
        <w:ind w:left="4620" w:hanging="180"/>
      </w:pPr>
    </w:lvl>
    <w:lvl w:ilvl="6" w:tplc="041F000F">
      <w:start w:val="1"/>
      <w:numFmt w:val="decimal"/>
      <w:lvlText w:val="%7."/>
      <w:lvlJc w:val="left"/>
      <w:pPr>
        <w:ind w:left="5340" w:hanging="360"/>
      </w:pPr>
    </w:lvl>
    <w:lvl w:ilvl="7" w:tplc="041F0019">
      <w:start w:val="1"/>
      <w:numFmt w:val="lowerLetter"/>
      <w:lvlText w:val="%8."/>
      <w:lvlJc w:val="left"/>
      <w:pPr>
        <w:ind w:left="6060" w:hanging="360"/>
      </w:pPr>
    </w:lvl>
    <w:lvl w:ilvl="8" w:tplc="041F001B">
      <w:start w:val="1"/>
      <w:numFmt w:val="lowerRoman"/>
      <w:lvlText w:val="%9."/>
      <w:lvlJc w:val="right"/>
      <w:pPr>
        <w:ind w:left="6780" w:hanging="180"/>
      </w:pPr>
    </w:lvl>
  </w:abstractNum>
  <w:abstractNum w:abstractNumId="11">
    <w:nsid w:val="2B62045A"/>
    <w:multiLevelType w:val="singleLevel"/>
    <w:tmpl w:val="EE8ADC3A"/>
    <w:lvl w:ilvl="0">
      <w:start w:val="1"/>
      <w:numFmt w:val="bullet"/>
      <w:lvlText w:val=""/>
      <w:lvlJc w:val="left"/>
      <w:pPr>
        <w:tabs>
          <w:tab w:val="num" w:pos="360"/>
        </w:tabs>
        <w:ind w:left="340" w:hanging="340"/>
      </w:pPr>
      <w:rPr>
        <w:rFonts w:ascii="Symbol" w:hAnsi="Symbol" w:cs="Symbol" w:hint="default"/>
        <w:b/>
        <w:bCs/>
        <w:i w:val="0"/>
        <w:iCs w:val="0"/>
      </w:rPr>
    </w:lvl>
  </w:abstractNum>
  <w:abstractNum w:abstractNumId="12">
    <w:nsid w:val="3161155B"/>
    <w:multiLevelType w:val="hybridMultilevel"/>
    <w:tmpl w:val="5FB2AB4A"/>
    <w:lvl w:ilvl="0" w:tplc="041F000F">
      <w:start w:val="1"/>
      <w:numFmt w:val="decimal"/>
      <w:lvlText w:val="%1."/>
      <w:lvlJc w:val="left"/>
      <w:pPr>
        <w:ind w:left="720" w:hanging="360"/>
      </w:pPr>
      <w:rPr>
        <w:rFonts w:hint="default"/>
      </w:r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13">
    <w:nsid w:val="33783C81"/>
    <w:multiLevelType w:val="hybridMultilevel"/>
    <w:tmpl w:val="D77C3A62"/>
    <w:lvl w:ilvl="0" w:tplc="82B4C798">
      <w:start w:val="1"/>
      <w:numFmt w:val="bullet"/>
      <w:lvlText w:val=""/>
      <w:lvlJc w:val="left"/>
      <w:pPr>
        <w:tabs>
          <w:tab w:val="num" w:pos="360"/>
        </w:tabs>
        <w:ind w:left="360" w:hanging="360"/>
      </w:pPr>
      <w:rPr>
        <w:rFonts w:ascii="Symbol" w:hAnsi="Symbol" w:cs="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14">
    <w:nsid w:val="337958E7"/>
    <w:multiLevelType w:val="multilevel"/>
    <w:tmpl w:val="CB32B800"/>
    <w:lvl w:ilvl="0">
      <w:start w:val="5"/>
      <w:numFmt w:val="decimal"/>
      <w:lvlText w:val="%1"/>
      <w:lvlJc w:val="left"/>
      <w:pPr>
        <w:tabs>
          <w:tab w:val="num" w:pos="720"/>
        </w:tabs>
        <w:ind w:left="720" w:hanging="720"/>
      </w:pPr>
      <w:rPr>
        <w:rFonts w:hint="default"/>
      </w:rPr>
    </w:lvl>
    <w:lvl w:ilvl="1">
      <w:start w:val="3"/>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6"/>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435E29C8"/>
    <w:multiLevelType w:val="singleLevel"/>
    <w:tmpl w:val="EE8ADC3A"/>
    <w:lvl w:ilvl="0">
      <w:start w:val="1"/>
      <w:numFmt w:val="bullet"/>
      <w:lvlText w:val=""/>
      <w:lvlJc w:val="left"/>
      <w:pPr>
        <w:tabs>
          <w:tab w:val="num" w:pos="360"/>
        </w:tabs>
        <w:ind w:left="340" w:hanging="340"/>
      </w:pPr>
      <w:rPr>
        <w:rFonts w:ascii="Symbol" w:hAnsi="Symbol" w:cs="Symbol" w:hint="default"/>
        <w:b/>
        <w:bCs/>
        <w:i w:val="0"/>
        <w:iCs w:val="0"/>
      </w:rPr>
    </w:lvl>
  </w:abstractNum>
  <w:abstractNum w:abstractNumId="16">
    <w:nsid w:val="45935DD4"/>
    <w:multiLevelType w:val="hybridMultilevel"/>
    <w:tmpl w:val="3092D168"/>
    <w:lvl w:ilvl="0" w:tplc="AC26DC90">
      <w:start w:val="8"/>
      <w:numFmt w:val="bullet"/>
      <w:lvlText w:val="-"/>
      <w:lvlJc w:val="left"/>
      <w:pPr>
        <w:tabs>
          <w:tab w:val="num" w:pos="1068"/>
        </w:tabs>
        <w:ind w:left="1068" w:hanging="360"/>
      </w:pPr>
      <w:rPr>
        <w:rFonts w:ascii="Arial" w:eastAsia="Times New Roman" w:hAnsi="Arial" w:hint="default"/>
      </w:rPr>
    </w:lvl>
    <w:lvl w:ilvl="1" w:tplc="041F0003">
      <w:start w:val="1"/>
      <w:numFmt w:val="bullet"/>
      <w:lvlText w:val="o"/>
      <w:lvlJc w:val="left"/>
      <w:pPr>
        <w:tabs>
          <w:tab w:val="num" w:pos="1788"/>
        </w:tabs>
        <w:ind w:left="1788" w:hanging="360"/>
      </w:pPr>
      <w:rPr>
        <w:rFonts w:ascii="Courier New" w:hAnsi="Courier New" w:cs="Courier New" w:hint="default"/>
      </w:rPr>
    </w:lvl>
    <w:lvl w:ilvl="2" w:tplc="041F0005">
      <w:start w:val="1"/>
      <w:numFmt w:val="bullet"/>
      <w:lvlText w:val=""/>
      <w:lvlJc w:val="left"/>
      <w:pPr>
        <w:tabs>
          <w:tab w:val="num" w:pos="2508"/>
        </w:tabs>
        <w:ind w:left="2508" w:hanging="360"/>
      </w:pPr>
      <w:rPr>
        <w:rFonts w:ascii="Wingdings" w:hAnsi="Wingdings" w:cs="Wingdings" w:hint="default"/>
      </w:rPr>
    </w:lvl>
    <w:lvl w:ilvl="3" w:tplc="041F0001">
      <w:start w:val="1"/>
      <w:numFmt w:val="bullet"/>
      <w:lvlText w:val=""/>
      <w:lvlJc w:val="left"/>
      <w:pPr>
        <w:tabs>
          <w:tab w:val="num" w:pos="3228"/>
        </w:tabs>
        <w:ind w:left="3228" w:hanging="360"/>
      </w:pPr>
      <w:rPr>
        <w:rFonts w:ascii="Symbol" w:hAnsi="Symbol" w:cs="Symbol" w:hint="default"/>
      </w:rPr>
    </w:lvl>
    <w:lvl w:ilvl="4" w:tplc="041F0003">
      <w:start w:val="1"/>
      <w:numFmt w:val="bullet"/>
      <w:lvlText w:val="o"/>
      <w:lvlJc w:val="left"/>
      <w:pPr>
        <w:tabs>
          <w:tab w:val="num" w:pos="3948"/>
        </w:tabs>
        <w:ind w:left="3948" w:hanging="360"/>
      </w:pPr>
      <w:rPr>
        <w:rFonts w:ascii="Courier New" w:hAnsi="Courier New" w:cs="Courier New" w:hint="default"/>
      </w:rPr>
    </w:lvl>
    <w:lvl w:ilvl="5" w:tplc="041F0005">
      <w:start w:val="1"/>
      <w:numFmt w:val="bullet"/>
      <w:lvlText w:val=""/>
      <w:lvlJc w:val="left"/>
      <w:pPr>
        <w:tabs>
          <w:tab w:val="num" w:pos="4668"/>
        </w:tabs>
        <w:ind w:left="4668" w:hanging="360"/>
      </w:pPr>
      <w:rPr>
        <w:rFonts w:ascii="Wingdings" w:hAnsi="Wingdings" w:cs="Wingdings" w:hint="default"/>
      </w:rPr>
    </w:lvl>
    <w:lvl w:ilvl="6" w:tplc="041F0001">
      <w:start w:val="1"/>
      <w:numFmt w:val="bullet"/>
      <w:lvlText w:val=""/>
      <w:lvlJc w:val="left"/>
      <w:pPr>
        <w:tabs>
          <w:tab w:val="num" w:pos="5388"/>
        </w:tabs>
        <w:ind w:left="5388" w:hanging="360"/>
      </w:pPr>
      <w:rPr>
        <w:rFonts w:ascii="Symbol" w:hAnsi="Symbol" w:cs="Symbol" w:hint="default"/>
      </w:rPr>
    </w:lvl>
    <w:lvl w:ilvl="7" w:tplc="041F0003">
      <w:start w:val="1"/>
      <w:numFmt w:val="bullet"/>
      <w:lvlText w:val="o"/>
      <w:lvlJc w:val="left"/>
      <w:pPr>
        <w:tabs>
          <w:tab w:val="num" w:pos="6108"/>
        </w:tabs>
        <w:ind w:left="6108" w:hanging="360"/>
      </w:pPr>
      <w:rPr>
        <w:rFonts w:ascii="Courier New" w:hAnsi="Courier New" w:cs="Courier New" w:hint="default"/>
      </w:rPr>
    </w:lvl>
    <w:lvl w:ilvl="8" w:tplc="041F0005">
      <w:start w:val="1"/>
      <w:numFmt w:val="bullet"/>
      <w:lvlText w:val=""/>
      <w:lvlJc w:val="left"/>
      <w:pPr>
        <w:tabs>
          <w:tab w:val="num" w:pos="6828"/>
        </w:tabs>
        <w:ind w:left="6828" w:hanging="360"/>
      </w:pPr>
      <w:rPr>
        <w:rFonts w:ascii="Wingdings" w:hAnsi="Wingdings" w:cs="Wingdings" w:hint="default"/>
      </w:rPr>
    </w:lvl>
  </w:abstractNum>
  <w:abstractNum w:abstractNumId="17">
    <w:nsid w:val="466C4E0D"/>
    <w:multiLevelType w:val="hybridMultilevel"/>
    <w:tmpl w:val="205488FA"/>
    <w:lvl w:ilvl="0" w:tplc="3844FB88">
      <w:start w:val="1"/>
      <w:numFmt w:val="bullet"/>
      <w:lvlText w:val=""/>
      <w:lvlJc w:val="left"/>
      <w:pPr>
        <w:tabs>
          <w:tab w:val="num" w:pos="284"/>
        </w:tabs>
        <w:ind w:left="284" w:hanging="284"/>
      </w:pPr>
      <w:rPr>
        <w:rFonts w:ascii="Symbol" w:hAnsi="Symbol" w:cs="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18">
    <w:nsid w:val="494949FD"/>
    <w:multiLevelType w:val="hybridMultilevel"/>
    <w:tmpl w:val="66844D3C"/>
    <w:lvl w:ilvl="0" w:tplc="E11A2CA2">
      <w:start w:val="1"/>
      <w:numFmt w:val="bullet"/>
      <w:lvlText w:val=""/>
      <w:lvlJc w:val="left"/>
      <w:pPr>
        <w:tabs>
          <w:tab w:val="num" w:pos="720"/>
        </w:tabs>
        <w:ind w:left="720" w:hanging="360"/>
      </w:pPr>
      <w:rPr>
        <w:rFonts w:ascii="Symbol" w:hAnsi="Symbol" w:cs="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19">
    <w:nsid w:val="496142FA"/>
    <w:multiLevelType w:val="hybridMultilevel"/>
    <w:tmpl w:val="2E5E4A58"/>
    <w:lvl w:ilvl="0" w:tplc="0E2ABE04">
      <w:numFmt w:val="bullet"/>
      <w:lvlText w:val="-"/>
      <w:lvlJc w:val="left"/>
      <w:pPr>
        <w:tabs>
          <w:tab w:val="num" w:pos="397"/>
        </w:tabs>
        <w:ind w:left="397" w:hanging="397"/>
      </w:pPr>
      <w:rPr>
        <w:rFonts w:ascii="Arial" w:hAnsi="Arial" w:cs="Arial" w:hint="default"/>
        <w:b w:val="0"/>
        <w:bCs w:val="0"/>
        <w:i w:val="0"/>
        <w:iCs w:val="0"/>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20">
    <w:nsid w:val="4A42778B"/>
    <w:multiLevelType w:val="hybridMultilevel"/>
    <w:tmpl w:val="5FB2AB4A"/>
    <w:lvl w:ilvl="0" w:tplc="041F000F">
      <w:start w:val="1"/>
      <w:numFmt w:val="decimal"/>
      <w:lvlText w:val="%1."/>
      <w:lvlJc w:val="left"/>
      <w:pPr>
        <w:ind w:left="720" w:hanging="360"/>
      </w:pPr>
      <w:rPr>
        <w:rFonts w:hint="default"/>
      </w:r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21">
    <w:nsid w:val="4DA3262E"/>
    <w:multiLevelType w:val="hybridMultilevel"/>
    <w:tmpl w:val="F47E4850"/>
    <w:lvl w:ilvl="0" w:tplc="08447F74">
      <w:start w:val="1"/>
      <w:numFmt w:val="bullet"/>
      <w:lvlText w:val=""/>
      <w:lvlJc w:val="left"/>
      <w:pPr>
        <w:ind w:left="720" w:hanging="360"/>
      </w:pPr>
      <w:rPr>
        <w:rFonts w:ascii="Symbol" w:hAnsi="Symbol" w:cs="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cs="Wingdings" w:hint="default"/>
      </w:rPr>
    </w:lvl>
    <w:lvl w:ilvl="3" w:tplc="041F0001">
      <w:start w:val="1"/>
      <w:numFmt w:val="bullet"/>
      <w:lvlText w:val=""/>
      <w:lvlJc w:val="left"/>
      <w:pPr>
        <w:ind w:left="2880" w:hanging="360"/>
      </w:pPr>
      <w:rPr>
        <w:rFonts w:ascii="Symbol" w:hAnsi="Symbol" w:cs="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cs="Wingdings" w:hint="default"/>
      </w:rPr>
    </w:lvl>
    <w:lvl w:ilvl="6" w:tplc="041F0001">
      <w:start w:val="1"/>
      <w:numFmt w:val="bullet"/>
      <w:lvlText w:val=""/>
      <w:lvlJc w:val="left"/>
      <w:pPr>
        <w:ind w:left="5040" w:hanging="360"/>
      </w:pPr>
      <w:rPr>
        <w:rFonts w:ascii="Symbol" w:hAnsi="Symbol" w:cs="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cs="Wingdings" w:hint="default"/>
      </w:rPr>
    </w:lvl>
  </w:abstractNum>
  <w:abstractNum w:abstractNumId="22">
    <w:nsid w:val="4E8629D9"/>
    <w:multiLevelType w:val="hybridMultilevel"/>
    <w:tmpl w:val="FB2696EA"/>
    <w:lvl w:ilvl="0" w:tplc="A6D005DA">
      <w:start w:val="2"/>
      <w:numFmt w:val="bullet"/>
      <w:lvlText w:val="-"/>
      <w:lvlJc w:val="left"/>
      <w:pPr>
        <w:tabs>
          <w:tab w:val="num" w:pos="720"/>
        </w:tabs>
        <w:ind w:left="720" w:hanging="360"/>
      </w:pPr>
      <w:rPr>
        <w:rFonts w:ascii="Arial" w:eastAsia="Times New Roman" w:hAnsi="Aria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23">
    <w:nsid w:val="57FD5284"/>
    <w:multiLevelType w:val="hybridMultilevel"/>
    <w:tmpl w:val="B8529418"/>
    <w:lvl w:ilvl="0" w:tplc="7CAAF6B0">
      <w:start w:val="1"/>
      <w:numFmt w:val="bullet"/>
      <w:lvlText w:val="-"/>
      <w:lvlJc w:val="left"/>
      <w:pPr>
        <w:ind w:left="720" w:hanging="360"/>
      </w:pPr>
      <w:rPr>
        <w:rFonts w:ascii="Times New Roman" w:hAnsi="Times New Roman" w:cs="Times New Roman"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cs="Wingdings" w:hint="default"/>
      </w:rPr>
    </w:lvl>
    <w:lvl w:ilvl="3" w:tplc="041F0001">
      <w:start w:val="1"/>
      <w:numFmt w:val="bullet"/>
      <w:lvlText w:val=""/>
      <w:lvlJc w:val="left"/>
      <w:pPr>
        <w:ind w:left="2880" w:hanging="360"/>
      </w:pPr>
      <w:rPr>
        <w:rFonts w:ascii="Symbol" w:hAnsi="Symbol" w:cs="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cs="Wingdings" w:hint="default"/>
      </w:rPr>
    </w:lvl>
    <w:lvl w:ilvl="6" w:tplc="041F0001">
      <w:start w:val="1"/>
      <w:numFmt w:val="bullet"/>
      <w:lvlText w:val=""/>
      <w:lvlJc w:val="left"/>
      <w:pPr>
        <w:ind w:left="5040" w:hanging="360"/>
      </w:pPr>
      <w:rPr>
        <w:rFonts w:ascii="Symbol" w:hAnsi="Symbol" w:cs="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cs="Wingdings" w:hint="default"/>
      </w:rPr>
    </w:lvl>
  </w:abstractNum>
  <w:abstractNum w:abstractNumId="24">
    <w:nsid w:val="5C2A762D"/>
    <w:multiLevelType w:val="hybridMultilevel"/>
    <w:tmpl w:val="D3C0287A"/>
    <w:lvl w:ilvl="0" w:tplc="3E8602B2">
      <w:start w:val="20"/>
      <w:numFmt w:val="bullet"/>
      <w:lvlText w:val="-"/>
      <w:lvlJc w:val="left"/>
      <w:pPr>
        <w:tabs>
          <w:tab w:val="num" w:pos="720"/>
        </w:tabs>
        <w:ind w:left="720" w:hanging="360"/>
      </w:pPr>
      <w:rPr>
        <w:rFonts w:ascii="Arial" w:eastAsia="Times New Roman" w:hAnsi="Aria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25">
    <w:nsid w:val="63296F76"/>
    <w:multiLevelType w:val="hybridMultilevel"/>
    <w:tmpl w:val="9966653E"/>
    <w:lvl w:ilvl="0" w:tplc="979CBBAA">
      <w:start w:val="1"/>
      <w:numFmt w:val="decimal"/>
      <w:lvlText w:val="%1-"/>
      <w:lvlJc w:val="left"/>
      <w:pPr>
        <w:tabs>
          <w:tab w:val="num" w:pos="644"/>
        </w:tabs>
        <w:ind w:left="644" w:hanging="360"/>
      </w:pPr>
      <w:rPr>
        <w:rFonts w:ascii="Arial" w:eastAsia="Times New Roman" w:hAnsi="Arial"/>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26">
    <w:nsid w:val="66494E9F"/>
    <w:multiLevelType w:val="multilevel"/>
    <w:tmpl w:val="FFE20A74"/>
    <w:lvl w:ilvl="0">
      <w:start w:val="4"/>
      <w:numFmt w:val="decimal"/>
      <w:lvlText w:val="%1"/>
      <w:lvlJc w:val="left"/>
      <w:pPr>
        <w:tabs>
          <w:tab w:val="num" w:pos="570"/>
        </w:tabs>
        <w:ind w:left="570" w:hanging="570"/>
      </w:pPr>
      <w:rPr>
        <w:rFonts w:hint="default"/>
      </w:rPr>
    </w:lvl>
    <w:lvl w:ilvl="1">
      <w:start w:val="1"/>
      <w:numFmt w:val="decimal"/>
      <w:lvlText w:val="%1.%2"/>
      <w:lvlJc w:val="left"/>
      <w:pPr>
        <w:tabs>
          <w:tab w:val="num" w:pos="570"/>
        </w:tabs>
        <w:ind w:left="570"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nsid w:val="670504AB"/>
    <w:multiLevelType w:val="hybridMultilevel"/>
    <w:tmpl w:val="AA58A4FA"/>
    <w:lvl w:ilvl="0" w:tplc="791CA138">
      <w:numFmt w:val="bullet"/>
      <w:lvlText w:val="-"/>
      <w:lvlJc w:val="left"/>
      <w:pPr>
        <w:tabs>
          <w:tab w:val="num" w:pos="360"/>
        </w:tabs>
        <w:ind w:left="360" w:hanging="360"/>
      </w:pPr>
      <w:rPr>
        <w:rFonts w:ascii="Arial" w:eastAsia="Times New Roman" w:hAnsi="Arial" w:hint="default"/>
        <w:u w:val="single"/>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28">
    <w:nsid w:val="6BC956B1"/>
    <w:multiLevelType w:val="hybridMultilevel"/>
    <w:tmpl w:val="7372669C"/>
    <w:lvl w:ilvl="0" w:tplc="82B4C798">
      <w:start w:val="1"/>
      <w:numFmt w:val="bullet"/>
      <w:lvlText w:val=""/>
      <w:lvlJc w:val="left"/>
      <w:pPr>
        <w:tabs>
          <w:tab w:val="num" w:pos="360"/>
        </w:tabs>
        <w:ind w:left="360" w:hanging="360"/>
      </w:pPr>
      <w:rPr>
        <w:rFonts w:ascii="Symbol" w:hAnsi="Symbol" w:cs="Symbol" w:hint="default"/>
      </w:rPr>
    </w:lvl>
    <w:lvl w:ilvl="1" w:tplc="041F0003">
      <w:start w:val="1"/>
      <w:numFmt w:val="bullet"/>
      <w:lvlText w:val="o"/>
      <w:lvlJc w:val="left"/>
      <w:pPr>
        <w:tabs>
          <w:tab w:val="num" w:pos="1080"/>
        </w:tabs>
        <w:ind w:left="1080" w:hanging="360"/>
      </w:pPr>
      <w:rPr>
        <w:rFonts w:ascii="Courier New" w:hAnsi="Courier New" w:cs="Courier New" w:hint="default"/>
      </w:rPr>
    </w:lvl>
    <w:lvl w:ilvl="2" w:tplc="041F0005">
      <w:start w:val="1"/>
      <w:numFmt w:val="bullet"/>
      <w:lvlText w:val=""/>
      <w:lvlJc w:val="left"/>
      <w:pPr>
        <w:tabs>
          <w:tab w:val="num" w:pos="1800"/>
        </w:tabs>
        <w:ind w:left="1800" w:hanging="360"/>
      </w:pPr>
      <w:rPr>
        <w:rFonts w:ascii="Wingdings" w:hAnsi="Wingdings" w:cs="Wingdings" w:hint="default"/>
      </w:rPr>
    </w:lvl>
    <w:lvl w:ilvl="3" w:tplc="041F0001">
      <w:start w:val="1"/>
      <w:numFmt w:val="bullet"/>
      <w:lvlText w:val=""/>
      <w:lvlJc w:val="left"/>
      <w:pPr>
        <w:tabs>
          <w:tab w:val="num" w:pos="2520"/>
        </w:tabs>
        <w:ind w:left="2520" w:hanging="360"/>
      </w:pPr>
      <w:rPr>
        <w:rFonts w:ascii="Symbol" w:hAnsi="Symbol" w:cs="Symbol" w:hint="default"/>
      </w:rPr>
    </w:lvl>
    <w:lvl w:ilvl="4" w:tplc="041F0003">
      <w:start w:val="1"/>
      <w:numFmt w:val="bullet"/>
      <w:lvlText w:val="o"/>
      <w:lvlJc w:val="left"/>
      <w:pPr>
        <w:tabs>
          <w:tab w:val="num" w:pos="3240"/>
        </w:tabs>
        <w:ind w:left="3240" w:hanging="360"/>
      </w:pPr>
      <w:rPr>
        <w:rFonts w:ascii="Courier New" w:hAnsi="Courier New" w:cs="Courier New" w:hint="default"/>
      </w:rPr>
    </w:lvl>
    <w:lvl w:ilvl="5" w:tplc="041F0005">
      <w:start w:val="1"/>
      <w:numFmt w:val="bullet"/>
      <w:lvlText w:val=""/>
      <w:lvlJc w:val="left"/>
      <w:pPr>
        <w:tabs>
          <w:tab w:val="num" w:pos="3960"/>
        </w:tabs>
        <w:ind w:left="3960" w:hanging="360"/>
      </w:pPr>
      <w:rPr>
        <w:rFonts w:ascii="Wingdings" w:hAnsi="Wingdings" w:cs="Wingdings" w:hint="default"/>
      </w:rPr>
    </w:lvl>
    <w:lvl w:ilvl="6" w:tplc="041F0001">
      <w:start w:val="1"/>
      <w:numFmt w:val="bullet"/>
      <w:lvlText w:val=""/>
      <w:lvlJc w:val="left"/>
      <w:pPr>
        <w:tabs>
          <w:tab w:val="num" w:pos="4680"/>
        </w:tabs>
        <w:ind w:left="4680" w:hanging="360"/>
      </w:pPr>
      <w:rPr>
        <w:rFonts w:ascii="Symbol" w:hAnsi="Symbol" w:cs="Symbol" w:hint="default"/>
      </w:rPr>
    </w:lvl>
    <w:lvl w:ilvl="7" w:tplc="041F0003">
      <w:start w:val="1"/>
      <w:numFmt w:val="bullet"/>
      <w:lvlText w:val="o"/>
      <w:lvlJc w:val="left"/>
      <w:pPr>
        <w:tabs>
          <w:tab w:val="num" w:pos="5400"/>
        </w:tabs>
        <w:ind w:left="5400" w:hanging="360"/>
      </w:pPr>
      <w:rPr>
        <w:rFonts w:ascii="Courier New" w:hAnsi="Courier New" w:cs="Courier New" w:hint="default"/>
      </w:rPr>
    </w:lvl>
    <w:lvl w:ilvl="8" w:tplc="041F0005">
      <w:start w:val="1"/>
      <w:numFmt w:val="bullet"/>
      <w:lvlText w:val=""/>
      <w:lvlJc w:val="left"/>
      <w:pPr>
        <w:tabs>
          <w:tab w:val="num" w:pos="6120"/>
        </w:tabs>
        <w:ind w:left="6120" w:hanging="360"/>
      </w:pPr>
      <w:rPr>
        <w:rFonts w:ascii="Wingdings" w:hAnsi="Wingdings" w:cs="Wingdings" w:hint="default"/>
      </w:rPr>
    </w:lvl>
  </w:abstractNum>
  <w:abstractNum w:abstractNumId="29">
    <w:nsid w:val="6DB20C74"/>
    <w:multiLevelType w:val="hybridMultilevel"/>
    <w:tmpl w:val="D570E47A"/>
    <w:lvl w:ilvl="0" w:tplc="08447F74">
      <w:start w:val="1"/>
      <w:numFmt w:val="bullet"/>
      <w:lvlText w:val=""/>
      <w:lvlJc w:val="left"/>
      <w:pPr>
        <w:ind w:left="720" w:hanging="360"/>
      </w:pPr>
      <w:rPr>
        <w:rFonts w:ascii="Symbol" w:hAnsi="Symbol" w:cs="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cs="Wingdings" w:hint="default"/>
      </w:rPr>
    </w:lvl>
    <w:lvl w:ilvl="3" w:tplc="041F0001">
      <w:start w:val="1"/>
      <w:numFmt w:val="bullet"/>
      <w:lvlText w:val=""/>
      <w:lvlJc w:val="left"/>
      <w:pPr>
        <w:ind w:left="2880" w:hanging="360"/>
      </w:pPr>
      <w:rPr>
        <w:rFonts w:ascii="Symbol" w:hAnsi="Symbol" w:cs="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cs="Wingdings" w:hint="default"/>
      </w:rPr>
    </w:lvl>
    <w:lvl w:ilvl="6" w:tplc="041F0001">
      <w:start w:val="1"/>
      <w:numFmt w:val="bullet"/>
      <w:lvlText w:val=""/>
      <w:lvlJc w:val="left"/>
      <w:pPr>
        <w:ind w:left="5040" w:hanging="360"/>
      </w:pPr>
      <w:rPr>
        <w:rFonts w:ascii="Symbol" w:hAnsi="Symbol" w:cs="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cs="Wingdings" w:hint="default"/>
      </w:rPr>
    </w:lvl>
  </w:abstractNum>
  <w:abstractNum w:abstractNumId="30">
    <w:nsid w:val="76057E0D"/>
    <w:multiLevelType w:val="hybridMultilevel"/>
    <w:tmpl w:val="23305670"/>
    <w:lvl w:ilvl="0" w:tplc="0928A278">
      <w:start w:val="1"/>
      <w:numFmt w:val="bullet"/>
      <w:lvlText w:val=""/>
      <w:lvlJc w:val="left"/>
      <w:pPr>
        <w:tabs>
          <w:tab w:val="num" w:pos="397"/>
        </w:tabs>
        <w:ind w:left="397" w:hanging="397"/>
      </w:pPr>
      <w:rPr>
        <w:rFonts w:ascii="Symbol" w:hAnsi="Symbol" w:cs="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31">
    <w:nsid w:val="76491967"/>
    <w:multiLevelType w:val="hybridMultilevel"/>
    <w:tmpl w:val="9966653E"/>
    <w:lvl w:ilvl="0" w:tplc="979CBBAA">
      <w:start w:val="1"/>
      <w:numFmt w:val="decimal"/>
      <w:lvlText w:val="%1-"/>
      <w:lvlJc w:val="left"/>
      <w:pPr>
        <w:tabs>
          <w:tab w:val="num" w:pos="644"/>
        </w:tabs>
        <w:ind w:left="644" w:hanging="360"/>
      </w:pPr>
      <w:rPr>
        <w:rFonts w:ascii="Arial" w:eastAsia="Times New Roman" w:hAnsi="Arial"/>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32">
    <w:nsid w:val="78BB000D"/>
    <w:multiLevelType w:val="hybridMultilevel"/>
    <w:tmpl w:val="91E8E4EA"/>
    <w:lvl w:ilvl="0" w:tplc="2BB2A522">
      <w:start w:val="4"/>
      <w:numFmt w:val="bullet"/>
      <w:lvlText w:val="-"/>
      <w:lvlJc w:val="left"/>
      <w:pPr>
        <w:ind w:left="720" w:hanging="360"/>
      </w:pPr>
      <w:rPr>
        <w:rFonts w:ascii="Arial" w:eastAsia="Times New Roman" w:hAnsi="Aria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cs="Wingdings" w:hint="default"/>
      </w:rPr>
    </w:lvl>
    <w:lvl w:ilvl="3" w:tplc="041F0001">
      <w:start w:val="1"/>
      <w:numFmt w:val="bullet"/>
      <w:lvlText w:val=""/>
      <w:lvlJc w:val="left"/>
      <w:pPr>
        <w:ind w:left="2880" w:hanging="360"/>
      </w:pPr>
      <w:rPr>
        <w:rFonts w:ascii="Symbol" w:hAnsi="Symbol" w:cs="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cs="Wingdings" w:hint="default"/>
      </w:rPr>
    </w:lvl>
    <w:lvl w:ilvl="6" w:tplc="041F0001">
      <w:start w:val="1"/>
      <w:numFmt w:val="bullet"/>
      <w:lvlText w:val=""/>
      <w:lvlJc w:val="left"/>
      <w:pPr>
        <w:ind w:left="5040" w:hanging="360"/>
      </w:pPr>
      <w:rPr>
        <w:rFonts w:ascii="Symbol" w:hAnsi="Symbol" w:cs="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cs="Wingdings" w:hint="default"/>
      </w:rPr>
    </w:lvl>
  </w:abstractNum>
  <w:abstractNum w:abstractNumId="33">
    <w:nsid w:val="7DCD6949"/>
    <w:multiLevelType w:val="hybridMultilevel"/>
    <w:tmpl w:val="D18EE000"/>
    <w:lvl w:ilvl="0" w:tplc="82B4C798">
      <w:start w:val="1"/>
      <w:numFmt w:val="bullet"/>
      <w:lvlText w:val=""/>
      <w:lvlJc w:val="left"/>
      <w:pPr>
        <w:tabs>
          <w:tab w:val="num" w:pos="360"/>
        </w:tabs>
        <w:ind w:left="360" w:hanging="360"/>
      </w:pPr>
      <w:rPr>
        <w:rFonts w:ascii="Symbol" w:hAnsi="Symbol" w:cs="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34">
    <w:nsid w:val="7DF623DA"/>
    <w:multiLevelType w:val="hybridMultilevel"/>
    <w:tmpl w:val="A796A308"/>
    <w:lvl w:ilvl="0" w:tplc="F9FCF3C6">
      <w:start w:val="1"/>
      <w:numFmt w:val="upperRoman"/>
      <w:lvlText w:val="%1."/>
      <w:lvlJc w:val="left"/>
      <w:pPr>
        <w:ind w:left="1080" w:hanging="720"/>
      </w:pPr>
      <w:rPr>
        <w:rFonts w:hint="default"/>
      </w:r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35">
    <w:nsid w:val="7E60076C"/>
    <w:multiLevelType w:val="hybridMultilevel"/>
    <w:tmpl w:val="A216D096"/>
    <w:lvl w:ilvl="0" w:tplc="47447F0E">
      <w:start w:val="5"/>
      <w:numFmt w:val="bullet"/>
      <w:lvlText w:val="-"/>
      <w:lvlJc w:val="left"/>
      <w:pPr>
        <w:tabs>
          <w:tab w:val="num" w:pos="720"/>
        </w:tabs>
        <w:ind w:left="720" w:hanging="360"/>
      </w:pPr>
      <w:rPr>
        <w:rFonts w:ascii="Arial" w:eastAsia="Times New Roman" w:hAnsi="Aria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36">
    <w:nsid w:val="7F5777C9"/>
    <w:multiLevelType w:val="hybridMultilevel"/>
    <w:tmpl w:val="0402F8AA"/>
    <w:lvl w:ilvl="0" w:tplc="B88201EC">
      <w:start w:val="4"/>
      <w:numFmt w:val="bullet"/>
      <w:lvlText w:val="-"/>
      <w:lvlJc w:val="left"/>
      <w:pPr>
        <w:ind w:left="720" w:hanging="360"/>
      </w:pPr>
      <w:rPr>
        <w:rFonts w:ascii="Arial" w:eastAsia="Times New Roman" w:hAnsi="Aria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cs="Wingdings" w:hint="default"/>
      </w:rPr>
    </w:lvl>
    <w:lvl w:ilvl="3" w:tplc="041F0001">
      <w:start w:val="1"/>
      <w:numFmt w:val="bullet"/>
      <w:lvlText w:val=""/>
      <w:lvlJc w:val="left"/>
      <w:pPr>
        <w:ind w:left="2880" w:hanging="360"/>
      </w:pPr>
      <w:rPr>
        <w:rFonts w:ascii="Symbol" w:hAnsi="Symbol" w:cs="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cs="Wingdings" w:hint="default"/>
      </w:rPr>
    </w:lvl>
    <w:lvl w:ilvl="6" w:tplc="041F0001">
      <w:start w:val="1"/>
      <w:numFmt w:val="bullet"/>
      <w:lvlText w:val=""/>
      <w:lvlJc w:val="left"/>
      <w:pPr>
        <w:ind w:left="5040" w:hanging="360"/>
      </w:pPr>
      <w:rPr>
        <w:rFonts w:ascii="Symbol" w:hAnsi="Symbol" w:cs="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cs="Wingdings" w:hint="default"/>
      </w:rPr>
    </w:lvl>
  </w:abstractNum>
  <w:num w:numId="1">
    <w:abstractNumId w:val="14"/>
  </w:num>
  <w:num w:numId="2">
    <w:abstractNumId w:val="35"/>
  </w:num>
  <w:num w:numId="3">
    <w:abstractNumId w:val="19"/>
  </w:num>
  <w:num w:numId="4">
    <w:abstractNumId w:val="7"/>
  </w:num>
  <w:num w:numId="5">
    <w:abstractNumId w:val="24"/>
  </w:num>
  <w:num w:numId="6">
    <w:abstractNumId w:val="0"/>
    <w:lvlOverride w:ilvl="0">
      <w:lvl w:ilvl="0">
        <w:start w:val="1"/>
        <w:numFmt w:val="bullet"/>
        <w:lvlText w:val=""/>
        <w:legacy w:legacy="1" w:legacySpace="0" w:legacyIndent="360"/>
        <w:lvlJc w:val="left"/>
        <w:pPr>
          <w:ind w:left="360" w:hanging="360"/>
        </w:pPr>
        <w:rPr>
          <w:rFonts w:ascii="Symbol" w:hAnsi="Symbol" w:cs="Symbol" w:hint="default"/>
        </w:rPr>
      </w:lvl>
    </w:lvlOverride>
  </w:num>
  <w:num w:numId="7">
    <w:abstractNumId w:val="4"/>
  </w:num>
  <w:num w:numId="8">
    <w:abstractNumId w:val="16"/>
  </w:num>
  <w:num w:numId="9">
    <w:abstractNumId w:val="18"/>
  </w:num>
  <w:num w:numId="10">
    <w:abstractNumId w:val="8"/>
  </w:num>
  <w:num w:numId="11">
    <w:abstractNumId w:val="27"/>
  </w:num>
  <w:num w:numId="12">
    <w:abstractNumId w:val="26"/>
  </w:num>
  <w:num w:numId="13">
    <w:abstractNumId w:val="5"/>
  </w:num>
  <w:num w:numId="14">
    <w:abstractNumId w:val="1"/>
  </w:num>
  <w:num w:numId="15">
    <w:abstractNumId w:val="28"/>
  </w:num>
  <w:num w:numId="16">
    <w:abstractNumId w:val="33"/>
  </w:num>
  <w:num w:numId="17">
    <w:abstractNumId w:val="31"/>
  </w:num>
  <w:num w:numId="18">
    <w:abstractNumId w:val="0"/>
    <w:lvlOverride w:ilvl="0">
      <w:lvl w:ilvl="0">
        <w:start w:val="1"/>
        <w:numFmt w:val="bullet"/>
        <w:lvlText w:val=""/>
        <w:legacy w:legacy="1" w:legacySpace="0" w:legacyIndent="283"/>
        <w:lvlJc w:val="left"/>
        <w:pPr>
          <w:ind w:left="283" w:hanging="283"/>
        </w:pPr>
        <w:rPr>
          <w:rFonts w:ascii="Symbol" w:hAnsi="Symbol" w:cs="Symbol" w:hint="default"/>
        </w:rPr>
      </w:lvl>
    </w:lvlOverride>
  </w:num>
  <w:num w:numId="19">
    <w:abstractNumId w:val="17"/>
  </w:num>
  <w:num w:numId="20">
    <w:abstractNumId w:val="22"/>
  </w:num>
  <w:num w:numId="21">
    <w:abstractNumId w:val="29"/>
  </w:num>
  <w:num w:numId="22">
    <w:abstractNumId w:val="21"/>
  </w:num>
  <w:num w:numId="23">
    <w:abstractNumId w:val="11"/>
  </w:num>
  <w:num w:numId="24">
    <w:abstractNumId w:val="15"/>
  </w:num>
  <w:num w:numId="25">
    <w:abstractNumId w:val="30"/>
  </w:num>
  <w:num w:numId="26">
    <w:abstractNumId w:val="13"/>
  </w:num>
  <w:num w:numId="27">
    <w:abstractNumId w:val="3"/>
  </w:num>
  <w:num w:numId="28">
    <w:abstractNumId w:val="6"/>
  </w:num>
  <w:num w:numId="29">
    <w:abstractNumId w:val="32"/>
  </w:num>
  <w:num w:numId="30">
    <w:abstractNumId w:val="2"/>
  </w:num>
  <w:num w:numId="31">
    <w:abstractNumId w:val="36"/>
  </w:num>
  <w:num w:numId="32">
    <w:abstractNumId w:val="10"/>
  </w:num>
  <w:num w:numId="33">
    <w:abstractNumId w:val="9"/>
  </w:num>
  <w:num w:numId="34">
    <w:abstractNumId w:val="34"/>
  </w:num>
  <w:num w:numId="35">
    <w:abstractNumId w:val="23"/>
  </w:num>
  <w:num w:numId="36">
    <w:abstractNumId w:val="20"/>
  </w:num>
  <w:num w:numId="37">
    <w:abstractNumId w:val="25"/>
  </w:num>
  <w:num w:numId="3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36"/>
  <w:embedSystemFonts/>
  <w:trackRevisions/>
  <w:documentProtection w:edit="trackedChanges" w:enforcement="1"/>
  <w:defaultTabStop w:val="708"/>
  <w:hyphenationZone w:val="425"/>
  <w:doNotHyphenateCaps/>
  <w:evenAndOddHeader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610B8"/>
    <w:rsid w:val="00014867"/>
    <w:rsid w:val="000228BF"/>
    <w:rsid w:val="00025E47"/>
    <w:rsid w:val="00033F86"/>
    <w:rsid w:val="00036636"/>
    <w:rsid w:val="00043B9A"/>
    <w:rsid w:val="000450ED"/>
    <w:rsid w:val="00050300"/>
    <w:rsid w:val="00050552"/>
    <w:rsid w:val="00050917"/>
    <w:rsid w:val="00061307"/>
    <w:rsid w:val="00061CF6"/>
    <w:rsid w:val="0006492A"/>
    <w:rsid w:val="00077234"/>
    <w:rsid w:val="0008653F"/>
    <w:rsid w:val="00087A62"/>
    <w:rsid w:val="00092D6C"/>
    <w:rsid w:val="000A0A37"/>
    <w:rsid w:val="000A42B2"/>
    <w:rsid w:val="000A6B1C"/>
    <w:rsid w:val="000B2368"/>
    <w:rsid w:val="000B29F9"/>
    <w:rsid w:val="000B44F0"/>
    <w:rsid w:val="000B4739"/>
    <w:rsid w:val="000B7A9E"/>
    <w:rsid w:val="000C1502"/>
    <w:rsid w:val="000C77E2"/>
    <w:rsid w:val="000D7152"/>
    <w:rsid w:val="000E3C43"/>
    <w:rsid w:val="000E3D17"/>
    <w:rsid w:val="000E4A7F"/>
    <w:rsid w:val="000F3E0E"/>
    <w:rsid w:val="00104215"/>
    <w:rsid w:val="001055C2"/>
    <w:rsid w:val="00107471"/>
    <w:rsid w:val="0011248B"/>
    <w:rsid w:val="00120543"/>
    <w:rsid w:val="00122979"/>
    <w:rsid w:val="001240C4"/>
    <w:rsid w:val="0012557F"/>
    <w:rsid w:val="00134745"/>
    <w:rsid w:val="00145842"/>
    <w:rsid w:val="00146DAA"/>
    <w:rsid w:val="0015444E"/>
    <w:rsid w:val="00156492"/>
    <w:rsid w:val="00167DCC"/>
    <w:rsid w:val="00167FD2"/>
    <w:rsid w:val="00170077"/>
    <w:rsid w:val="001775E0"/>
    <w:rsid w:val="0018142A"/>
    <w:rsid w:val="00182F60"/>
    <w:rsid w:val="00183A00"/>
    <w:rsid w:val="001913AF"/>
    <w:rsid w:val="00193B07"/>
    <w:rsid w:val="0019720D"/>
    <w:rsid w:val="001A1CC1"/>
    <w:rsid w:val="001A39E6"/>
    <w:rsid w:val="001B0EA9"/>
    <w:rsid w:val="001B172C"/>
    <w:rsid w:val="001B1EF1"/>
    <w:rsid w:val="001B387E"/>
    <w:rsid w:val="001D4B3E"/>
    <w:rsid w:val="002130AE"/>
    <w:rsid w:val="0021388E"/>
    <w:rsid w:val="002147B2"/>
    <w:rsid w:val="00217D4F"/>
    <w:rsid w:val="00231816"/>
    <w:rsid w:val="0023464C"/>
    <w:rsid w:val="0025136B"/>
    <w:rsid w:val="00251CFD"/>
    <w:rsid w:val="00254ADB"/>
    <w:rsid w:val="002604DF"/>
    <w:rsid w:val="0026373C"/>
    <w:rsid w:val="00266463"/>
    <w:rsid w:val="002729F1"/>
    <w:rsid w:val="00272A02"/>
    <w:rsid w:val="0027330C"/>
    <w:rsid w:val="00276A97"/>
    <w:rsid w:val="002806FC"/>
    <w:rsid w:val="00281B05"/>
    <w:rsid w:val="002844D4"/>
    <w:rsid w:val="0028734D"/>
    <w:rsid w:val="00290BE7"/>
    <w:rsid w:val="00291590"/>
    <w:rsid w:val="00292E25"/>
    <w:rsid w:val="00293AA5"/>
    <w:rsid w:val="002A225F"/>
    <w:rsid w:val="002B2557"/>
    <w:rsid w:val="002B2941"/>
    <w:rsid w:val="002B7DA3"/>
    <w:rsid w:val="002C1D67"/>
    <w:rsid w:val="002D0AB8"/>
    <w:rsid w:val="002D0E35"/>
    <w:rsid w:val="002D46CC"/>
    <w:rsid w:val="002D5C14"/>
    <w:rsid w:val="002D7AD1"/>
    <w:rsid w:val="002F2028"/>
    <w:rsid w:val="002F480C"/>
    <w:rsid w:val="002F5408"/>
    <w:rsid w:val="003033CA"/>
    <w:rsid w:val="0030515F"/>
    <w:rsid w:val="00307A62"/>
    <w:rsid w:val="00307C25"/>
    <w:rsid w:val="0031282C"/>
    <w:rsid w:val="00323A77"/>
    <w:rsid w:val="00327407"/>
    <w:rsid w:val="00335A69"/>
    <w:rsid w:val="00343949"/>
    <w:rsid w:val="003444DE"/>
    <w:rsid w:val="00353C66"/>
    <w:rsid w:val="00361A43"/>
    <w:rsid w:val="003706E8"/>
    <w:rsid w:val="00374455"/>
    <w:rsid w:val="003901B5"/>
    <w:rsid w:val="003919EA"/>
    <w:rsid w:val="00397C42"/>
    <w:rsid w:val="003A26C8"/>
    <w:rsid w:val="003A2F9B"/>
    <w:rsid w:val="003A390B"/>
    <w:rsid w:val="003A4873"/>
    <w:rsid w:val="003B401A"/>
    <w:rsid w:val="003C42A1"/>
    <w:rsid w:val="003D5D66"/>
    <w:rsid w:val="003D7579"/>
    <w:rsid w:val="003F614C"/>
    <w:rsid w:val="003F6585"/>
    <w:rsid w:val="003F6D18"/>
    <w:rsid w:val="004136E1"/>
    <w:rsid w:val="004154CC"/>
    <w:rsid w:val="00423C71"/>
    <w:rsid w:val="00426D50"/>
    <w:rsid w:val="00430AEF"/>
    <w:rsid w:val="0043327D"/>
    <w:rsid w:val="004476D1"/>
    <w:rsid w:val="0046110E"/>
    <w:rsid w:val="00461463"/>
    <w:rsid w:val="004666AB"/>
    <w:rsid w:val="0046777F"/>
    <w:rsid w:val="00472353"/>
    <w:rsid w:val="00474842"/>
    <w:rsid w:val="00480107"/>
    <w:rsid w:val="00492A9E"/>
    <w:rsid w:val="004A162F"/>
    <w:rsid w:val="004A3986"/>
    <w:rsid w:val="004A5B3F"/>
    <w:rsid w:val="004B07C9"/>
    <w:rsid w:val="004B3D51"/>
    <w:rsid w:val="004B45B8"/>
    <w:rsid w:val="004C34CD"/>
    <w:rsid w:val="004C4579"/>
    <w:rsid w:val="004D4888"/>
    <w:rsid w:val="004E1F4B"/>
    <w:rsid w:val="004F2667"/>
    <w:rsid w:val="004F30E1"/>
    <w:rsid w:val="004F4870"/>
    <w:rsid w:val="004F67B4"/>
    <w:rsid w:val="004F76FF"/>
    <w:rsid w:val="0050238C"/>
    <w:rsid w:val="005123B3"/>
    <w:rsid w:val="0051437A"/>
    <w:rsid w:val="00515BE9"/>
    <w:rsid w:val="0051665B"/>
    <w:rsid w:val="00517CA4"/>
    <w:rsid w:val="00523634"/>
    <w:rsid w:val="00532B47"/>
    <w:rsid w:val="0053688F"/>
    <w:rsid w:val="00542A86"/>
    <w:rsid w:val="00542E7A"/>
    <w:rsid w:val="00555D94"/>
    <w:rsid w:val="0055716C"/>
    <w:rsid w:val="005610B8"/>
    <w:rsid w:val="005630A5"/>
    <w:rsid w:val="005662B0"/>
    <w:rsid w:val="00567AB7"/>
    <w:rsid w:val="00567D77"/>
    <w:rsid w:val="00576FFF"/>
    <w:rsid w:val="00586257"/>
    <w:rsid w:val="00587F97"/>
    <w:rsid w:val="00590CA7"/>
    <w:rsid w:val="00596073"/>
    <w:rsid w:val="005A01CC"/>
    <w:rsid w:val="005A042E"/>
    <w:rsid w:val="005B511B"/>
    <w:rsid w:val="005B711B"/>
    <w:rsid w:val="005C2CF5"/>
    <w:rsid w:val="005D6AE6"/>
    <w:rsid w:val="005D7757"/>
    <w:rsid w:val="005E5E0E"/>
    <w:rsid w:val="005E7594"/>
    <w:rsid w:val="005F3294"/>
    <w:rsid w:val="005F52FF"/>
    <w:rsid w:val="005F6305"/>
    <w:rsid w:val="00600E1E"/>
    <w:rsid w:val="00616BAC"/>
    <w:rsid w:val="006200E3"/>
    <w:rsid w:val="00620858"/>
    <w:rsid w:val="00620EBA"/>
    <w:rsid w:val="00622BB3"/>
    <w:rsid w:val="00630E1D"/>
    <w:rsid w:val="00633EA4"/>
    <w:rsid w:val="00660DF3"/>
    <w:rsid w:val="00664E47"/>
    <w:rsid w:val="00672658"/>
    <w:rsid w:val="00672A5B"/>
    <w:rsid w:val="00675295"/>
    <w:rsid w:val="00675BCD"/>
    <w:rsid w:val="00676EC4"/>
    <w:rsid w:val="00681ADF"/>
    <w:rsid w:val="00683DDD"/>
    <w:rsid w:val="00684DB9"/>
    <w:rsid w:val="00685912"/>
    <w:rsid w:val="00687F54"/>
    <w:rsid w:val="00691336"/>
    <w:rsid w:val="006A5692"/>
    <w:rsid w:val="006A674D"/>
    <w:rsid w:val="006C5160"/>
    <w:rsid w:val="006C6BD3"/>
    <w:rsid w:val="006E0F56"/>
    <w:rsid w:val="006E5C9D"/>
    <w:rsid w:val="007001D5"/>
    <w:rsid w:val="00700230"/>
    <w:rsid w:val="007006C3"/>
    <w:rsid w:val="00702F8E"/>
    <w:rsid w:val="0070660B"/>
    <w:rsid w:val="007107F5"/>
    <w:rsid w:val="007120B4"/>
    <w:rsid w:val="00714623"/>
    <w:rsid w:val="00714DA9"/>
    <w:rsid w:val="00716A38"/>
    <w:rsid w:val="00721558"/>
    <w:rsid w:val="00724E9E"/>
    <w:rsid w:val="007267E3"/>
    <w:rsid w:val="00740A61"/>
    <w:rsid w:val="0074222C"/>
    <w:rsid w:val="007428DE"/>
    <w:rsid w:val="0074650E"/>
    <w:rsid w:val="00747ED8"/>
    <w:rsid w:val="00751671"/>
    <w:rsid w:val="0075678E"/>
    <w:rsid w:val="00756835"/>
    <w:rsid w:val="00757D84"/>
    <w:rsid w:val="007610B3"/>
    <w:rsid w:val="0076397D"/>
    <w:rsid w:val="00763A09"/>
    <w:rsid w:val="00770A56"/>
    <w:rsid w:val="00773662"/>
    <w:rsid w:val="007744E5"/>
    <w:rsid w:val="00777CB9"/>
    <w:rsid w:val="007A11E3"/>
    <w:rsid w:val="007B38E3"/>
    <w:rsid w:val="007B50DA"/>
    <w:rsid w:val="007B50FF"/>
    <w:rsid w:val="007C35AC"/>
    <w:rsid w:val="007C5FD9"/>
    <w:rsid w:val="007D1B8A"/>
    <w:rsid w:val="007F161E"/>
    <w:rsid w:val="00800CEE"/>
    <w:rsid w:val="00807138"/>
    <w:rsid w:val="008132BE"/>
    <w:rsid w:val="00825FC1"/>
    <w:rsid w:val="008276F3"/>
    <w:rsid w:val="00837610"/>
    <w:rsid w:val="00864EAE"/>
    <w:rsid w:val="00865608"/>
    <w:rsid w:val="00867838"/>
    <w:rsid w:val="00872544"/>
    <w:rsid w:val="00874D92"/>
    <w:rsid w:val="00884770"/>
    <w:rsid w:val="00885252"/>
    <w:rsid w:val="00891C85"/>
    <w:rsid w:val="00891F11"/>
    <w:rsid w:val="00894E08"/>
    <w:rsid w:val="008952D4"/>
    <w:rsid w:val="008A2AED"/>
    <w:rsid w:val="008A3C4A"/>
    <w:rsid w:val="008A55D2"/>
    <w:rsid w:val="008B11A9"/>
    <w:rsid w:val="008B21A8"/>
    <w:rsid w:val="008B30D6"/>
    <w:rsid w:val="008B3445"/>
    <w:rsid w:val="008B72B8"/>
    <w:rsid w:val="008C414B"/>
    <w:rsid w:val="008C5D5A"/>
    <w:rsid w:val="008C6B50"/>
    <w:rsid w:val="008D1796"/>
    <w:rsid w:val="008D3E45"/>
    <w:rsid w:val="008D6526"/>
    <w:rsid w:val="008E1C22"/>
    <w:rsid w:val="008E2E97"/>
    <w:rsid w:val="008E65D5"/>
    <w:rsid w:val="008F6A9D"/>
    <w:rsid w:val="00901FD2"/>
    <w:rsid w:val="0090613C"/>
    <w:rsid w:val="009078AA"/>
    <w:rsid w:val="00920A78"/>
    <w:rsid w:val="00930CB7"/>
    <w:rsid w:val="00936502"/>
    <w:rsid w:val="00945E17"/>
    <w:rsid w:val="009626C3"/>
    <w:rsid w:val="0096307F"/>
    <w:rsid w:val="00963631"/>
    <w:rsid w:val="009652A5"/>
    <w:rsid w:val="00967886"/>
    <w:rsid w:val="0097583A"/>
    <w:rsid w:val="00982B0B"/>
    <w:rsid w:val="009867F2"/>
    <w:rsid w:val="009911EC"/>
    <w:rsid w:val="009A0105"/>
    <w:rsid w:val="009A6AED"/>
    <w:rsid w:val="009B3644"/>
    <w:rsid w:val="009B66C4"/>
    <w:rsid w:val="009B76EE"/>
    <w:rsid w:val="009D4305"/>
    <w:rsid w:val="009E06CE"/>
    <w:rsid w:val="009E20E7"/>
    <w:rsid w:val="009F7D31"/>
    <w:rsid w:val="00A11465"/>
    <w:rsid w:val="00A11BCA"/>
    <w:rsid w:val="00A13DA2"/>
    <w:rsid w:val="00A258DE"/>
    <w:rsid w:val="00A25FC1"/>
    <w:rsid w:val="00A26C75"/>
    <w:rsid w:val="00A27200"/>
    <w:rsid w:val="00A27BB4"/>
    <w:rsid w:val="00A304B6"/>
    <w:rsid w:val="00A324F1"/>
    <w:rsid w:val="00A43C96"/>
    <w:rsid w:val="00A51E8F"/>
    <w:rsid w:val="00A51FE9"/>
    <w:rsid w:val="00A53D97"/>
    <w:rsid w:val="00A60797"/>
    <w:rsid w:val="00A61221"/>
    <w:rsid w:val="00A6187F"/>
    <w:rsid w:val="00A62A0A"/>
    <w:rsid w:val="00A67368"/>
    <w:rsid w:val="00A706D6"/>
    <w:rsid w:val="00A71DF2"/>
    <w:rsid w:val="00A72045"/>
    <w:rsid w:val="00A75858"/>
    <w:rsid w:val="00A77733"/>
    <w:rsid w:val="00A92981"/>
    <w:rsid w:val="00A94B25"/>
    <w:rsid w:val="00A9544B"/>
    <w:rsid w:val="00AA005D"/>
    <w:rsid w:val="00AA42A9"/>
    <w:rsid w:val="00AB440D"/>
    <w:rsid w:val="00AC257F"/>
    <w:rsid w:val="00AC2EF3"/>
    <w:rsid w:val="00AC722F"/>
    <w:rsid w:val="00AE0ADC"/>
    <w:rsid w:val="00AE0D0C"/>
    <w:rsid w:val="00AE4485"/>
    <w:rsid w:val="00AE5C00"/>
    <w:rsid w:val="00AF272F"/>
    <w:rsid w:val="00AF2E11"/>
    <w:rsid w:val="00AF3B21"/>
    <w:rsid w:val="00AF5939"/>
    <w:rsid w:val="00AF5E7B"/>
    <w:rsid w:val="00B0675A"/>
    <w:rsid w:val="00B12179"/>
    <w:rsid w:val="00B216BB"/>
    <w:rsid w:val="00B23939"/>
    <w:rsid w:val="00B24AF9"/>
    <w:rsid w:val="00B260B1"/>
    <w:rsid w:val="00B31693"/>
    <w:rsid w:val="00B32623"/>
    <w:rsid w:val="00B32835"/>
    <w:rsid w:val="00B3372B"/>
    <w:rsid w:val="00B360A8"/>
    <w:rsid w:val="00B43452"/>
    <w:rsid w:val="00B46410"/>
    <w:rsid w:val="00B4790A"/>
    <w:rsid w:val="00B5011A"/>
    <w:rsid w:val="00B527AE"/>
    <w:rsid w:val="00B534DB"/>
    <w:rsid w:val="00B536D5"/>
    <w:rsid w:val="00B54025"/>
    <w:rsid w:val="00B64CD8"/>
    <w:rsid w:val="00B73856"/>
    <w:rsid w:val="00B76E8F"/>
    <w:rsid w:val="00B81950"/>
    <w:rsid w:val="00BA0BB1"/>
    <w:rsid w:val="00BA1F38"/>
    <w:rsid w:val="00BA2AB7"/>
    <w:rsid w:val="00BB073F"/>
    <w:rsid w:val="00BB0F4A"/>
    <w:rsid w:val="00BB2093"/>
    <w:rsid w:val="00BB33D0"/>
    <w:rsid w:val="00BC3A58"/>
    <w:rsid w:val="00BD0133"/>
    <w:rsid w:val="00BD375A"/>
    <w:rsid w:val="00BD549C"/>
    <w:rsid w:val="00BD661A"/>
    <w:rsid w:val="00BD71EB"/>
    <w:rsid w:val="00BE2387"/>
    <w:rsid w:val="00BE3D8A"/>
    <w:rsid w:val="00BF17A2"/>
    <w:rsid w:val="00BF2A5C"/>
    <w:rsid w:val="00BF5682"/>
    <w:rsid w:val="00BF7DE8"/>
    <w:rsid w:val="00C0058B"/>
    <w:rsid w:val="00C14819"/>
    <w:rsid w:val="00C20F86"/>
    <w:rsid w:val="00C22F1F"/>
    <w:rsid w:val="00C310F6"/>
    <w:rsid w:val="00C41B81"/>
    <w:rsid w:val="00C478AD"/>
    <w:rsid w:val="00C5512E"/>
    <w:rsid w:val="00C57629"/>
    <w:rsid w:val="00C61E91"/>
    <w:rsid w:val="00C643DD"/>
    <w:rsid w:val="00C74F0C"/>
    <w:rsid w:val="00C768EC"/>
    <w:rsid w:val="00C80984"/>
    <w:rsid w:val="00C846A9"/>
    <w:rsid w:val="00C85938"/>
    <w:rsid w:val="00C93E17"/>
    <w:rsid w:val="00C951D8"/>
    <w:rsid w:val="00CA1388"/>
    <w:rsid w:val="00CA385C"/>
    <w:rsid w:val="00CA416D"/>
    <w:rsid w:val="00CB3AEE"/>
    <w:rsid w:val="00CB50E8"/>
    <w:rsid w:val="00CC4659"/>
    <w:rsid w:val="00CC4D8B"/>
    <w:rsid w:val="00CD0B88"/>
    <w:rsid w:val="00CD2874"/>
    <w:rsid w:val="00CD70C3"/>
    <w:rsid w:val="00CE1320"/>
    <w:rsid w:val="00CE1BCA"/>
    <w:rsid w:val="00CE319D"/>
    <w:rsid w:val="00CE767E"/>
    <w:rsid w:val="00CF11DA"/>
    <w:rsid w:val="00CF70E0"/>
    <w:rsid w:val="00CF7C3E"/>
    <w:rsid w:val="00D04CFB"/>
    <w:rsid w:val="00D13D7E"/>
    <w:rsid w:val="00D2256A"/>
    <w:rsid w:val="00D32B9C"/>
    <w:rsid w:val="00D3368E"/>
    <w:rsid w:val="00D37BBD"/>
    <w:rsid w:val="00D42692"/>
    <w:rsid w:val="00D50216"/>
    <w:rsid w:val="00D51289"/>
    <w:rsid w:val="00D60204"/>
    <w:rsid w:val="00D611D3"/>
    <w:rsid w:val="00D63B4C"/>
    <w:rsid w:val="00D7131A"/>
    <w:rsid w:val="00D73CC4"/>
    <w:rsid w:val="00D7471F"/>
    <w:rsid w:val="00D76B6D"/>
    <w:rsid w:val="00D80CD6"/>
    <w:rsid w:val="00D8222E"/>
    <w:rsid w:val="00D85779"/>
    <w:rsid w:val="00D93C25"/>
    <w:rsid w:val="00D949BC"/>
    <w:rsid w:val="00D9663D"/>
    <w:rsid w:val="00DA4B19"/>
    <w:rsid w:val="00DA4BFD"/>
    <w:rsid w:val="00DA577C"/>
    <w:rsid w:val="00DC39CB"/>
    <w:rsid w:val="00DD027D"/>
    <w:rsid w:val="00DE0B43"/>
    <w:rsid w:val="00DE4638"/>
    <w:rsid w:val="00DE6908"/>
    <w:rsid w:val="00DE6E2D"/>
    <w:rsid w:val="00DF2760"/>
    <w:rsid w:val="00E02794"/>
    <w:rsid w:val="00E1670D"/>
    <w:rsid w:val="00E178B3"/>
    <w:rsid w:val="00E205DB"/>
    <w:rsid w:val="00E26823"/>
    <w:rsid w:val="00E3685B"/>
    <w:rsid w:val="00E457DE"/>
    <w:rsid w:val="00E45896"/>
    <w:rsid w:val="00E45ABF"/>
    <w:rsid w:val="00E46B7B"/>
    <w:rsid w:val="00E50589"/>
    <w:rsid w:val="00E6232D"/>
    <w:rsid w:val="00E623B6"/>
    <w:rsid w:val="00E6408F"/>
    <w:rsid w:val="00E655EE"/>
    <w:rsid w:val="00E65F2B"/>
    <w:rsid w:val="00E77E0C"/>
    <w:rsid w:val="00E82F4F"/>
    <w:rsid w:val="00E83018"/>
    <w:rsid w:val="00E84D47"/>
    <w:rsid w:val="00E86C9A"/>
    <w:rsid w:val="00EA26BD"/>
    <w:rsid w:val="00EA4656"/>
    <w:rsid w:val="00EB307F"/>
    <w:rsid w:val="00EB5DA3"/>
    <w:rsid w:val="00EF18F8"/>
    <w:rsid w:val="00F077F5"/>
    <w:rsid w:val="00F1052B"/>
    <w:rsid w:val="00F1237F"/>
    <w:rsid w:val="00F12E78"/>
    <w:rsid w:val="00F1460B"/>
    <w:rsid w:val="00F15327"/>
    <w:rsid w:val="00F174ED"/>
    <w:rsid w:val="00F21C9C"/>
    <w:rsid w:val="00F30DF7"/>
    <w:rsid w:val="00F36B87"/>
    <w:rsid w:val="00F42802"/>
    <w:rsid w:val="00F45954"/>
    <w:rsid w:val="00F45FA5"/>
    <w:rsid w:val="00F5464F"/>
    <w:rsid w:val="00F550CB"/>
    <w:rsid w:val="00F56D58"/>
    <w:rsid w:val="00F60A39"/>
    <w:rsid w:val="00F60A5E"/>
    <w:rsid w:val="00F6408C"/>
    <w:rsid w:val="00F6425F"/>
    <w:rsid w:val="00F85A58"/>
    <w:rsid w:val="00F874F8"/>
    <w:rsid w:val="00F875A0"/>
    <w:rsid w:val="00FA4119"/>
    <w:rsid w:val="00FA6F8D"/>
    <w:rsid w:val="00FB597D"/>
    <w:rsid w:val="00FD77D6"/>
    <w:rsid w:val="00FE01F6"/>
    <w:rsid w:val="00FE6474"/>
    <w:rsid w:val="00FE77A1"/>
    <w:rsid w:val="00FF4A33"/>
    <w:rsid w:val="00FF5E47"/>
  </w:rsids>
  <m:mathPr>
    <m:mathFont m:val="Cambria Math"/>
    <m:brkBin m:val="before"/>
    <m:brkBinSub m:val="--"/>
    <m:smallFrac m:val="off"/>
    <m:dispDef/>
    <m:lMargin m:val="0"/>
    <m:rMargin m:val="0"/>
    <m:defJc m:val="centerGroup"/>
    <m:wrapIndent m:val="1440"/>
    <m:intLim m:val="subSup"/>
    <m:naryLim m:val="undOvr"/>
  </m:mathPr>
  <w:uiCompat97To2003/>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tr-TR" w:eastAsia="tr-TR"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uiPriority="0"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locked="1" w:uiPriority="0"/>
    <w:lsdException w:name="header" w:locked="1" w:uiPriority="0"/>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uiPriority="0"/>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uiPriority="0"/>
    <w:lsdException w:name="Body Text 3" w:locked="1" w:uiPriority="0"/>
    <w:lsdException w:name="Body Text Indent 2" w:locked="1" w:uiPriority="0"/>
    <w:lsdException w:name="Body Text Indent 3" w:semiHidden="1" w:unhideWhenUsed="1"/>
    <w:lsdException w:name="Block Text" w:locked="1" w:uiPriority="0"/>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uiPriority="0"/>
    <w:lsdException w:name="No List" w:locked="1" w:uiPriority="0"/>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uiPriority="0"/>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64CD8"/>
    <w:rPr>
      <w:rFonts w:ascii="Arial" w:eastAsia="Times New Roman" w:hAnsi="Arial" w:cs="Arial"/>
      <w:sz w:val="20"/>
      <w:szCs w:val="20"/>
    </w:rPr>
  </w:style>
  <w:style w:type="paragraph" w:styleId="Heading1">
    <w:name w:val="heading 1"/>
    <w:aliases w:val="1 Heading,baslık 1"/>
    <w:basedOn w:val="Normal"/>
    <w:next w:val="Normal"/>
    <w:link w:val="Heading1Char"/>
    <w:uiPriority w:val="99"/>
    <w:qFormat/>
    <w:rsid w:val="00B64CD8"/>
    <w:pPr>
      <w:keepNext/>
      <w:tabs>
        <w:tab w:val="left" w:pos="567"/>
      </w:tabs>
      <w:overflowPunct w:val="0"/>
      <w:textAlignment w:val="baseline"/>
      <w:outlineLvl w:val="0"/>
    </w:pPr>
    <w:rPr>
      <w:rFonts w:eastAsia="SimSun"/>
      <w:b/>
      <w:bCs/>
      <w:sz w:val="28"/>
      <w:szCs w:val="28"/>
      <w:lang w:val="en-US"/>
    </w:rPr>
  </w:style>
  <w:style w:type="paragraph" w:styleId="Heading2">
    <w:name w:val="heading 2"/>
    <w:aliases w:val="Başlık 2 Char1,Başlık 2 Char1 Char Char,Başlık 2 Char Char Char Char Char"/>
    <w:basedOn w:val="Normal"/>
    <w:next w:val="Normal"/>
    <w:link w:val="Heading2Char"/>
    <w:uiPriority w:val="99"/>
    <w:qFormat/>
    <w:rsid w:val="00B64CD8"/>
    <w:pPr>
      <w:keepNext/>
      <w:tabs>
        <w:tab w:val="left" w:pos="567"/>
      </w:tabs>
      <w:overflowPunct w:val="0"/>
      <w:adjustRightInd w:val="0"/>
      <w:jc w:val="both"/>
      <w:textAlignment w:val="baseline"/>
      <w:outlineLvl w:val="1"/>
    </w:pPr>
    <w:rPr>
      <w:rFonts w:eastAsia="SimSun"/>
      <w:b/>
      <w:bCs/>
      <w:sz w:val="24"/>
      <w:szCs w:val="24"/>
      <w:lang w:val="en-US" w:eastAsia="zh-CN"/>
    </w:rPr>
  </w:style>
  <w:style w:type="paragraph" w:styleId="Heading3">
    <w:name w:val="heading 3"/>
    <w:basedOn w:val="Normal"/>
    <w:next w:val="Normal"/>
    <w:link w:val="Heading3Char"/>
    <w:uiPriority w:val="99"/>
    <w:qFormat/>
    <w:rsid w:val="00A51E8F"/>
    <w:pPr>
      <w:keepNext/>
      <w:tabs>
        <w:tab w:val="left" w:pos="567"/>
      </w:tabs>
      <w:jc w:val="both"/>
      <w:outlineLvl w:val="2"/>
    </w:pPr>
    <w:rPr>
      <w:b/>
      <w:bCs/>
      <w:sz w:val="22"/>
      <w:szCs w:val="22"/>
    </w:rPr>
  </w:style>
  <w:style w:type="paragraph" w:styleId="Heading4">
    <w:name w:val="heading 4"/>
    <w:basedOn w:val="Normal"/>
    <w:next w:val="Normal"/>
    <w:link w:val="Heading4Char"/>
    <w:uiPriority w:val="99"/>
    <w:qFormat/>
    <w:rsid w:val="00B64CD8"/>
    <w:pPr>
      <w:keepNext/>
      <w:outlineLvl w:val="3"/>
    </w:pPr>
    <w:rPr>
      <w:b/>
      <w:bCs/>
      <w:sz w:val="24"/>
      <w:szCs w:val="24"/>
      <w:lang w:val="en-AU" w:eastAsia="en-US"/>
    </w:rPr>
  </w:style>
  <w:style w:type="paragraph" w:styleId="Heading8">
    <w:name w:val="heading 8"/>
    <w:basedOn w:val="Normal"/>
    <w:next w:val="Normal"/>
    <w:link w:val="Heading8Char"/>
    <w:uiPriority w:val="99"/>
    <w:qFormat/>
    <w:rsid w:val="00B64CD8"/>
    <w:pPr>
      <w:spacing w:before="240" w:after="60"/>
      <w:outlineLvl w:val="7"/>
    </w:pPr>
    <w:rPr>
      <w:rFonts w:ascii="Calibri" w:hAnsi="Calibri" w:cs="Calibri"/>
      <w:i/>
      <w:iCs/>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1 Heading Char,baslık 1 Char"/>
    <w:basedOn w:val="DefaultParagraphFont"/>
    <w:link w:val="Heading1"/>
    <w:uiPriority w:val="99"/>
    <w:locked/>
    <w:rsid w:val="00B64CD8"/>
    <w:rPr>
      <w:rFonts w:ascii="Arial" w:eastAsia="SimSun" w:hAnsi="Arial" w:cs="Arial"/>
      <w:b/>
      <w:bCs/>
      <w:sz w:val="20"/>
      <w:szCs w:val="20"/>
      <w:lang w:val="en-US" w:eastAsia="tr-TR"/>
    </w:rPr>
  </w:style>
  <w:style w:type="character" w:customStyle="1" w:styleId="Heading2Char">
    <w:name w:val="Heading 2 Char"/>
    <w:aliases w:val="Başlık 2 Char1 Char,Başlık 2 Char1 Char Char Char,Başlık 2 Char Char Char Char Char Char"/>
    <w:basedOn w:val="DefaultParagraphFont"/>
    <w:link w:val="Heading2"/>
    <w:uiPriority w:val="99"/>
    <w:locked/>
    <w:rsid w:val="00B64CD8"/>
    <w:rPr>
      <w:rFonts w:ascii="Arial" w:eastAsia="SimSun" w:hAnsi="Arial" w:cs="Arial"/>
      <w:b/>
      <w:bCs/>
      <w:snapToGrid w:val="0"/>
      <w:sz w:val="24"/>
      <w:szCs w:val="24"/>
      <w:lang w:val="en-US" w:eastAsia="zh-CN"/>
    </w:rPr>
  </w:style>
  <w:style w:type="character" w:customStyle="1" w:styleId="Heading3Char">
    <w:name w:val="Heading 3 Char"/>
    <w:basedOn w:val="DefaultParagraphFont"/>
    <w:link w:val="Heading3"/>
    <w:uiPriority w:val="99"/>
    <w:locked/>
    <w:rsid w:val="00A51E8F"/>
    <w:rPr>
      <w:rFonts w:ascii="Arial" w:hAnsi="Arial" w:cs="Arial"/>
      <w:b/>
      <w:bCs/>
      <w:sz w:val="26"/>
      <w:szCs w:val="26"/>
      <w:lang w:eastAsia="tr-TR"/>
    </w:rPr>
  </w:style>
  <w:style w:type="character" w:customStyle="1" w:styleId="Heading4Char">
    <w:name w:val="Heading 4 Char"/>
    <w:basedOn w:val="DefaultParagraphFont"/>
    <w:link w:val="Heading4"/>
    <w:uiPriority w:val="99"/>
    <w:locked/>
    <w:rsid w:val="00B64CD8"/>
    <w:rPr>
      <w:rFonts w:ascii="Arial" w:hAnsi="Arial" w:cs="Arial"/>
      <w:b/>
      <w:bCs/>
      <w:sz w:val="28"/>
      <w:szCs w:val="28"/>
      <w:lang w:val="en-AU"/>
    </w:rPr>
  </w:style>
  <w:style w:type="character" w:customStyle="1" w:styleId="Heading8Char">
    <w:name w:val="Heading 8 Char"/>
    <w:basedOn w:val="DefaultParagraphFont"/>
    <w:link w:val="Heading8"/>
    <w:uiPriority w:val="99"/>
    <w:semiHidden/>
    <w:locked/>
    <w:rsid w:val="00B64CD8"/>
    <w:rPr>
      <w:rFonts w:ascii="Calibri" w:hAnsi="Calibri" w:cs="Calibri"/>
      <w:i/>
      <w:iCs/>
      <w:sz w:val="24"/>
      <w:szCs w:val="24"/>
      <w:lang w:eastAsia="tr-TR"/>
    </w:rPr>
  </w:style>
  <w:style w:type="character" w:customStyle="1" w:styleId="Balk1Char">
    <w:name w:val="Başlık 1 Char"/>
    <w:basedOn w:val="DefaultParagraphFont"/>
    <w:uiPriority w:val="99"/>
    <w:rsid w:val="00B64CD8"/>
    <w:rPr>
      <w:rFonts w:ascii="Cambria" w:hAnsi="Cambria" w:cs="Cambria"/>
      <w:b/>
      <w:bCs/>
      <w:color w:val="auto"/>
      <w:sz w:val="28"/>
      <w:szCs w:val="28"/>
      <w:lang w:eastAsia="tr-TR"/>
    </w:rPr>
  </w:style>
  <w:style w:type="paragraph" w:customStyle="1" w:styleId="StilBalk2Kaln">
    <w:name w:val="Stil Başlık 2 + Kalın"/>
    <w:basedOn w:val="Heading2"/>
    <w:uiPriority w:val="99"/>
    <w:rsid w:val="00B64CD8"/>
    <w:rPr>
      <w:b w:val="0"/>
      <w:bCs w:val="0"/>
      <w:i/>
      <w:iCs/>
    </w:rPr>
  </w:style>
  <w:style w:type="paragraph" w:styleId="TOC1">
    <w:name w:val="toc 1"/>
    <w:basedOn w:val="Normal"/>
    <w:next w:val="Normal"/>
    <w:autoRedefine/>
    <w:uiPriority w:val="99"/>
    <w:semiHidden/>
    <w:rsid w:val="00B64CD8"/>
    <w:pPr>
      <w:tabs>
        <w:tab w:val="right" w:leader="dot" w:pos="9639"/>
      </w:tabs>
      <w:spacing w:before="60" w:after="60"/>
      <w:jc w:val="both"/>
    </w:pPr>
    <w:rPr>
      <w:b/>
      <w:bCs/>
      <w:noProof/>
      <w:lang w:val="en-AU"/>
    </w:rPr>
  </w:style>
  <w:style w:type="paragraph" w:styleId="TOC2">
    <w:name w:val="toc 2"/>
    <w:basedOn w:val="Normal"/>
    <w:next w:val="Normal"/>
    <w:autoRedefine/>
    <w:uiPriority w:val="99"/>
    <w:semiHidden/>
    <w:rsid w:val="00B64CD8"/>
    <w:pPr>
      <w:tabs>
        <w:tab w:val="right" w:leader="dot" w:pos="9639"/>
      </w:tabs>
      <w:ind w:left="198"/>
      <w:jc w:val="both"/>
    </w:pPr>
    <w:rPr>
      <w:rFonts w:eastAsia="SimSun"/>
      <w:lang w:val="en-AU"/>
    </w:rPr>
  </w:style>
  <w:style w:type="paragraph" w:customStyle="1" w:styleId="StilBalk2talikSa004cm">
    <w:name w:val="Stil Başlık 2 + İtalik Sağ:  004 cm"/>
    <w:basedOn w:val="Heading2"/>
    <w:uiPriority w:val="99"/>
    <w:rsid w:val="00B64CD8"/>
    <w:pPr>
      <w:ind w:right="22"/>
      <w:jc w:val="left"/>
    </w:pPr>
  </w:style>
  <w:style w:type="paragraph" w:customStyle="1" w:styleId="StyleHeading411ptBefore0ptAfter0pt">
    <w:name w:val="Style Heading 4 + 11 pt Before:  0 pt After:  0 pt"/>
    <w:basedOn w:val="Heading4"/>
    <w:uiPriority w:val="99"/>
    <w:rsid w:val="00B64CD8"/>
    <w:pPr>
      <w:overflowPunct w:val="0"/>
      <w:autoSpaceDE w:val="0"/>
      <w:autoSpaceDN w:val="0"/>
      <w:adjustRightInd w:val="0"/>
      <w:jc w:val="both"/>
      <w:textAlignment w:val="baseline"/>
    </w:pPr>
    <w:rPr>
      <w:rFonts w:eastAsia="SimSun"/>
      <w:b w:val="0"/>
      <w:bCs w:val="0"/>
      <w:sz w:val="20"/>
      <w:szCs w:val="20"/>
      <w:lang w:val="en-US" w:eastAsia="zh-CN"/>
    </w:rPr>
  </w:style>
  <w:style w:type="paragraph" w:styleId="TOC3">
    <w:name w:val="toc 3"/>
    <w:basedOn w:val="Normal"/>
    <w:next w:val="Normal"/>
    <w:autoRedefine/>
    <w:uiPriority w:val="99"/>
    <w:semiHidden/>
    <w:rsid w:val="00B64CD8"/>
    <w:pPr>
      <w:tabs>
        <w:tab w:val="right" w:leader="dot" w:pos="567"/>
        <w:tab w:val="right" w:leader="dot" w:pos="9497"/>
      </w:tabs>
      <w:ind w:left="403"/>
    </w:pPr>
    <w:rPr>
      <w:rFonts w:eastAsia="SimSun"/>
      <w:kern w:val="20"/>
      <w:lang w:val="en-AU"/>
    </w:rPr>
  </w:style>
  <w:style w:type="table" w:styleId="TableGrid">
    <w:name w:val="Table Grid"/>
    <w:basedOn w:val="TableNormal"/>
    <w:uiPriority w:val="99"/>
    <w:rsid w:val="00B64CD8"/>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uiPriority w:val="99"/>
    <w:rsid w:val="00B64CD8"/>
    <w:pPr>
      <w:spacing w:after="120"/>
      <w:jc w:val="both"/>
    </w:pPr>
  </w:style>
  <w:style w:type="character" w:customStyle="1" w:styleId="BodyTextChar">
    <w:name w:val="Body Text Char"/>
    <w:basedOn w:val="DefaultParagraphFont"/>
    <w:link w:val="BodyText"/>
    <w:uiPriority w:val="99"/>
    <w:locked/>
    <w:rsid w:val="00B64CD8"/>
    <w:rPr>
      <w:rFonts w:ascii="Arial" w:hAnsi="Arial" w:cs="Arial"/>
      <w:sz w:val="20"/>
      <w:szCs w:val="20"/>
      <w:lang w:eastAsia="tr-TR"/>
    </w:rPr>
  </w:style>
  <w:style w:type="character" w:styleId="Hyperlink">
    <w:name w:val="Hyperlink"/>
    <w:basedOn w:val="DefaultParagraphFont"/>
    <w:uiPriority w:val="99"/>
    <w:rsid w:val="00B64CD8"/>
    <w:rPr>
      <w:rFonts w:cs="Times New Roman"/>
      <w:color w:val="0000FF"/>
      <w:u w:val="single"/>
    </w:rPr>
  </w:style>
  <w:style w:type="paragraph" w:styleId="Footer">
    <w:name w:val="footer"/>
    <w:basedOn w:val="Normal"/>
    <w:link w:val="FooterChar"/>
    <w:uiPriority w:val="99"/>
    <w:rsid w:val="00B64CD8"/>
    <w:pPr>
      <w:tabs>
        <w:tab w:val="center" w:pos="4536"/>
        <w:tab w:val="right" w:pos="9072"/>
      </w:tabs>
    </w:pPr>
  </w:style>
  <w:style w:type="character" w:customStyle="1" w:styleId="FooterChar">
    <w:name w:val="Footer Char"/>
    <w:basedOn w:val="DefaultParagraphFont"/>
    <w:link w:val="Footer"/>
    <w:uiPriority w:val="99"/>
    <w:locked/>
    <w:rsid w:val="00B64CD8"/>
    <w:rPr>
      <w:rFonts w:ascii="Arial" w:hAnsi="Arial" w:cs="Arial"/>
      <w:sz w:val="24"/>
      <w:szCs w:val="24"/>
      <w:lang w:eastAsia="tr-TR"/>
    </w:rPr>
  </w:style>
  <w:style w:type="character" w:styleId="PageNumber">
    <w:name w:val="page number"/>
    <w:basedOn w:val="DefaultParagraphFont"/>
    <w:uiPriority w:val="99"/>
    <w:rsid w:val="00B64CD8"/>
    <w:rPr>
      <w:rFonts w:cs="Times New Roman"/>
    </w:rPr>
  </w:style>
  <w:style w:type="paragraph" w:styleId="Header">
    <w:name w:val="header"/>
    <w:basedOn w:val="Normal"/>
    <w:link w:val="HeaderChar"/>
    <w:uiPriority w:val="99"/>
    <w:rsid w:val="00B64CD8"/>
    <w:pPr>
      <w:tabs>
        <w:tab w:val="center" w:pos="4536"/>
        <w:tab w:val="right" w:pos="9072"/>
      </w:tabs>
    </w:pPr>
  </w:style>
  <w:style w:type="character" w:customStyle="1" w:styleId="HeaderChar">
    <w:name w:val="Header Char"/>
    <w:basedOn w:val="DefaultParagraphFont"/>
    <w:link w:val="Header"/>
    <w:uiPriority w:val="99"/>
    <w:locked/>
    <w:rsid w:val="00B64CD8"/>
    <w:rPr>
      <w:rFonts w:ascii="Arial" w:hAnsi="Arial" w:cs="Arial"/>
      <w:sz w:val="24"/>
      <w:szCs w:val="24"/>
      <w:lang w:eastAsia="tr-TR"/>
    </w:rPr>
  </w:style>
  <w:style w:type="paragraph" w:styleId="BalloonText">
    <w:name w:val="Balloon Text"/>
    <w:basedOn w:val="Normal"/>
    <w:link w:val="BalloonTextChar"/>
    <w:uiPriority w:val="99"/>
    <w:semiHidden/>
    <w:rsid w:val="00B64CD8"/>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B64CD8"/>
    <w:rPr>
      <w:rFonts w:ascii="Tahoma" w:hAnsi="Tahoma" w:cs="Tahoma"/>
      <w:sz w:val="16"/>
      <w:szCs w:val="16"/>
      <w:lang w:eastAsia="tr-TR"/>
    </w:rPr>
  </w:style>
  <w:style w:type="paragraph" w:styleId="BodyText3">
    <w:name w:val="Body Text 3"/>
    <w:basedOn w:val="Normal"/>
    <w:link w:val="BodyText3Char"/>
    <w:uiPriority w:val="99"/>
    <w:rsid w:val="00B64CD8"/>
    <w:rPr>
      <w:b/>
      <w:bCs/>
      <w:sz w:val="28"/>
      <w:szCs w:val="28"/>
    </w:rPr>
  </w:style>
  <w:style w:type="character" w:customStyle="1" w:styleId="BodyText3Char">
    <w:name w:val="Body Text 3 Char"/>
    <w:basedOn w:val="DefaultParagraphFont"/>
    <w:link w:val="BodyText3"/>
    <w:uiPriority w:val="99"/>
    <w:locked/>
    <w:rsid w:val="00B64CD8"/>
    <w:rPr>
      <w:rFonts w:ascii="Arial" w:hAnsi="Arial" w:cs="Arial"/>
      <w:b/>
      <w:bCs/>
      <w:sz w:val="20"/>
      <w:szCs w:val="20"/>
      <w:lang w:eastAsia="tr-TR"/>
    </w:rPr>
  </w:style>
  <w:style w:type="character" w:styleId="CommentReference">
    <w:name w:val="annotation reference"/>
    <w:basedOn w:val="DefaultParagraphFont"/>
    <w:uiPriority w:val="99"/>
    <w:semiHidden/>
    <w:rsid w:val="00B64CD8"/>
    <w:rPr>
      <w:rFonts w:cs="Times New Roman"/>
      <w:sz w:val="16"/>
      <w:szCs w:val="16"/>
    </w:rPr>
  </w:style>
  <w:style w:type="paragraph" w:styleId="CommentText">
    <w:name w:val="annotation text"/>
    <w:basedOn w:val="Normal"/>
    <w:link w:val="CommentTextChar"/>
    <w:uiPriority w:val="99"/>
    <w:semiHidden/>
    <w:rsid w:val="00B64CD8"/>
  </w:style>
  <w:style w:type="character" w:customStyle="1" w:styleId="CommentTextChar">
    <w:name w:val="Comment Text Char"/>
    <w:basedOn w:val="DefaultParagraphFont"/>
    <w:link w:val="CommentText"/>
    <w:uiPriority w:val="99"/>
    <w:semiHidden/>
    <w:locked/>
    <w:rsid w:val="00B64CD8"/>
    <w:rPr>
      <w:rFonts w:ascii="Arial" w:hAnsi="Arial" w:cs="Arial"/>
      <w:sz w:val="20"/>
      <w:szCs w:val="20"/>
      <w:lang w:eastAsia="tr-TR"/>
    </w:rPr>
  </w:style>
  <w:style w:type="paragraph" w:styleId="CommentSubject">
    <w:name w:val="annotation subject"/>
    <w:basedOn w:val="CommentText"/>
    <w:next w:val="CommentText"/>
    <w:link w:val="CommentSubjectChar"/>
    <w:uiPriority w:val="99"/>
    <w:semiHidden/>
    <w:rsid w:val="00B64CD8"/>
    <w:rPr>
      <w:b/>
      <w:bCs/>
    </w:rPr>
  </w:style>
  <w:style w:type="character" w:customStyle="1" w:styleId="CommentSubjectChar">
    <w:name w:val="Comment Subject Char"/>
    <w:basedOn w:val="CommentTextChar"/>
    <w:link w:val="CommentSubject"/>
    <w:uiPriority w:val="99"/>
    <w:semiHidden/>
    <w:locked/>
    <w:rsid w:val="00B64CD8"/>
    <w:rPr>
      <w:b/>
      <w:bCs/>
    </w:rPr>
  </w:style>
  <w:style w:type="paragraph" w:styleId="NormalWeb">
    <w:name w:val="Normal (Web)"/>
    <w:basedOn w:val="Normal"/>
    <w:uiPriority w:val="99"/>
    <w:rsid w:val="00B64CD8"/>
    <w:pPr>
      <w:spacing w:before="100" w:beforeAutospacing="1" w:after="100" w:afterAutospacing="1"/>
    </w:pPr>
    <w:rPr>
      <w:rFonts w:ascii="Times New Roman" w:hAnsi="Times New Roman" w:cs="Times New Roman"/>
      <w:sz w:val="24"/>
      <w:szCs w:val="24"/>
    </w:rPr>
  </w:style>
  <w:style w:type="character" w:styleId="Strong">
    <w:name w:val="Strong"/>
    <w:basedOn w:val="DefaultParagraphFont"/>
    <w:uiPriority w:val="99"/>
    <w:qFormat/>
    <w:rsid w:val="00B64CD8"/>
    <w:rPr>
      <w:rFonts w:cs="Times New Roman"/>
      <w:b/>
      <w:bCs/>
    </w:rPr>
  </w:style>
  <w:style w:type="character" w:customStyle="1" w:styleId="apple-converted-space">
    <w:name w:val="apple-converted-space"/>
    <w:basedOn w:val="DefaultParagraphFont"/>
    <w:uiPriority w:val="99"/>
    <w:rsid w:val="00B64CD8"/>
    <w:rPr>
      <w:rFonts w:cs="Times New Roman"/>
    </w:rPr>
  </w:style>
  <w:style w:type="paragraph" w:styleId="BodyTextIndent">
    <w:name w:val="Body Text Indent"/>
    <w:basedOn w:val="Normal"/>
    <w:link w:val="BodyTextIndentChar"/>
    <w:uiPriority w:val="99"/>
    <w:rsid w:val="00B64CD8"/>
    <w:pPr>
      <w:spacing w:after="120"/>
      <w:ind w:left="283"/>
    </w:pPr>
  </w:style>
  <w:style w:type="character" w:customStyle="1" w:styleId="BodyTextIndentChar">
    <w:name w:val="Body Text Indent Char"/>
    <w:basedOn w:val="DefaultParagraphFont"/>
    <w:link w:val="BodyTextIndent"/>
    <w:uiPriority w:val="99"/>
    <w:locked/>
    <w:rsid w:val="00B64CD8"/>
    <w:rPr>
      <w:rFonts w:ascii="Arial" w:hAnsi="Arial" w:cs="Arial"/>
      <w:sz w:val="24"/>
      <w:szCs w:val="24"/>
      <w:lang w:eastAsia="tr-TR"/>
    </w:rPr>
  </w:style>
  <w:style w:type="paragraph" w:styleId="BodyText2">
    <w:name w:val="Body Text 2"/>
    <w:basedOn w:val="Normal"/>
    <w:link w:val="BodyText2Char"/>
    <w:uiPriority w:val="99"/>
    <w:rsid w:val="00B64CD8"/>
    <w:pPr>
      <w:spacing w:after="120" w:line="480" w:lineRule="auto"/>
    </w:pPr>
  </w:style>
  <w:style w:type="character" w:customStyle="1" w:styleId="BodyText2Char">
    <w:name w:val="Body Text 2 Char"/>
    <w:basedOn w:val="DefaultParagraphFont"/>
    <w:link w:val="BodyText2"/>
    <w:uiPriority w:val="99"/>
    <w:locked/>
    <w:rsid w:val="00B64CD8"/>
    <w:rPr>
      <w:rFonts w:ascii="Arial" w:hAnsi="Arial" w:cs="Arial"/>
      <w:sz w:val="24"/>
      <w:szCs w:val="24"/>
      <w:lang w:eastAsia="tr-TR"/>
    </w:rPr>
  </w:style>
  <w:style w:type="paragraph" w:styleId="BlockText">
    <w:name w:val="Block Text"/>
    <w:basedOn w:val="Normal"/>
    <w:uiPriority w:val="99"/>
    <w:rsid w:val="00B64CD8"/>
    <w:pPr>
      <w:shd w:val="clear" w:color="auto" w:fill="FFFFFF"/>
      <w:spacing w:before="235" w:after="197" w:line="230" w:lineRule="exact"/>
      <w:ind w:left="1459" w:right="845" w:hanging="1440"/>
    </w:pPr>
    <w:rPr>
      <w:b/>
      <w:bCs/>
      <w:color w:val="000000"/>
      <w:lang w:eastAsia="en-US"/>
    </w:rPr>
  </w:style>
  <w:style w:type="paragraph" w:styleId="BodyTextIndent2">
    <w:name w:val="Body Text Indent 2"/>
    <w:basedOn w:val="Normal"/>
    <w:link w:val="BodyTextIndent2Char"/>
    <w:uiPriority w:val="99"/>
    <w:rsid w:val="00B64CD8"/>
    <w:pPr>
      <w:spacing w:after="120" w:line="480" w:lineRule="auto"/>
      <w:ind w:left="283"/>
    </w:pPr>
  </w:style>
  <w:style w:type="character" w:customStyle="1" w:styleId="BodyTextIndent2Char">
    <w:name w:val="Body Text Indent 2 Char"/>
    <w:basedOn w:val="DefaultParagraphFont"/>
    <w:link w:val="BodyTextIndent2"/>
    <w:uiPriority w:val="99"/>
    <w:locked/>
    <w:rsid w:val="00B64CD8"/>
    <w:rPr>
      <w:rFonts w:ascii="Arial" w:hAnsi="Arial" w:cs="Arial"/>
      <w:sz w:val="24"/>
      <w:szCs w:val="24"/>
      <w:lang w:eastAsia="tr-TR"/>
    </w:rPr>
  </w:style>
  <w:style w:type="paragraph" w:styleId="Revision">
    <w:name w:val="Revision"/>
    <w:hidden/>
    <w:uiPriority w:val="99"/>
    <w:semiHidden/>
    <w:rsid w:val="00702F8E"/>
    <w:rPr>
      <w:rFonts w:ascii="Arial" w:eastAsia="Times New Roman" w:hAnsi="Arial" w:cs="Arial"/>
      <w:sz w:val="20"/>
      <w:szCs w:val="20"/>
    </w:rPr>
  </w:style>
  <w:style w:type="paragraph" w:styleId="ListParagraph">
    <w:name w:val="List Paragraph"/>
    <w:basedOn w:val="Normal"/>
    <w:uiPriority w:val="99"/>
    <w:qFormat/>
    <w:rsid w:val="009E06CE"/>
    <w:pPr>
      <w:ind w:left="720"/>
    </w:pPr>
  </w:style>
  <w:style w:type="paragraph" w:customStyle="1" w:styleId="3-NormalYaz">
    <w:name w:val="3-Normal Yazı"/>
    <w:uiPriority w:val="99"/>
    <w:rsid w:val="00A304B6"/>
    <w:pPr>
      <w:tabs>
        <w:tab w:val="left" w:pos="566"/>
      </w:tabs>
      <w:jc w:val="both"/>
    </w:pPr>
    <w:rPr>
      <w:rFonts w:ascii="Times New Roman" w:eastAsia="ヒラギノ明朝 Pro W3" w:hAnsi="Times"/>
      <w:sz w:val="19"/>
      <w:szCs w:val="19"/>
      <w:lang w:eastAsia="en-US"/>
    </w:rPr>
  </w:style>
</w:styles>
</file>

<file path=word/webSettings.xml><?xml version="1.0" encoding="utf-8"?>
<w:webSettings xmlns:r="http://schemas.openxmlformats.org/officeDocument/2006/relationships" xmlns:w="http://schemas.openxmlformats.org/wordprocessingml/2006/main">
  <w:divs>
    <w:div w:id="1112239516">
      <w:marLeft w:val="0"/>
      <w:marRight w:val="0"/>
      <w:marTop w:val="0"/>
      <w:marBottom w:val="0"/>
      <w:divBdr>
        <w:top w:val="none" w:sz="0" w:space="0" w:color="auto"/>
        <w:left w:val="none" w:sz="0" w:space="0" w:color="auto"/>
        <w:bottom w:val="none" w:sz="0" w:space="0" w:color="auto"/>
        <w:right w:val="none" w:sz="0" w:space="0" w:color="auto"/>
      </w:divBdr>
    </w:div>
    <w:div w:id="111223951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header" Target="header1.xml"/><Relationship Id="rId18" Type="http://schemas.openxmlformats.org/officeDocument/2006/relationships/footer" Target="footer4.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4.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oleObject" Target="embeddings/oleObject2.bin"/><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14</Pages>
  <Words>3545</Words>
  <Characters>20213</Characters>
  <Application>Microsoft Office Outlook</Application>
  <DocSecurity>0</DocSecurity>
  <Lines>0</Lines>
  <Paragraphs>0</Paragraphs>
  <ScaleCrop>false</ScaleCrop>
  <Company>GAIB</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Metehan HARMANCI</dc:creator>
  <cp:keywords/>
  <dc:description/>
  <cp:lastModifiedBy>fundaa</cp:lastModifiedBy>
  <cp:revision>2</cp:revision>
  <cp:lastPrinted>2014-10-14T06:00:00Z</cp:lastPrinted>
  <dcterms:created xsi:type="dcterms:W3CDTF">2014-11-05T12:52:00Z</dcterms:created>
  <dcterms:modified xsi:type="dcterms:W3CDTF">2014-11-05T12:52:00Z</dcterms:modified>
</cp:coreProperties>
</file>