
<file path=[Content_Types].xml><?xml version="1.0" encoding="utf-8"?>
<Types xmlns="http://schemas.openxmlformats.org/package/2006/content-types">
  <Override PartName="/word/footnotes.xml" ContentType="application/vnd.openxmlformats-officedocument.wordprocessingml.footnotes+xml"/>
  <Override PartName="/word/header18.xml" ContentType="application/vnd.openxmlformats-officedocument.wordprocessingml.header+xml"/>
  <Override PartName="/word/header16.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17.xml" ContentType="application/vnd.openxmlformats-officedocument.wordprocessingml.header+xml"/>
  <Default Extension="wmf" ContentType="image/x-wmf"/>
  <Default Extension="emf" ContentType="image/x-emf"/>
  <Override PartName="/word/header1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15.xml" ContentType="application/vnd.openxmlformats-officedocument.wordprocessingml.header+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1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Default Extension="png" ContentType="image/png"/>
  <Default Extension="bin" ContentType="application/vnd.openxmlformats-officedocument.oleObject"/>
  <Override PartName="/word/header19.xml" ContentType="application/vnd.openxmlformats-officedocument.wordprocessingml.header+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416F" w:rsidRPr="001D25E2" w:rsidRDefault="0073416F" w:rsidP="00BC6E4E">
      <w:pPr>
        <w:pStyle w:val="Heading8"/>
        <w:rPr>
          <w:lang/>
        </w:rPr>
      </w:pPr>
      <w:bookmarkStart w:id="0" w:name="_Toc402277992"/>
      <w:bookmarkStart w:id="1" w:name="_Toc494100318"/>
      <w:bookmarkStart w:id="2" w:name="_Toc498669984"/>
      <w:bookmarkStart w:id="3" w:name="_Toc498670571"/>
      <w:bookmarkStart w:id="4" w:name="_Toc501619019"/>
      <w:bookmarkStart w:id="5" w:name="_Toc503006403"/>
      <w:bookmarkStart w:id="6" w:name="_Toc504323823"/>
      <w:bookmarkStart w:id="7" w:name="_Toc512582679"/>
      <w:bookmarkStart w:id="8" w:name="_Toc512591341"/>
      <w:r>
        <w:rPr>
          <w:noProof/>
        </w:rPr>
        <w:pict>
          <v:shapetype id="_x0000_t202" coordsize="21600,21600" o:spt="202" path="m,l,21600r21600,l21600,xe">
            <v:stroke joinstyle="miter"/>
            <v:path gradientshapeok="t" o:connecttype="rect"/>
          </v:shapetype>
          <v:shape id="Text Box 289" o:spid="_x0000_s1026" type="#_x0000_t202" style="position:absolute;left:0;text-align:left;margin-left:-15.7pt;margin-top:-32.45pt;width:515.95pt;height:759.05pt;z-index:251658240;visibility:visible" strokeweight="4.5pt">
            <v:stroke linestyle="thinThick"/>
            <v:textbox>
              <w:txbxContent>
                <w:p w:rsidR="0073416F" w:rsidRPr="00380042" w:rsidRDefault="0073416F" w:rsidP="003B0B42">
                  <w:pPr>
                    <w:pStyle w:val="Heading1"/>
                    <w:ind w:left="426"/>
                  </w:pPr>
                </w:p>
                <w:p w:rsidR="0073416F" w:rsidRDefault="0073416F" w:rsidP="003B0B42">
                  <w:pPr>
                    <w:rPr>
                      <w:b/>
                      <w:bCs/>
                      <w:sz w:val="19"/>
                      <w:szCs w:val="19"/>
                    </w:rPr>
                  </w:pPr>
                  <w:ins w:id="9" w:author="fundaa" w:date="2014-11-27T10:35:00Z">
                    <w:r w:rsidRPr="00380042">
                      <w:rPr>
                        <w:b/>
                        <w:bCs/>
                        <w:rPrChange w:id="10" w:author="fundaa" w:date="2014-11-27T10:35: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9pt;height:61.5pt" o:ole="" fillcolor="window">
                          <v:imagedata r:id="rId7" o:title=""/>
                        </v:shape>
                        <o:OLEObject Type="Embed" ProgID="Word.Picture.8" ShapeID="_x0000_i1027" DrawAspect="Content" ObjectID="_1478589721" r:id="rId8"/>
                      </w:object>
                    </w:r>
                  </w:ins>
                  <w:bookmarkStart w:id="11" w:name="_MON_1135432551"/>
                  <w:bookmarkStart w:id="12" w:name="_MON_1135432600"/>
                  <w:bookmarkStart w:id="13" w:name="_MON_1425715878"/>
                  <w:bookmarkStart w:id="14" w:name="_MON_1135431541"/>
                  <w:bookmarkStart w:id="15" w:name="_MON_1135431581"/>
                  <w:bookmarkStart w:id="16" w:name="_MON_1135431586"/>
                  <w:bookmarkStart w:id="17" w:name="_MON_1135432265"/>
                  <w:bookmarkStart w:id="18" w:name="_MON_1135432385"/>
                  <w:bookmarkStart w:id="19" w:name="_MON_1135432391"/>
                  <w:bookmarkStart w:id="20" w:name="_MON_1135432407"/>
                  <w:bookmarkStart w:id="21" w:name="_MON_1135432409"/>
                  <w:bookmarkStart w:id="22" w:name="_MON_1135432445"/>
                  <w:bookmarkStart w:id="23" w:name="_MON_1135432451"/>
                  <w:bookmarkStart w:id="24" w:name="_MON_1135432465"/>
                  <w:bookmarkStart w:id="25" w:name="_MON_1135432485"/>
                  <w:bookmarkStart w:id="26" w:name="_MON_1135432499"/>
                  <w:bookmarkStart w:id="27" w:name="_MON_1135432501"/>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ins w:id="28" w:author="fundaa" w:date="2014-11-27T10:35:00Z">
                    <w:r w:rsidRPr="00973868">
                      <w:rPr>
                        <w:b/>
                        <w:bCs/>
                        <w:sz w:val="19"/>
                        <w:szCs w:val="19"/>
                        <w:rPrChange w:id="29" w:author="fundaa" w:date="2014-11-27T10:35:00Z">
                          <w:rPr>
                            <w:b/>
                            <w:bCs/>
                            <w:sz w:val="19"/>
                            <w:szCs w:val="19"/>
                          </w:rPr>
                        </w:rPrChange>
                      </w:rPr>
                      <w:object w:dxaOrig="5461" w:dyaOrig="1141">
                        <v:shape id="_x0000_i1028" type="#_x0000_t75" style="width:273pt;height:57pt" o:ole="" fillcolor="window">
                          <v:imagedata r:id="rId9" o:title=""/>
                        </v:shape>
                        <o:OLEObject Type="Embed" ProgID="Word.Picture.8" ShapeID="_x0000_i1028" DrawAspect="Content" ObjectID="_1478589722" r:id="rId10"/>
                      </w:object>
                    </w:r>
                  </w:ins>
                </w:p>
                <w:p w:rsidR="0073416F" w:rsidRPr="00380042" w:rsidRDefault="0073416F" w:rsidP="003B0B42">
                  <w:pPr>
                    <w:rPr>
                      <w:b/>
                      <w:bCs/>
                      <w:sz w:val="19"/>
                      <w:szCs w:val="19"/>
                    </w:rPr>
                  </w:pPr>
                </w:p>
                <w:p w:rsidR="0073416F" w:rsidRPr="00380042" w:rsidRDefault="0073416F" w:rsidP="003B0B42">
                  <w:pPr>
                    <w:rPr>
                      <w:b/>
                      <w:bCs/>
                      <w:sz w:val="19"/>
                      <w:szCs w:val="19"/>
                    </w:rPr>
                  </w:pPr>
                </w:p>
                <w:p w:rsidR="0073416F" w:rsidRPr="00380042" w:rsidRDefault="0073416F" w:rsidP="003B0B42">
                  <w:pPr>
                    <w:rPr>
                      <w:b/>
                      <w:bCs/>
                      <w:sz w:val="19"/>
                      <w:szCs w:val="19"/>
                    </w:rPr>
                  </w:pPr>
                </w:p>
                <w:p w:rsidR="0073416F" w:rsidRPr="00380042" w:rsidRDefault="0073416F" w:rsidP="003B0B42">
                  <w:pPr>
                    <w:rPr>
                      <w:b/>
                      <w:bCs/>
                    </w:rPr>
                  </w:pPr>
                </w:p>
                <w:p w:rsidR="0073416F" w:rsidRPr="00380042" w:rsidRDefault="0073416F" w:rsidP="003B0B42"/>
                <w:p w:rsidR="0073416F" w:rsidRPr="00380042" w:rsidRDefault="0073416F" w:rsidP="003B0B42">
                  <w:pPr>
                    <w:pStyle w:val="Footer"/>
                  </w:pPr>
                </w:p>
                <w:tbl>
                  <w:tblPr>
                    <w:tblW w:w="0" w:type="auto"/>
                    <w:tblInd w:w="-106" w:type="dxa"/>
                    <w:tblLayout w:type="fixed"/>
                    <w:tblLook w:val="0000"/>
                  </w:tblPr>
                  <w:tblGrid>
                    <w:gridCol w:w="4253"/>
                  </w:tblGrid>
                  <w:tr w:rsidR="0073416F" w:rsidRPr="00380042">
                    <w:trPr>
                      <w:cantSplit/>
                      <w:trHeight w:val="282"/>
                    </w:trPr>
                    <w:tc>
                      <w:tcPr>
                        <w:tcW w:w="4253" w:type="dxa"/>
                      </w:tcPr>
                      <w:p w:rsidR="0073416F" w:rsidRPr="00380042" w:rsidRDefault="0073416F" w:rsidP="000013CF">
                        <w:pPr>
                          <w:jc w:val="right"/>
                          <w:rPr>
                            <w:b/>
                            <w:bCs/>
                            <w:sz w:val="44"/>
                            <w:szCs w:val="44"/>
                          </w:rPr>
                        </w:pPr>
                        <w:r>
                          <w:rPr>
                            <w:b/>
                            <w:bCs/>
                            <w:sz w:val="44"/>
                            <w:szCs w:val="44"/>
                          </w:rPr>
                          <w:t>tst</w:t>
                        </w:r>
                        <w:r w:rsidRPr="00380042">
                          <w:rPr>
                            <w:b/>
                            <w:bCs/>
                            <w:sz w:val="44"/>
                            <w:szCs w:val="44"/>
                          </w:rPr>
                          <w:t xml:space="preserve"> EN </w:t>
                        </w:r>
                        <w:r>
                          <w:rPr>
                            <w:b/>
                            <w:bCs/>
                            <w:sz w:val="44"/>
                            <w:szCs w:val="44"/>
                          </w:rPr>
                          <w:t>60695-7-2</w:t>
                        </w:r>
                      </w:p>
                    </w:tc>
                  </w:tr>
                  <w:tr w:rsidR="0073416F" w:rsidRPr="00380042">
                    <w:trPr>
                      <w:cantSplit/>
                      <w:trHeight w:val="281"/>
                    </w:trPr>
                    <w:tc>
                      <w:tcPr>
                        <w:tcW w:w="4253" w:type="dxa"/>
                      </w:tcPr>
                      <w:p w:rsidR="0073416F" w:rsidRPr="00380042" w:rsidRDefault="0073416F" w:rsidP="000013CF">
                        <w:pPr>
                          <w:jc w:val="right"/>
                          <w:rPr>
                            <w:sz w:val="24"/>
                            <w:szCs w:val="24"/>
                          </w:rPr>
                        </w:pPr>
                        <w:r>
                          <w:rPr>
                            <w:sz w:val="24"/>
                            <w:szCs w:val="24"/>
                          </w:rPr>
                          <w:t>Mart 2012</w:t>
                        </w:r>
                      </w:p>
                    </w:tc>
                  </w:tr>
                  <w:tr w:rsidR="0073416F" w:rsidRPr="00380042">
                    <w:trPr>
                      <w:cantSplit/>
                      <w:trHeight w:val="281"/>
                    </w:trPr>
                    <w:tc>
                      <w:tcPr>
                        <w:tcW w:w="4253" w:type="dxa"/>
                      </w:tcPr>
                      <w:p w:rsidR="0073416F" w:rsidRPr="00380042" w:rsidRDefault="0073416F" w:rsidP="00B42617">
                        <w:pPr>
                          <w:jc w:val="right"/>
                          <w:rPr>
                            <w:sz w:val="24"/>
                            <w:szCs w:val="24"/>
                          </w:rPr>
                        </w:pPr>
                      </w:p>
                    </w:tc>
                  </w:tr>
                  <w:tr w:rsidR="0073416F" w:rsidRPr="00380042">
                    <w:trPr>
                      <w:cantSplit/>
                      <w:trHeight w:val="281"/>
                    </w:trPr>
                    <w:tc>
                      <w:tcPr>
                        <w:tcW w:w="4253" w:type="dxa"/>
                      </w:tcPr>
                      <w:p w:rsidR="0073416F" w:rsidRPr="00380042" w:rsidRDefault="0073416F">
                        <w:pPr>
                          <w:jc w:val="right"/>
                        </w:pPr>
                      </w:p>
                    </w:tc>
                  </w:tr>
                  <w:tr w:rsidR="0073416F" w:rsidRPr="00380042">
                    <w:trPr>
                      <w:cantSplit/>
                      <w:trHeight w:val="281"/>
                    </w:trPr>
                    <w:tc>
                      <w:tcPr>
                        <w:tcW w:w="4253" w:type="dxa"/>
                      </w:tcPr>
                      <w:p w:rsidR="0073416F" w:rsidRPr="00380042" w:rsidRDefault="0073416F">
                        <w:pPr>
                          <w:jc w:val="right"/>
                        </w:pPr>
                      </w:p>
                    </w:tc>
                  </w:tr>
                  <w:tr w:rsidR="0073416F" w:rsidRPr="00380042">
                    <w:trPr>
                      <w:cantSplit/>
                      <w:trHeight w:val="281"/>
                    </w:trPr>
                    <w:tc>
                      <w:tcPr>
                        <w:tcW w:w="4253" w:type="dxa"/>
                      </w:tcPr>
                      <w:p w:rsidR="0073416F" w:rsidRPr="00380042" w:rsidRDefault="0073416F" w:rsidP="000013CF">
                        <w:pPr>
                          <w:tabs>
                            <w:tab w:val="left" w:pos="7200"/>
                          </w:tabs>
                          <w:jc w:val="right"/>
                          <w:rPr>
                            <w:sz w:val="24"/>
                            <w:szCs w:val="24"/>
                          </w:rPr>
                        </w:pPr>
                        <w:r w:rsidRPr="00380042">
                          <w:rPr>
                            <w:b/>
                            <w:bCs/>
                            <w:sz w:val="24"/>
                            <w:szCs w:val="24"/>
                          </w:rPr>
                          <w:t xml:space="preserve">ICS </w:t>
                        </w:r>
                        <w:r>
                          <w:rPr>
                            <w:sz w:val="24"/>
                            <w:szCs w:val="24"/>
                          </w:rPr>
                          <w:t>13</w:t>
                        </w:r>
                        <w:r w:rsidRPr="00380042">
                          <w:rPr>
                            <w:sz w:val="24"/>
                            <w:szCs w:val="24"/>
                          </w:rPr>
                          <w:t>.</w:t>
                        </w:r>
                        <w:r>
                          <w:rPr>
                            <w:sz w:val="24"/>
                            <w:szCs w:val="24"/>
                          </w:rPr>
                          <w:t>220</w:t>
                        </w:r>
                        <w:r w:rsidRPr="00380042">
                          <w:rPr>
                            <w:sz w:val="24"/>
                            <w:szCs w:val="24"/>
                          </w:rPr>
                          <w:t>.</w:t>
                        </w:r>
                        <w:r>
                          <w:rPr>
                            <w:sz w:val="24"/>
                            <w:szCs w:val="24"/>
                          </w:rPr>
                          <w:t>4</w:t>
                        </w:r>
                        <w:r w:rsidRPr="00380042">
                          <w:rPr>
                            <w:sz w:val="24"/>
                            <w:szCs w:val="24"/>
                          </w:rPr>
                          <w:t>0</w:t>
                        </w:r>
                        <w:r>
                          <w:rPr>
                            <w:sz w:val="24"/>
                            <w:szCs w:val="24"/>
                          </w:rPr>
                          <w:t>; 29.020</w:t>
                        </w:r>
                      </w:p>
                    </w:tc>
                  </w:tr>
                </w:tbl>
                <w:p w:rsidR="0073416F" w:rsidRPr="00380042" w:rsidRDefault="0073416F" w:rsidP="003B0B42"/>
                <w:p w:rsidR="0073416F" w:rsidRPr="00380042" w:rsidRDefault="0073416F" w:rsidP="003B0B42">
                  <w:pPr>
                    <w:pStyle w:val="TOC1"/>
                  </w:pPr>
                </w:p>
                <w:tbl>
                  <w:tblPr>
                    <w:tblW w:w="0" w:type="auto"/>
                    <w:tblInd w:w="-106" w:type="dxa"/>
                    <w:tblBorders>
                      <w:top w:val="thickThinSmallGap" w:sz="24" w:space="0" w:color="auto"/>
                    </w:tblBorders>
                    <w:tblLayout w:type="fixed"/>
                    <w:tblLook w:val="0000"/>
                  </w:tblPr>
                  <w:tblGrid>
                    <w:gridCol w:w="9356"/>
                  </w:tblGrid>
                  <w:tr w:rsidR="0073416F" w:rsidRPr="00380042">
                    <w:trPr>
                      <w:cantSplit/>
                      <w:trHeight w:val="264"/>
                    </w:trPr>
                    <w:tc>
                      <w:tcPr>
                        <w:tcW w:w="9356" w:type="dxa"/>
                        <w:tcBorders>
                          <w:top w:val="thickThinSmallGap" w:sz="24" w:space="0" w:color="auto"/>
                        </w:tcBorders>
                      </w:tcPr>
                      <w:p w:rsidR="0073416F" w:rsidRPr="00380042" w:rsidRDefault="0073416F"/>
                    </w:tc>
                  </w:tr>
                  <w:tr w:rsidR="0073416F" w:rsidRPr="00380042">
                    <w:trPr>
                      <w:cantSplit/>
                      <w:trHeight w:val="264"/>
                    </w:trPr>
                    <w:tc>
                      <w:tcPr>
                        <w:tcW w:w="9356" w:type="dxa"/>
                      </w:tcPr>
                      <w:p w:rsidR="0073416F" w:rsidRPr="00380042" w:rsidRDefault="0073416F"/>
                    </w:tc>
                  </w:tr>
                  <w:tr w:rsidR="0073416F" w:rsidRPr="00380042">
                    <w:trPr>
                      <w:cantSplit/>
                      <w:trHeight w:val="2169"/>
                    </w:trPr>
                    <w:tc>
                      <w:tcPr>
                        <w:tcW w:w="9356" w:type="dxa"/>
                        <w:tcBorders>
                          <w:bottom w:val="nil"/>
                        </w:tcBorders>
                      </w:tcPr>
                      <w:p w:rsidR="0073416F" w:rsidRDefault="0073416F" w:rsidP="000013CF">
                        <w:pPr>
                          <w:jc w:val="center"/>
                        </w:pPr>
                        <w:r w:rsidRPr="000013CF">
                          <w:rPr>
                            <w:b/>
                            <w:bCs/>
                            <w:sz w:val="28"/>
                            <w:szCs w:val="28"/>
                          </w:rPr>
                          <w:t>Yangın tehlike deneyi - Bölüm 7-2: Yanma ürünlerinin zehirliliği-Deney yöntemlerinin özeti ve ilgisi</w:t>
                        </w:r>
                      </w:p>
                      <w:p w:rsidR="0073416F" w:rsidRDefault="0073416F" w:rsidP="00040CFA"/>
                      <w:p w:rsidR="0073416F" w:rsidRDefault="0073416F" w:rsidP="00040CFA"/>
                      <w:p w:rsidR="0073416F" w:rsidRPr="005C6318" w:rsidRDefault="0073416F" w:rsidP="005C6318">
                        <w:pPr>
                          <w:jc w:val="center"/>
                          <w:rPr>
                            <w:sz w:val="24"/>
                            <w:szCs w:val="24"/>
                          </w:rPr>
                        </w:pPr>
                        <w:r w:rsidRPr="005C6318">
                          <w:rPr>
                            <w:sz w:val="24"/>
                            <w:szCs w:val="24"/>
                          </w:rPr>
                          <w:t xml:space="preserve">Fire hazard </w:t>
                        </w:r>
                        <w:r>
                          <w:rPr>
                            <w:sz w:val="24"/>
                            <w:szCs w:val="24"/>
                          </w:rPr>
                          <w:t>deney</w:t>
                        </w:r>
                        <w:r w:rsidRPr="005C6318">
                          <w:rPr>
                            <w:sz w:val="24"/>
                            <w:szCs w:val="24"/>
                          </w:rPr>
                          <w:t>ing -Part 7-2: Toxicity of fire effluent -</w:t>
                        </w:r>
                      </w:p>
                      <w:p w:rsidR="0073416F" w:rsidRDefault="0073416F" w:rsidP="005C6318">
                        <w:pPr>
                          <w:jc w:val="center"/>
                          <w:rPr>
                            <w:sz w:val="24"/>
                            <w:szCs w:val="24"/>
                          </w:rPr>
                        </w:pPr>
                        <w:r w:rsidRPr="005C6318">
                          <w:rPr>
                            <w:sz w:val="24"/>
                            <w:szCs w:val="24"/>
                          </w:rPr>
                          <w:t xml:space="preserve">Summary and relevance of </w:t>
                        </w:r>
                        <w:r>
                          <w:rPr>
                            <w:sz w:val="24"/>
                            <w:szCs w:val="24"/>
                          </w:rPr>
                          <w:t>deney</w:t>
                        </w:r>
                        <w:r w:rsidRPr="005C6318">
                          <w:rPr>
                            <w:sz w:val="24"/>
                            <w:szCs w:val="24"/>
                          </w:rPr>
                          <w:t xml:space="preserve"> methods</w:t>
                        </w:r>
                      </w:p>
                      <w:p w:rsidR="0073416F" w:rsidRDefault="0073416F" w:rsidP="005C6318">
                        <w:pPr>
                          <w:jc w:val="center"/>
                        </w:pPr>
                        <w:r w:rsidRPr="005C6318">
                          <w:rPr>
                            <w:sz w:val="24"/>
                            <w:szCs w:val="24"/>
                          </w:rPr>
                          <w:t>(IEC 60695-7-2:2011)</w:t>
                        </w:r>
                      </w:p>
                      <w:p w:rsidR="0073416F" w:rsidRDefault="0073416F" w:rsidP="00834379"/>
                      <w:p w:rsidR="0073416F" w:rsidRPr="00380042" w:rsidRDefault="0073416F" w:rsidP="00834379"/>
                      <w:tbl>
                        <w:tblPr>
                          <w:tblW w:w="9278" w:type="dxa"/>
                          <w:tblLayout w:type="fixed"/>
                          <w:tblLook w:val="00A0"/>
                        </w:tblPr>
                        <w:tblGrid>
                          <w:gridCol w:w="4585"/>
                          <w:gridCol w:w="4693"/>
                        </w:tblGrid>
                        <w:tr w:rsidR="0073416F" w:rsidRPr="00380042">
                          <w:trPr>
                            <w:trHeight w:val="943"/>
                          </w:trPr>
                          <w:tc>
                            <w:tcPr>
                              <w:tcW w:w="4585" w:type="dxa"/>
                            </w:tcPr>
                            <w:p w:rsidR="0073416F" w:rsidRPr="005C6318" w:rsidRDefault="0073416F" w:rsidP="005C6318">
                              <w:pPr>
                                <w:autoSpaceDE w:val="0"/>
                                <w:autoSpaceDN w:val="0"/>
                                <w:adjustRightInd w:val="0"/>
                                <w:jc w:val="center"/>
                              </w:pPr>
                              <w:r w:rsidRPr="005C6318">
                                <w:t>Essais relatifs aux risques du feu -</w:t>
                              </w:r>
                            </w:p>
                            <w:p w:rsidR="0073416F" w:rsidRPr="005C6318" w:rsidRDefault="0073416F" w:rsidP="005C6318">
                              <w:pPr>
                                <w:autoSpaceDE w:val="0"/>
                                <w:autoSpaceDN w:val="0"/>
                                <w:adjustRightInd w:val="0"/>
                                <w:jc w:val="center"/>
                              </w:pPr>
                              <w:r w:rsidRPr="005C6318">
                                <w:t>Partie 7-2: Toxicité des effluents du feu -</w:t>
                              </w:r>
                            </w:p>
                            <w:p w:rsidR="0073416F" w:rsidRPr="005C6318" w:rsidRDefault="0073416F" w:rsidP="005C6318">
                              <w:pPr>
                                <w:autoSpaceDE w:val="0"/>
                                <w:autoSpaceDN w:val="0"/>
                                <w:adjustRightInd w:val="0"/>
                                <w:jc w:val="center"/>
                              </w:pPr>
                              <w:r w:rsidRPr="005C6318">
                                <w:t>Résumé et pertinence des méthodes</w:t>
                              </w:r>
                            </w:p>
                            <w:p w:rsidR="0073416F" w:rsidRPr="00380042" w:rsidRDefault="0073416F" w:rsidP="005C6318">
                              <w:pPr>
                                <w:autoSpaceDE w:val="0"/>
                                <w:autoSpaceDN w:val="0"/>
                                <w:adjustRightInd w:val="0"/>
                                <w:jc w:val="center"/>
                              </w:pPr>
                              <w:r w:rsidRPr="005C6318">
                                <w:t>d'essai(CEI 60695-7-2:2011)</w:t>
                              </w:r>
                            </w:p>
                          </w:tc>
                          <w:tc>
                            <w:tcPr>
                              <w:tcW w:w="4693" w:type="dxa"/>
                            </w:tcPr>
                            <w:p w:rsidR="0073416F" w:rsidRPr="005C6318" w:rsidRDefault="0073416F" w:rsidP="005C6318">
                              <w:pPr>
                                <w:autoSpaceDE w:val="0"/>
                                <w:autoSpaceDN w:val="0"/>
                                <w:adjustRightInd w:val="0"/>
                                <w:jc w:val="center"/>
                              </w:pPr>
                              <w:r w:rsidRPr="005C6318">
                                <w:t>Prüfungen zur Beurteilung der</w:t>
                              </w:r>
                            </w:p>
                            <w:p w:rsidR="0073416F" w:rsidRPr="005C6318" w:rsidRDefault="0073416F" w:rsidP="005C6318">
                              <w:pPr>
                                <w:autoSpaceDE w:val="0"/>
                                <w:autoSpaceDN w:val="0"/>
                                <w:adjustRightInd w:val="0"/>
                                <w:jc w:val="center"/>
                              </w:pPr>
                              <w:r w:rsidRPr="005C6318">
                                <w:t>Brandgefahr -Teil 7-2: Toxizität von Rauch und/oderBrandgasen -</w:t>
                              </w:r>
                            </w:p>
                            <w:p w:rsidR="0073416F" w:rsidRPr="00380042" w:rsidRDefault="0073416F" w:rsidP="005C6318">
                              <w:pPr>
                                <w:autoSpaceDE w:val="0"/>
                                <w:autoSpaceDN w:val="0"/>
                                <w:adjustRightInd w:val="0"/>
                                <w:jc w:val="center"/>
                              </w:pPr>
                              <w:r w:rsidRPr="005C6318">
                                <w:t>Auswertung und Sachdienlichkeit vonPrüfverfahren(IEC 60695-7-2:2011)</w:t>
                              </w:r>
                            </w:p>
                          </w:tc>
                        </w:tr>
                      </w:tbl>
                      <w:p w:rsidR="0073416F" w:rsidRPr="00380042" w:rsidRDefault="0073416F" w:rsidP="00834379"/>
                    </w:tc>
                  </w:tr>
                </w:tbl>
                <w:p w:rsidR="0073416F" w:rsidRPr="00380042" w:rsidRDefault="0073416F" w:rsidP="003B0B42"/>
                <w:p w:rsidR="0073416F" w:rsidRPr="00380042" w:rsidRDefault="0073416F" w:rsidP="003B0B42"/>
                <w:p w:rsidR="0073416F" w:rsidRPr="00380042" w:rsidRDefault="0073416F" w:rsidP="003B0B42"/>
                <w:p w:rsidR="0073416F" w:rsidRPr="00380042" w:rsidRDefault="0073416F" w:rsidP="003B0B42"/>
                <w:p w:rsidR="0073416F" w:rsidRPr="00380042" w:rsidRDefault="0073416F" w:rsidP="003B0B42"/>
                <w:p w:rsidR="0073416F" w:rsidRPr="00380042" w:rsidRDefault="0073416F" w:rsidP="003B0B42"/>
                <w:p w:rsidR="0073416F" w:rsidRPr="00380042" w:rsidRDefault="0073416F" w:rsidP="003B0B42"/>
                <w:p w:rsidR="0073416F" w:rsidRPr="00380042" w:rsidRDefault="0073416F" w:rsidP="003B0B42"/>
                <w:p w:rsidR="0073416F" w:rsidRPr="00380042" w:rsidRDefault="0073416F" w:rsidP="003B0B42"/>
                <w:p w:rsidR="0073416F" w:rsidRDefault="0073416F" w:rsidP="003B0B42"/>
                <w:p w:rsidR="0073416F" w:rsidRDefault="0073416F" w:rsidP="003B0B42"/>
                <w:p w:rsidR="0073416F" w:rsidRDefault="0073416F" w:rsidP="003B0B42"/>
                <w:p w:rsidR="0073416F" w:rsidRDefault="0073416F" w:rsidP="003B0B42"/>
                <w:tbl>
                  <w:tblPr>
                    <w:tblW w:w="0" w:type="auto"/>
                    <w:tblInd w:w="-106" w:type="dxa"/>
                    <w:tblLook w:val="00A0"/>
                  </w:tblPr>
                  <w:tblGrid>
                    <w:gridCol w:w="1572"/>
                  </w:tblGrid>
                  <w:tr w:rsidR="0073416F">
                    <w:tc>
                      <w:tcPr>
                        <w:tcW w:w="1572" w:type="dxa"/>
                      </w:tcPr>
                      <w:p w:rsidR="0073416F" w:rsidRPr="001973F7" w:rsidRDefault="0073416F" w:rsidP="003B0B42">
                        <w:pPr>
                          <w:rPr>
                            <w:b/>
                            <w:bCs/>
                          </w:rPr>
                        </w:pPr>
                        <w:r w:rsidRPr="001973F7">
                          <w:rPr>
                            <w:b/>
                            <w:bCs/>
                          </w:rPr>
                          <w:t>I. MÜTALAA</w:t>
                        </w:r>
                      </w:p>
                    </w:tc>
                  </w:tr>
                  <w:tr w:rsidR="0073416F">
                    <w:tc>
                      <w:tcPr>
                        <w:tcW w:w="1572" w:type="dxa"/>
                      </w:tcPr>
                      <w:p w:rsidR="0073416F" w:rsidRPr="00493CC2" w:rsidRDefault="0073416F" w:rsidP="005C6318">
                        <w:r w:rsidRPr="00493CC2">
                          <w:t>201</w:t>
                        </w:r>
                        <w:r>
                          <w:t>4</w:t>
                        </w:r>
                        <w:r w:rsidRPr="00493CC2">
                          <w:t>/9</w:t>
                        </w:r>
                        <w:r>
                          <w:t>6316</w:t>
                        </w:r>
                      </w:p>
                    </w:tc>
                  </w:tr>
                </w:tbl>
                <w:p w:rsidR="0073416F" w:rsidRDefault="0073416F" w:rsidP="003B0B42"/>
                <w:p w:rsidR="0073416F" w:rsidRDefault="0073416F" w:rsidP="003B0B42"/>
                <w:p w:rsidR="0073416F" w:rsidRPr="00380042" w:rsidRDefault="0073416F" w:rsidP="003B0B42"/>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9214"/>
                  </w:tblGrid>
                  <w:tr w:rsidR="0073416F" w:rsidRPr="00380042">
                    <w:tc>
                      <w:tcPr>
                        <w:tcW w:w="9214" w:type="dxa"/>
                        <w:tcBorders>
                          <w:top w:val="nil"/>
                          <w:left w:val="nil"/>
                          <w:bottom w:val="thickThinSmallGap" w:sz="24" w:space="0" w:color="auto"/>
                          <w:right w:val="nil"/>
                        </w:tcBorders>
                      </w:tcPr>
                      <w:p w:rsidR="0073416F" w:rsidRPr="00380042" w:rsidRDefault="0073416F" w:rsidP="00DC38FD">
                        <w:pPr>
                          <w:jc w:val="center"/>
                          <w:rPr>
                            <w:strike/>
                            <w:sz w:val="16"/>
                            <w:szCs w:val="16"/>
                          </w:rPr>
                        </w:pPr>
                      </w:p>
                    </w:tc>
                  </w:tr>
                </w:tbl>
                <w:p w:rsidR="0073416F" w:rsidRPr="00380042" w:rsidRDefault="0073416F" w:rsidP="003B0B42"/>
                <w:p w:rsidR="0073416F" w:rsidRPr="00380042" w:rsidRDefault="0073416F" w:rsidP="0069169A">
                  <w:pPr>
                    <w:pStyle w:val="Heading8"/>
                    <w:tabs>
                      <w:tab w:val="left" w:pos="0"/>
                    </w:tabs>
                    <w:rPr>
                      <w:sz w:val="28"/>
                      <w:szCs w:val="28"/>
                    </w:rPr>
                  </w:pPr>
                  <w:bookmarkStart w:id="30" w:name="_Toc402277991"/>
                  <w:bookmarkStart w:id="31" w:name="_Toc404439496"/>
                  <w:bookmarkStart w:id="32" w:name="_Toc404439787"/>
                  <w:r w:rsidRPr="00380042">
                    <w:rPr>
                      <w:sz w:val="28"/>
                      <w:szCs w:val="28"/>
                    </w:rPr>
                    <w:t>TÜRK STANDARDLARI ENSTİTÜSÜ</w:t>
                  </w:r>
                  <w:bookmarkEnd w:id="30"/>
                  <w:bookmarkEnd w:id="31"/>
                  <w:bookmarkEnd w:id="32"/>
                </w:p>
                <w:p w:rsidR="0073416F" w:rsidRPr="00380042" w:rsidRDefault="0073416F" w:rsidP="0069169A">
                  <w:pPr>
                    <w:pStyle w:val="Heading4"/>
                    <w:jc w:val="center"/>
                  </w:pPr>
                  <w:bookmarkStart w:id="33" w:name="_Toc402277993"/>
                  <w:bookmarkStart w:id="34" w:name="_Toc404439497"/>
                  <w:bookmarkStart w:id="35" w:name="_Toc404439788"/>
                  <w:bookmarkStart w:id="36" w:name="_Toc404504981"/>
                  <w:bookmarkStart w:id="37" w:name="_Toc404505187"/>
                  <w:r w:rsidRPr="00380042">
                    <w:rPr>
                      <w:sz w:val="28"/>
                      <w:szCs w:val="28"/>
                    </w:rPr>
                    <w:t>Necatibey Caddesi No.112 Bakanlıklar/ANKARA</w:t>
                  </w:r>
                  <w:bookmarkEnd w:id="33"/>
                  <w:bookmarkEnd w:id="34"/>
                  <w:bookmarkEnd w:id="35"/>
                  <w:bookmarkEnd w:id="36"/>
                  <w:bookmarkEnd w:id="37"/>
                </w:p>
                <w:p w:rsidR="0073416F" w:rsidRPr="00380042" w:rsidRDefault="0073416F" w:rsidP="003B0B42">
                  <w:pPr>
                    <w:pStyle w:val="Header"/>
                    <w:tabs>
                      <w:tab w:val="clear" w:pos="4153"/>
                      <w:tab w:val="clear" w:pos="8306"/>
                    </w:tabs>
                    <w:ind w:left="1701"/>
                  </w:pPr>
                </w:p>
              </w:txbxContent>
            </v:textbox>
          </v:shape>
        </w:pict>
      </w:r>
      <w:bookmarkEnd w:id="0"/>
      <w:r>
        <w:rPr>
          <w:lang/>
        </w:rPr>
        <w:t>p</w:t>
      </w: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tabs>
          <w:tab w:val="left" w:pos="1400"/>
        </w:tabs>
        <w:ind w:hanging="4000"/>
        <w:jc w:val="center"/>
        <w:rPr>
          <w:b/>
          <w:bCs/>
          <w:sz w:val="28"/>
          <w:szCs w:val="28"/>
        </w:rPr>
      </w:pPr>
    </w:p>
    <w:p w:rsidR="0073416F" w:rsidRPr="00380042" w:rsidRDefault="0073416F" w:rsidP="00BC6E4E">
      <w:pPr>
        <w:pStyle w:val="Heading8"/>
      </w:pPr>
    </w:p>
    <w:p w:rsidR="0073416F" w:rsidRPr="00380042" w:rsidRDefault="0073416F" w:rsidP="00BC6E4E"/>
    <w:p w:rsidR="0073416F" w:rsidRPr="00380042" w:rsidRDefault="0073416F" w:rsidP="00BC6E4E"/>
    <w:p w:rsidR="0073416F" w:rsidRPr="00380042" w:rsidRDefault="0073416F" w:rsidP="00BC6E4E"/>
    <w:p w:rsidR="0073416F" w:rsidRPr="00380042" w:rsidRDefault="0073416F" w:rsidP="00BC6E4E"/>
    <w:p w:rsidR="0073416F" w:rsidRPr="00380042" w:rsidRDefault="0073416F" w:rsidP="00BC6E4E">
      <w:pPr>
        <w:sectPr w:rsidR="0073416F" w:rsidRPr="00380042" w:rsidSect="00B42617">
          <w:headerReference w:type="even" r:id="rId11"/>
          <w:headerReference w:type="default" r:id="rId12"/>
          <w:footerReference w:type="even" r:id="rId13"/>
          <w:footerReference w:type="default" r:id="rId14"/>
          <w:pgSz w:w="11907" w:h="16840" w:code="9"/>
          <w:pgMar w:top="1418" w:right="1134" w:bottom="1134" w:left="1134" w:header="851" w:footer="851" w:gutter="0"/>
          <w:pgNumType w:start="1"/>
          <w:cols w:space="708"/>
          <w:docGrid w:linePitch="272"/>
        </w:sectPr>
      </w:pPr>
    </w:p>
    <w:p w:rsidR="0073416F" w:rsidRPr="00380042" w:rsidRDefault="0073416F" w:rsidP="005C6318">
      <w:pPr>
        <w:jc w:val="center"/>
        <w:rPr>
          <w:b/>
          <w:bCs/>
          <w:sz w:val="28"/>
          <w:szCs w:val="28"/>
        </w:rPr>
      </w:pPr>
      <w:bookmarkStart w:id="38" w:name="_Toc385530898"/>
      <w:bookmarkStart w:id="39" w:name="_Toc513190831"/>
      <w:bookmarkStart w:id="40" w:name="_Toc523073809"/>
      <w:bookmarkStart w:id="41" w:name="_Toc39406285"/>
      <w:bookmarkStart w:id="42" w:name="_Toc63836568"/>
      <w:bookmarkStart w:id="43" w:name="_Toc221624649"/>
      <w:bookmarkStart w:id="44" w:name="_Toc381206652"/>
      <w:r w:rsidRPr="00380042">
        <w:rPr>
          <w:b/>
          <w:bCs/>
          <w:sz w:val="28"/>
          <w:szCs w:val="28"/>
        </w:rPr>
        <w:t>Milli Önsöz</w:t>
      </w:r>
    </w:p>
    <w:p w:rsidR="0073416F" w:rsidRPr="00380042" w:rsidRDefault="0073416F" w:rsidP="005C6318"/>
    <w:p w:rsidR="0073416F" w:rsidRDefault="0073416F" w:rsidP="005C6318">
      <w:pPr>
        <w:pStyle w:val="Default"/>
        <w:ind w:hanging="284"/>
        <w:jc w:val="both"/>
        <w:rPr>
          <w:color w:val="auto"/>
          <w:sz w:val="20"/>
          <w:szCs w:val="20"/>
        </w:rPr>
      </w:pPr>
      <w:r w:rsidRPr="0063594C">
        <w:rPr>
          <w:color w:val="auto"/>
          <w:sz w:val="20"/>
          <w:szCs w:val="20"/>
        </w:rPr>
        <w:t xml:space="preserve">− </w:t>
      </w:r>
      <w:r w:rsidRPr="0063594C">
        <w:rPr>
          <w:color w:val="auto"/>
          <w:sz w:val="20"/>
          <w:szCs w:val="20"/>
        </w:rPr>
        <w:tab/>
        <w:t xml:space="preserve">Bu standard; kaynağı </w:t>
      </w:r>
      <w:r w:rsidRPr="005D6EAC">
        <w:rPr>
          <w:color w:val="auto"/>
          <w:sz w:val="20"/>
          <w:szCs w:val="20"/>
        </w:rPr>
        <w:t xml:space="preserve">EN </w:t>
      </w:r>
      <w:r>
        <w:rPr>
          <w:color w:val="auto"/>
          <w:sz w:val="20"/>
          <w:szCs w:val="20"/>
        </w:rPr>
        <w:t>60695-7-2</w:t>
      </w:r>
      <w:r w:rsidRPr="005D6EAC">
        <w:rPr>
          <w:color w:val="auto"/>
          <w:sz w:val="20"/>
          <w:szCs w:val="20"/>
        </w:rPr>
        <w:t>:201</w:t>
      </w:r>
      <w:r>
        <w:rPr>
          <w:color w:val="auto"/>
          <w:sz w:val="20"/>
          <w:szCs w:val="20"/>
        </w:rPr>
        <w:t xml:space="preserve">1 </w:t>
      </w:r>
      <w:r w:rsidRPr="0063594C">
        <w:rPr>
          <w:color w:val="auto"/>
          <w:sz w:val="20"/>
          <w:szCs w:val="20"/>
        </w:rPr>
        <w:t xml:space="preserve">standardı olan </w:t>
      </w:r>
      <w:r w:rsidRPr="005D6EAC">
        <w:rPr>
          <w:color w:val="auto"/>
          <w:sz w:val="20"/>
          <w:szCs w:val="20"/>
        </w:rPr>
        <w:t xml:space="preserve">TS EN </w:t>
      </w:r>
      <w:r w:rsidRPr="005C6318">
        <w:rPr>
          <w:color w:val="auto"/>
          <w:sz w:val="20"/>
          <w:szCs w:val="20"/>
        </w:rPr>
        <w:t>60695-</w:t>
      </w:r>
      <w:r>
        <w:rPr>
          <w:color w:val="auto"/>
          <w:sz w:val="20"/>
          <w:szCs w:val="20"/>
        </w:rPr>
        <w:t>7</w:t>
      </w:r>
      <w:r w:rsidRPr="005C6318">
        <w:rPr>
          <w:color w:val="auto"/>
          <w:sz w:val="20"/>
          <w:szCs w:val="20"/>
        </w:rPr>
        <w:t>-</w:t>
      </w:r>
      <w:r>
        <w:rPr>
          <w:color w:val="auto"/>
          <w:sz w:val="20"/>
          <w:szCs w:val="20"/>
        </w:rPr>
        <w:t>2</w:t>
      </w:r>
      <w:r w:rsidRPr="005C6318">
        <w:rPr>
          <w:color w:val="auto"/>
          <w:sz w:val="20"/>
          <w:szCs w:val="20"/>
        </w:rPr>
        <w:t>:2012-03</w:t>
      </w:r>
      <w:r>
        <w:rPr>
          <w:color w:val="auto"/>
          <w:sz w:val="20"/>
          <w:szCs w:val="20"/>
        </w:rPr>
        <w:t xml:space="preserve"> </w:t>
      </w:r>
      <w:r w:rsidRPr="0063594C">
        <w:rPr>
          <w:color w:val="auto"/>
          <w:sz w:val="20"/>
          <w:szCs w:val="20"/>
        </w:rPr>
        <w:t>Türk standardının Mühendislik İhtisas Kurulu’na bağlı TK27 Yangın Teknik Komitesi marifetiyle hazırlanan Türkçe tercümesidir.</w:t>
      </w:r>
    </w:p>
    <w:p w:rsidR="0073416F" w:rsidRDefault="0073416F" w:rsidP="005C6318">
      <w:pPr>
        <w:pStyle w:val="Default"/>
        <w:ind w:hanging="284"/>
        <w:jc w:val="both"/>
        <w:rPr>
          <w:color w:val="auto"/>
          <w:sz w:val="20"/>
          <w:szCs w:val="20"/>
        </w:rPr>
      </w:pPr>
    </w:p>
    <w:p w:rsidR="0073416F" w:rsidRPr="0063594C" w:rsidRDefault="0073416F" w:rsidP="005C6318">
      <w:pPr>
        <w:pStyle w:val="Default"/>
        <w:ind w:hanging="284"/>
        <w:jc w:val="both"/>
        <w:rPr>
          <w:color w:val="auto"/>
          <w:sz w:val="20"/>
          <w:szCs w:val="20"/>
        </w:rPr>
      </w:pPr>
      <w:r w:rsidRPr="0063594C">
        <w:rPr>
          <w:color w:val="auto"/>
          <w:sz w:val="20"/>
          <w:szCs w:val="20"/>
        </w:rPr>
        <w:t xml:space="preserve">− </w:t>
      </w:r>
      <w:r w:rsidRPr="0063594C">
        <w:rPr>
          <w:color w:val="auto"/>
          <w:sz w:val="20"/>
          <w:szCs w:val="20"/>
        </w:rPr>
        <w:tab/>
        <w:t>CEN resmi dillerinde yayınlanan diğer standard metinleri ile aynı haklara sahiptir.</w:t>
      </w:r>
    </w:p>
    <w:p w:rsidR="0073416F" w:rsidRPr="0063594C" w:rsidRDefault="0073416F" w:rsidP="005C6318">
      <w:pPr>
        <w:pStyle w:val="Default"/>
        <w:ind w:hanging="284"/>
        <w:jc w:val="both"/>
        <w:rPr>
          <w:color w:val="auto"/>
          <w:sz w:val="18"/>
          <w:szCs w:val="18"/>
        </w:rPr>
      </w:pPr>
    </w:p>
    <w:p w:rsidR="0073416F" w:rsidRPr="0063594C" w:rsidRDefault="0073416F" w:rsidP="005C6318">
      <w:pPr>
        <w:pStyle w:val="Default"/>
        <w:ind w:hanging="284"/>
        <w:jc w:val="both"/>
        <w:rPr>
          <w:color w:val="auto"/>
          <w:sz w:val="20"/>
          <w:szCs w:val="20"/>
        </w:rPr>
      </w:pPr>
      <w:r w:rsidRPr="0063594C">
        <w:rPr>
          <w:color w:val="auto"/>
          <w:sz w:val="20"/>
          <w:szCs w:val="20"/>
        </w:rPr>
        <w:t xml:space="preserve">− </w:t>
      </w:r>
      <w:r w:rsidRPr="0063594C">
        <w:rPr>
          <w:color w:val="auto"/>
          <w:sz w:val="20"/>
          <w:szCs w:val="20"/>
        </w:rPr>
        <w:tab/>
        <w:t>Bu standardda kullanılan bazı kelime ve/veya ifadeler patent haklarına konu olabilir. Böyle bir patent hakkının belirlenmesi durumunda TSE sorumlu tutulamaz.</w:t>
      </w:r>
    </w:p>
    <w:p w:rsidR="0073416F" w:rsidRPr="0063594C" w:rsidRDefault="0073416F" w:rsidP="005C6318">
      <w:pPr>
        <w:pStyle w:val="Default"/>
        <w:ind w:hanging="284"/>
        <w:jc w:val="both"/>
        <w:rPr>
          <w:color w:val="auto"/>
          <w:sz w:val="18"/>
          <w:szCs w:val="18"/>
        </w:rPr>
      </w:pPr>
    </w:p>
    <w:p w:rsidR="0073416F" w:rsidRPr="0063594C" w:rsidRDefault="0073416F" w:rsidP="005C6318">
      <w:pPr>
        <w:pStyle w:val="Default"/>
        <w:ind w:hanging="284"/>
        <w:jc w:val="both"/>
        <w:rPr>
          <w:color w:val="auto"/>
          <w:sz w:val="20"/>
          <w:szCs w:val="20"/>
        </w:rPr>
      </w:pPr>
      <w:r w:rsidRPr="0063594C">
        <w:rPr>
          <w:color w:val="auto"/>
          <w:sz w:val="20"/>
          <w:szCs w:val="20"/>
        </w:rPr>
        <w:t xml:space="preserve">− </w:t>
      </w:r>
      <w:r w:rsidRPr="0063594C">
        <w:rPr>
          <w:color w:val="auto"/>
          <w:sz w:val="20"/>
          <w:szCs w:val="20"/>
        </w:rPr>
        <w:tab/>
        <w:t xml:space="preserve">Bu standard da atıf yapılan standardların milli karşılıkları aşağıda verilmiştir. </w:t>
      </w:r>
    </w:p>
    <w:p w:rsidR="0073416F" w:rsidRPr="00380042" w:rsidRDefault="0073416F" w:rsidP="005C6318">
      <w:pPr>
        <w:ind w:hanging="142"/>
        <w:rPr>
          <w:b/>
          <w:bCs/>
          <w:sz w:val="22"/>
          <w:szCs w:val="22"/>
        </w:rPr>
      </w:pPr>
    </w:p>
    <w:tbl>
      <w:tblPr>
        <w:tblW w:w="9862" w:type="dxa"/>
        <w:tblInd w:w="-55" w:type="dxa"/>
        <w:tblLayout w:type="fixed"/>
        <w:tblCellMar>
          <w:left w:w="57" w:type="dxa"/>
          <w:right w:w="57" w:type="dxa"/>
        </w:tblCellMar>
        <w:tblLook w:val="0000"/>
      </w:tblPr>
      <w:tblGrid>
        <w:gridCol w:w="6"/>
        <w:gridCol w:w="1634"/>
        <w:gridCol w:w="3100"/>
        <w:gridCol w:w="1578"/>
        <w:gridCol w:w="3544"/>
      </w:tblGrid>
      <w:tr w:rsidR="0073416F" w:rsidRPr="00380042">
        <w:tc>
          <w:tcPr>
            <w:tcW w:w="1640" w:type="dxa"/>
            <w:gridSpan w:val="2"/>
          </w:tcPr>
          <w:p w:rsidR="0073416F" w:rsidRPr="00380042" w:rsidRDefault="0073416F" w:rsidP="005C6318">
            <w:pPr>
              <w:jc w:val="center"/>
              <w:rPr>
                <w:b/>
                <w:bCs/>
              </w:rPr>
            </w:pPr>
            <w:r w:rsidRPr="00380042">
              <w:rPr>
                <w:b/>
                <w:bCs/>
              </w:rPr>
              <w:t xml:space="preserve">EN, ISO, IEC </w:t>
            </w:r>
          </w:p>
          <w:p w:rsidR="0073416F" w:rsidRPr="00380042" w:rsidRDefault="0073416F" w:rsidP="005C6318">
            <w:pPr>
              <w:jc w:val="center"/>
              <w:rPr>
                <w:b/>
                <w:bCs/>
              </w:rPr>
            </w:pPr>
            <w:r w:rsidRPr="00380042">
              <w:rPr>
                <w:b/>
                <w:bCs/>
              </w:rPr>
              <w:t>vb. No</w:t>
            </w:r>
          </w:p>
        </w:tc>
        <w:tc>
          <w:tcPr>
            <w:tcW w:w="3100" w:type="dxa"/>
          </w:tcPr>
          <w:p w:rsidR="0073416F" w:rsidRPr="00380042" w:rsidRDefault="0073416F" w:rsidP="005C6318">
            <w:pPr>
              <w:jc w:val="center"/>
              <w:rPr>
                <w:b/>
                <w:bCs/>
              </w:rPr>
            </w:pPr>
            <w:r w:rsidRPr="00380042">
              <w:rPr>
                <w:b/>
                <w:bCs/>
              </w:rPr>
              <w:t xml:space="preserve">Adı </w:t>
            </w:r>
          </w:p>
          <w:p w:rsidR="0073416F" w:rsidRPr="00380042" w:rsidRDefault="0073416F" w:rsidP="005C6318">
            <w:pPr>
              <w:jc w:val="center"/>
              <w:rPr>
                <w:b/>
                <w:bCs/>
              </w:rPr>
            </w:pPr>
            <w:r w:rsidRPr="00380042">
              <w:rPr>
                <w:b/>
                <w:bCs/>
              </w:rPr>
              <w:t>(İngilizce)</w:t>
            </w:r>
          </w:p>
        </w:tc>
        <w:tc>
          <w:tcPr>
            <w:tcW w:w="1578" w:type="dxa"/>
          </w:tcPr>
          <w:p w:rsidR="0073416F" w:rsidRPr="00380042" w:rsidRDefault="0073416F" w:rsidP="005C6318">
            <w:pPr>
              <w:jc w:val="center"/>
              <w:rPr>
                <w:b/>
                <w:bCs/>
              </w:rPr>
            </w:pPr>
            <w:r w:rsidRPr="00380042">
              <w:rPr>
                <w:b/>
                <w:bCs/>
              </w:rPr>
              <w:t>TS No</w:t>
            </w:r>
          </w:p>
        </w:tc>
        <w:tc>
          <w:tcPr>
            <w:tcW w:w="3544" w:type="dxa"/>
          </w:tcPr>
          <w:p w:rsidR="0073416F" w:rsidRPr="00380042" w:rsidRDefault="0073416F" w:rsidP="005C6318">
            <w:pPr>
              <w:jc w:val="center"/>
              <w:rPr>
                <w:b/>
                <w:bCs/>
              </w:rPr>
            </w:pPr>
            <w:r w:rsidRPr="00380042">
              <w:rPr>
                <w:b/>
                <w:bCs/>
              </w:rPr>
              <w:t xml:space="preserve">Adı </w:t>
            </w:r>
          </w:p>
          <w:p w:rsidR="0073416F" w:rsidRDefault="0073416F" w:rsidP="005C6318">
            <w:pPr>
              <w:jc w:val="center"/>
              <w:rPr>
                <w:b/>
                <w:bCs/>
              </w:rPr>
            </w:pPr>
            <w:r w:rsidRPr="00380042">
              <w:rPr>
                <w:b/>
                <w:bCs/>
              </w:rPr>
              <w:t>(Türkçe)</w:t>
            </w:r>
          </w:p>
          <w:p w:rsidR="0073416F" w:rsidRPr="00380042" w:rsidRDefault="0073416F" w:rsidP="005C6318">
            <w:pPr>
              <w:jc w:val="center"/>
              <w:rPr>
                <w:b/>
                <w:bCs/>
              </w:rPr>
            </w:pPr>
          </w:p>
        </w:tc>
      </w:tr>
      <w:tr w:rsidR="0073416F" w:rsidRPr="0063594C">
        <w:tc>
          <w:tcPr>
            <w:tcW w:w="1640" w:type="dxa"/>
            <w:gridSpan w:val="2"/>
          </w:tcPr>
          <w:p w:rsidR="0073416F" w:rsidRPr="00CF450A" w:rsidRDefault="0073416F" w:rsidP="005C6318">
            <w:r w:rsidRPr="00CF450A">
              <w:t>IEC 60695-7-1:2010</w:t>
            </w:r>
          </w:p>
        </w:tc>
        <w:tc>
          <w:tcPr>
            <w:tcW w:w="3100" w:type="dxa"/>
          </w:tcPr>
          <w:p w:rsidR="0073416F" w:rsidRPr="00CF450A" w:rsidRDefault="0073416F" w:rsidP="007F2922">
            <w:pPr>
              <w:pStyle w:val="Header"/>
              <w:rPr>
                <w:lang w:val="tr-TR"/>
              </w:rPr>
            </w:pPr>
            <w:r w:rsidRPr="00CF450A">
              <w:rPr>
                <w:lang w:val="tr-TR"/>
              </w:rPr>
              <w:t xml:space="preserve">Fire hazard </w:t>
            </w:r>
            <w:r>
              <w:rPr>
                <w:lang w:val="tr-TR"/>
              </w:rPr>
              <w:t>deney</w:t>
            </w:r>
            <w:r w:rsidRPr="00CF450A">
              <w:rPr>
                <w:lang w:val="tr-TR"/>
              </w:rPr>
              <w:t>ing – Part 7-1: Toxicity of fire effluent – General</w:t>
            </w:r>
          </w:p>
          <w:p w:rsidR="0073416F" w:rsidRPr="00CF450A" w:rsidRDefault="0073416F" w:rsidP="007F2922">
            <w:pPr>
              <w:pStyle w:val="Header"/>
              <w:jc w:val="left"/>
              <w:rPr>
                <w:lang w:val="tr-TR"/>
              </w:rPr>
            </w:pPr>
            <w:r w:rsidRPr="00CF450A">
              <w:rPr>
                <w:lang w:val="tr-TR"/>
              </w:rPr>
              <w:t>guidance</w:t>
            </w:r>
          </w:p>
        </w:tc>
        <w:tc>
          <w:tcPr>
            <w:tcW w:w="1578" w:type="dxa"/>
          </w:tcPr>
          <w:p w:rsidR="0073416F" w:rsidRPr="00CF450A" w:rsidRDefault="0073416F" w:rsidP="005C6318">
            <w:r w:rsidRPr="00CF450A">
              <w:t>TS EN 60695-7-1:2011</w:t>
            </w:r>
          </w:p>
        </w:tc>
        <w:tc>
          <w:tcPr>
            <w:tcW w:w="3544" w:type="dxa"/>
          </w:tcPr>
          <w:p w:rsidR="0073416F" w:rsidRDefault="0073416F" w:rsidP="005C6318">
            <w:r w:rsidRPr="00CF450A">
              <w:t>Yangın tehlike deneyi - Bölüm 7-1: Yanmayla açığa çıkan ürünlerin zehirliliği - Genel kılavuz</w:t>
            </w:r>
          </w:p>
          <w:p w:rsidR="0073416F" w:rsidRPr="00CF450A" w:rsidRDefault="0073416F" w:rsidP="005C6318"/>
        </w:tc>
      </w:tr>
      <w:tr w:rsidR="0073416F" w:rsidRPr="0063594C">
        <w:trPr>
          <w:gridBefore w:val="1"/>
          <w:wBefore w:w="6" w:type="dxa"/>
          <w:trHeight w:val="364"/>
        </w:trPr>
        <w:tc>
          <w:tcPr>
            <w:tcW w:w="1634" w:type="dxa"/>
          </w:tcPr>
          <w:p w:rsidR="0073416F" w:rsidRPr="00CF450A" w:rsidRDefault="0073416F" w:rsidP="005C6318">
            <w:r w:rsidRPr="00CF450A">
              <w:t>IEC/TS 60695-7-3</w:t>
            </w:r>
          </w:p>
        </w:tc>
        <w:tc>
          <w:tcPr>
            <w:tcW w:w="3100" w:type="dxa"/>
          </w:tcPr>
          <w:p w:rsidR="0073416F" w:rsidRPr="00CF450A" w:rsidRDefault="0073416F" w:rsidP="007F2922">
            <w:pPr>
              <w:autoSpaceDE w:val="0"/>
              <w:autoSpaceDN w:val="0"/>
            </w:pPr>
            <w:r w:rsidRPr="00CF450A">
              <w:t xml:space="preserve">Fire hazard </w:t>
            </w:r>
            <w:r>
              <w:t>deney</w:t>
            </w:r>
            <w:r w:rsidRPr="00CF450A">
              <w:t>ing – Part 7-3: Toxicity of fire effluent – Use and</w:t>
            </w:r>
          </w:p>
          <w:p w:rsidR="0073416F" w:rsidRPr="00CF450A" w:rsidRDefault="0073416F" w:rsidP="007F2922">
            <w:pPr>
              <w:autoSpaceDE w:val="0"/>
              <w:autoSpaceDN w:val="0"/>
            </w:pPr>
            <w:r w:rsidRPr="00CF450A">
              <w:t xml:space="preserve">interpretation of </w:t>
            </w:r>
            <w:r>
              <w:t>deney</w:t>
            </w:r>
            <w:r w:rsidRPr="00CF450A">
              <w:t xml:space="preserve"> results</w:t>
            </w:r>
          </w:p>
        </w:tc>
        <w:tc>
          <w:tcPr>
            <w:tcW w:w="1578" w:type="dxa"/>
          </w:tcPr>
          <w:p w:rsidR="0073416F" w:rsidRPr="00CF450A" w:rsidRDefault="0073416F" w:rsidP="007F2922">
            <w:r w:rsidRPr="00CF450A">
              <w:t>TS EN 60695-7-3</w:t>
            </w:r>
          </w:p>
          <w:p w:rsidR="0073416F" w:rsidRPr="00CF450A" w:rsidRDefault="0073416F" w:rsidP="005C6318"/>
        </w:tc>
        <w:tc>
          <w:tcPr>
            <w:tcW w:w="3544" w:type="dxa"/>
          </w:tcPr>
          <w:p w:rsidR="0073416F" w:rsidRDefault="0073416F" w:rsidP="007F2922">
            <w:r w:rsidRPr="00CF450A">
              <w:t xml:space="preserve">Yangın tehlike deneyi - Bölüm 7-2: Yanma ürünlerinin zehirliliği-Deney yöntemlerinin kullanımı ve çevrimi </w:t>
            </w:r>
          </w:p>
          <w:p w:rsidR="0073416F" w:rsidRPr="00CF450A" w:rsidRDefault="0073416F" w:rsidP="007F2922"/>
        </w:tc>
      </w:tr>
      <w:tr w:rsidR="0073416F" w:rsidRPr="00380042">
        <w:trPr>
          <w:gridBefore w:val="1"/>
          <w:wBefore w:w="6" w:type="dxa"/>
        </w:trPr>
        <w:tc>
          <w:tcPr>
            <w:tcW w:w="1634" w:type="dxa"/>
          </w:tcPr>
          <w:p w:rsidR="0073416F" w:rsidRPr="00CF450A" w:rsidRDefault="0073416F" w:rsidP="005C6318">
            <w:r w:rsidRPr="00CF450A">
              <w:t>IEC Guide 104</w:t>
            </w:r>
          </w:p>
        </w:tc>
        <w:tc>
          <w:tcPr>
            <w:tcW w:w="3100" w:type="dxa"/>
          </w:tcPr>
          <w:p w:rsidR="0073416F" w:rsidRDefault="0073416F" w:rsidP="00CF450A">
            <w:pPr>
              <w:autoSpaceDE w:val="0"/>
              <w:autoSpaceDN w:val="0"/>
              <w:adjustRightInd w:val="0"/>
            </w:pPr>
            <w:r w:rsidRPr="00CF450A">
              <w:t>The preparation of safety publications and the use of basic safety publicationsand group safety publications</w:t>
            </w:r>
          </w:p>
          <w:p w:rsidR="0073416F" w:rsidRPr="00CF450A" w:rsidRDefault="0073416F" w:rsidP="00CF450A">
            <w:pPr>
              <w:autoSpaceDE w:val="0"/>
              <w:autoSpaceDN w:val="0"/>
              <w:adjustRightInd w:val="0"/>
            </w:pPr>
          </w:p>
        </w:tc>
        <w:tc>
          <w:tcPr>
            <w:tcW w:w="1578" w:type="dxa"/>
          </w:tcPr>
          <w:p w:rsidR="0073416F" w:rsidRPr="00CF450A" w:rsidRDefault="0073416F" w:rsidP="005C6318">
            <w:r w:rsidRPr="00CF450A">
              <w:t>TSE IEC Guide 104</w:t>
            </w:r>
          </w:p>
        </w:tc>
        <w:tc>
          <w:tcPr>
            <w:tcW w:w="3544" w:type="dxa"/>
          </w:tcPr>
          <w:p w:rsidR="0073416F" w:rsidRPr="00CF450A" w:rsidRDefault="0073416F" w:rsidP="005C6318">
            <w:r w:rsidRPr="00CF450A">
              <w:t>Güvenlik yayınlarının hazırlanması - Temel ve grup güvenlik yayınlarının kullanılması</w:t>
            </w:r>
          </w:p>
        </w:tc>
      </w:tr>
      <w:tr w:rsidR="0073416F" w:rsidRPr="00380042">
        <w:trPr>
          <w:gridBefore w:val="1"/>
          <w:wBefore w:w="6" w:type="dxa"/>
        </w:trPr>
        <w:tc>
          <w:tcPr>
            <w:tcW w:w="1634" w:type="dxa"/>
          </w:tcPr>
          <w:p w:rsidR="0073416F" w:rsidRPr="00CF450A" w:rsidRDefault="0073416F" w:rsidP="005C6318">
            <w:r w:rsidRPr="00CF450A">
              <w:t>ISO/IEC 13943</w:t>
            </w:r>
          </w:p>
        </w:tc>
        <w:tc>
          <w:tcPr>
            <w:tcW w:w="3100" w:type="dxa"/>
          </w:tcPr>
          <w:p w:rsidR="0073416F" w:rsidRPr="00CF450A" w:rsidRDefault="0073416F" w:rsidP="005C6318">
            <w:pPr>
              <w:autoSpaceDE w:val="0"/>
              <w:autoSpaceDN w:val="0"/>
            </w:pPr>
            <w:r w:rsidRPr="00CF450A">
              <w:t>Fire safety – Vocabulary</w:t>
            </w:r>
          </w:p>
        </w:tc>
        <w:tc>
          <w:tcPr>
            <w:tcW w:w="1578" w:type="dxa"/>
          </w:tcPr>
          <w:p w:rsidR="0073416F" w:rsidRDefault="0073416F" w:rsidP="005C6318">
            <w:r w:rsidRPr="00CF450A">
              <w:t>TS EN ISO 13943</w:t>
            </w:r>
          </w:p>
          <w:p w:rsidR="0073416F" w:rsidRPr="00CF450A" w:rsidRDefault="0073416F" w:rsidP="005C6318"/>
        </w:tc>
        <w:tc>
          <w:tcPr>
            <w:tcW w:w="3544" w:type="dxa"/>
          </w:tcPr>
          <w:p w:rsidR="0073416F" w:rsidRPr="00CF450A" w:rsidRDefault="0073416F" w:rsidP="005C6318">
            <w:r w:rsidRPr="00CF450A">
              <w:t>Yangın güvenliği - Terimler ve tarifler</w:t>
            </w:r>
          </w:p>
        </w:tc>
      </w:tr>
      <w:tr w:rsidR="0073416F" w:rsidRPr="00380042">
        <w:trPr>
          <w:gridBefore w:val="1"/>
          <w:wBefore w:w="6" w:type="dxa"/>
        </w:trPr>
        <w:tc>
          <w:tcPr>
            <w:tcW w:w="1634" w:type="dxa"/>
          </w:tcPr>
          <w:p w:rsidR="0073416F" w:rsidRPr="00CF450A" w:rsidRDefault="0073416F" w:rsidP="005C6318">
            <w:r w:rsidRPr="00CF450A">
              <w:t>ISO 13344</w:t>
            </w:r>
          </w:p>
        </w:tc>
        <w:tc>
          <w:tcPr>
            <w:tcW w:w="3100" w:type="dxa"/>
          </w:tcPr>
          <w:p w:rsidR="0073416F" w:rsidRPr="00CF450A" w:rsidRDefault="0073416F" w:rsidP="005C6318">
            <w:pPr>
              <w:autoSpaceDE w:val="0"/>
              <w:autoSpaceDN w:val="0"/>
            </w:pPr>
            <w:r w:rsidRPr="00CF450A">
              <w:t>Estimation of the lethal toxic potency of fire effluents</w:t>
            </w:r>
          </w:p>
        </w:tc>
        <w:tc>
          <w:tcPr>
            <w:tcW w:w="1578" w:type="dxa"/>
          </w:tcPr>
          <w:p w:rsidR="0073416F" w:rsidRPr="00CF450A" w:rsidRDefault="0073416F" w:rsidP="005C6318">
            <w:r w:rsidRPr="00CF450A">
              <w:t>TS ISO 13344</w:t>
            </w:r>
          </w:p>
        </w:tc>
        <w:tc>
          <w:tcPr>
            <w:tcW w:w="3544" w:type="dxa"/>
          </w:tcPr>
          <w:p w:rsidR="0073416F" w:rsidRDefault="0073416F" w:rsidP="005C6318">
            <w:r w:rsidRPr="00CF450A">
              <w:t>Yangın sırasında ortaya çıkan ürünlerin öldürücü zehirleme etkisinin tahmin edilmesi</w:t>
            </w:r>
          </w:p>
          <w:p w:rsidR="0073416F" w:rsidRPr="00CF450A" w:rsidRDefault="0073416F" w:rsidP="005C6318"/>
        </w:tc>
      </w:tr>
      <w:tr w:rsidR="0073416F" w:rsidRPr="00380042">
        <w:trPr>
          <w:gridBefore w:val="1"/>
          <w:wBefore w:w="6" w:type="dxa"/>
        </w:trPr>
        <w:tc>
          <w:tcPr>
            <w:tcW w:w="1634" w:type="dxa"/>
          </w:tcPr>
          <w:p w:rsidR="0073416F" w:rsidRPr="00CF450A" w:rsidRDefault="0073416F" w:rsidP="005C6318">
            <w:r w:rsidRPr="00CF450A">
              <w:t>ISO 13571:2007</w:t>
            </w:r>
          </w:p>
        </w:tc>
        <w:tc>
          <w:tcPr>
            <w:tcW w:w="3100" w:type="dxa"/>
          </w:tcPr>
          <w:p w:rsidR="0073416F" w:rsidRPr="00CF450A" w:rsidRDefault="0073416F" w:rsidP="00CF450A">
            <w:pPr>
              <w:autoSpaceDE w:val="0"/>
              <w:autoSpaceDN w:val="0"/>
            </w:pPr>
            <w:r w:rsidRPr="00CF450A">
              <w:t>Life-threatening components of fire – Guidelines for the estimation of timeavailable for escape using fire data</w:t>
            </w:r>
          </w:p>
        </w:tc>
        <w:tc>
          <w:tcPr>
            <w:tcW w:w="1578" w:type="dxa"/>
          </w:tcPr>
          <w:p w:rsidR="0073416F" w:rsidRPr="00CF450A" w:rsidRDefault="0073416F" w:rsidP="005C6318">
            <w:r w:rsidRPr="00CF450A">
              <w:t>TS ISO 13571:2010 </w:t>
            </w:r>
          </w:p>
        </w:tc>
        <w:tc>
          <w:tcPr>
            <w:tcW w:w="3544" w:type="dxa"/>
          </w:tcPr>
          <w:p w:rsidR="0073416F" w:rsidRPr="00CF450A" w:rsidRDefault="0073416F" w:rsidP="005C6318">
            <w:r w:rsidRPr="00CF450A">
              <w:t>Yangının yaşam tehlikesi olan bölümleri- Yangın verileri kullanılarak, kaçış süresinin tahmini için kılavuz</w:t>
            </w:r>
          </w:p>
        </w:tc>
      </w:tr>
    </w:tbl>
    <w:p w:rsidR="0073416F" w:rsidRPr="00380042" w:rsidRDefault="0073416F" w:rsidP="005C6318">
      <w:pPr>
        <w:ind w:hanging="142"/>
        <w:jc w:val="both"/>
      </w:pPr>
    </w:p>
    <w:p w:rsidR="0073416F" w:rsidRPr="00380042" w:rsidRDefault="0073416F" w:rsidP="005C6318">
      <w:pPr>
        <w:ind w:hanging="142"/>
        <w:jc w:val="both"/>
      </w:pPr>
    </w:p>
    <w:p w:rsidR="0073416F" w:rsidRPr="00380042" w:rsidRDefault="0073416F" w:rsidP="005C6318">
      <w:pPr>
        <w:ind w:hanging="142"/>
        <w:jc w:val="both"/>
      </w:pPr>
    </w:p>
    <w:p w:rsidR="0073416F" w:rsidRPr="00380042"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Pr="00380042" w:rsidRDefault="0073416F" w:rsidP="005C6318">
      <w:pPr>
        <w:ind w:hanging="142"/>
        <w:jc w:val="both"/>
      </w:pPr>
    </w:p>
    <w:p w:rsidR="0073416F" w:rsidRDefault="0073416F" w:rsidP="005C6318">
      <w:pPr>
        <w:ind w:hanging="142"/>
        <w:jc w:val="both"/>
      </w:pPr>
    </w:p>
    <w:p w:rsidR="0073416F" w:rsidRDefault="0073416F" w:rsidP="005C6318">
      <w:pPr>
        <w:ind w:hanging="142"/>
        <w:jc w:val="both"/>
      </w:pPr>
    </w:p>
    <w:p w:rsidR="0073416F" w:rsidRPr="00380042" w:rsidRDefault="0073416F" w:rsidP="005C6318">
      <w:pPr>
        <w:ind w:hanging="142"/>
        <w:jc w:val="both"/>
      </w:pPr>
    </w:p>
    <w:p w:rsidR="0073416F" w:rsidRPr="00380042" w:rsidRDefault="0073416F" w:rsidP="005C6318">
      <w:pPr>
        <w:ind w:hanging="142"/>
        <w:jc w:val="both"/>
      </w:pPr>
    </w:p>
    <w:p w:rsidR="0073416F" w:rsidRPr="00380042" w:rsidRDefault="0073416F" w:rsidP="005C6318">
      <w:pPr>
        <w:pBdr>
          <w:top w:val="single" w:sz="4" w:space="1" w:color="auto"/>
        </w:pBdr>
        <w:jc w:val="both"/>
        <w:rPr>
          <w:sz w:val="16"/>
          <w:szCs w:val="16"/>
        </w:rPr>
      </w:pPr>
      <w:r w:rsidRPr="00344BA9">
        <w:rPr>
          <w:sz w:val="16"/>
          <w:szCs w:val="16"/>
        </w:rPr>
        <w:t>TS EN 60695-</w:t>
      </w:r>
      <w:r>
        <w:rPr>
          <w:sz w:val="16"/>
          <w:szCs w:val="16"/>
        </w:rPr>
        <w:t>7</w:t>
      </w:r>
      <w:r w:rsidRPr="00344BA9">
        <w:rPr>
          <w:sz w:val="16"/>
          <w:szCs w:val="16"/>
        </w:rPr>
        <w:t>-</w:t>
      </w:r>
      <w:r>
        <w:rPr>
          <w:sz w:val="16"/>
          <w:szCs w:val="16"/>
        </w:rPr>
        <w:t>2</w:t>
      </w:r>
      <w:r w:rsidRPr="00344BA9">
        <w:rPr>
          <w:sz w:val="16"/>
          <w:szCs w:val="16"/>
        </w:rPr>
        <w:t>:2012-03</w:t>
      </w:r>
      <w:r>
        <w:rPr>
          <w:sz w:val="16"/>
          <w:szCs w:val="16"/>
        </w:rPr>
        <w:t xml:space="preserve"> </w:t>
      </w:r>
      <w:r w:rsidRPr="00380042">
        <w:rPr>
          <w:sz w:val="16"/>
          <w:szCs w:val="16"/>
        </w:rPr>
        <w:t xml:space="preserve">standardı, </w:t>
      </w:r>
      <w:r w:rsidRPr="00344BA9">
        <w:rPr>
          <w:sz w:val="16"/>
          <w:szCs w:val="16"/>
        </w:rPr>
        <w:t>EN 60695-</w:t>
      </w:r>
      <w:r>
        <w:rPr>
          <w:sz w:val="16"/>
          <w:szCs w:val="16"/>
        </w:rPr>
        <w:t>7</w:t>
      </w:r>
      <w:r w:rsidRPr="00344BA9">
        <w:rPr>
          <w:sz w:val="16"/>
          <w:szCs w:val="16"/>
        </w:rPr>
        <w:t>-</w:t>
      </w:r>
      <w:r>
        <w:rPr>
          <w:sz w:val="16"/>
          <w:szCs w:val="16"/>
        </w:rPr>
        <w:t>2</w:t>
      </w:r>
      <w:r w:rsidRPr="00344BA9">
        <w:rPr>
          <w:sz w:val="16"/>
          <w:szCs w:val="16"/>
        </w:rPr>
        <w:t>:201</w:t>
      </w:r>
      <w:r>
        <w:rPr>
          <w:sz w:val="16"/>
          <w:szCs w:val="16"/>
        </w:rPr>
        <w:t>1</w:t>
      </w:r>
      <w:r w:rsidRPr="00380042">
        <w:rPr>
          <w:sz w:val="16"/>
          <w:szCs w:val="16"/>
        </w:rPr>
        <w:t>standardı ile birebir aynı olup, Avrupa Standardizasyon Komitesi’nin (Avenue Marnix 17 B-1000 Brussels) izniyle basılmıştır.</w:t>
      </w:r>
    </w:p>
    <w:p w:rsidR="0073416F" w:rsidRPr="00380042" w:rsidRDefault="0073416F" w:rsidP="005C6318">
      <w:pPr>
        <w:pBdr>
          <w:top w:val="single" w:sz="4" w:space="1" w:color="auto"/>
        </w:pBdr>
        <w:jc w:val="both"/>
        <w:rPr>
          <w:sz w:val="16"/>
          <w:szCs w:val="16"/>
        </w:rPr>
      </w:pPr>
    </w:p>
    <w:p w:rsidR="0073416F" w:rsidRPr="00380042" w:rsidRDefault="0073416F" w:rsidP="005C6318">
      <w:pPr>
        <w:jc w:val="both"/>
        <w:rPr>
          <w:sz w:val="16"/>
          <w:szCs w:val="16"/>
        </w:rPr>
      </w:pPr>
      <w:r w:rsidRPr="00380042">
        <w:rPr>
          <w:sz w:val="16"/>
          <w:szCs w:val="16"/>
        </w:rPr>
        <w:t>Avrupa Standardlarının herhangi bir şekilde ve herhangi bir yolla tüm kullanım hakları Avrupa Standardizasyon Komitesi (CEN/CENELEC) ve üye ülkelerine aittir. TSE kanalıyla CEN/CENELEC’den yazılı izin alınmaksızın çoğaltılamaz.</w:t>
      </w:r>
    </w:p>
    <w:p w:rsidR="0073416F" w:rsidRPr="00380042" w:rsidRDefault="0073416F" w:rsidP="005C6318">
      <w:pPr>
        <w:rPr>
          <w:b/>
          <w:bCs/>
          <w:sz w:val="28"/>
          <w:szCs w:val="28"/>
        </w:rPr>
      </w:pPr>
      <w:bookmarkStart w:id="45" w:name="_Toc30491727"/>
      <w:bookmarkStart w:id="46" w:name="_Toc95640707"/>
      <w:bookmarkStart w:id="47" w:name="_Toc117672355"/>
      <w:bookmarkStart w:id="48" w:name="_Toc221624671"/>
      <w:bookmarkStart w:id="49" w:name="_Toc221626825"/>
      <w:bookmarkStart w:id="50" w:name="_Toc222114159"/>
      <w:bookmarkStart w:id="51" w:name="_Toc376023327"/>
      <w:bookmarkStart w:id="52" w:name="_Toc376431610"/>
      <w:bookmarkStart w:id="53" w:name="_Toc386628185"/>
      <w:bookmarkStart w:id="54" w:name="_Toc251586804"/>
      <w:bookmarkStart w:id="55" w:name="_Toc250975535"/>
      <w:bookmarkStart w:id="56" w:name="_Toc221624672"/>
      <w:bookmarkStart w:id="57" w:name="_Toc117672356"/>
      <w:bookmarkStart w:id="58" w:name="_Toc30491728"/>
    </w:p>
    <w:bookmarkEnd w:id="45"/>
    <w:bookmarkEnd w:id="46"/>
    <w:bookmarkEnd w:id="47"/>
    <w:bookmarkEnd w:id="48"/>
    <w:bookmarkEnd w:id="49"/>
    <w:bookmarkEnd w:id="50"/>
    <w:bookmarkEnd w:id="51"/>
    <w:bookmarkEnd w:id="52"/>
    <w:bookmarkEnd w:id="53"/>
    <w:bookmarkEnd w:id="54"/>
    <w:bookmarkEnd w:id="55"/>
    <w:bookmarkEnd w:id="56"/>
    <w:bookmarkEnd w:id="57"/>
    <w:bookmarkEnd w:id="58"/>
    <w:p w:rsidR="0073416F" w:rsidRPr="00380042" w:rsidRDefault="0073416F" w:rsidP="005C6318">
      <w:pPr>
        <w:jc w:val="both"/>
        <w:rPr>
          <w:sz w:val="16"/>
          <w:szCs w:val="16"/>
        </w:rPr>
        <w:sectPr w:rsidR="0073416F" w:rsidRPr="00380042" w:rsidSect="00666E9F">
          <w:headerReference w:type="even" r:id="rId15"/>
          <w:headerReference w:type="default" r:id="rId16"/>
          <w:footerReference w:type="default" r:id="rId17"/>
          <w:pgSz w:w="11907" w:h="16840" w:code="9"/>
          <w:pgMar w:top="1418" w:right="1134" w:bottom="1134" w:left="1134" w:header="851" w:footer="851" w:gutter="0"/>
          <w:pgNumType w:start="1"/>
          <w:cols w:space="708"/>
          <w:rtlGutter/>
          <w:docGrid w:linePitch="272"/>
        </w:sectPr>
      </w:pPr>
    </w:p>
    <w:p w:rsidR="0073416F" w:rsidRPr="00380042" w:rsidRDefault="0073416F" w:rsidP="005C6318">
      <w:pPr>
        <w:ind w:hanging="142"/>
        <w:jc w:val="right"/>
      </w:pPr>
    </w:p>
    <w:p w:rsidR="0073416F" w:rsidRDefault="0073416F" w:rsidP="005C6318">
      <w:pPr>
        <w:pStyle w:val="Heading1"/>
        <w:jc w:val="center"/>
        <w:rPr>
          <w:sz w:val="28"/>
          <w:szCs w:val="28"/>
        </w:rPr>
      </w:pPr>
    </w:p>
    <w:p w:rsidR="0073416F" w:rsidRDefault="0073416F" w:rsidP="005C6318">
      <w:pPr>
        <w:jc w:val="center"/>
      </w:pPr>
      <w:r w:rsidRPr="000013CF">
        <w:rPr>
          <w:b/>
          <w:bCs/>
          <w:sz w:val="28"/>
          <w:szCs w:val="28"/>
        </w:rPr>
        <w:t>Yangın tehlike deneyi - Bölüm 7</w:t>
      </w:r>
      <w:r>
        <w:rPr>
          <w:b/>
          <w:bCs/>
          <w:sz w:val="28"/>
          <w:szCs w:val="28"/>
        </w:rPr>
        <w:t xml:space="preserve"> </w:t>
      </w:r>
      <w:r w:rsidRPr="000013CF">
        <w:rPr>
          <w:b/>
          <w:bCs/>
          <w:sz w:val="28"/>
          <w:szCs w:val="28"/>
        </w:rPr>
        <w:t>-</w:t>
      </w:r>
      <w:r>
        <w:rPr>
          <w:b/>
          <w:bCs/>
          <w:sz w:val="28"/>
          <w:szCs w:val="28"/>
        </w:rPr>
        <w:t xml:space="preserve"> </w:t>
      </w:r>
      <w:r w:rsidRPr="000013CF">
        <w:rPr>
          <w:b/>
          <w:bCs/>
          <w:sz w:val="28"/>
          <w:szCs w:val="28"/>
        </w:rPr>
        <w:t>2: Yanma ürünlerinin zehirliliği</w:t>
      </w:r>
      <w:r>
        <w:rPr>
          <w:b/>
          <w:bCs/>
          <w:sz w:val="28"/>
          <w:szCs w:val="28"/>
        </w:rPr>
        <w:t xml:space="preserve"> </w:t>
      </w:r>
      <w:r w:rsidRPr="000013CF">
        <w:rPr>
          <w:b/>
          <w:bCs/>
          <w:sz w:val="28"/>
          <w:szCs w:val="28"/>
        </w:rPr>
        <w:t>-</w:t>
      </w:r>
      <w:r>
        <w:rPr>
          <w:b/>
          <w:bCs/>
          <w:sz w:val="28"/>
          <w:szCs w:val="28"/>
        </w:rPr>
        <w:t xml:space="preserve"> </w:t>
      </w:r>
      <w:r w:rsidRPr="000013CF">
        <w:rPr>
          <w:b/>
          <w:bCs/>
          <w:sz w:val="28"/>
          <w:szCs w:val="28"/>
        </w:rPr>
        <w:t>Deney yöntemlerinin özeti ve ilgisi</w:t>
      </w:r>
    </w:p>
    <w:p w:rsidR="0073416F" w:rsidRDefault="0073416F" w:rsidP="005C6318"/>
    <w:p w:rsidR="0073416F" w:rsidRDefault="0073416F" w:rsidP="005C6318"/>
    <w:p w:rsidR="0073416F" w:rsidRPr="005C6318" w:rsidRDefault="0073416F" w:rsidP="005C6318">
      <w:pPr>
        <w:jc w:val="center"/>
        <w:rPr>
          <w:sz w:val="24"/>
          <w:szCs w:val="24"/>
        </w:rPr>
      </w:pPr>
      <w:r w:rsidRPr="005C6318">
        <w:rPr>
          <w:sz w:val="24"/>
          <w:szCs w:val="24"/>
        </w:rPr>
        <w:t xml:space="preserve">Fire hazard </w:t>
      </w:r>
      <w:r>
        <w:rPr>
          <w:sz w:val="24"/>
          <w:szCs w:val="24"/>
        </w:rPr>
        <w:t>deney</w:t>
      </w:r>
      <w:r w:rsidRPr="005C6318">
        <w:rPr>
          <w:sz w:val="24"/>
          <w:szCs w:val="24"/>
        </w:rPr>
        <w:t>ing -</w:t>
      </w:r>
      <w:r>
        <w:rPr>
          <w:sz w:val="24"/>
          <w:szCs w:val="24"/>
        </w:rPr>
        <w:t xml:space="preserve"> </w:t>
      </w:r>
      <w:r w:rsidRPr="005C6318">
        <w:rPr>
          <w:sz w:val="24"/>
          <w:szCs w:val="24"/>
        </w:rPr>
        <w:t>Part 7-2: Toxicity of fire effluent -</w:t>
      </w:r>
    </w:p>
    <w:p w:rsidR="0073416F" w:rsidRDefault="0073416F" w:rsidP="005C6318">
      <w:pPr>
        <w:jc w:val="center"/>
        <w:rPr>
          <w:sz w:val="24"/>
          <w:szCs w:val="24"/>
        </w:rPr>
      </w:pPr>
      <w:r w:rsidRPr="005C6318">
        <w:rPr>
          <w:sz w:val="24"/>
          <w:szCs w:val="24"/>
        </w:rPr>
        <w:t xml:space="preserve">Summary and relevance of </w:t>
      </w:r>
      <w:r>
        <w:rPr>
          <w:sz w:val="24"/>
          <w:szCs w:val="24"/>
        </w:rPr>
        <w:t>deney</w:t>
      </w:r>
      <w:r w:rsidRPr="005C6318">
        <w:rPr>
          <w:sz w:val="24"/>
          <w:szCs w:val="24"/>
        </w:rPr>
        <w:t xml:space="preserve"> methods</w:t>
      </w:r>
    </w:p>
    <w:p w:rsidR="0073416F" w:rsidRDefault="0073416F" w:rsidP="005C6318">
      <w:pPr>
        <w:jc w:val="center"/>
      </w:pPr>
      <w:r w:rsidRPr="005C6318">
        <w:rPr>
          <w:sz w:val="24"/>
          <w:szCs w:val="24"/>
        </w:rPr>
        <w:t>(IEC 60695-7-2:2011)</w:t>
      </w:r>
    </w:p>
    <w:p w:rsidR="0073416F" w:rsidRDefault="0073416F" w:rsidP="005C6318"/>
    <w:p w:rsidR="0073416F" w:rsidRPr="00380042" w:rsidRDefault="0073416F" w:rsidP="005C6318"/>
    <w:tbl>
      <w:tblPr>
        <w:tblW w:w="9278" w:type="dxa"/>
        <w:tblInd w:w="-106" w:type="dxa"/>
        <w:tblLayout w:type="fixed"/>
        <w:tblLook w:val="00A0"/>
      </w:tblPr>
      <w:tblGrid>
        <w:gridCol w:w="4585"/>
        <w:gridCol w:w="4693"/>
      </w:tblGrid>
      <w:tr w:rsidR="0073416F" w:rsidRPr="00380042">
        <w:trPr>
          <w:trHeight w:val="943"/>
        </w:trPr>
        <w:tc>
          <w:tcPr>
            <w:tcW w:w="4585" w:type="dxa"/>
          </w:tcPr>
          <w:p w:rsidR="0073416F" w:rsidRPr="005C6318" w:rsidRDefault="0073416F" w:rsidP="005C6318">
            <w:pPr>
              <w:autoSpaceDE w:val="0"/>
              <w:autoSpaceDN w:val="0"/>
              <w:adjustRightInd w:val="0"/>
              <w:jc w:val="center"/>
            </w:pPr>
            <w:r w:rsidRPr="005C6318">
              <w:t>Essais relatifs aux risques du feu -</w:t>
            </w:r>
          </w:p>
          <w:p w:rsidR="0073416F" w:rsidRPr="005C6318" w:rsidRDefault="0073416F" w:rsidP="005C6318">
            <w:pPr>
              <w:autoSpaceDE w:val="0"/>
              <w:autoSpaceDN w:val="0"/>
              <w:adjustRightInd w:val="0"/>
              <w:jc w:val="center"/>
            </w:pPr>
            <w:r w:rsidRPr="005C6318">
              <w:t>Partie 7-2: Toxicité des effluents du feu -</w:t>
            </w:r>
          </w:p>
          <w:p w:rsidR="0073416F" w:rsidRPr="005C6318" w:rsidRDefault="0073416F" w:rsidP="005C6318">
            <w:pPr>
              <w:autoSpaceDE w:val="0"/>
              <w:autoSpaceDN w:val="0"/>
              <w:adjustRightInd w:val="0"/>
              <w:jc w:val="center"/>
            </w:pPr>
            <w:r w:rsidRPr="005C6318">
              <w:t>Résumé et pertinence des méthodes</w:t>
            </w:r>
          </w:p>
          <w:p w:rsidR="0073416F" w:rsidRPr="00380042" w:rsidRDefault="0073416F" w:rsidP="005C6318">
            <w:pPr>
              <w:autoSpaceDE w:val="0"/>
              <w:autoSpaceDN w:val="0"/>
              <w:adjustRightInd w:val="0"/>
              <w:jc w:val="center"/>
            </w:pPr>
            <w:r w:rsidRPr="005C6318">
              <w:t>d'essai(CEI 60695-7-2:2011)</w:t>
            </w:r>
          </w:p>
        </w:tc>
        <w:tc>
          <w:tcPr>
            <w:tcW w:w="4693" w:type="dxa"/>
          </w:tcPr>
          <w:p w:rsidR="0073416F" w:rsidRPr="005C6318" w:rsidRDefault="0073416F" w:rsidP="005C6318">
            <w:pPr>
              <w:autoSpaceDE w:val="0"/>
              <w:autoSpaceDN w:val="0"/>
              <w:adjustRightInd w:val="0"/>
              <w:jc w:val="center"/>
            </w:pPr>
            <w:r w:rsidRPr="005C6318">
              <w:t>Prüfungen zur Beurteilung der</w:t>
            </w:r>
          </w:p>
          <w:p w:rsidR="0073416F" w:rsidRPr="005C6318" w:rsidRDefault="0073416F" w:rsidP="005C6318">
            <w:pPr>
              <w:autoSpaceDE w:val="0"/>
              <w:autoSpaceDN w:val="0"/>
              <w:adjustRightInd w:val="0"/>
              <w:jc w:val="center"/>
            </w:pPr>
            <w:r w:rsidRPr="005C6318">
              <w:t>Brandgefahr -Teil 7-2: Toxizität von Rauch und/oderBrandgasen -</w:t>
            </w:r>
          </w:p>
          <w:p w:rsidR="0073416F" w:rsidRPr="00380042" w:rsidRDefault="0073416F" w:rsidP="005C6318">
            <w:pPr>
              <w:autoSpaceDE w:val="0"/>
              <w:autoSpaceDN w:val="0"/>
              <w:adjustRightInd w:val="0"/>
              <w:jc w:val="center"/>
            </w:pPr>
            <w:r w:rsidRPr="005C6318">
              <w:t>Auswertung und Sachdienlichkeit vonPrüfverfahren(IEC 60695-7-2:2011)</w:t>
            </w:r>
          </w:p>
        </w:tc>
      </w:tr>
    </w:tbl>
    <w:p w:rsidR="0073416F" w:rsidRPr="00380042" w:rsidRDefault="0073416F" w:rsidP="005C6318">
      <w:pPr>
        <w:tabs>
          <w:tab w:val="left" w:pos="700"/>
          <w:tab w:val="left" w:pos="1400"/>
        </w:tabs>
        <w:ind w:hanging="3997"/>
        <w:rPr>
          <w:b/>
          <w:bCs/>
          <w:sz w:val="28"/>
          <w:szCs w:val="28"/>
        </w:rPr>
      </w:pPr>
    </w:p>
    <w:p w:rsidR="0073416F" w:rsidRPr="00380042" w:rsidRDefault="0073416F" w:rsidP="005C6318">
      <w:pPr>
        <w:tabs>
          <w:tab w:val="left" w:pos="700"/>
          <w:tab w:val="left" w:pos="1400"/>
        </w:tabs>
        <w:ind w:hanging="3997"/>
        <w:rPr>
          <w:b/>
          <w:bCs/>
          <w:sz w:val="28"/>
          <w:szCs w:val="28"/>
        </w:rPr>
      </w:pPr>
    </w:p>
    <w:p w:rsidR="0073416F" w:rsidRPr="00380042" w:rsidRDefault="0073416F" w:rsidP="005C6318">
      <w:pPr>
        <w:tabs>
          <w:tab w:val="left" w:pos="700"/>
          <w:tab w:val="left" w:pos="1400"/>
        </w:tabs>
        <w:ind w:hanging="3997"/>
        <w:rPr>
          <w:b/>
          <w:bCs/>
          <w:sz w:val="28"/>
          <w:szCs w:val="28"/>
        </w:rPr>
      </w:pPr>
    </w:p>
    <w:p w:rsidR="0073416F" w:rsidRPr="00380042" w:rsidRDefault="0073416F" w:rsidP="005C6318">
      <w:pPr>
        <w:tabs>
          <w:tab w:val="left" w:pos="700"/>
          <w:tab w:val="left" w:pos="1400"/>
        </w:tabs>
        <w:ind w:hanging="3997"/>
        <w:rPr>
          <w:b/>
          <w:bCs/>
          <w:sz w:val="28"/>
          <w:szCs w:val="28"/>
        </w:rPr>
      </w:pPr>
    </w:p>
    <w:p w:rsidR="0073416F" w:rsidRPr="006868F0" w:rsidRDefault="0073416F" w:rsidP="006868F0">
      <w:pPr>
        <w:autoSpaceDE w:val="0"/>
        <w:autoSpaceDN w:val="0"/>
        <w:adjustRightInd w:val="0"/>
        <w:jc w:val="both"/>
      </w:pPr>
      <w:r w:rsidRPr="00380042">
        <w:t>Bu Avrupa standardı CEN</w:t>
      </w:r>
      <w:r>
        <w:t>ELEC</w:t>
      </w:r>
      <w:r w:rsidRPr="00380042">
        <w:t xml:space="preserve"> tarafından</w:t>
      </w:r>
      <w:r>
        <w:t xml:space="preserve"> 04 Ekim 2011</w:t>
      </w:r>
      <w:r w:rsidRPr="00380042">
        <w:t xml:space="preserve"> tarihinde onaylanmış</w:t>
      </w:r>
      <w:r>
        <w:t xml:space="preserve">tır. </w:t>
      </w:r>
      <w:r w:rsidRPr="006868F0">
        <w:t>CENELEC üyeleri, bu Avrupa Standardına hiçbir değişiklik yapmaksızın ulusal standard statüsü veren koşulları öngören CEN/CENELEC İç Yönetmel</w:t>
      </w:r>
      <w:r>
        <w:t>ikl</w:t>
      </w:r>
      <w:r w:rsidRPr="006868F0">
        <w:t xml:space="preserve">erine uymak zorundadırlar. </w:t>
      </w:r>
    </w:p>
    <w:p w:rsidR="0073416F" w:rsidRPr="006868F0" w:rsidRDefault="0073416F" w:rsidP="006868F0">
      <w:pPr>
        <w:autoSpaceDE w:val="0"/>
        <w:autoSpaceDN w:val="0"/>
        <w:adjustRightInd w:val="0"/>
        <w:jc w:val="both"/>
      </w:pPr>
    </w:p>
    <w:p w:rsidR="0073416F" w:rsidRPr="006868F0" w:rsidRDefault="0073416F" w:rsidP="006868F0">
      <w:pPr>
        <w:autoSpaceDE w:val="0"/>
        <w:autoSpaceDN w:val="0"/>
        <w:adjustRightInd w:val="0"/>
        <w:jc w:val="both"/>
      </w:pPr>
      <w:r w:rsidRPr="006868F0">
        <w:t>Bu tür ulusal standardlarla ilgili güncel listeler ve bibliyografik atıflar, Merkez Sekretarya’ya veya herhangi bir CENELEC üyesine başvurarak elde edilebilir.</w:t>
      </w:r>
    </w:p>
    <w:p w:rsidR="0073416F" w:rsidRDefault="0073416F" w:rsidP="006868F0">
      <w:pPr>
        <w:autoSpaceDE w:val="0"/>
        <w:autoSpaceDN w:val="0"/>
        <w:adjustRightInd w:val="0"/>
        <w:jc w:val="both"/>
      </w:pPr>
    </w:p>
    <w:p w:rsidR="0073416F" w:rsidRPr="00380042" w:rsidRDefault="0073416F" w:rsidP="005C6318">
      <w:pPr>
        <w:autoSpaceDE w:val="0"/>
        <w:autoSpaceDN w:val="0"/>
        <w:adjustRightInd w:val="0"/>
        <w:jc w:val="both"/>
      </w:pPr>
      <w:r w:rsidRPr="00380042">
        <w:t>Bu Avrupa Standardı, üç resmi dilde (İngilizce, Fransızca, Almanca) yayınlanmıştır. Bir CEN</w:t>
      </w:r>
      <w:r>
        <w:t>ELEC</w:t>
      </w:r>
      <w:r w:rsidRPr="00380042">
        <w:t xml:space="preserve"> üyesinin sorumluluğunda kendi diline çeviri yoluyla elde edilen ve CEN-CENELEC Yönetim Merkezi’ne bildirilen başka bir dildeki bir sürüm, bu standardın resmi sürümleri ile aynı statüdedir. </w:t>
      </w:r>
    </w:p>
    <w:p w:rsidR="0073416F" w:rsidRPr="00380042" w:rsidRDefault="0073416F" w:rsidP="005C6318">
      <w:pPr>
        <w:autoSpaceDE w:val="0"/>
        <w:autoSpaceDN w:val="0"/>
        <w:adjustRightInd w:val="0"/>
      </w:pPr>
    </w:p>
    <w:p w:rsidR="0073416F" w:rsidRPr="00380042" w:rsidRDefault="0073416F" w:rsidP="005C6318">
      <w:pPr>
        <w:tabs>
          <w:tab w:val="left" w:pos="700"/>
          <w:tab w:val="left" w:pos="1400"/>
        </w:tabs>
        <w:jc w:val="both"/>
      </w:pPr>
      <w:r w:rsidRPr="00380042">
        <w:t>CEN</w:t>
      </w:r>
      <w:r>
        <w:t>ELEC</w:t>
      </w:r>
      <w:r w:rsidRPr="00380042">
        <w:t xml:space="preserve"> üyeleri sırasıyla, Almanya, Avusturya, Belçika, Birleşik Krallık, Bulgaristan, Çek Cumhuriyeti, Danimarka, Estonya, Finlandiya, Fransa, </w:t>
      </w:r>
      <w:r>
        <w:t xml:space="preserve">Hırvatistan, </w:t>
      </w:r>
      <w:r w:rsidRPr="00380042">
        <w:t>Hollanda, İrlanda, İspanya, İsveç, İsviçre, İtalya, İzlanda, Kıbrıs, Letonya, Litvanya, Lüksemburg, Macaristan, Malta, Norveç, Polonya, Portekiz, Romanya, Slovakya, Slovenya ve Yunanistan’ın milli standard kuruluşlarıdır.</w:t>
      </w:r>
    </w:p>
    <w:p w:rsidR="0073416F" w:rsidRPr="00380042" w:rsidRDefault="0073416F" w:rsidP="005C6318">
      <w:pPr>
        <w:widowControl w:val="0"/>
        <w:tabs>
          <w:tab w:val="num" w:pos="7620"/>
        </w:tabs>
        <w:autoSpaceDE w:val="0"/>
        <w:autoSpaceDN w:val="0"/>
        <w:adjustRightInd w:val="0"/>
        <w:rPr>
          <w:sz w:val="16"/>
          <w:szCs w:val="16"/>
        </w:rPr>
      </w:pPr>
    </w:p>
    <w:p w:rsidR="0073416F" w:rsidRPr="00380042" w:rsidRDefault="0073416F" w:rsidP="005C6318">
      <w:pPr>
        <w:tabs>
          <w:tab w:val="left" w:pos="700"/>
          <w:tab w:val="left" w:pos="1400"/>
        </w:tabs>
        <w:rPr>
          <w:b/>
          <w:bCs/>
          <w:i/>
          <w:iCs/>
          <w:sz w:val="28"/>
          <w:szCs w:val="28"/>
        </w:rPr>
      </w:pPr>
    </w:p>
    <w:p w:rsidR="0073416F" w:rsidRPr="00380042" w:rsidRDefault="0073416F" w:rsidP="005C6318">
      <w:pPr>
        <w:tabs>
          <w:tab w:val="left" w:pos="700"/>
          <w:tab w:val="left" w:pos="1400"/>
        </w:tabs>
        <w:rPr>
          <w:b/>
          <w:bCs/>
          <w:i/>
          <w:iCs/>
          <w:sz w:val="28"/>
          <w:szCs w:val="28"/>
        </w:rPr>
      </w:pPr>
      <w:r w:rsidRPr="00380042">
        <w:rPr>
          <w:b/>
          <w:bCs/>
          <w:i/>
          <w:iCs/>
          <w:sz w:val="28"/>
          <w:szCs w:val="28"/>
        </w:rPr>
        <w:tab/>
      </w:r>
      <w:r w:rsidRPr="00380042">
        <w:rPr>
          <w:b/>
          <w:bCs/>
          <w:i/>
          <w:iCs/>
          <w:sz w:val="28"/>
          <w:szCs w:val="28"/>
        </w:rPr>
        <w:tab/>
      </w:r>
      <w:r w:rsidRPr="00380042">
        <w:rPr>
          <w:b/>
          <w:bCs/>
          <w:i/>
          <w:iCs/>
          <w:sz w:val="28"/>
          <w:szCs w:val="28"/>
        </w:rPr>
        <w:tab/>
      </w:r>
      <w:r w:rsidRPr="00380042">
        <w:rPr>
          <w:b/>
          <w:bCs/>
          <w:i/>
          <w:iCs/>
          <w:sz w:val="28"/>
          <w:szCs w:val="28"/>
        </w:rPr>
        <w:tab/>
      </w:r>
      <w:r w:rsidRPr="00380042">
        <w:rPr>
          <w:b/>
          <w:bCs/>
          <w:i/>
          <w:iCs/>
          <w:sz w:val="28"/>
          <w:szCs w:val="28"/>
        </w:rPr>
        <w:tab/>
      </w:r>
      <w:r w:rsidRPr="00380042">
        <w:rPr>
          <w:b/>
          <w:bCs/>
          <w:i/>
          <w:iCs/>
          <w:sz w:val="28"/>
          <w:szCs w:val="28"/>
        </w:rPr>
        <w:tab/>
      </w:r>
      <w:r w:rsidRPr="00380042">
        <w:rPr>
          <w:b/>
          <w:bCs/>
          <w:i/>
          <w:iCs/>
          <w:sz w:val="28"/>
          <w:szCs w:val="28"/>
        </w:rPr>
        <w:tab/>
      </w:r>
    </w:p>
    <w:p w:rsidR="0073416F" w:rsidRPr="001A41D7" w:rsidRDefault="0073416F" w:rsidP="006868F0">
      <w:pPr>
        <w:autoSpaceDE w:val="0"/>
        <w:autoSpaceDN w:val="0"/>
        <w:adjustRightInd w:val="0"/>
        <w:jc w:val="center"/>
        <w:rPr>
          <w:sz w:val="48"/>
          <w:szCs w:val="48"/>
        </w:rPr>
      </w:pPr>
      <w:r w:rsidRPr="001A41D7">
        <w:rPr>
          <w:sz w:val="48"/>
          <w:szCs w:val="48"/>
        </w:rPr>
        <w:t>CENELEC</w:t>
      </w:r>
    </w:p>
    <w:p w:rsidR="0073416F" w:rsidRPr="001A41D7" w:rsidRDefault="0073416F" w:rsidP="006868F0">
      <w:pPr>
        <w:autoSpaceDE w:val="0"/>
        <w:autoSpaceDN w:val="0"/>
        <w:adjustRightInd w:val="0"/>
        <w:jc w:val="center"/>
      </w:pPr>
    </w:p>
    <w:p w:rsidR="0073416F" w:rsidRPr="001A41D7" w:rsidRDefault="0073416F" w:rsidP="006868F0">
      <w:pPr>
        <w:autoSpaceDE w:val="0"/>
        <w:autoSpaceDN w:val="0"/>
        <w:adjustRightInd w:val="0"/>
        <w:jc w:val="center"/>
      </w:pPr>
      <w:r w:rsidRPr="001A41D7">
        <w:t>Avrupa Elektroteknik Standardizasyon Komitesi</w:t>
      </w:r>
    </w:p>
    <w:p w:rsidR="0073416F" w:rsidRPr="001A41D7" w:rsidRDefault="0073416F" w:rsidP="006868F0">
      <w:pPr>
        <w:autoSpaceDE w:val="0"/>
        <w:autoSpaceDN w:val="0"/>
        <w:adjustRightInd w:val="0"/>
        <w:jc w:val="center"/>
      </w:pPr>
      <w:r w:rsidRPr="001A41D7">
        <w:t>European Committee for Electrotechnical Standardization</w:t>
      </w:r>
    </w:p>
    <w:p w:rsidR="0073416F" w:rsidRPr="001A41D7" w:rsidRDefault="0073416F" w:rsidP="006868F0">
      <w:pPr>
        <w:autoSpaceDE w:val="0"/>
        <w:autoSpaceDN w:val="0"/>
        <w:adjustRightInd w:val="0"/>
        <w:jc w:val="center"/>
      </w:pPr>
      <w:r w:rsidRPr="001A41D7">
        <w:t>Comité Européen de Normalisation Electrotechnique</w:t>
      </w:r>
    </w:p>
    <w:p w:rsidR="0073416F" w:rsidRPr="001A41D7" w:rsidRDefault="0073416F" w:rsidP="006868F0">
      <w:pPr>
        <w:autoSpaceDE w:val="0"/>
        <w:autoSpaceDN w:val="0"/>
        <w:adjustRightInd w:val="0"/>
        <w:jc w:val="center"/>
      </w:pPr>
      <w:r w:rsidRPr="001A41D7">
        <w:t>Europäisches Komitee für Elektrotechnische Normung</w:t>
      </w:r>
    </w:p>
    <w:p w:rsidR="0073416F" w:rsidRPr="001A41D7" w:rsidRDefault="0073416F" w:rsidP="006868F0">
      <w:pPr>
        <w:jc w:val="center"/>
        <w:rPr>
          <w:rFonts w:ascii="Arial,Bold" w:hAnsi="Arial,Bold" w:cs="Arial,Bold"/>
          <w:b/>
          <w:bCs/>
        </w:rPr>
      </w:pPr>
    </w:p>
    <w:p w:rsidR="0073416F" w:rsidRPr="001A41D7" w:rsidRDefault="0073416F" w:rsidP="006868F0">
      <w:pPr>
        <w:jc w:val="center"/>
        <w:rPr>
          <w:rFonts w:ascii="Arial,Bold" w:hAnsi="Arial,Bold" w:cs="Arial,Bold"/>
          <w:b/>
          <w:bCs/>
          <w:sz w:val="16"/>
          <w:szCs w:val="16"/>
        </w:rPr>
      </w:pPr>
      <w:r w:rsidRPr="001A41D7">
        <w:rPr>
          <w:rFonts w:ascii="Arial,Bold" w:hAnsi="Arial,Bold" w:cs="Arial,Bold"/>
          <w:b/>
          <w:bCs/>
          <w:sz w:val="16"/>
          <w:szCs w:val="16"/>
        </w:rPr>
        <w:t>Yönetim Merkezi: Avenue Marnix 17, B - 1000 Brussels</w:t>
      </w:r>
    </w:p>
    <w:p w:rsidR="0073416F" w:rsidRPr="001A41D7" w:rsidRDefault="0073416F" w:rsidP="006868F0">
      <w:pPr>
        <w:jc w:val="center"/>
        <w:rPr>
          <w:rFonts w:ascii="Arial,Bold" w:hAnsi="Arial,Bold" w:cs="Arial,Bold"/>
          <w:b/>
          <w:bCs/>
        </w:rPr>
      </w:pPr>
    </w:p>
    <w:p w:rsidR="0073416F" w:rsidRPr="00380042" w:rsidRDefault="0073416F" w:rsidP="005C6318">
      <w:pPr>
        <w:autoSpaceDE w:val="0"/>
        <w:autoSpaceDN w:val="0"/>
        <w:adjustRightInd w:val="0"/>
        <w:rPr>
          <w:rFonts w:ascii="TimesNewRoman" w:hAnsi="TimesNewRoman" w:cs="TimesNewRoman"/>
          <w:sz w:val="15"/>
          <w:szCs w:val="15"/>
        </w:rPr>
      </w:pPr>
    </w:p>
    <w:p w:rsidR="0073416F" w:rsidRPr="00380042" w:rsidRDefault="0073416F" w:rsidP="005C6318">
      <w:pPr>
        <w:autoSpaceDE w:val="0"/>
        <w:autoSpaceDN w:val="0"/>
        <w:adjustRightInd w:val="0"/>
        <w:jc w:val="center"/>
        <w:rPr>
          <w:rFonts w:ascii="TimesNewRoman" w:hAnsi="TimesNewRoman" w:cs="TimesNewRoman"/>
          <w:sz w:val="15"/>
          <w:szCs w:val="15"/>
        </w:rPr>
      </w:pPr>
    </w:p>
    <w:p w:rsidR="0073416F" w:rsidRPr="00380042" w:rsidRDefault="0073416F" w:rsidP="005C6318">
      <w:pPr>
        <w:widowControl w:val="0"/>
        <w:autoSpaceDE w:val="0"/>
        <w:autoSpaceDN w:val="0"/>
        <w:adjustRightInd w:val="0"/>
        <w:rPr>
          <w:rFonts w:ascii="Times New Roman" w:hAnsi="Times New Roman" w:cs="Times New Roman"/>
          <w:sz w:val="24"/>
          <w:szCs w:val="24"/>
        </w:rPr>
        <w:sectPr w:rsidR="0073416F" w:rsidRPr="00380042" w:rsidSect="0063594C">
          <w:headerReference w:type="default" r:id="rId18"/>
          <w:footerReference w:type="default" r:id="rId19"/>
          <w:pgSz w:w="11907" w:h="16840" w:code="9"/>
          <w:pgMar w:top="1418" w:right="1134" w:bottom="1134" w:left="1134" w:header="851" w:footer="851" w:gutter="0"/>
          <w:pgNumType w:start="1"/>
          <w:cols w:space="708"/>
          <w:docGrid w:linePitch="272"/>
        </w:sectPr>
      </w:pPr>
    </w:p>
    <w:p w:rsidR="0073416F" w:rsidRPr="006868F0" w:rsidRDefault="0073416F" w:rsidP="00852B9F">
      <w:pPr>
        <w:pStyle w:val="Heading1"/>
        <w:keepLines/>
        <w:tabs>
          <w:tab w:val="left" w:pos="567"/>
        </w:tabs>
        <w:jc w:val="center"/>
        <w:rPr>
          <w:sz w:val="28"/>
          <w:szCs w:val="28"/>
          <w:lang w:eastAsia="zh-CN"/>
        </w:rPr>
      </w:pPr>
      <w:bookmarkStart w:id="59" w:name="_Toc404438973"/>
      <w:bookmarkStart w:id="60" w:name="_Toc404439498"/>
      <w:bookmarkStart w:id="61" w:name="_Toc404439789"/>
      <w:bookmarkStart w:id="62" w:name="_Toc404440172"/>
      <w:bookmarkStart w:id="63" w:name="_Toc404440208"/>
      <w:bookmarkStart w:id="64" w:name="_Toc404440241"/>
      <w:bookmarkStart w:id="65" w:name="_Toc404440459"/>
      <w:bookmarkStart w:id="66" w:name="_Toc404441224"/>
      <w:bookmarkStart w:id="67" w:name="_Toc404441488"/>
      <w:bookmarkStart w:id="68" w:name="_Toc404441624"/>
      <w:bookmarkStart w:id="69" w:name="_Toc404504799"/>
      <w:bookmarkStart w:id="70" w:name="_Toc404504982"/>
      <w:bookmarkStart w:id="71" w:name="_Toc404505188"/>
      <w:r w:rsidRPr="006868F0">
        <w:rPr>
          <w:sz w:val="28"/>
          <w:szCs w:val="28"/>
          <w:lang w:eastAsia="zh-CN"/>
        </w:rPr>
        <w:t>Ön</w:t>
      </w:r>
      <w:r>
        <w:rPr>
          <w:sz w:val="28"/>
          <w:szCs w:val="28"/>
          <w:lang w:eastAsia="zh-CN"/>
        </w:rPr>
        <w:t xml:space="preserve"> </w:t>
      </w:r>
      <w:r w:rsidRPr="006868F0">
        <w:rPr>
          <w:sz w:val="28"/>
          <w:szCs w:val="28"/>
          <w:lang w:eastAsia="zh-CN"/>
        </w:rPr>
        <w:t>söz</w:t>
      </w:r>
      <w:bookmarkEnd w:id="38"/>
      <w:bookmarkEnd w:id="59"/>
      <w:bookmarkEnd w:id="60"/>
      <w:bookmarkEnd w:id="61"/>
      <w:bookmarkEnd w:id="62"/>
      <w:bookmarkEnd w:id="63"/>
      <w:bookmarkEnd w:id="64"/>
      <w:bookmarkEnd w:id="65"/>
      <w:bookmarkEnd w:id="66"/>
      <w:bookmarkEnd w:id="67"/>
      <w:bookmarkEnd w:id="68"/>
      <w:bookmarkEnd w:id="69"/>
      <w:bookmarkEnd w:id="70"/>
      <w:bookmarkEnd w:id="71"/>
    </w:p>
    <w:p w:rsidR="0073416F" w:rsidRDefault="0073416F" w:rsidP="000013CF">
      <w:pPr>
        <w:autoSpaceDE w:val="0"/>
        <w:autoSpaceDN w:val="0"/>
        <w:adjustRightInd w:val="0"/>
      </w:pPr>
    </w:p>
    <w:p w:rsidR="0073416F" w:rsidRDefault="0073416F" w:rsidP="00BF66A7">
      <w:pPr>
        <w:autoSpaceDE w:val="0"/>
        <w:autoSpaceDN w:val="0"/>
        <w:adjustRightInd w:val="0"/>
        <w:jc w:val="both"/>
      </w:pPr>
      <w:r w:rsidRPr="009A72F4">
        <w:t>IEC</w:t>
      </w:r>
      <w:r>
        <w:t>/</w:t>
      </w:r>
      <w:r w:rsidRPr="009A72F4">
        <w:t xml:space="preserve">TC </w:t>
      </w:r>
      <w:r>
        <w:t xml:space="preserve">89 “Yangın tehlikesi deneyi” teknik komitesi </w:t>
      </w:r>
      <w:r w:rsidRPr="009A72F4">
        <w:t>tarafından hazırlanan IEC 6</w:t>
      </w:r>
      <w:r>
        <w:t>0695-7-2’nin</w:t>
      </w:r>
      <w:r w:rsidRPr="009A72F4">
        <w:t xml:space="preserve"> gelecek </w:t>
      </w:r>
      <w:r>
        <w:t xml:space="preserve">           1</w:t>
      </w:r>
      <w:r w:rsidRPr="009A72F4">
        <w:t xml:space="preserve">. </w:t>
      </w:r>
      <w:r>
        <w:t>b</w:t>
      </w:r>
      <w:r w:rsidRPr="009A72F4">
        <w:t xml:space="preserve">askısı olan </w:t>
      </w:r>
      <w:r>
        <w:t>89</w:t>
      </w:r>
      <w:r w:rsidRPr="009A72F4">
        <w:t>/</w:t>
      </w:r>
      <w:r>
        <w:t>1059</w:t>
      </w:r>
      <w:r w:rsidRPr="009A72F4">
        <w:t>/FDIS dokümanının metni, IEC-CENELEC paralel oylamasına gönderilmiş ve CENELEC tarafından EN 6</w:t>
      </w:r>
      <w:r>
        <w:t>0695-7-2:2011</w:t>
      </w:r>
      <w:r w:rsidRPr="009A72F4">
        <w:t xml:space="preserve"> olarak kabul edilmiştir. </w:t>
      </w:r>
    </w:p>
    <w:p w:rsidR="0073416F" w:rsidRDefault="0073416F" w:rsidP="000013CF">
      <w:pPr>
        <w:autoSpaceDE w:val="0"/>
        <w:autoSpaceDN w:val="0"/>
        <w:adjustRightInd w:val="0"/>
      </w:pPr>
    </w:p>
    <w:p w:rsidR="0073416F" w:rsidRPr="009A72F4" w:rsidRDefault="0073416F" w:rsidP="00BF66A7">
      <w:pPr>
        <w:autoSpaceDE w:val="0"/>
        <w:autoSpaceDN w:val="0"/>
        <w:adjustRightInd w:val="0"/>
      </w:pPr>
      <w:r w:rsidRPr="009A72F4">
        <w:t>Aşağıdaki tarihler tespit edilmiştir:</w:t>
      </w:r>
    </w:p>
    <w:p w:rsidR="0073416F" w:rsidRPr="009A72F4" w:rsidRDefault="0073416F" w:rsidP="00BF66A7">
      <w:pPr>
        <w:autoSpaceDE w:val="0"/>
        <w:autoSpaceDN w:val="0"/>
        <w:adjustRightInd w:val="0"/>
      </w:pPr>
    </w:p>
    <w:p w:rsidR="0073416F" w:rsidRDefault="0073416F" w:rsidP="006E3AE7">
      <w:pPr>
        <w:numPr>
          <w:ilvl w:val="0"/>
          <w:numId w:val="2"/>
        </w:numPr>
        <w:ind w:left="284" w:hanging="284"/>
        <w:jc w:val="both"/>
      </w:pPr>
      <w:r w:rsidRPr="009A72F4">
        <w:t>Özdeş ulusal standar</w:t>
      </w:r>
      <w:r>
        <w:t xml:space="preserve">d olarak yayınlayarak veya </w:t>
      </w:r>
      <w:r>
        <w:tab/>
      </w:r>
      <w:r>
        <w:tab/>
      </w:r>
      <w:r w:rsidRPr="009A72F4">
        <w:t xml:space="preserve">(dop) </w:t>
      </w:r>
      <w:r>
        <w:tab/>
      </w:r>
      <w:r>
        <w:tab/>
        <w:t>04</w:t>
      </w:r>
      <w:r w:rsidRPr="009A72F4">
        <w:t>-</w:t>
      </w:r>
      <w:r>
        <w:t>07</w:t>
      </w:r>
      <w:r w:rsidRPr="009A72F4">
        <w:t>-20</w:t>
      </w:r>
      <w:r>
        <w:t>12</w:t>
      </w:r>
    </w:p>
    <w:p w:rsidR="0073416F" w:rsidRDefault="0073416F" w:rsidP="00C46F0B">
      <w:pPr>
        <w:ind w:left="284"/>
        <w:jc w:val="both"/>
      </w:pPr>
      <w:r>
        <w:t>onaylayarak bu dokümanın</w:t>
      </w:r>
      <w:r w:rsidRPr="009A72F4">
        <w:t xml:space="preserve"> ulusal düzeyde </w:t>
      </w:r>
    </w:p>
    <w:p w:rsidR="0073416F" w:rsidRPr="009A72F4" w:rsidRDefault="0073416F" w:rsidP="00C46F0B">
      <w:pPr>
        <w:ind w:left="284"/>
        <w:jc w:val="both"/>
      </w:pPr>
      <w:r w:rsidRPr="009A72F4">
        <w:t xml:space="preserve">uygulamaya konması gereken en son tarih </w:t>
      </w:r>
    </w:p>
    <w:p w:rsidR="0073416F" w:rsidRPr="009A72F4" w:rsidRDefault="0073416F" w:rsidP="00BF66A7">
      <w:pPr>
        <w:ind w:left="284" w:hanging="284"/>
      </w:pPr>
    </w:p>
    <w:p w:rsidR="0073416F" w:rsidRDefault="0073416F" w:rsidP="006E3AE7">
      <w:pPr>
        <w:numPr>
          <w:ilvl w:val="0"/>
          <w:numId w:val="2"/>
        </w:numPr>
        <w:ind w:left="284" w:hanging="284"/>
        <w:jc w:val="both"/>
      </w:pPr>
      <w:r>
        <w:t xml:space="preserve">Bu doküman </w:t>
      </w:r>
      <w:r w:rsidRPr="009A72F4">
        <w:t xml:space="preserve">ile çelişen ulusal standartların </w:t>
      </w:r>
      <w:r>
        <w:tab/>
      </w:r>
      <w:r>
        <w:tab/>
      </w:r>
      <w:r>
        <w:tab/>
      </w:r>
      <w:r w:rsidRPr="009A72F4">
        <w:t xml:space="preserve">(dow) </w:t>
      </w:r>
      <w:r>
        <w:tab/>
      </w:r>
      <w:r>
        <w:tab/>
        <w:t>04</w:t>
      </w:r>
      <w:r w:rsidRPr="009A72F4">
        <w:t>-</w:t>
      </w:r>
      <w:r>
        <w:t>10</w:t>
      </w:r>
      <w:r w:rsidRPr="009A72F4">
        <w:t>-201</w:t>
      </w:r>
      <w:r>
        <w:t>4</w:t>
      </w:r>
    </w:p>
    <w:p w:rsidR="0073416F" w:rsidRDefault="0073416F" w:rsidP="00C46F0B">
      <w:pPr>
        <w:ind w:left="284"/>
        <w:jc w:val="both"/>
      </w:pPr>
      <w:r w:rsidRPr="009A72F4">
        <w:t xml:space="preserve">yürürlükten kaldırılması gereken en son </w:t>
      </w:r>
    </w:p>
    <w:p w:rsidR="0073416F" w:rsidRPr="009A72F4" w:rsidRDefault="0073416F" w:rsidP="00C46F0B">
      <w:pPr>
        <w:ind w:left="284"/>
        <w:jc w:val="both"/>
      </w:pPr>
      <w:r w:rsidRPr="009A72F4">
        <w:t xml:space="preserve">tarih </w:t>
      </w:r>
    </w:p>
    <w:p w:rsidR="0073416F" w:rsidRDefault="0073416F" w:rsidP="000013CF">
      <w:pPr>
        <w:autoSpaceDE w:val="0"/>
        <w:autoSpaceDN w:val="0"/>
        <w:adjustRightInd w:val="0"/>
      </w:pPr>
    </w:p>
    <w:p w:rsidR="0073416F" w:rsidRDefault="0073416F" w:rsidP="00C46F0B">
      <w:pPr>
        <w:jc w:val="both"/>
      </w:pPr>
      <w:r w:rsidRPr="00380042">
        <w:t>Bu standardda kullanılan bazı kelime ve/veya ifadeler patent haklarına konu olabilir. Böyle bir patent hakkının belirlenmesi durumunda CENELEC [ve/veya CEN] sorumlu tutulamaz.</w:t>
      </w:r>
    </w:p>
    <w:p w:rsidR="0073416F" w:rsidRDefault="0073416F" w:rsidP="000013CF">
      <w:pPr>
        <w:autoSpaceDE w:val="0"/>
        <w:autoSpaceDN w:val="0"/>
        <w:adjustRightInd w:val="0"/>
      </w:pPr>
    </w:p>
    <w:p w:rsidR="0073416F" w:rsidRPr="009A72F4" w:rsidRDefault="0073416F" w:rsidP="000013CF">
      <w:pPr>
        <w:autoSpaceDE w:val="0"/>
        <w:autoSpaceDN w:val="0"/>
        <w:adjustRightInd w:val="0"/>
        <w:jc w:val="center"/>
      </w:pPr>
      <w:r w:rsidRPr="009A72F4">
        <w:t>__________</w:t>
      </w: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jc w:val="center"/>
        <w:rPr>
          <w:rFonts w:ascii="Arial,Bold" w:hAnsi="Arial,Bold" w:cs="Arial,Bold"/>
          <w:b/>
          <w:bCs/>
          <w:sz w:val="24"/>
          <w:szCs w:val="24"/>
        </w:rPr>
      </w:pPr>
      <w:r w:rsidRPr="009A72F4">
        <w:rPr>
          <w:rFonts w:ascii="Arial,Bold" w:hAnsi="Arial,Bold" w:cs="Arial,Bold"/>
          <w:b/>
          <w:bCs/>
          <w:sz w:val="24"/>
          <w:szCs w:val="24"/>
        </w:rPr>
        <w:t>Onay bilgisi</w:t>
      </w:r>
    </w:p>
    <w:p w:rsidR="0073416F" w:rsidRPr="009A72F4" w:rsidRDefault="0073416F" w:rsidP="000013CF">
      <w:pPr>
        <w:autoSpaceDE w:val="0"/>
        <w:autoSpaceDN w:val="0"/>
        <w:adjustRightInd w:val="0"/>
        <w:jc w:val="center"/>
        <w:rPr>
          <w:rFonts w:ascii="Arial,Bold" w:hAnsi="Arial,Bold" w:cs="Arial,Bold"/>
          <w:b/>
          <w:bCs/>
          <w:sz w:val="24"/>
          <w:szCs w:val="24"/>
        </w:rPr>
      </w:pPr>
    </w:p>
    <w:p w:rsidR="0073416F" w:rsidRPr="009A72F4" w:rsidRDefault="0073416F" w:rsidP="000013CF">
      <w:pPr>
        <w:autoSpaceDE w:val="0"/>
        <w:autoSpaceDN w:val="0"/>
        <w:adjustRightInd w:val="0"/>
      </w:pPr>
      <w:r w:rsidRPr="008A2140">
        <w:t>IEC 6</w:t>
      </w:r>
      <w:r>
        <w:t>0</w:t>
      </w:r>
      <w:r w:rsidRPr="008A2140">
        <w:t>6</w:t>
      </w:r>
      <w:r>
        <w:t>95-7</w:t>
      </w:r>
      <w:r w:rsidRPr="008A2140">
        <w:t>-</w:t>
      </w:r>
      <w:r>
        <w:t>2</w:t>
      </w:r>
      <w:r w:rsidRPr="008A2140">
        <w:t>:20</w:t>
      </w:r>
      <w:r>
        <w:t>11</w:t>
      </w:r>
      <w:r w:rsidRPr="009A72F4">
        <w:t xml:space="preserve">Uluslararası Standardının metni, CENELEC tarafından herhangi bir değişiklik </w:t>
      </w:r>
      <w:r>
        <w:t>olmadan</w:t>
      </w:r>
      <w:r w:rsidRPr="009A72F4">
        <w:t xml:space="preserve"> Avrupa Standardı olarak onaylanmıştır.</w:t>
      </w: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pPr>
      <w:r w:rsidRPr="009A72F4">
        <w:t>Res</w:t>
      </w:r>
      <w:r>
        <w:t xml:space="preserve">mi sürümünde, aşağıdaki notun gösterilen standard için </w:t>
      </w:r>
      <w:r w:rsidRPr="009A72F4">
        <w:t xml:space="preserve">Kaynaklar’a eklenmesi gerekmektedir: </w:t>
      </w:r>
    </w:p>
    <w:p w:rsidR="0073416F" w:rsidRPr="009A72F4" w:rsidRDefault="0073416F" w:rsidP="000013CF">
      <w:pPr>
        <w:autoSpaceDE w:val="0"/>
        <w:autoSpaceDN w:val="0"/>
        <w:adjustRightInd w:val="0"/>
      </w:pPr>
    </w:p>
    <w:p w:rsidR="0073416F" w:rsidRDefault="0073416F" w:rsidP="000013CF">
      <w:pPr>
        <w:tabs>
          <w:tab w:val="left" w:pos="1985"/>
        </w:tabs>
        <w:autoSpaceDE w:val="0"/>
        <w:autoSpaceDN w:val="0"/>
        <w:adjustRightInd w:val="0"/>
        <w:spacing w:before="60" w:after="60"/>
        <w:ind w:left="284"/>
        <w:rPr>
          <w:sz w:val="16"/>
          <w:szCs w:val="16"/>
        </w:rPr>
      </w:pPr>
      <w:r w:rsidRPr="008A2140">
        <w:rPr>
          <w:sz w:val="16"/>
          <w:szCs w:val="16"/>
        </w:rPr>
        <w:t>I</w:t>
      </w:r>
      <w:r>
        <w:rPr>
          <w:sz w:val="16"/>
          <w:szCs w:val="16"/>
        </w:rPr>
        <w:t>SO 5659-2</w:t>
      </w:r>
      <w:r w:rsidRPr="009A72F4">
        <w:rPr>
          <w:sz w:val="16"/>
          <w:szCs w:val="16"/>
        </w:rPr>
        <w:tab/>
        <w:t xml:space="preserve">NOT </w:t>
      </w:r>
      <w:r w:rsidRPr="008A2140">
        <w:rPr>
          <w:sz w:val="16"/>
          <w:szCs w:val="16"/>
        </w:rPr>
        <w:t xml:space="preserve">EN </w:t>
      </w:r>
      <w:r>
        <w:rPr>
          <w:sz w:val="16"/>
          <w:szCs w:val="16"/>
        </w:rPr>
        <w:t>ISO 5659-2 olarak uyumlaştırılmıştır.</w:t>
      </w:r>
    </w:p>
    <w:p w:rsidR="0073416F" w:rsidRDefault="0073416F" w:rsidP="000013CF">
      <w:pPr>
        <w:tabs>
          <w:tab w:val="left" w:pos="1985"/>
        </w:tabs>
        <w:autoSpaceDE w:val="0"/>
        <w:autoSpaceDN w:val="0"/>
        <w:adjustRightInd w:val="0"/>
        <w:spacing w:before="60" w:after="60"/>
        <w:ind w:left="284"/>
        <w:rPr>
          <w:sz w:val="16"/>
          <w:szCs w:val="16"/>
        </w:rPr>
      </w:pPr>
    </w:p>
    <w:p w:rsidR="0073416F" w:rsidRPr="009A72F4" w:rsidRDefault="0073416F" w:rsidP="000013CF">
      <w:pPr>
        <w:autoSpaceDE w:val="0"/>
        <w:autoSpaceDN w:val="0"/>
        <w:adjustRightInd w:val="0"/>
        <w:jc w:val="center"/>
      </w:pPr>
      <w:r w:rsidRPr="009A72F4">
        <w:t>__________</w:t>
      </w:r>
    </w:p>
    <w:p w:rsidR="0073416F" w:rsidRPr="009A72F4" w:rsidRDefault="0073416F" w:rsidP="000013CF">
      <w:pPr>
        <w:tabs>
          <w:tab w:val="left" w:pos="1985"/>
        </w:tabs>
        <w:autoSpaceDE w:val="0"/>
        <w:autoSpaceDN w:val="0"/>
        <w:adjustRightInd w:val="0"/>
        <w:spacing w:before="60" w:after="60"/>
        <w:ind w:left="284"/>
        <w:rPr>
          <w:sz w:val="16"/>
          <w:szCs w:val="16"/>
        </w:rPr>
      </w:pPr>
    </w:p>
    <w:p w:rsidR="0073416F" w:rsidRDefault="0073416F" w:rsidP="000013CF">
      <w:pPr>
        <w:spacing w:after="160" w:line="259" w:lineRule="auto"/>
        <w:rPr>
          <w:sz w:val="16"/>
          <w:szCs w:val="16"/>
        </w:rPr>
      </w:pPr>
      <w:r>
        <w:rPr>
          <w:sz w:val="16"/>
          <w:szCs w:val="16"/>
        </w:rPr>
        <w:br w:type="page"/>
      </w:r>
    </w:p>
    <w:p w:rsidR="0073416F" w:rsidRPr="006B2522" w:rsidRDefault="0073416F" w:rsidP="006B2522">
      <w:pPr>
        <w:pStyle w:val="Heading1"/>
        <w:jc w:val="center"/>
        <w:rPr>
          <w:sz w:val="28"/>
          <w:szCs w:val="28"/>
        </w:rPr>
      </w:pPr>
      <w:bookmarkStart w:id="72" w:name="_Toc348602737"/>
      <w:bookmarkStart w:id="73" w:name="_Toc357792985"/>
      <w:bookmarkStart w:id="74" w:name="_Toc357793402"/>
      <w:bookmarkStart w:id="75" w:name="_Toc385530899"/>
      <w:bookmarkStart w:id="76" w:name="_Toc404438974"/>
      <w:bookmarkStart w:id="77" w:name="_Toc404439499"/>
      <w:bookmarkStart w:id="78" w:name="_Toc404439790"/>
      <w:bookmarkStart w:id="79" w:name="_Toc404440173"/>
      <w:bookmarkStart w:id="80" w:name="_Toc404440209"/>
      <w:bookmarkStart w:id="81" w:name="_Toc404440242"/>
      <w:bookmarkStart w:id="82" w:name="_Toc404440460"/>
      <w:bookmarkStart w:id="83" w:name="_Toc404441225"/>
      <w:bookmarkStart w:id="84" w:name="_Toc404441489"/>
      <w:bookmarkStart w:id="85" w:name="_Toc404441625"/>
      <w:bookmarkStart w:id="86" w:name="_Toc404504800"/>
      <w:bookmarkStart w:id="87" w:name="_Toc404504983"/>
      <w:bookmarkStart w:id="88" w:name="_Toc404505189"/>
      <w:r w:rsidRPr="006B2522">
        <w:rPr>
          <w:sz w:val="28"/>
          <w:szCs w:val="28"/>
        </w:rPr>
        <w:t>Ek ZA</w:t>
      </w:r>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p>
    <w:p w:rsidR="0073416F" w:rsidRPr="006B2522" w:rsidRDefault="0073416F" w:rsidP="006B2522">
      <w:pPr>
        <w:pStyle w:val="Heading1"/>
        <w:jc w:val="center"/>
        <w:rPr>
          <w:sz w:val="28"/>
          <w:szCs w:val="28"/>
        </w:rPr>
      </w:pPr>
      <w:bookmarkStart w:id="89" w:name="_Toc348602738"/>
      <w:bookmarkStart w:id="90" w:name="_Toc357792986"/>
      <w:bookmarkStart w:id="91" w:name="_Toc357793403"/>
      <w:bookmarkStart w:id="92" w:name="_Toc385530900"/>
      <w:bookmarkStart w:id="93" w:name="_Toc404438975"/>
      <w:bookmarkStart w:id="94" w:name="_Toc404439500"/>
      <w:bookmarkStart w:id="95" w:name="_Toc404439791"/>
      <w:bookmarkStart w:id="96" w:name="_Toc404440174"/>
      <w:bookmarkStart w:id="97" w:name="_Toc404440210"/>
      <w:bookmarkStart w:id="98" w:name="_Toc404440243"/>
      <w:bookmarkStart w:id="99" w:name="_Toc404440461"/>
      <w:bookmarkStart w:id="100" w:name="_Toc404441226"/>
      <w:bookmarkStart w:id="101" w:name="_Toc404441490"/>
      <w:bookmarkStart w:id="102" w:name="_Toc404441626"/>
      <w:bookmarkStart w:id="103" w:name="_Toc404504801"/>
      <w:bookmarkStart w:id="104" w:name="_Toc404504984"/>
      <w:bookmarkStart w:id="105" w:name="_Toc404505190"/>
      <w:r w:rsidRPr="006B2522">
        <w:rPr>
          <w:sz w:val="28"/>
          <w:szCs w:val="28"/>
        </w:rPr>
        <w:t>(Normatif)</w:t>
      </w:r>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p>
    <w:p w:rsidR="0073416F" w:rsidRPr="006B2522" w:rsidRDefault="0073416F" w:rsidP="006B2522">
      <w:pPr>
        <w:pStyle w:val="Heading1"/>
        <w:jc w:val="center"/>
        <w:rPr>
          <w:sz w:val="28"/>
          <w:szCs w:val="28"/>
          <w:highlight w:val="yellow"/>
        </w:rPr>
      </w:pPr>
    </w:p>
    <w:p w:rsidR="0073416F" w:rsidRPr="006B2522" w:rsidRDefault="0073416F" w:rsidP="006B2522">
      <w:pPr>
        <w:pStyle w:val="Heading1"/>
        <w:jc w:val="center"/>
        <w:rPr>
          <w:sz w:val="28"/>
          <w:szCs w:val="28"/>
        </w:rPr>
      </w:pPr>
      <w:bookmarkStart w:id="106" w:name="_Toc348602739"/>
      <w:bookmarkStart w:id="107" w:name="_Toc357792987"/>
      <w:bookmarkStart w:id="108" w:name="_Toc357793404"/>
      <w:bookmarkStart w:id="109" w:name="_Toc385530901"/>
      <w:bookmarkStart w:id="110" w:name="_Toc404438976"/>
      <w:bookmarkStart w:id="111" w:name="_Toc404439501"/>
      <w:bookmarkStart w:id="112" w:name="_Toc404439792"/>
      <w:bookmarkStart w:id="113" w:name="_Toc404440175"/>
      <w:bookmarkStart w:id="114" w:name="_Toc404440211"/>
      <w:bookmarkStart w:id="115" w:name="_Toc404440244"/>
      <w:bookmarkStart w:id="116" w:name="_Toc404440462"/>
      <w:bookmarkStart w:id="117" w:name="_Toc404441227"/>
      <w:bookmarkStart w:id="118" w:name="_Toc404441491"/>
      <w:bookmarkStart w:id="119" w:name="_Toc404441627"/>
      <w:bookmarkStart w:id="120" w:name="_Toc404504802"/>
      <w:bookmarkStart w:id="121" w:name="_Toc404504985"/>
      <w:bookmarkStart w:id="122" w:name="_Toc404505191"/>
      <w:r w:rsidRPr="006B2522">
        <w:rPr>
          <w:sz w:val="28"/>
          <w:szCs w:val="28"/>
        </w:rPr>
        <w:t>Karşılık gelen Avrupa yayınları ile beraber uluslararası yayınların normatif atıfları</w:t>
      </w:r>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p>
    <w:p w:rsidR="0073416F" w:rsidRPr="009A72F4" w:rsidRDefault="0073416F" w:rsidP="000013CF">
      <w:pPr>
        <w:rPr>
          <w:lang w:val="de-DE"/>
        </w:rPr>
      </w:pPr>
    </w:p>
    <w:p w:rsidR="0073416F" w:rsidRPr="009A72F4" w:rsidRDefault="0073416F" w:rsidP="00726E51">
      <w:pPr>
        <w:autoSpaceDE w:val="0"/>
        <w:autoSpaceDN w:val="0"/>
        <w:adjustRightInd w:val="0"/>
        <w:jc w:val="both"/>
      </w:pPr>
      <w:r w:rsidRPr="009A72F4">
        <w:t>Aşağıdaki dokümanlar</w:t>
      </w:r>
      <w:r>
        <w:t xml:space="preserve"> bütün olarak ya da kısmen </w:t>
      </w:r>
      <w:r w:rsidRPr="009A72F4">
        <w:t>bu doküman</w:t>
      </w:r>
      <w:r>
        <w:t>daki normatif referanslardır ve bu dokümanın uygulanması için zaruridir. Tarihli atıf dokümanları</w:t>
      </w:r>
      <w:r w:rsidRPr="009A72F4">
        <w:t xml:space="preserve"> için, </w:t>
      </w:r>
      <w:r>
        <w:t>sadece alıntı yapılmış yayın geçerlidir. Tarihsiz atıf dokümanlarının</w:t>
      </w:r>
      <w:r w:rsidRPr="009A72F4">
        <w:t xml:space="preserve"> (tadiller dâhil) son baskısı geçerlidir.</w:t>
      </w:r>
    </w:p>
    <w:p w:rsidR="0073416F" w:rsidRPr="009A72F4" w:rsidRDefault="0073416F" w:rsidP="000013CF">
      <w:pPr>
        <w:autoSpaceDE w:val="0"/>
        <w:autoSpaceDN w:val="0"/>
        <w:adjustRightInd w:val="0"/>
      </w:pPr>
    </w:p>
    <w:p w:rsidR="0073416F" w:rsidRDefault="0073416F" w:rsidP="000013CF">
      <w:pPr>
        <w:autoSpaceDE w:val="0"/>
        <w:autoSpaceDN w:val="0"/>
        <w:adjustRightInd w:val="0"/>
        <w:ind w:left="567" w:hanging="567"/>
      </w:pPr>
      <w:r w:rsidRPr="009A72F4">
        <w:rPr>
          <w:b/>
          <w:bCs/>
        </w:rPr>
        <w:t>Not -</w:t>
      </w:r>
      <w:r w:rsidRPr="009A72F4">
        <w:tab/>
        <w:t xml:space="preserve">Uluslararası yayın, (mod) kısaltmasıyla gösterilen ortak değişikliklerle değiştirilirse, buna uygun EN/HD geçerlidir. </w:t>
      </w:r>
    </w:p>
    <w:p w:rsidR="0073416F" w:rsidRPr="006B2522" w:rsidRDefault="0073416F" w:rsidP="000013CF">
      <w:pPr>
        <w:autoSpaceDE w:val="0"/>
        <w:autoSpaceDN w:val="0"/>
        <w:adjustRightInd w:val="0"/>
        <w:ind w:left="567" w:hanging="567"/>
        <w:rPr>
          <w:sz w:val="8"/>
          <w:szCs w:val="8"/>
        </w:rPr>
      </w:pPr>
    </w:p>
    <w:tbl>
      <w:tblPr>
        <w:tblW w:w="0" w:type="auto"/>
        <w:tblInd w:w="-106" w:type="dxa"/>
        <w:tblLook w:val="00A0"/>
      </w:tblPr>
      <w:tblGrid>
        <w:gridCol w:w="1931"/>
        <w:gridCol w:w="731"/>
        <w:gridCol w:w="4724"/>
        <w:gridCol w:w="1544"/>
        <w:gridCol w:w="708"/>
      </w:tblGrid>
      <w:tr w:rsidR="0073416F" w:rsidRPr="009A72F4">
        <w:tc>
          <w:tcPr>
            <w:tcW w:w="1951" w:type="dxa"/>
          </w:tcPr>
          <w:p w:rsidR="0073416F" w:rsidRPr="009A72F4" w:rsidRDefault="0073416F" w:rsidP="005C6318">
            <w:pPr>
              <w:autoSpaceDE w:val="0"/>
              <w:autoSpaceDN w:val="0"/>
              <w:adjustRightInd w:val="0"/>
              <w:jc w:val="center"/>
              <w:rPr>
                <w:b/>
                <w:bCs/>
              </w:rPr>
            </w:pPr>
            <w:r w:rsidRPr="009A72F4">
              <w:rPr>
                <w:b/>
                <w:bCs/>
              </w:rPr>
              <w:t>Yayın</w:t>
            </w:r>
          </w:p>
        </w:tc>
        <w:tc>
          <w:tcPr>
            <w:tcW w:w="732" w:type="dxa"/>
          </w:tcPr>
          <w:p w:rsidR="0073416F" w:rsidRPr="009A72F4" w:rsidRDefault="0073416F" w:rsidP="005C6318">
            <w:pPr>
              <w:autoSpaceDE w:val="0"/>
              <w:autoSpaceDN w:val="0"/>
              <w:adjustRightInd w:val="0"/>
              <w:jc w:val="center"/>
              <w:rPr>
                <w:b/>
                <w:bCs/>
              </w:rPr>
            </w:pPr>
            <w:r w:rsidRPr="009A72F4">
              <w:rPr>
                <w:b/>
                <w:bCs/>
              </w:rPr>
              <w:t>Yıl</w:t>
            </w:r>
          </w:p>
        </w:tc>
        <w:tc>
          <w:tcPr>
            <w:tcW w:w="4796" w:type="dxa"/>
          </w:tcPr>
          <w:p w:rsidR="0073416F" w:rsidRPr="009A72F4" w:rsidRDefault="0073416F" w:rsidP="005C6318">
            <w:pPr>
              <w:autoSpaceDE w:val="0"/>
              <w:autoSpaceDN w:val="0"/>
              <w:adjustRightInd w:val="0"/>
              <w:jc w:val="center"/>
              <w:rPr>
                <w:b/>
                <w:bCs/>
              </w:rPr>
            </w:pPr>
            <w:r w:rsidRPr="009A72F4">
              <w:rPr>
                <w:b/>
                <w:bCs/>
              </w:rPr>
              <w:t>Başlık</w:t>
            </w:r>
          </w:p>
        </w:tc>
        <w:tc>
          <w:tcPr>
            <w:tcW w:w="1559" w:type="dxa"/>
          </w:tcPr>
          <w:p w:rsidR="0073416F" w:rsidRPr="009A72F4" w:rsidRDefault="0073416F" w:rsidP="005C6318">
            <w:pPr>
              <w:autoSpaceDE w:val="0"/>
              <w:autoSpaceDN w:val="0"/>
              <w:adjustRightInd w:val="0"/>
              <w:jc w:val="center"/>
              <w:rPr>
                <w:b/>
                <w:bCs/>
              </w:rPr>
            </w:pPr>
            <w:r w:rsidRPr="009A72F4">
              <w:rPr>
                <w:b/>
                <w:bCs/>
              </w:rPr>
              <w:t>EN/HD</w:t>
            </w:r>
          </w:p>
        </w:tc>
        <w:tc>
          <w:tcPr>
            <w:tcW w:w="709" w:type="dxa"/>
          </w:tcPr>
          <w:p w:rsidR="0073416F" w:rsidRPr="009A72F4" w:rsidRDefault="0073416F" w:rsidP="005C6318">
            <w:pPr>
              <w:autoSpaceDE w:val="0"/>
              <w:autoSpaceDN w:val="0"/>
              <w:adjustRightInd w:val="0"/>
              <w:jc w:val="center"/>
              <w:rPr>
                <w:b/>
                <w:bCs/>
                <w:sz w:val="16"/>
                <w:szCs w:val="16"/>
                <w:highlight w:val="yellow"/>
              </w:rPr>
            </w:pPr>
            <w:r w:rsidRPr="009A72F4">
              <w:rPr>
                <w:b/>
                <w:bCs/>
              </w:rPr>
              <w:t>Yıl</w:t>
            </w:r>
          </w:p>
          <w:p w:rsidR="0073416F" w:rsidRPr="006B2522" w:rsidRDefault="0073416F" w:rsidP="006B2522">
            <w:pPr>
              <w:autoSpaceDE w:val="0"/>
              <w:autoSpaceDN w:val="0"/>
              <w:adjustRightInd w:val="0"/>
              <w:rPr>
                <w:b/>
                <w:bCs/>
                <w:sz w:val="8"/>
                <w:szCs w:val="8"/>
              </w:rPr>
            </w:pP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IEC 60695-7-1</w:t>
            </w:r>
          </w:p>
        </w:tc>
        <w:tc>
          <w:tcPr>
            <w:tcW w:w="732" w:type="dxa"/>
          </w:tcPr>
          <w:p w:rsidR="0073416F" w:rsidRPr="009A72F4" w:rsidRDefault="0073416F" w:rsidP="006B2522">
            <w:pPr>
              <w:autoSpaceDE w:val="0"/>
              <w:autoSpaceDN w:val="0"/>
              <w:adjustRightInd w:val="0"/>
              <w:jc w:val="center"/>
              <w:rPr>
                <w:b/>
                <w:bCs/>
              </w:rPr>
            </w:pPr>
            <w:r w:rsidRPr="006B2522">
              <w:rPr>
                <w:rFonts w:ascii="ArialMT" w:hAnsi="ArialMT" w:cs="ArialMT"/>
                <w:sz w:val="21"/>
                <w:szCs w:val="21"/>
              </w:rPr>
              <w:t>2010</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 xml:space="preserve">Fire hazard </w:t>
            </w:r>
            <w:r>
              <w:rPr>
                <w:rFonts w:ascii="ArialMT" w:hAnsi="ArialMT" w:cs="ArialMT"/>
                <w:sz w:val="21"/>
                <w:szCs w:val="21"/>
              </w:rPr>
              <w:t>deney</w:t>
            </w:r>
            <w:r w:rsidRPr="006B2522">
              <w:rPr>
                <w:rFonts w:ascii="ArialMT" w:hAnsi="ArialMT" w:cs="ArialMT"/>
                <w:sz w:val="21"/>
                <w:szCs w:val="21"/>
              </w:rPr>
              <w:t>ing -</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Part 7-1: Toxicity of fire effluent - General</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guidance</w:t>
            </w:r>
          </w:p>
          <w:p w:rsidR="0073416F" w:rsidRPr="006B2522" w:rsidRDefault="0073416F" w:rsidP="006B2522">
            <w:pPr>
              <w:autoSpaceDE w:val="0"/>
              <w:autoSpaceDN w:val="0"/>
              <w:adjustRightInd w:val="0"/>
              <w:rPr>
                <w:b/>
                <w:bCs/>
                <w:sz w:val="8"/>
                <w:szCs w:val="8"/>
              </w:rPr>
            </w:pPr>
          </w:p>
        </w:tc>
        <w:tc>
          <w:tcPr>
            <w:tcW w:w="1559" w:type="dxa"/>
          </w:tcPr>
          <w:p w:rsidR="0073416F" w:rsidRPr="006B2522" w:rsidRDefault="0073416F" w:rsidP="006B2522">
            <w:pPr>
              <w:autoSpaceDE w:val="0"/>
              <w:autoSpaceDN w:val="0"/>
              <w:adjustRightInd w:val="0"/>
              <w:jc w:val="center"/>
              <w:rPr>
                <w:rFonts w:ascii="ArialMT" w:hAnsi="ArialMT" w:cs="ArialMT"/>
                <w:sz w:val="21"/>
                <w:szCs w:val="21"/>
              </w:rPr>
            </w:pPr>
            <w:r w:rsidRPr="006B2522">
              <w:rPr>
                <w:rFonts w:ascii="ArialMT" w:hAnsi="ArialMT" w:cs="ArialMT"/>
                <w:sz w:val="21"/>
                <w:szCs w:val="21"/>
              </w:rPr>
              <w:t>EN 60695-7-1</w:t>
            </w:r>
          </w:p>
          <w:p w:rsidR="0073416F" w:rsidRPr="009A72F4" w:rsidRDefault="0073416F" w:rsidP="006B2522">
            <w:pPr>
              <w:autoSpaceDE w:val="0"/>
              <w:autoSpaceDN w:val="0"/>
              <w:adjustRightInd w:val="0"/>
              <w:jc w:val="center"/>
              <w:rPr>
                <w:b/>
                <w:bCs/>
              </w:rPr>
            </w:pPr>
          </w:p>
        </w:tc>
        <w:tc>
          <w:tcPr>
            <w:tcW w:w="709" w:type="dxa"/>
          </w:tcPr>
          <w:p w:rsidR="0073416F" w:rsidRPr="009A72F4" w:rsidRDefault="0073416F" w:rsidP="006B2522">
            <w:pPr>
              <w:autoSpaceDE w:val="0"/>
              <w:autoSpaceDN w:val="0"/>
              <w:adjustRightInd w:val="0"/>
              <w:jc w:val="center"/>
              <w:rPr>
                <w:b/>
                <w:bCs/>
              </w:rPr>
            </w:pPr>
            <w:r w:rsidRPr="006B2522">
              <w:rPr>
                <w:rFonts w:ascii="ArialMT" w:hAnsi="ArialMT" w:cs="ArialMT"/>
                <w:sz w:val="21"/>
                <w:szCs w:val="21"/>
              </w:rPr>
              <w:t>2010</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IEC/TS 60695-7-3</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 xml:space="preserve">Fire hazard </w:t>
            </w:r>
            <w:r>
              <w:rPr>
                <w:rFonts w:ascii="ArialMT" w:hAnsi="ArialMT" w:cs="ArialMT"/>
                <w:sz w:val="21"/>
                <w:szCs w:val="21"/>
              </w:rPr>
              <w:t>deney</w:t>
            </w:r>
            <w:r w:rsidRPr="006B2522">
              <w:rPr>
                <w:rFonts w:ascii="ArialMT" w:hAnsi="ArialMT" w:cs="ArialMT"/>
                <w:sz w:val="21"/>
                <w:szCs w:val="21"/>
              </w:rPr>
              <w:t>ing -</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Part 7-3: Toxicity of fire effluent - Use and</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 xml:space="preserve">interpretation of </w:t>
            </w:r>
            <w:r>
              <w:rPr>
                <w:rFonts w:ascii="ArialMT" w:hAnsi="ArialMT" w:cs="ArialMT"/>
                <w:sz w:val="21"/>
                <w:szCs w:val="21"/>
              </w:rPr>
              <w:t>deney</w:t>
            </w:r>
            <w:r w:rsidRPr="006B2522">
              <w:rPr>
                <w:rFonts w:ascii="ArialMT" w:hAnsi="ArialMT" w:cs="ArialMT"/>
                <w:sz w:val="21"/>
                <w:szCs w:val="21"/>
              </w:rPr>
              <w:t xml:space="preserve"> results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IEC Guide 104</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The preparation of safety publications and the</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use of basic safety publications and group</w:t>
            </w:r>
          </w:p>
          <w:p w:rsidR="0073416F"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safety publications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ISO/IEC Guide 51</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Safety aspects - Guidelines for their inclusion</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in standards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 13344</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Estimation of the lethal toxic potency of fire</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effluents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 13571</w:t>
            </w:r>
          </w:p>
        </w:tc>
        <w:tc>
          <w:tcPr>
            <w:tcW w:w="732" w:type="dxa"/>
          </w:tcPr>
          <w:p w:rsidR="0073416F" w:rsidRPr="009A72F4" w:rsidRDefault="0073416F" w:rsidP="006B2522">
            <w:pPr>
              <w:autoSpaceDE w:val="0"/>
              <w:autoSpaceDN w:val="0"/>
              <w:adjustRightInd w:val="0"/>
              <w:jc w:val="center"/>
              <w:rPr>
                <w:b/>
                <w:bCs/>
              </w:rPr>
            </w:pPr>
            <w:r w:rsidRPr="006B2522">
              <w:rPr>
                <w:rFonts w:ascii="ArialMT" w:hAnsi="ArialMT" w:cs="ArialMT"/>
                <w:sz w:val="21"/>
                <w:szCs w:val="21"/>
              </w:rPr>
              <w:t>2007</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Life-threatening components of fire -</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Guidelines for the estimation of time available</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for escape using fire data</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 13943</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 xml:space="preserve">Fire safety </w:t>
            </w:r>
            <w:r>
              <w:rPr>
                <w:rFonts w:ascii="ArialMT" w:hAnsi="ArialMT" w:cs="ArialMT"/>
                <w:sz w:val="21"/>
                <w:szCs w:val="21"/>
              </w:rPr>
              <w:t>–</w:t>
            </w:r>
            <w:r w:rsidRPr="006B2522">
              <w:rPr>
                <w:rFonts w:ascii="ArialMT" w:hAnsi="ArialMT" w:cs="ArialMT"/>
                <w:sz w:val="21"/>
                <w:szCs w:val="21"/>
              </w:rPr>
              <w:t xml:space="preserve"> Vocabulary</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 16312-1</w:t>
            </w:r>
          </w:p>
        </w:tc>
        <w:tc>
          <w:tcPr>
            <w:tcW w:w="732" w:type="dxa"/>
          </w:tcPr>
          <w:p w:rsidR="0073416F" w:rsidRPr="009A72F4" w:rsidRDefault="0073416F" w:rsidP="006B2522">
            <w:pPr>
              <w:autoSpaceDE w:val="0"/>
              <w:autoSpaceDN w:val="0"/>
              <w:adjustRightInd w:val="0"/>
              <w:jc w:val="center"/>
              <w:rPr>
                <w:b/>
                <w:bCs/>
              </w:rPr>
            </w:pPr>
            <w:r w:rsidRPr="006B2522">
              <w:rPr>
                <w:rFonts w:ascii="ArialMT" w:hAnsi="ArialMT" w:cs="ArialMT"/>
                <w:sz w:val="21"/>
                <w:szCs w:val="21"/>
              </w:rPr>
              <w:t>2010</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Guidance for assessing the validity of physical</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fire models for obtaining fire effluent toxicity</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data for fire hazard and risk assessment -</w:t>
            </w:r>
          </w:p>
          <w:p w:rsidR="0073416F"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Part 1: Criteria</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ISO/TR 16312-2</w:t>
            </w:r>
          </w:p>
        </w:tc>
        <w:tc>
          <w:tcPr>
            <w:tcW w:w="732" w:type="dxa"/>
          </w:tcPr>
          <w:p w:rsidR="0073416F" w:rsidRPr="009A72F4" w:rsidRDefault="0073416F" w:rsidP="006B2522">
            <w:pPr>
              <w:autoSpaceDE w:val="0"/>
              <w:autoSpaceDN w:val="0"/>
              <w:adjustRightInd w:val="0"/>
              <w:jc w:val="center"/>
              <w:rPr>
                <w:b/>
                <w:bCs/>
              </w:rPr>
            </w:pPr>
            <w:r w:rsidRPr="006B2522">
              <w:rPr>
                <w:rFonts w:ascii="ArialMT" w:hAnsi="ArialMT" w:cs="ArialMT"/>
                <w:sz w:val="21"/>
                <w:szCs w:val="21"/>
              </w:rPr>
              <w:t>2007</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Guidance for assessing the validity of physical</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fire models for obtaining fire effluent toxicity</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data for fire hazard and risk assessment -</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Part 2: Evaluation of individual physical fire</w:t>
            </w:r>
          </w:p>
          <w:p w:rsidR="0073416F"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Models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 19701</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Methods for sampling and analysis of fire</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effluents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9A72F4" w:rsidRDefault="0073416F" w:rsidP="006B2522">
            <w:pPr>
              <w:autoSpaceDE w:val="0"/>
              <w:autoSpaceDN w:val="0"/>
              <w:adjustRightInd w:val="0"/>
              <w:rPr>
                <w:b/>
                <w:bCs/>
              </w:rPr>
            </w:pPr>
            <w:r w:rsidRPr="006B2522">
              <w:rPr>
                <w:rFonts w:ascii="ArialMT" w:hAnsi="ArialMT" w:cs="ArialMT"/>
                <w:sz w:val="21"/>
                <w:szCs w:val="21"/>
              </w:rPr>
              <w:t>ISO 19702</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 xml:space="preserve">Toxicity </w:t>
            </w:r>
            <w:r>
              <w:rPr>
                <w:rFonts w:ascii="ArialMT" w:hAnsi="ArialMT" w:cs="ArialMT"/>
                <w:sz w:val="21"/>
                <w:szCs w:val="21"/>
              </w:rPr>
              <w:t>deney</w:t>
            </w:r>
            <w:r w:rsidRPr="006B2522">
              <w:rPr>
                <w:rFonts w:ascii="ArialMT" w:hAnsi="ArialMT" w:cs="ArialMT"/>
                <w:sz w:val="21"/>
                <w:szCs w:val="21"/>
              </w:rPr>
              <w:t>ing of fire effluents - Guidance for</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analysis of gases and vapours in fire effluents</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using FTIR gas analysis</w:t>
            </w:r>
          </w:p>
          <w:p w:rsidR="0073416F" w:rsidRPr="006B2522" w:rsidRDefault="0073416F" w:rsidP="006B2522">
            <w:pPr>
              <w:autoSpaceDE w:val="0"/>
              <w:autoSpaceDN w:val="0"/>
              <w:adjustRightInd w:val="0"/>
              <w:rPr>
                <w:b/>
                <w:bCs/>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ISO 19703</w:t>
            </w:r>
          </w:p>
        </w:tc>
        <w:tc>
          <w:tcPr>
            <w:tcW w:w="732" w:type="dxa"/>
          </w:tcPr>
          <w:p w:rsidR="0073416F" w:rsidRPr="009A72F4" w:rsidRDefault="0073416F" w:rsidP="006B2522">
            <w:pPr>
              <w:autoSpaceDE w:val="0"/>
              <w:autoSpaceDN w:val="0"/>
              <w:adjustRightInd w:val="0"/>
              <w:jc w:val="center"/>
              <w:rPr>
                <w:b/>
                <w:bCs/>
              </w:rPr>
            </w:pPr>
            <w:r w:rsidRPr="006B2522">
              <w:rPr>
                <w:rFonts w:ascii="ArialMT" w:hAnsi="ArialMT" w:cs="ArialMT"/>
                <w:sz w:val="21"/>
                <w:szCs w:val="21"/>
              </w:rPr>
              <w:t>2010</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Generation and analysis of toxic gases in fire -</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Calculation of species yields, equivalence</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ratios and combustion efficiency in</w:t>
            </w:r>
          </w:p>
          <w:p w:rsidR="0073416F"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experimental fires</w:t>
            </w:r>
          </w:p>
          <w:p w:rsidR="0073416F" w:rsidRPr="006B2522" w:rsidRDefault="0073416F" w:rsidP="006B2522">
            <w:pPr>
              <w:autoSpaceDE w:val="0"/>
              <w:autoSpaceDN w:val="0"/>
              <w:adjustRightInd w:val="0"/>
              <w:rPr>
                <w:rFonts w:ascii="ArialMT" w:hAnsi="ArialMT" w:cs="ArialMT"/>
                <w:sz w:val="8"/>
                <w:szCs w:val="8"/>
              </w:rPr>
            </w:pP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r w:rsidR="0073416F" w:rsidRPr="009A72F4">
        <w:tc>
          <w:tcPr>
            <w:tcW w:w="1951"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ISO 19706</w:t>
            </w:r>
          </w:p>
        </w:tc>
        <w:tc>
          <w:tcPr>
            <w:tcW w:w="732" w:type="dxa"/>
          </w:tcPr>
          <w:p w:rsidR="0073416F" w:rsidRPr="009A72F4" w:rsidRDefault="0073416F" w:rsidP="006B2522">
            <w:pPr>
              <w:autoSpaceDE w:val="0"/>
              <w:autoSpaceDN w:val="0"/>
              <w:adjustRightInd w:val="0"/>
              <w:jc w:val="center"/>
              <w:rPr>
                <w:b/>
                <w:bCs/>
              </w:rPr>
            </w:pPr>
            <w:r>
              <w:rPr>
                <w:b/>
                <w:bCs/>
              </w:rPr>
              <w:t>-</w:t>
            </w:r>
          </w:p>
        </w:tc>
        <w:tc>
          <w:tcPr>
            <w:tcW w:w="4796" w:type="dxa"/>
          </w:tcPr>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Guidelines for assessing the fire threat to</w:t>
            </w:r>
          </w:p>
          <w:p w:rsidR="0073416F" w:rsidRPr="006B2522" w:rsidRDefault="0073416F" w:rsidP="006B2522">
            <w:pPr>
              <w:autoSpaceDE w:val="0"/>
              <w:autoSpaceDN w:val="0"/>
              <w:adjustRightInd w:val="0"/>
              <w:rPr>
                <w:rFonts w:ascii="ArialMT" w:hAnsi="ArialMT" w:cs="ArialMT"/>
                <w:sz w:val="21"/>
                <w:szCs w:val="21"/>
              </w:rPr>
            </w:pPr>
            <w:r w:rsidRPr="006B2522">
              <w:rPr>
                <w:rFonts w:ascii="ArialMT" w:hAnsi="ArialMT" w:cs="ArialMT"/>
                <w:sz w:val="21"/>
                <w:szCs w:val="21"/>
              </w:rPr>
              <w:t>people</w:t>
            </w:r>
          </w:p>
        </w:tc>
        <w:tc>
          <w:tcPr>
            <w:tcW w:w="1559" w:type="dxa"/>
          </w:tcPr>
          <w:p w:rsidR="0073416F" w:rsidRPr="009A72F4" w:rsidRDefault="0073416F" w:rsidP="006B2522">
            <w:pPr>
              <w:autoSpaceDE w:val="0"/>
              <w:autoSpaceDN w:val="0"/>
              <w:adjustRightInd w:val="0"/>
              <w:jc w:val="center"/>
              <w:rPr>
                <w:b/>
                <w:bCs/>
              </w:rPr>
            </w:pPr>
            <w:r>
              <w:rPr>
                <w:b/>
                <w:bCs/>
              </w:rPr>
              <w:t>-</w:t>
            </w:r>
          </w:p>
        </w:tc>
        <w:tc>
          <w:tcPr>
            <w:tcW w:w="709" w:type="dxa"/>
          </w:tcPr>
          <w:p w:rsidR="0073416F" w:rsidRPr="009A72F4" w:rsidRDefault="0073416F" w:rsidP="006B2522">
            <w:pPr>
              <w:autoSpaceDE w:val="0"/>
              <w:autoSpaceDN w:val="0"/>
              <w:adjustRightInd w:val="0"/>
              <w:jc w:val="center"/>
              <w:rPr>
                <w:b/>
                <w:bCs/>
              </w:rPr>
            </w:pPr>
            <w:r>
              <w:rPr>
                <w:b/>
                <w:bCs/>
              </w:rPr>
              <w:t>-</w:t>
            </w:r>
          </w:p>
        </w:tc>
      </w:tr>
    </w:tbl>
    <w:p w:rsidR="0073416F" w:rsidRPr="006B2522" w:rsidRDefault="0073416F" w:rsidP="006B2522">
      <w:pPr>
        <w:autoSpaceDE w:val="0"/>
        <w:autoSpaceDN w:val="0"/>
        <w:adjustRightInd w:val="0"/>
        <w:rPr>
          <w:rFonts w:ascii="ArialMT" w:hAnsi="ArialMT" w:cs="ArialMT"/>
          <w:sz w:val="21"/>
          <w:szCs w:val="21"/>
        </w:rPr>
      </w:pPr>
    </w:p>
    <w:p w:rsidR="0073416F" w:rsidRDefault="0073416F" w:rsidP="006B2522">
      <w:pPr>
        <w:autoSpaceDE w:val="0"/>
        <w:autoSpaceDN w:val="0"/>
        <w:adjustRightInd w:val="0"/>
        <w:jc w:val="right"/>
        <w:rPr>
          <w:rFonts w:ascii="ArialMT" w:hAnsi="ArialMT" w:cs="ArialMT"/>
          <w:sz w:val="21"/>
          <w:szCs w:val="21"/>
        </w:rPr>
        <w:sectPr w:rsidR="0073416F" w:rsidSect="005C6318">
          <w:headerReference w:type="even" r:id="rId20"/>
          <w:headerReference w:type="default" r:id="rId21"/>
          <w:footerReference w:type="default" r:id="rId22"/>
          <w:pgSz w:w="11906" w:h="16838" w:code="9"/>
          <w:pgMar w:top="1418" w:right="1134" w:bottom="1134" w:left="1134" w:header="851" w:footer="872" w:gutter="0"/>
          <w:cols w:space="708"/>
        </w:sectPr>
      </w:pPr>
    </w:p>
    <w:p w:rsidR="0073416F" w:rsidRPr="009A72F4" w:rsidRDefault="0073416F" w:rsidP="000013CF">
      <w:pPr>
        <w:autoSpaceDE w:val="0"/>
        <w:autoSpaceDN w:val="0"/>
        <w:adjustRightInd w:val="0"/>
        <w:jc w:val="right"/>
      </w:pPr>
      <w:r>
        <w:rPr>
          <w:rFonts w:ascii="ArialMT" w:hAnsi="ArialMT" w:cs="ArialMT"/>
          <w:sz w:val="21"/>
          <w:szCs w:val="21"/>
        </w:rPr>
        <w:t>1</w:t>
      </w:r>
      <w:r w:rsidRPr="009A72F4">
        <w:rPr>
          <w:rFonts w:ascii="ArialMT" w:hAnsi="ArialMT" w:cs="ArialMT"/>
          <w:sz w:val="21"/>
          <w:szCs w:val="21"/>
        </w:rPr>
        <w:t xml:space="preserve">. Baskı </w:t>
      </w:r>
      <w:r>
        <w:rPr>
          <w:rFonts w:ascii="ArialMT" w:hAnsi="ArialMT" w:cs="ArialMT"/>
          <w:sz w:val="21"/>
          <w:szCs w:val="21"/>
        </w:rPr>
        <w:tab/>
      </w:r>
      <w:r w:rsidRPr="009A72F4">
        <w:rPr>
          <w:rFonts w:ascii="ArialMT" w:hAnsi="ArialMT" w:cs="ArialMT"/>
          <w:sz w:val="21"/>
          <w:szCs w:val="21"/>
        </w:rPr>
        <w:t>20</w:t>
      </w:r>
      <w:r>
        <w:rPr>
          <w:rFonts w:ascii="ArialMT" w:hAnsi="ArialMT" w:cs="ArialMT"/>
          <w:sz w:val="21"/>
          <w:szCs w:val="21"/>
        </w:rPr>
        <w:t>11-08</w:t>
      </w:r>
    </w:p>
    <w:p w:rsidR="0073416F" w:rsidRPr="009A72F4" w:rsidRDefault="0073416F" w:rsidP="000013CF">
      <w:pPr>
        <w:autoSpaceDE w:val="0"/>
        <w:autoSpaceDN w:val="0"/>
        <w:adjustRightInd w:val="0"/>
        <w:rPr>
          <w:rFonts w:ascii="Arial-BoldMT" w:hAnsi="Arial-BoldMT" w:cs="Arial-BoldMT"/>
          <w:b/>
          <w:bCs/>
          <w:sz w:val="60"/>
          <w:szCs w:val="60"/>
        </w:rPr>
      </w:pPr>
      <w:r w:rsidRPr="009A72F4">
        <w:rPr>
          <w:rFonts w:ascii="Arial-BoldMT" w:hAnsi="Arial-BoldMT" w:cs="Arial-BoldMT"/>
          <w:b/>
          <w:bCs/>
          <w:sz w:val="60"/>
          <w:szCs w:val="60"/>
        </w:rPr>
        <w:t>ULUSLARARASI</w:t>
      </w:r>
    </w:p>
    <w:p w:rsidR="0073416F" w:rsidRPr="009A72F4" w:rsidRDefault="0073416F" w:rsidP="000013CF">
      <w:pPr>
        <w:autoSpaceDE w:val="0"/>
        <w:autoSpaceDN w:val="0"/>
        <w:adjustRightInd w:val="0"/>
        <w:rPr>
          <w:rFonts w:ascii="Arial-BoldMT" w:hAnsi="Arial-BoldMT" w:cs="Arial-BoldMT"/>
          <w:b/>
          <w:bCs/>
          <w:sz w:val="60"/>
          <w:szCs w:val="60"/>
        </w:rPr>
      </w:pPr>
      <w:r w:rsidRPr="009A72F4">
        <w:rPr>
          <w:rFonts w:ascii="Arial-BoldMT" w:hAnsi="Arial-BoldMT" w:cs="Arial-BoldMT"/>
          <w:b/>
          <w:bCs/>
          <w:sz w:val="60"/>
          <w:szCs w:val="60"/>
        </w:rPr>
        <w:t>STANDARD</w:t>
      </w:r>
    </w:p>
    <w:p w:rsidR="0073416F" w:rsidRPr="009A72F4" w:rsidRDefault="0073416F" w:rsidP="000013CF">
      <w:pPr>
        <w:autoSpaceDE w:val="0"/>
        <w:autoSpaceDN w:val="0"/>
        <w:adjustRightInd w:val="0"/>
        <w:rPr>
          <w:rFonts w:ascii="Arial-BoldMT" w:hAnsi="Arial-BoldMT" w:cs="Arial-BoldMT"/>
          <w:b/>
          <w:bCs/>
          <w:sz w:val="60"/>
          <w:szCs w:val="60"/>
        </w:rPr>
      </w:pPr>
    </w:p>
    <w:p w:rsidR="0073416F" w:rsidRPr="00AD1D36" w:rsidRDefault="0073416F" w:rsidP="000013CF">
      <w:pPr>
        <w:autoSpaceDE w:val="0"/>
        <w:autoSpaceDN w:val="0"/>
        <w:adjustRightInd w:val="0"/>
        <w:rPr>
          <w:rFonts w:ascii="Arial-BoldMT" w:hAnsi="Arial-BoldMT" w:cs="Arial-BoldMT"/>
          <w:b/>
          <w:bCs/>
          <w:color w:val="4F81BD"/>
          <w:sz w:val="60"/>
          <w:szCs w:val="60"/>
          <w:lang w:eastAsia="en-US"/>
        </w:rPr>
      </w:pPr>
      <w:r w:rsidRPr="00AD1D36">
        <w:rPr>
          <w:rFonts w:ascii="Arial-BoldMT" w:hAnsi="Arial-BoldMT" w:cs="Arial-BoldMT"/>
          <w:b/>
          <w:bCs/>
          <w:color w:val="4F81BD"/>
          <w:sz w:val="60"/>
          <w:szCs w:val="60"/>
          <w:lang w:eastAsia="en-US"/>
        </w:rPr>
        <w:t>INTERNATIONAL</w:t>
      </w:r>
    </w:p>
    <w:p w:rsidR="0073416F" w:rsidRPr="00AD1D36" w:rsidRDefault="0073416F" w:rsidP="000013CF">
      <w:pPr>
        <w:autoSpaceDE w:val="0"/>
        <w:autoSpaceDN w:val="0"/>
        <w:adjustRightInd w:val="0"/>
        <w:rPr>
          <w:rFonts w:ascii="Arial-BoldMT" w:hAnsi="Arial-BoldMT" w:cs="Arial-BoldMT"/>
          <w:b/>
          <w:bCs/>
          <w:color w:val="4F81BD"/>
          <w:sz w:val="60"/>
          <w:szCs w:val="60"/>
          <w:lang w:eastAsia="en-US"/>
        </w:rPr>
      </w:pPr>
      <w:r w:rsidRPr="00AD1D36">
        <w:rPr>
          <w:rFonts w:ascii="Arial-BoldMT" w:hAnsi="Arial-BoldMT" w:cs="Arial-BoldMT"/>
          <w:b/>
          <w:bCs/>
          <w:color w:val="4F81BD"/>
          <w:sz w:val="60"/>
          <w:szCs w:val="60"/>
          <w:lang w:eastAsia="en-US"/>
        </w:rPr>
        <w:t>STANDARD</w:t>
      </w:r>
    </w:p>
    <w:p w:rsidR="0073416F" w:rsidRPr="009A72F4" w:rsidRDefault="0073416F" w:rsidP="000013CF">
      <w:pPr>
        <w:rPr>
          <w:rFonts w:ascii="Arial-BoldMT" w:hAnsi="Arial-BoldMT" w:cs="Arial-BoldMT"/>
          <w:b/>
          <w:bCs/>
          <w:sz w:val="60"/>
          <w:szCs w:val="60"/>
        </w:rPr>
      </w:pPr>
    </w:p>
    <w:p w:rsidR="0073416F" w:rsidRPr="009A72F4" w:rsidRDefault="0073416F" w:rsidP="000013CF">
      <w:pPr>
        <w:autoSpaceDE w:val="0"/>
        <w:autoSpaceDN w:val="0"/>
        <w:adjustRightInd w:val="0"/>
        <w:rPr>
          <w:rFonts w:ascii="Arial-BoldMT" w:hAnsi="Arial-BoldMT" w:cs="Arial-BoldMT"/>
          <w:b/>
          <w:bCs/>
          <w:sz w:val="60"/>
          <w:szCs w:val="60"/>
        </w:rPr>
      </w:pPr>
      <w:r w:rsidRPr="009A72F4">
        <w:rPr>
          <w:rFonts w:ascii="Arial-BoldMT" w:hAnsi="Arial-BoldMT" w:cs="Arial-BoldMT"/>
          <w:b/>
          <w:bCs/>
          <w:sz w:val="60"/>
          <w:szCs w:val="60"/>
        </w:rPr>
        <w:t>NORME</w:t>
      </w:r>
    </w:p>
    <w:p w:rsidR="0073416F" w:rsidRPr="009A72F4" w:rsidRDefault="0073416F" w:rsidP="000013CF">
      <w:pPr>
        <w:rPr>
          <w:rFonts w:ascii="Arial-BoldMT" w:hAnsi="Arial-BoldMT" w:cs="Arial-BoldMT"/>
          <w:b/>
          <w:bCs/>
          <w:sz w:val="60"/>
          <w:szCs w:val="60"/>
        </w:rPr>
      </w:pPr>
      <w:r w:rsidRPr="009A72F4">
        <w:rPr>
          <w:rFonts w:ascii="Arial-BoldMT" w:hAnsi="Arial-BoldMT" w:cs="Arial-BoldMT"/>
          <w:b/>
          <w:bCs/>
          <w:sz w:val="60"/>
          <w:szCs w:val="60"/>
        </w:rPr>
        <w:t>INTERNATIONALE</w:t>
      </w:r>
    </w:p>
    <w:p w:rsidR="0073416F" w:rsidRPr="009A72F4" w:rsidRDefault="0073416F" w:rsidP="000013CF">
      <w:pPr>
        <w:rPr>
          <w:rFonts w:ascii="Arial-BoldMT" w:hAnsi="Arial-BoldMT" w:cs="Arial-BoldMT"/>
          <w:b/>
          <w:bCs/>
          <w:sz w:val="60"/>
          <w:szCs w:val="60"/>
        </w:rPr>
      </w:pPr>
    </w:p>
    <w:p w:rsidR="0073416F" w:rsidRDefault="0073416F" w:rsidP="000013CF">
      <w:pPr>
        <w:autoSpaceDE w:val="0"/>
        <w:autoSpaceDN w:val="0"/>
        <w:adjustRightInd w:val="0"/>
        <w:rPr>
          <w:b/>
          <w:bCs/>
          <w:sz w:val="28"/>
          <w:szCs w:val="28"/>
        </w:rPr>
      </w:pPr>
      <w:r w:rsidRPr="0012323B">
        <w:rPr>
          <w:b/>
          <w:bCs/>
          <w:sz w:val="28"/>
          <w:szCs w:val="28"/>
        </w:rPr>
        <w:t xml:space="preserve">Yangın tehlike deneyi </w:t>
      </w:r>
      <w:r>
        <w:rPr>
          <w:b/>
          <w:bCs/>
          <w:sz w:val="28"/>
          <w:szCs w:val="28"/>
        </w:rPr>
        <w:t>-</w:t>
      </w:r>
    </w:p>
    <w:p w:rsidR="0073416F" w:rsidRDefault="0073416F" w:rsidP="000013CF">
      <w:pPr>
        <w:autoSpaceDE w:val="0"/>
        <w:autoSpaceDN w:val="0"/>
        <w:adjustRightInd w:val="0"/>
        <w:rPr>
          <w:b/>
          <w:bCs/>
          <w:sz w:val="28"/>
          <w:szCs w:val="28"/>
        </w:rPr>
      </w:pPr>
      <w:r w:rsidRPr="0012323B">
        <w:rPr>
          <w:b/>
          <w:bCs/>
          <w:sz w:val="28"/>
          <w:szCs w:val="28"/>
        </w:rPr>
        <w:t>Bölüm 7-2: Yanma ürünlerinin zehirliliği</w:t>
      </w:r>
      <w:r>
        <w:rPr>
          <w:b/>
          <w:bCs/>
          <w:sz w:val="28"/>
          <w:szCs w:val="28"/>
        </w:rPr>
        <w:t xml:space="preserve"> </w:t>
      </w:r>
      <w:r w:rsidRPr="0012323B">
        <w:rPr>
          <w:b/>
          <w:bCs/>
          <w:sz w:val="28"/>
          <w:szCs w:val="28"/>
        </w:rPr>
        <w:t>-</w:t>
      </w:r>
      <w:r>
        <w:rPr>
          <w:b/>
          <w:bCs/>
          <w:sz w:val="28"/>
          <w:szCs w:val="28"/>
        </w:rPr>
        <w:t xml:space="preserve"> </w:t>
      </w:r>
      <w:r w:rsidRPr="0012323B">
        <w:rPr>
          <w:b/>
          <w:bCs/>
          <w:sz w:val="28"/>
          <w:szCs w:val="28"/>
        </w:rPr>
        <w:t>Deney yöntemlerinin özeti ve ilgisi</w:t>
      </w:r>
    </w:p>
    <w:p w:rsidR="0073416F" w:rsidRPr="009A72F4" w:rsidRDefault="0073416F" w:rsidP="000013CF">
      <w:pPr>
        <w:autoSpaceDE w:val="0"/>
        <w:autoSpaceDN w:val="0"/>
        <w:adjustRightInd w:val="0"/>
        <w:rPr>
          <w:rFonts w:ascii="Arial-BoldMT" w:hAnsi="Arial-BoldMT" w:cs="Arial-BoldMT"/>
          <w:b/>
          <w:bCs/>
          <w:sz w:val="24"/>
          <w:szCs w:val="24"/>
        </w:rPr>
      </w:pPr>
    </w:p>
    <w:p w:rsidR="0073416F" w:rsidRPr="006B2522" w:rsidRDefault="0073416F" w:rsidP="006B2522">
      <w:pPr>
        <w:rPr>
          <w:b/>
          <w:bCs/>
          <w:color w:val="4F81BD"/>
          <w:sz w:val="24"/>
          <w:szCs w:val="24"/>
          <w:lang w:eastAsia="en-US"/>
        </w:rPr>
      </w:pPr>
      <w:r w:rsidRPr="006B2522">
        <w:rPr>
          <w:b/>
          <w:bCs/>
          <w:color w:val="4F81BD"/>
          <w:sz w:val="24"/>
          <w:szCs w:val="24"/>
          <w:lang w:eastAsia="en-US"/>
        </w:rPr>
        <w:t xml:space="preserve">Fire hazard </w:t>
      </w:r>
      <w:r>
        <w:rPr>
          <w:b/>
          <w:bCs/>
          <w:color w:val="4F81BD"/>
          <w:sz w:val="24"/>
          <w:szCs w:val="24"/>
          <w:lang w:eastAsia="en-US"/>
        </w:rPr>
        <w:t>deney</w:t>
      </w:r>
      <w:r w:rsidRPr="006B2522">
        <w:rPr>
          <w:b/>
          <w:bCs/>
          <w:color w:val="4F81BD"/>
          <w:sz w:val="24"/>
          <w:szCs w:val="24"/>
          <w:lang w:eastAsia="en-US"/>
        </w:rPr>
        <w:t xml:space="preserve">ing </w:t>
      </w:r>
      <w:r>
        <w:rPr>
          <w:b/>
          <w:bCs/>
          <w:color w:val="4F81BD"/>
          <w:sz w:val="24"/>
          <w:szCs w:val="24"/>
          <w:lang w:eastAsia="en-US"/>
        </w:rPr>
        <w:t>-</w:t>
      </w:r>
    </w:p>
    <w:p w:rsidR="0073416F" w:rsidRPr="006E1A86" w:rsidRDefault="0073416F" w:rsidP="006B2522">
      <w:pPr>
        <w:rPr>
          <w:rFonts w:ascii="Arial-BoldMT" w:hAnsi="Arial-BoldMT" w:cs="Arial-BoldMT"/>
          <w:b/>
          <w:bCs/>
          <w:sz w:val="24"/>
          <w:szCs w:val="24"/>
        </w:rPr>
      </w:pPr>
      <w:r w:rsidRPr="006B2522">
        <w:rPr>
          <w:b/>
          <w:bCs/>
          <w:color w:val="4F81BD"/>
          <w:sz w:val="24"/>
          <w:szCs w:val="24"/>
          <w:lang w:eastAsia="en-US"/>
        </w:rPr>
        <w:t xml:space="preserve">Part 7-2: Toxicity of fire effluent </w:t>
      </w:r>
      <w:r>
        <w:rPr>
          <w:b/>
          <w:bCs/>
          <w:color w:val="4F81BD"/>
          <w:sz w:val="24"/>
          <w:szCs w:val="24"/>
          <w:lang w:eastAsia="en-US"/>
        </w:rPr>
        <w:t>-</w:t>
      </w:r>
      <w:r w:rsidRPr="006B2522">
        <w:rPr>
          <w:b/>
          <w:bCs/>
          <w:color w:val="4F81BD"/>
          <w:sz w:val="24"/>
          <w:szCs w:val="24"/>
          <w:lang w:eastAsia="en-US"/>
        </w:rPr>
        <w:t xml:space="preserve"> Summary and relevance of </w:t>
      </w:r>
      <w:r>
        <w:rPr>
          <w:b/>
          <w:bCs/>
          <w:color w:val="4F81BD"/>
          <w:sz w:val="24"/>
          <w:szCs w:val="24"/>
          <w:lang w:eastAsia="en-US"/>
        </w:rPr>
        <w:t>deney</w:t>
      </w:r>
      <w:r w:rsidRPr="006B2522">
        <w:rPr>
          <w:b/>
          <w:bCs/>
          <w:color w:val="4F81BD"/>
          <w:sz w:val="24"/>
          <w:szCs w:val="24"/>
          <w:lang w:eastAsia="en-US"/>
        </w:rPr>
        <w:t xml:space="preserve"> methods</w:t>
      </w:r>
    </w:p>
    <w:p w:rsidR="0073416F" w:rsidRPr="006B2522" w:rsidRDefault="0073416F" w:rsidP="006B2522">
      <w:pPr>
        <w:rPr>
          <w:rFonts w:ascii="Arial-BoldMT" w:hAnsi="Arial-BoldMT" w:cs="Arial-BoldMT"/>
          <w:b/>
          <w:bCs/>
          <w:sz w:val="24"/>
          <w:szCs w:val="24"/>
        </w:rPr>
      </w:pPr>
      <w:r w:rsidRPr="006B2522">
        <w:rPr>
          <w:rFonts w:ascii="Arial-BoldMT" w:hAnsi="Arial-BoldMT" w:cs="Arial-BoldMT"/>
          <w:b/>
          <w:bCs/>
          <w:sz w:val="24"/>
          <w:szCs w:val="24"/>
        </w:rPr>
        <w:t xml:space="preserve">Essais relatifs aux risques du feu </w:t>
      </w:r>
      <w:r>
        <w:rPr>
          <w:rFonts w:ascii="Arial-BoldMT" w:hAnsi="Arial-BoldMT" w:cs="Arial-BoldMT"/>
          <w:b/>
          <w:bCs/>
          <w:sz w:val="24"/>
          <w:szCs w:val="24"/>
        </w:rPr>
        <w:t>-</w:t>
      </w:r>
    </w:p>
    <w:p w:rsidR="0073416F" w:rsidRPr="006B2522" w:rsidRDefault="0073416F" w:rsidP="006B2522">
      <w:pPr>
        <w:rPr>
          <w:rFonts w:ascii="Arial-BoldMT" w:hAnsi="Arial-BoldMT" w:cs="Arial-BoldMT"/>
          <w:b/>
          <w:bCs/>
          <w:sz w:val="24"/>
          <w:szCs w:val="24"/>
        </w:rPr>
      </w:pPr>
      <w:r w:rsidRPr="006B2522">
        <w:rPr>
          <w:rFonts w:ascii="Arial-BoldMT" w:hAnsi="Arial-BoldMT" w:cs="Arial-BoldMT"/>
          <w:b/>
          <w:bCs/>
          <w:sz w:val="24"/>
          <w:szCs w:val="24"/>
        </w:rPr>
        <w:t xml:space="preserve">Partie 7-2: Toxicité des effluents du feu </w:t>
      </w:r>
      <w:r>
        <w:rPr>
          <w:rFonts w:ascii="Arial-BoldMT" w:hAnsi="Arial-BoldMT" w:cs="Arial-BoldMT"/>
          <w:b/>
          <w:bCs/>
          <w:sz w:val="24"/>
          <w:szCs w:val="24"/>
        </w:rPr>
        <w:t>-</w:t>
      </w:r>
      <w:r w:rsidRPr="006B2522">
        <w:rPr>
          <w:rFonts w:ascii="Arial-BoldMT" w:hAnsi="Arial-BoldMT" w:cs="Arial-BoldMT"/>
          <w:b/>
          <w:bCs/>
          <w:sz w:val="24"/>
          <w:szCs w:val="24"/>
        </w:rPr>
        <w:t xml:space="preserve"> Résumé et pertinence des méthodes</w:t>
      </w:r>
    </w:p>
    <w:p w:rsidR="0073416F" w:rsidRPr="006E1A86" w:rsidRDefault="0073416F" w:rsidP="006B2522">
      <w:pPr>
        <w:rPr>
          <w:rFonts w:ascii="Arial-BoldMT" w:hAnsi="Arial-BoldMT" w:cs="Arial-BoldMT"/>
          <w:b/>
          <w:bCs/>
          <w:sz w:val="24"/>
          <w:szCs w:val="24"/>
        </w:rPr>
      </w:pPr>
      <w:r w:rsidRPr="006B2522">
        <w:rPr>
          <w:rFonts w:ascii="Arial-BoldMT" w:hAnsi="Arial-BoldMT" w:cs="Arial-BoldMT"/>
          <w:b/>
          <w:bCs/>
          <w:sz w:val="24"/>
          <w:szCs w:val="24"/>
        </w:rPr>
        <w:t>d'essai</w:t>
      </w:r>
    </w:p>
    <w:p w:rsidR="0073416F" w:rsidRPr="009A72F4" w:rsidRDefault="0073416F" w:rsidP="000013CF"/>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sectPr w:rsidR="0073416F" w:rsidRPr="009A72F4" w:rsidSect="005C6318">
          <w:headerReference w:type="default" r:id="rId23"/>
          <w:footnotePr>
            <w:numStart w:val="2"/>
          </w:footnotePr>
          <w:pgSz w:w="11906" w:h="16838" w:code="9"/>
          <w:pgMar w:top="1418" w:right="1134" w:bottom="1134" w:left="1134" w:header="851" w:footer="872" w:gutter="0"/>
          <w:cols w:space="708"/>
        </w:sectPr>
      </w:pP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BoldMT" w:hAnsi="Arial-BoldMT" w:cs="Arial-BoldMT"/>
          <w:b/>
          <w:bCs/>
        </w:rPr>
      </w:pPr>
      <w:ins w:id="127" w:author="fundaa" w:date="2014-11-27T10:35:00Z">
        <w:r w:rsidRPr="00BE6B2A">
          <w:rPr>
            <w:noProof/>
          </w:rPr>
          <w:pict>
            <v:shape id="Resim 11" o:spid="_x0000_i1033" type="#_x0000_t75" style="width:56.25pt;height:56.25pt;visibility:visible">
              <v:imagedata r:id="rId24" o:title=""/>
            </v:shape>
          </w:pict>
        </w:r>
      </w:ins>
      <w:r w:rsidRPr="009A72F4">
        <w:rPr>
          <w:rFonts w:ascii="Arial-BoldMT Tur" w:hAnsi="Arial-BoldMT Tur" w:cs="Arial-BoldMT Tur"/>
          <w:b/>
          <w:bCs/>
        </w:rPr>
        <w:t xml:space="preserve"> BU YAYIN, TELİF HAKKI KORUMALIDIR.</w:t>
      </w: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BoldMT" w:hAnsi="Arial-BoldMT" w:cs="Arial-BoldMT"/>
          <w:b/>
          <w:bCs/>
        </w:rPr>
      </w:pPr>
      <w:r w:rsidRPr="009A72F4">
        <w:rPr>
          <w:rFonts w:ascii="Arial-BoldMT" w:hAnsi="Arial-BoldMT" w:cs="Arial-BoldMT"/>
          <w:b/>
          <w:bCs/>
        </w:rPr>
        <w:t>Copyright © 20</w:t>
      </w:r>
      <w:r>
        <w:rPr>
          <w:rFonts w:ascii="Arial-BoldMT" w:hAnsi="Arial-BoldMT" w:cs="Arial-BoldMT"/>
          <w:b/>
          <w:bCs/>
        </w:rPr>
        <w:t>11</w:t>
      </w:r>
      <w:r w:rsidRPr="009A72F4">
        <w:rPr>
          <w:rFonts w:ascii="Arial-BoldMT" w:hAnsi="Arial-BoldMT" w:cs="Arial-BoldMT"/>
          <w:b/>
          <w:bCs/>
        </w:rPr>
        <w:t xml:space="preserve"> IEC, Geneva, Switzerland</w:t>
      </w: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BoldMT" w:hAnsi="Arial-BoldMT" w:cs="Arial-BoldMT"/>
          <w:b/>
          <w:bCs/>
        </w:rPr>
      </w:pPr>
    </w:p>
    <w:p w:rsidR="0073416F" w:rsidRPr="009A72F4" w:rsidRDefault="0073416F" w:rsidP="000013CF">
      <w:pPr>
        <w:pBdr>
          <w:top w:val="single" w:sz="4" w:space="1" w:color="auto"/>
          <w:left w:val="single" w:sz="4" w:space="4" w:color="auto"/>
          <w:bottom w:val="single" w:sz="4" w:space="1" w:color="auto"/>
          <w:right w:val="single" w:sz="4" w:space="4" w:color="auto"/>
        </w:pBdr>
        <w:rPr>
          <w:sz w:val="16"/>
          <w:szCs w:val="16"/>
        </w:rPr>
      </w:pPr>
      <w:r w:rsidRPr="009A72F4">
        <w:rPr>
          <w:rFonts w:ascii="ArialMT" w:hAnsi="ArialMT" w:cs="ArialMT"/>
          <w:sz w:val="16"/>
          <w:szCs w:val="16"/>
        </w:rPr>
        <w:t xml:space="preserve">Tüm hakları saklıdır. </w:t>
      </w:r>
      <w:r w:rsidRPr="009A72F4">
        <w:rPr>
          <w:sz w:val="16"/>
          <w:szCs w:val="16"/>
        </w:rPr>
        <w:t>Aksi belirtilmedikçe, bu yayının herhangi bir bölümü herhangi bir şekilde ya da fotokopi ve mikrofilm dahil aşağıda adresi verilen IEC’den yazılı izin alınmaksızın ya da dokümanı talep edenin ülkesindeki IEC üyesi Ulusal Komitenin yazılı izni olmaksızın elektronik veya mekanik herhangi bir yolla çoğaltılamaz ya da kullanılamaz.</w:t>
      </w:r>
    </w:p>
    <w:p w:rsidR="0073416F" w:rsidRPr="009A72F4" w:rsidRDefault="0073416F" w:rsidP="000013CF">
      <w:pPr>
        <w:pBdr>
          <w:top w:val="single" w:sz="4" w:space="1" w:color="auto"/>
          <w:left w:val="single" w:sz="4" w:space="4" w:color="auto"/>
          <w:bottom w:val="single" w:sz="4" w:space="1" w:color="auto"/>
          <w:right w:val="single" w:sz="4" w:space="4" w:color="auto"/>
        </w:pBdr>
        <w:rPr>
          <w:sz w:val="16"/>
          <w:szCs w:val="16"/>
        </w:rPr>
      </w:pPr>
    </w:p>
    <w:p w:rsidR="0073416F" w:rsidRPr="009A72F4" w:rsidRDefault="0073416F" w:rsidP="000013CF">
      <w:pPr>
        <w:pBdr>
          <w:top w:val="single" w:sz="4" w:space="1" w:color="auto"/>
          <w:left w:val="single" w:sz="4" w:space="4" w:color="auto"/>
          <w:bottom w:val="single" w:sz="4" w:space="1" w:color="auto"/>
          <w:right w:val="single" w:sz="4" w:space="4" w:color="auto"/>
        </w:pBdr>
        <w:rPr>
          <w:sz w:val="16"/>
          <w:szCs w:val="16"/>
        </w:rPr>
      </w:pPr>
      <w:r w:rsidRPr="009A72F4">
        <w:rPr>
          <w:sz w:val="16"/>
          <w:szCs w:val="16"/>
        </w:rPr>
        <w:t>IEC telif hakları ile ilgili herhangi bir sorunuz olması halinde ya da bu yayınla ilgili ilave haklar konusunda bilgi talebiniz olması halinde, detaylı bilgi için lütfen aşağıdaki adresle veya IEC üyesi Ulusal Komitenizle temasa geçiniz.</w:t>
      </w:r>
    </w:p>
    <w:p w:rsidR="0073416F" w:rsidRPr="009A72F4" w:rsidRDefault="0073416F" w:rsidP="000013CF">
      <w:pPr>
        <w:pBdr>
          <w:top w:val="single" w:sz="4" w:space="1" w:color="auto"/>
          <w:left w:val="single" w:sz="4" w:space="4" w:color="auto"/>
          <w:bottom w:val="single" w:sz="4" w:space="1" w:color="auto"/>
          <w:right w:val="single" w:sz="4" w:space="4" w:color="auto"/>
        </w:pBdr>
        <w:rPr>
          <w:sz w:val="16"/>
          <w:szCs w:val="16"/>
        </w:rPr>
      </w:pPr>
    </w:p>
    <w:p w:rsidR="0073416F" w:rsidRPr="009A72F4" w:rsidRDefault="0073416F" w:rsidP="000013CF">
      <w:pPr>
        <w:pBdr>
          <w:top w:val="single" w:sz="4" w:space="1" w:color="auto"/>
          <w:left w:val="single" w:sz="4" w:space="4" w:color="auto"/>
          <w:bottom w:val="single" w:sz="4" w:space="1" w:color="auto"/>
          <w:right w:val="single" w:sz="4" w:space="4" w:color="auto"/>
        </w:pBdr>
        <w:tabs>
          <w:tab w:val="left" w:pos="2596"/>
        </w:tabs>
        <w:autoSpaceDE w:val="0"/>
        <w:autoSpaceDN w:val="0"/>
        <w:adjustRightInd w:val="0"/>
        <w:rPr>
          <w:rFonts w:ascii="ArialMT" w:hAnsi="ArialMT" w:cs="ArialMT"/>
          <w:sz w:val="16"/>
          <w:szCs w:val="16"/>
        </w:rPr>
      </w:pPr>
      <w:r w:rsidRPr="009A72F4">
        <w:rPr>
          <w:rFonts w:ascii="ArialMT" w:hAnsi="ArialMT" w:cs="ArialMT"/>
          <w:sz w:val="16"/>
          <w:szCs w:val="16"/>
        </w:rPr>
        <w:t>IEC Merkez Ofis</w:t>
      </w:r>
      <w:r w:rsidRPr="009A72F4">
        <w:rPr>
          <w:rFonts w:ascii="ArialMT" w:hAnsi="ArialMT" w:cs="ArialMT"/>
          <w:sz w:val="16"/>
          <w:szCs w:val="16"/>
        </w:rPr>
        <w:tab/>
      </w: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MT" w:hAnsi="ArialMT" w:cs="ArialMT"/>
          <w:sz w:val="16"/>
          <w:szCs w:val="16"/>
        </w:rPr>
      </w:pPr>
      <w:r w:rsidRPr="009A72F4">
        <w:rPr>
          <w:rFonts w:ascii="ArialMT" w:hAnsi="ArialMT" w:cs="ArialMT"/>
          <w:sz w:val="16"/>
          <w:szCs w:val="16"/>
        </w:rPr>
        <w:t>3, rue de Varembé</w:t>
      </w: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MT" w:hAnsi="ArialMT" w:cs="ArialMT"/>
          <w:sz w:val="16"/>
          <w:szCs w:val="16"/>
        </w:rPr>
      </w:pPr>
      <w:r w:rsidRPr="009A72F4">
        <w:rPr>
          <w:rFonts w:ascii="ArialMT" w:hAnsi="ArialMT" w:cs="ArialMT"/>
          <w:sz w:val="16"/>
          <w:szCs w:val="16"/>
        </w:rPr>
        <w:t>CH-1211 Geneva 20</w:t>
      </w: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MT" w:hAnsi="ArialMT" w:cs="ArialMT"/>
          <w:sz w:val="16"/>
          <w:szCs w:val="16"/>
        </w:rPr>
      </w:pPr>
      <w:r w:rsidRPr="009A72F4">
        <w:rPr>
          <w:rFonts w:ascii="ArialMT" w:hAnsi="ArialMT" w:cs="ArialMT"/>
          <w:sz w:val="16"/>
          <w:szCs w:val="16"/>
        </w:rPr>
        <w:t>İsviçre</w:t>
      </w:r>
    </w:p>
    <w:p w:rsidR="0073416F" w:rsidRPr="009A72F4" w:rsidRDefault="0073416F" w:rsidP="000013CF">
      <w:pPr>
        <w:pBdr>
          <w:top w:val="single" w:sz="4" w:space="1" w:color="auto"/>
          <w:left w:val="single" w:sz="4" w:space="4" w:color="auto"/>
          <w:bottom w:val="single" w:sz="4" w:space="1" w:color="auto"/>
          <w:right w:val="single" w:sz="4" w:space="4" w:color="auto"/>
        </w:pBdr>
        <w:autoSpaceDE w:val="0"/>
        <w:autoSpaceDN w:val="0"/>
        <w:adjustRightInd w:val="0"/>
        <w:rPr>
          <w:rFonts w:ascii="ArialMT" w:hAnsi="ArialMT" w:cs="ArialMT"/>
          <w:sz w:val="16"/>
          <w:szCs w:val="16"/>
        </w:rPr>
      </w:pPr>
      <w:r w:rsidRPr="009A72F4">
        <w:rPr>
          <w:rFonts w:ascii="ArialMT" w:hAnsi="ArialMT" w:cs="ArialMT"/>
          <w:sz w:val="16"/>
          <w:szCs w:val="16"/>
        </w:rPr>
        <w:t>e-posta: inmail@iec.ch</w:t>
      </w:r>
    </w:p>
    <w:p w:rsidR="0073416F" w:rsidRPr="009A72F4" w:rsidRDefault="0073416F" w:rsidP="000013CF">
      <w:pPr>
        <w:pBdr>
          <w:top w:val="single" w:sz="4" w:space="1" w:color="auto"/>
          <w:left w:val="single" w:sz="4" w:space="4" w:color="auto"/>
          <w:bottom w:val="single" w:sz="4" w:space="1" w:color="auto"/>
          <w:right w:val="single" w:sz="4" w:space="4" w:color="auto"/>
        </w:pBdr>
        <w:rPr>
          <w:rFonts w:ascii="ArialMT" w:hAnsi="ArialMT" w:cs="ArialMT"/>
          <w:sz w:val="16"/>
          <w:szCs w:val="16"/>
        </w:rPr>
      </w:pPr>
      <w:r w:rsidRPr="009A72F4">
        <w:rPr>
          <w:rFonts w:ascii="ArialMT" w:hAnsi="ArialMT" w:cs="ArialMT"/>
          <w:sz w:val="16"/>
          <w:szCs w:val="16"/>
        </w:rPr>
        <w:t xml:space="preserve">Web: </w:t>
      </w:r>
      <w:hyperlink r:id="rId25" w:history="1">
        <w:r w:rsidRPr="009A72F4">
          <w:rPr>
            <w:rStyle w:val="Hyperlink"/>
            <w:rFonts w:ascii="ArialMT" w:hAnsi="ArialMT" w:cs="ArialMT"/>
          </w:rPr>
          <w:t>www.iec.ch</w:t>
        </w:r>
      </w:hyperlink>
    </w:p>
    <w:p w:rsidR="0073416F" w:rsidRPr="009A72F4" w:rsidRDefault="0073416F" w:rsidP="000013CF">
      <w:pPr>
        <w:autoSpaceDE w:val="0"/>
        <w:autoSpaceDN w:val="0"/>
        <w:adjustRightInd w:val="0"/>
        <w:rPr>
          <w:rFonts w:ascii="Arial-BoldMT" w:hAnsi="Arial-BoldMT" w:cs="Arial-BoldMT"/>
          <w:b/>
          <w:bCs/>
        </w:rPr>
      </w:pPr>
    </w:p>
    <w:p w:rsidR="0073416F" w:rsidRPr="009A72F4" w:rsidRDefault="0073416F" w:rsidP="000013CF">
      <w:pPr>
        <w:autoSpaceDE w:val="0"/>
        <w:autoSpaceDN w:val="0"/>
        <w:adjustRightInd w:val="0"/>
        <w:rPr>
          <w:rFonts w:ascii="Arial-BoldMT" w:hAnsi="Arial-BoldMT" w:cs="Arial-BoldMT"/>
          <w:b/>
          <w:bCs/>
        </w:rPr>
      </w:pPr>
      <w:r w:rsidRPr="009A72F4">
        <w:rPr>
          <w:rFonts w:ascii="Arial-BoldMT Tur" w:hAnsi="Arial-BoldMT Tur" w:cs="Arial-BoldMT Tur"/>
          <w:b/>
          <w:bCs/>
        </w:rPr>
        <w:t>IEC hakkında</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Uluslararası Elektroteknik Komisyonu (IEC), tüm elektrik, elektronik ve ilgili teknolojiler konusunda Uluslararası Standartlar hazırlayan ve yayınlayan önde gelen(lider) küresel kuruluştur.</w:t>
      </w:r>
    </w:p>
    <w:p w:rsidR="0073416F" w:rsidRPr="009A72F4" w:rsidRDefault="0073416F" w:rsidP="000013CF">
      <w:pPr>
        <w:autoSpaceDE w:val="0"/>
        <w:autoSpaceDN w:val="0"/>
        <w:adjustRightInd w:val="0"/>
        <w:rPr>
          <w:rFonts w:ascii="ArialMT" w:hAnsi="ArialMT" w:cs="ArialMT"/>
          <w:sz w:val="16"/>
          <w:szCs w:val="16"/>
        </w:rPr>
      </w:pPr>
    </w:p>
    <w:p w:rsidR="0073416F" w:rsidRPr="009A72F4" w:rsidRDefault="0073416F" w:rsidP="000013CF">
      <w:pPr>
        <w:autoSpaceDE w:val="0"/>
        <w:autoSpaceDN w:val="0"/>
        <w:adjustRightInd w:val="0"/>
        <w:rPr>
          <w:rFonts w:ascii="Arial-BoldMT" w:hAnsi="Arial-BoldMT" w:cs="Arial-BoldMT"/>
          <w:b/>
          <w:bCs/>
        </w:rPr>
      </w:pPr>
      <w:r w:rsidRPr="009A72F4">
        <w:rPr>
          <w:rFonts w:ascii="Arial-BoldMT Tur" w:hAnsi="Arial-BoldMT Tur" w:cs="Arial-BoldMT Tur"/>
          <w:b/>
          <w:bCs/>
        </w:rPr>
        <w:t>IEC yayınları hakkında</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IEC yayınlarının teknik muhtevası, IEC tarafından sürekli gözden geçirilmektedir. En son baskıyı aldığınızdan emin olun, bir düzeltme ya da tadil yayınlanmış olabilir.</w:t>
      </w:r>
    </w:p>
    <w:p w:rsidR="0073416F" w:rsidRPr="009A72F4" w:rsidRDefault="0073416F" w:rsidP="000013CF">
      <w:pPr>
        <w:autoSpaceDE w:val="0"/>
        <w:autoSpaceDN w:val="0"/>
        <w:adjustRightInd w:val="0"/>
        <w:rPr>
          <w:rFonts w:ascii="ArialMT" w:hAnsi="ArialMT" w:cs="ArialMT"/>
          <w:sz w:val="16"/>
          <w:szCs w:val="16"/>
        </w:rPr>
      </w:pPr>
      <w:r w:rsidRPr="009A72F4">
        <w:rPr>
          <w:rFonts w:ascii="Microsoft JhengHei" w:eastAsia="Microsoft JhengHei" w:hAnsi="Microsoft JhengHei" w:cs="Microsoft JhengHei" w:hint="eastAsia"/>
        </w:rPr>
        <w:t></w:t>
      </w:r>
      <w:r w:rsidRPr="009A72F4">
        <w:rPr>
          <w:rFonts w:eastAsia="Wingdings-Regular"/>
          <w:sz w:val="16"/>
          <w:szCs w:val="16"/>
        </w:rPr>
        <w:t>IEC Yayınları kataloğu için</w:t>
      </w:r>
      <w:r w:rsidRPr="009A72F4">
        <w:rPr>
          <w:rFonts w:ascii="ArialMT" w:hAnsi="ArialMT" w:cs="ArialMT"/>
          <w:sz w:val="16"/>
          <w:szCs w:val="16"/>
        </w:rPr>
        <w:t>: www.iec.ch/searchpub</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IEC on-line kataloğu, çeşitli kriterlerle (atıf numarası, metin, teknik komite) arama yapabilmenizi sağlar. Ayrıca projeler, yürürlükten kaldırılmış ve yerine geçen yayınlar konusunda da bilgi verir.</w:t>
      </w:r>
    </w:p>
    <w:p w:rsidR="0073416F" w:rsidRPr="009A72F4" w:rsidRDefault="0073416F" w:rsidP="000013CF">
      <w:pPr>
        <w:autoSpaceDE w:val="0"/>
        <w:autoSpaceDN w:val="0"/>
        <w:adjustRightInd w:val="0"/>
        <w:rPr>
          <w:rFonts w:ascii="ArialMT" w:hAnsi="ArialMT" w:cs="ArialMT"/>
          <w:sz w:val="16"/>
          <w:szCs w:val="16"/>
        </w:rPr>
      </w:pPr>
      <w:r w:rsidRPr="009A72F4">
        <w:rPr>
          <w:rFonts w:ascii="Microsoft JhengHei" w:eastAsia="Microsoft JhengHei" w:hAnsi="Microsoft JhengHei" w:cs="Microsoft JhengHei" w:hint="eastAsia"/>
        </w:rPr>
        <w:t></w:t>
      </w:r>
      <w:r w:rsidRPr="009A72F4">
        <w:rPr>
          <w:rFonts w:ascii="ArialMT" w:hAnsi="ArialMT" w:cs="ArialMT"/>
          <w:sz w:val="16"/>
          <w:szCs w:val="16"/>
        </w:rPr>
        <w:t>IEC Just Published: www.iec.ch/online_news/justpub</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Tüm yeni IEC yayınlarını hakkında bilgi sahibi olun. Just Published, yeni çıkan tüm yayınları ayda iki kez detaylı olarak verir. On-line ya da e-posta yoluyla da mevcuttur.</w:t>
      </w:r>
    </w:p>
    <w:p w:rsidR="0073416F" w:rsidRPr="009A72F4" w:rsidRDefault="0073416F" w:rsidP="000013CF">
      <w:pPr>
        <w:autoSpaceDE w:val="0"/>
        <w:autoSpaceDN w:val="0"/>
        <w:adjustRightInd w:val="0"/>
        <w:rPr>
          <w:rFonts w:ascii="ArialMT" w:hAnsi="ArialMT" w:cs="ArialMT"/>
          <w:sz w:val="16"/>
          <w:szCs w:val="16"/>
        </w:rPr>
      </w:pPr>
      <w:r w:rsidRPr="009A72F4">
        <w:rPr>
          <w:rFonts w:ascii="Microsoft JhengHei" w:eastAsia="Microsoft JhengHei" w:hAnsi="Microsoft JhengHei" w:cs="Microsoft JhengHei" w:hint="eastAsia"/>
        </w:rPr>
        <w:t></w:t>
      </w:r>
      <w:r w:rsidRPr="009A72F4">
        <w:rPr>
          <w:rFonts w:ascii="ArialMT" w:hAnsi="ArialMT" w:cs="ArialMT"/>
          <w:sz w:val="16"/>
          <w:szCs w:val="16"/>
        </w:rPr>
        <w:t>Electropedia: www.electropedia.org</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 xml:space="preserve">İngilizce ve Fransızca 20 000’in üzerinde terim ve tanımı kapsayan dünyanın önde gelen çevrimiçi elektronik ve elektrik terimleri sözlüğü. Online Uluslararası Elektroteknik Sözlük olarak da bilinir. </w:t>
      </w:r>
    </w:p>
    <w:p w:rsidR="0073416F" w:rsidRPr="009A72F4" w:rsidRDefault="0073416F" w:rsidP="000013CF">
      <w:pPr>
        <w:autoSpaceDE w:val="0"/>
        <w:autoSpaceDN w:val="0"/>
        <w:adjustRightInd w:val="0"/>
        <w:rPr>
          <w:rFonts w:ascii="ArialMT" w:hAnsi="ArialMT" w:cs="ArialMT"/>
          <w:sz w:val="16"/>
          <w:szCs w:val="16"/>
        </w:rPr>
      </w:pPr>
      <w:r w:rsidRPr="009A72F4">
        <w:rPr>
          <w:rFonts w:ascii="Microsoft JhengHei" w:eastAsia="Microsoft JhengHei" w:hAnsi="Microsoft JhengHei" w:cs="Microsoft JhengHei" w:hint="eastAsia"/>
        </w:rPr>
        <w:t></w:t>
      </w:r>
      <w:r w:rsidRPr="009A72F4">
        <w:rPr>
          <w:rFonts w:ascii="ArialMT" w:hAnsi="ArialMT" w:cs="ArialMT"/>
          <w:sz w:val="16"/>
          <w:szCs w:val="16"/>
        </w:rPr>
        <w:t>Müşteri Hizmetleri Merkezi: www.iec.ch/webstore/custserv</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Bu yayınla ilgili düşüncelerinizi iletmek isterseniz ya da daha fazla yardıma ihtiyacınız varsa, lütfen Müşteri Hizmetleri Merkezi Sık Sorulan Soruları ziyaret ediniz ya da bizimle temas kurunuz:</w:t>
      </w:r>
    </w:p>
    <w:p w:rsidR="0073416F" w:rsidRPr="009A72F4" w:rsidRDefault="0073416F" w:rsidP="000013CF">
      <w:pPr>
        <w:autoSpaceDE w:val="0"/>
        <w:autoSpaceDN w:val="0"/>
        <w:adjustRightInd w:val="0"/>
        <w:rPr>
          <w:rFonts w:ascii="ArialMT" w:hAnsi="ArialMT" w:cs="ArialMT"/>
          <w:sz w:val="16"/>
          <w:szCs w:val="16"/>
        </w:rPr>
      </w:pP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e-posta: csc@iec.ch</w:t>
      </w:r>
    </w:p>
    <w:p w:rsidR="0073416F" w:rsidRPr="009A72F4" w:rsidRDefault="0073416F" w:rsidP="000013CF">
      <w:pPr>
        <w:autoSpaceDE w:val="0"/>
        <w:autoSpaceDN w:val="0"/>
        <w:adjustRightInd w:val="0"/>
        <w:rPr>
          <w:rFonts w:ascii="ArialMT" w:hAnsi="ArialMT" w:cs="ArialMT"/>
          <w:sz w:val="16"/>
          <w:szCs w:val="16"/>
        </w:rPr>
      </w:pPr>
      <w:r w:rsidRPr="009A72F4">
        <w:rPr>
          <w:rFonts w:ascii="ArialMT" w:hAnsi="ArialMT" w:cs="ArialMT"/>
          <w:sz w:val="16"/>
          <w:szCs w:val="16"/>
        </w:rPr>
        <w:t>Tel.: +41 22 919 02 11</w:t>
      </w:r>
    </w:p>
    <w:p w:rsidR="0073416F" w:rsidRPr="009A72F4" w:rsidRDefault="0073416F" w:rsidP="000013CF">
      <w:r w:rsidRPr="009A72F4">
        <w:rPr>
          <w:rFonts w:ascii="ArialMT" w:hAnsi="ArialMT" w:cs="ArialMT"/>
          <w:sz w:val="16"/>
          <w:szCs w:val="16"/>
        </w:rPr>
        <w:t>Faks: +41 22 919 03 00</w:t>
      </w: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pPr>
    </w:p>
    <w:p w:rsidR="0073416F" w:rsidRPr="009A72F4" w:rsidRDefault="0073416F" w:rsidP="000013CF">
      <w:pPr>
        <w:autoSpaceDE w:val="0"/>
        <w:autoSpaceDN w:val="0"/>
        <w:adjustRightInd w:val="0"/>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pPr>
    </w:p>
    <w:p w:rsidR="0073416F" w:rsidRPr="009A72F4" w:rsidRDefault="0073416F" w:rsidP="000013CF">
      <w:pPr>
        <w:jc w:val="center"/>
        <w:sectPr w:rsidR="0073416F" w:rsidRPr="009A72F4" w:rsidSect="005C6318">
          <w:headerReference w:type="even" r:id="rId26"/>
          <w:headerReference w:type="default" r:id="rId27"/>
          <w:footnotePr>
            <w:numStart w:val="2"/>
          </w:footnotePr>
          <w:pgSz w:w="11906" w:h="16838" w:code="9"/>
          <w:pgMar w:top="1418" w:right="1134" w:bottom="1134" w:left="1134" w:header="851" w:footer="872" w:gutter="0"/>
          <w:cols w:space="708"/>
          <w:rtlGutter/>
        </w:sectPr>
      </w:pPr>
    </w:p>
    <w:p w:rsidR="0073416F" w:rsidRPr="009A72F4" w:rsidRDefault="0073416F" w:rsidP="000013CF">
      <w:pPr>
        <w:autoSpaceDE w:val="0"/>
        <w:autoSpaceDN w:val="0"/>
        <w:adjustRightInd w:val="0"/>
        <w:spacing w:before="60" w:after="60"/>
        <w:rPr>
          <w:rFonts w:ascii="Arial-BoldMT" w:hAnsi="Arial-BoldMT" w:cs="Arial-BoldMT"/>
          <w:b/>
          <w:bCs/>
          <w:sz w:val="60"/>
          <w:szCs w:val="60"/>
        </w:rPr>
      </w:pPr>
      <w:r w:rsidRPr="009A72F4">
        <w:rPr>
          <w:rFonts w:ascii="Arial-BoldMT" w:hAnsi="Arial-BoldMT" w:cs="Arial-BoldMT"/>
          <w:b/>
          <w:bCs/>
          <w:sz w:val="60"/>
          <w:szCs w:val="60"/>
        </w:rPr>
        <w:t>ULUSLARARASI</w:t>
      </w:r>
    </w:p>
    <w:p w:rsidR="0073416F" w:rsidRPr="009A72F4" w:rsidRDefault="0073416F" w:rsidP="000013CF">
      <w:pPr>
        <w:autoSpaceDE w:val="0"/>
        <w:autoSpaceDN w:val="0"/>
        <w:adjustRightInd w:val="0"/>
        <w:spacing w:before="60" w:after="240"/>
        <w:rPr>
          <w:rFonts w:ascii="Arial-BoldMT" w:hAnsi="Arial-BoldMT" w:cs="Arial-BoldMT"/>
          <w:b/>
          <w:bCs/>
          <w:sz w:val="60"/>
          <w:szCs w:val="60"/>
        </w:rPr>
      </w:pPr>
      <w:r w:rsidRPr="009A72F4">
        <w:rPr>
          <w:rFonts w:ascii="Arial-BoldMT" w:hAnsi="Arial-BoldMT" w:cs="Arial-BoldMT"/>
          <w:b/>
          <w:bCs/>
          <w:sz w:val="60"/>
          <w:szCs w:val="60"/>
        </w:rPr>
        <w:t>STANDARD</w:t>
      </w:r>
    </w:p>
    <w:p w:rsidR="0073416F" w:rsidRPr="00AD1D36" w:rsidRDefault="0073416F" w:rsidP="000013CF">
      <w:pPr>
        <w:autoSpaceDE w:val="0"/>
        <w:autoSpaceDN w:val="0"/>
        <w:adjustRightInd w:val="0"/>
        <w:rPr>
          <w:rFonts w:ascii="Arial-BoldMT" w:hAnsi="Arial-BoldMT" w:cs="Arial-BoldMT"/>
          <w:b/>
          <w:bCs/>
          <w:color w:val="4F81BD"/>
          <w:sz w:val="60"/>
          <w:szCs w:val="60"/>
          <w:lang w:eastAsia="en-US"/>
        </w:rPr>
      </w:pPr>
      <w:r w:rsidRPr="00AD1D36">
        <w:rPr>
          <w:rFonts w:ascii="Arial-BoldMT" w:hAnsi="Arial-BoldMT" w:cs="Arial-BoldMT"/>
          <w:b/>
          <w:bCs/>
          <w:color w:val="4F81BD"/>
          <w:sz w:val="60"/>
          <w:szCs w:val="60"/>
          <w:lang w:eastAsia="en-US"/>
        </w:rPr>
        <w:t>INTERNATIONAL</w:t>
      </w:r>
    </w:p>
    <w:p w:rsidR="0073416F" w:rsidRPr="00AD1D36" w:rsidRDefault="0073416F" w:rsidP="000013CF">
      <w:pPr>
        <w:autoSpaceDE w:val="0"/>
        <w:autoSpaceDN w:val="0"/>
        <w:adjustRightInd w:val="0"/>
        <w:spacing w:before="60" w:after="240"/>
        <w:rPr>
          <w:rFonts w:ascii="Arial-BoldMT" w:hAnsi="Arial-BoldMT" w:cs="Arial-BoldMT"/>
          <w:b/>
          <w:bCs/>
          <w:color w:val="4F81BD"/>
          <w:sz w:val="60"/>
          <w:szCs w:val="60"/>
          <w:lang w:eastAsia="en-US"/>
        </w:rPr>
      </w:pPr>
      <w:r w:rsidRPr="00AD1D36">
        <w:rPr>
          <w:rFonts w:ascii="Arial-BoldMT" w:hAnsi="Arial-BoldMT" w:cs="Arial-BoldMT"/>
          <w:b/>
          <w:bCs/>
          <w:color w:val="4F81BD"/>
          <w:sz w:val="60"/>
          <w:szCs w:val="60"/>
          <w:lang w:eastAsia="en-US"/>
        </w:rPr>
        <w:t>STANDARD</w:t>
      </w:r>
    </w:p>
    <w:p w:rsidR="0073416F" w:rsidRPr="009A72F4" w:rsidRDefault="0073416F" w:rsidP="000013CF">
      <w:pPr>
        <w:autoSpaceDE w:val="0"/>
        <w:autoSpaceDN w:val="0"/>
        <w:adjustRightInd w:val="0"/>
        <w:spacing w:before="60" w:after="60"/>
        <w:rPr>
          <w:rFonts w:ascii="Arial-BoldMT" w:hAnsi="Arial-BoldMT" w:cs="Arial-BoldMT"/>
          <w:b/>
          <w:bCs/>
          <w:sz w:val="60"/>
          <w:szCs w:val="60"/>
        </w:rPr>
      </w:pPr>
      <w:r w:rsidRPr="009A72F4">
        <w:rPr>
          <w:rFonts w:ascii="Arial-BoldMT" w:hAnsi="Arial-BoldMT" w:cs="Arial-BoldMT"/>
          <w:b/>
          <w:bCs/>
          <w:sz w:val="60"/>
          <w:szCs w:val="60"/>
        </w:rPr>
        <w:t>NORME</w:t>
      </w:r>
    </w:p>
    <w:p w:rsidR="0073416F" w:rsidRPr="009A72F4" w:rsidRDefault="0073416F" w:rsidP="000013CF">
      <w:pPr>
        <w:spacing w:before="60" w:after="60"/>
      </w:pPr>
      <w:r w:rsidRPr="009A72F4">
        <w:rPr>
          <w:rFonts w:ascii="Arial-BoldMT" w:hAnsi="Arial-BoldMT" w:cs="Arial-BoldMT"/>
          <w:b/>
          <w:bCs/>
          <w:sz w:val="60"/>
          <w:szCs w:val="60"/>
        </w:rPr>
        <w:t>INTERNATIONALE</w:t>
      </w:r>
    </w:p>
    <w:p w:rsidR="0073416F" w:rsidRPr="009A72F4" w:rsidRDefault="0073416F" w:rsidP="000013CF">
      <w:pPr>
        <w:pStyle w:val="Title"/>
        <w:pBdr>
          <w:top w:val="single" w:sz="2" w:space="1" w:color="auto"/>
        </w:pBdr>
        <w:jc w:val="left"/>
      </w:pPr>
    </w:p>
    <w:p w:rsidR="0073416F" w:rsidRDefault="0073416F" w:rsidP="0012323B">
      <w:pPr>
        <w:autoSpaceDE w:val="0"/>
        <w:autoSpaceDN w:val="0"/>
        <w:adjustRightInd w:val="0"/>
        <w:rPr>
          <w:b/>
          <w:bCs/>
          <w:sz w:val="28"/>
          <w:szCs w:val="28"/>
        </w:rPr>
      </w:pPr>
      <w:r w:rsidRPr="0012323B">
        <w:rPr>
          <w:b/>
          <w:bCs/>
          <w:sz w:val="28"/>
          <w:szCs w:val="28"/>
        </w:rPr>
        <w:t xml:space="preserve">Yangın tehlike deneyi </w:t>
      </w:r>
      <w:r>
        <w:rPr>
          <w:b/>
          <w:bCs/>
          <w:sz w:val="28"/>
          <w:szCs w:val="28"/>
        </w:rPr>
        <w:t>-</w:t>
      </w:r>
    </w:p>
    <w:p w:rsidR="0073416F" w:rsidRDefault="0073416F" w:rsidP="0012323B">
      <w:pPr>
        <w:autoSpaceDE w:val="0"/>
        <w:autoSpaceDN w:val="0"/>
        <w:adjustRightInd w:val="0"/>
        <w:rPr>
          <w:b/>
          <w:bCs/>
          <w:sz w:val="28"/>
          <w:szCs w:val="28"/>
        </w:rPr>
      </w:pPr>
      <w:r w:rsidRPr="0012323B">
        <w:rPr>
          <w:b/>
          <w:bCs/>
          <w:sz w:val="28"/>
          <w:szCs w:val="28"/>
        </w:rPr>
        <w:t>Bölüm 7-</w:t>
      </w:r>
      <w:r>
        <w:rPr>
          <w:b/>
          <w:bCs/>
          <w:sz w:val="28"/>
          <w:szCs w:val="28"/>
        </w:rPr>
        <w:t xml:space="preserve"> </w:t>
      </w:r>
      <w:r w:rsidRPr="0012323B">
        <w:rPr>
          <w:b/>
          <w:bCs/>
          <w:sz w:val="28"/>
          <w:szCs w:val="28"/>
        </w:rPr>
        <w:t>2: Yanma ürünlerinin zehirliliği</w:t>
      </w:r>
      <w:r>
        <w:rPr>
          <w:b/>
          <w:bCs/>
          <w:sz w:val="28"/>
          <w:szCs w:val="28"/>
        </w:rPr>
        <w:t xml:space="preserve"> </w:t>
      </w:r>
      <w:r w:rsidRPr="0012323B">
        <w:rPr>
          <w:b/>
          <w:bCs/>
          <w:sz w:val="28"/>
          <w:szCs w:val="28"/>
        </w:rPr>
        <w:t>-</w:t>
      </w:r>
      <w:r>
        <w:rPr>
          <w:b/>
          <w:bCs/>
          <w:sz w:val="28"/>
          <w:szCs w:val="28"/>
        </w:rPr>
        <w:t xml:space="preserve"> </w:t>
      </w:r>
      <w:r w:rsidRPr="0012323B">
        <w:rPr>
          <w:b/>
          <w:bCs/>
          <w:sz w:val="28"/>
          <w:szCs w:val="28"/>
        </w:rPr>
        <w:t>Deney yöntemlerinin özeti ve ilgisi</w:t>
      </w:r>
    </w:p>
    <w:p w:rsidR="0073416F" w:rsidRPr="009A72F4" w:rsidRDefault="0073416F" w:rsidP="000013CF">
      <w:pPr>
        <w:autoSpaceDE w:val="0"/>
        <w:autoSpaceDN w:val="0"/>
        <w:adjustRightInd w:val="0"/>
        <w:rPr>
          <w:rFonts w:ascii="Arial-BoldMT" w:hAnsi="Arial-BoldMT" w:cs="Arial-BoldMT"/>
          <w:b/>
          <w:bCs/>
          <w:sz w:val="24"/>
          <w:szCs w:val="24"/>
        </w:rPr>
      </w:pPr>
    </w:p>
    <w:p w:rsidR="0073416F" w:rsidRPr="006B2522" w:rsidRDefault="0073416F" w:rsidP="0012323B">
      <w:pPr>
        <w:rPr>
          <w:b/>
          <w:bCs/>
          <w:color w:val="4F81BD"/>
          <w:sz w:val="24"/>
          <w:szCs w:val="24"/>
          <w:lang w:eastAsia="en-US"/>
        </w:rPr>
      </w:pPr>
      <w:r w:rsidRPr="006B2522">
        <w:rPr>
          <w:b/>
          <w:bCs/>
          <w:color w:val="4F81BD"/>
          <w:sz w:val="24"/>
          <w:szCs w:val="24"/>
          <w:lang w:eastAsia="en-US"/>
        </w:rPr>
        <w:t xml:space="preserve">Fire hazard </w:t>
      </w:r>
      <w:r>
        <w:rPr>
          <w:b/>
          <w:bCs/>
          <w:color w:val="4F81BD"/>
          <w:sz w:val="24"/>
          <w:szCs w:val="24"/>
          <w:lang w:eastAsia="en-US"/>
        </w:rPr>
        <w:t>deney</w:t>
      </w:r>
      <w:r w:rsidRPr="006B2522">
        <w:rPr>
          <w:b/>
          <w:bCs/>
          <w:color w:val="4F81BD"/>
          <w:sz w:val="24"/>
          <w:szCs w:val="24"/>
          <w:lang w:eastAsia="en-US"/>
        </w:rPr>
        <w:t xml:space="preserve">ing </w:t>
      </w:r>
      <w:r>
        <w:rPr>
          <w:b/>
          <w:bCs/>
          <w:color w:val="4F81BD"/>
          <w:sz w:val="24"/>
          <w:szCs w:val="24"/>
          <w:lang w:eastAsia="en-US"/>
        </w:rPr>
        <w:t>-</w:t>
      </w:r>
    </w:p>
    <w:p w:rsidR="0073416F" w:rsidRPr="006E1A86" w:rsidRDefault="0073416F" w:rsidP="0012323B">
      <w:pPr>
        <w:rPr>
          <w:rFonts w:ascii="Arial-BoldMT" w:hAnsi="Arial-BoldMT" w:cs="Arial-BoldMT"/>
          <w:b/>
          <w:bCs/>
          <w:sz w:val="24"/>
          <w:szCs w:val="24"/>
        </w:rPr>
      </w:pPr>
      <w:r w:rsidRPr="006B2522">
        <w:rPr>
          <w:b/>
          <w:bCs/>
          <w:color w:val="4F81BD"/>
          <w:sz w:val="24"/>
          <w:szCs w:val="24"/>
          <w:lang w:eastAsia="en-US"/>
        </w:rPr>
        <w:t xml:space="preserve">Part 7-2: Toxicity of fire effluent </w:t>
      </w:r>
      <w:r>
        <w:rPr>
          <w:b/>
          <w:bCs/>
          <w:color w:val="4F81BD"/>
          <w:sz w:val="24"/>
          <w:szCs w:val="24"/>
          <w:lang w:eastAsia="en-US"/>
        </w:rPr>
        <w:t>-</w:t>
      </w:r>
      <w:r w:rsidRPr="006B2522">
        <w:rPr>
          <w:b/>
          <w:bCs/>
          <w:color w:val="4F81BD"/>
          <w:sz w:val="24"/>
          <w:szCs w:val="24"/>
          <w:lang w:eastAsia="en-US"/>
        </w:rPr>
        <w:t xml:space="preserve"> Summary and relevance of </w:t>
      </w:r>
      <w:r>
        <w:rPr>
          <w:b/>
          <w:bCs/>
          <w:color w:val="4F81BD"/>
          <w:sz w:val="24"/>
          <w:szCs w:val="24"/>
          <w:lang w:eastAsia="en-US"/>
        </w:rPr>
        <w:t>deney</w:t>
      </w:r>
      <w:r w:rsidRPr="006B2522">
        <w:rPr>
          <w:b/>
          <w:bCs/>
          <w:color w:val="4F81BD"/>
          <w:sz w:val="24"/>
          <w:szCs w:val="24"/>
          <w:lang w:eastAsia="en-US"/>
        </w:rPr>
        <w:t xml:space="preserve"> methods</w:t>
      </w:r>
    </w:p>
    <w:p w:rsidR="0073416F" w:rsidRPr="006B2522" w:rsidRDefault="0073416F" w:rsidP="0012323B">
      <w:pPr>
        <w:rPr>
          <w:rFonts w:ascii="Arial-BoldMT" w:hAnsi="Arial-BoldMT" w:cs="Arial-BoldMT"/>
          <w:b/>
          <w:bCs/>
          <w:sz w:val="24"/>
          <w:szCs w:val="24"/>
        </w:rPr>
      </w:pPr>
      <w:r w:rsidRPr="006B2522">
        <w:rPr>
          <w:rFonts w:ascii="Arial-BoldMT" w:hAnsi="Arial-BoldMT" w:cs="Arial-BoldMT"/>
          <w:b/>
          <w:bCs/>
          <w:sz w:val="24"/>
          <w:szCs w:val="24"/>
        </w:rPr>
        <w:t xml:space="preserve">Essais relatifs aux risques du feu </w:t>
      </w:r>
      <w:r>
        <w:rPr>
          <w:rFonts w:ascii="Arial-BoldMT" w:hAnsi="Arial-BoldMT" w:cs="Arial-BoldMT"/>
          <w:b/>
          <w:bCs/>
          <w:sz w:val="24"/>
          <w:szCs w:val="24"/>
        </w:rPr>
        <w:t>-</w:t>
      </w:r>
    </w:p>
    <w:p w:rsidR="0073416F" w:rsidRPr="006B2522" w:rsidRDefault="0073416F" w:rsidP="0012323B">
      <w:pPr>
        <w:rPr>
          <w:rFonts w:ascii="Arial-BoldMT" w:hAnsi="Arial-BoldMT" w:cs="Arial-BoldMT"/>
          <w:b/>
          <w:bCs/>
          <w:sz w:val="24"/>
          <w:szCs w:val="24"/>
        </w:rPr>
      </w:pPr>
      <w:r w:rsidRPr="006B2522">
        <w:rPr>
          <w:rFonts w:ascii="Arial-BoldMT" w:hAnsi="Arial-BoldMT" w:cs="Arial-BoldMT"/>
          <w:b/>
          <w:bCs/>
          <w:sz w:val="24"/>
          <w:szCs w:val="24"/>
        </w:rPr>
        <w:t xml:space="preserve">Partie 7-2: Toxicité des effluents du feu </w:t>
      </w:r>
      <w:r>
        <w:rPr>
          <w:rFonts w:ascii="Arial-BoldMT" w:hAnsi="Arial-BoldMT" w:cs="Arial-BoldMT"/>
          <w:b/>
          <w:bCs/>
          <w:sz w:val="24"/>
          <w:szCs w:val="24"/>
        </w:rPr>
        <w:t>-</w:t>
      </w:r>
      <w:r w:rsidRPr="006B2522">
        <w:rPr>
          <w:rFonts w:ascii="Arial-BoldMT" w:hAnsi="Arial-BoldMT" w:cs="Arial-BoldMT"/>
          <w:b/>
          <w:bCs/>
          <w:sz w:val="24"/>
          <w:szCs w:val="24"/>
        </w:rPr>
        <w:t xml:space="preserve"> Résumé et pertinence des méthodes</w:t>
      </w:r>
    </w:p>
    <w:p w:rsidR="0073416F" w:rsidRPr="006E1A86" w:rsidRDefault="0073416F" w:rsidP="0012323B">
      <w:pPr>
        <w:rPr>
          <w:b/>
          <w:bCs/>
          <w:sz w:val="24"/>
          <w:szCs w:val="24"/>
        </w:rPr>
      </w:pPr>
      <w:r w:rsidRPr="006B2522">
        <w:rPr>
          <w:rFonts w:ascii="Arial-BoldMT" w:hAnsi="Arial-BoldMT" w:cs="Arial-BoldMT"/>
          <w:b/>
          <w:bCs/>
          <w:sz w:val="24"/>
          <w:szCs w:val="24"/>
        </w:rPr>
        <w:t>d'essai</w:t>
      </w:r>
    </w:p>
    <w:p w:rsidR="0073416F" w:rsidRPr="00AD1D36" w:rsidRDefault="0073416F" w:rsidP="000013CF">
      <w:pPr>
        <w:autoSpaceDE w:val="0"/>
        <w:autoSpaceDN w:val="0"/>
        <w:adjustRightInd w:val="0"/>
        <w:spacing w:before="60" w:after="60"/>
        <w:rPr>
          <w:rFonts w:ascii="ArialMT" w:hAnsi="ArialMT" w:cs="ArialMT"/>
          <w:b/>
          <w:bCs/>
          <w:sz w:val="18"/>
          <w:szCs w:val="18"/>
          <w:lang w:eastAsia="en-US"/>
        </w:rPr>
      </w:pPr>
      <w:r w:rsidRPr="00AD1D36">
        <w:rPr>
          <w:rFonts w:ascii="ArialMT" w:hAnsi="ArialMT" w:cs="ArialMT"/>
          <w:b/>
          <w:bCs/>
          <w:sz w:val="18"/>
          <w:szCs w:val="18"/>
          <w:lang w:eastAsia="en-US"/>
        </w:rPr>
        <w:t>ULUSLARARASI</w:t>
      </w:r>
    </w:p>
    <w:p w:rsidR="0073416F" w:rsidRPr="00AD1D36" w:rsidRDefault="0073416F" w:rsidP="000013CF">
      <w:pPr>
        <w:autoSpaceDE w:val="0"/>
        <w:autoSpaceDN w:val="0"/>
        <w:adjustRightInd w:val="0"/>
        <w:spacing w:before="60" w:after="60"/>
        <w:rPr>
          <w:rFonts w:ascii="ArialMT" w:hAnsi="ArialMT" w:cs="ArialMT"/>
          <w:b/>
          <w:bCs/>
          <w:sz w:val="18"/>
          <w:szCs w:val="18"/>
          <w:lang w:eastAsia="en-US"/>
        </w:rPr>
      </w:pPr>
      <w:r w:rsidRPr="00AD1D36">
        <w:rPr>
          <w:rFonts w:ascii="ArialMT" w:hAnsi="ArialMT" w:cs="ArialMT"/>
          <w:b/>
          <w:bCs/>
          <w:sz w:val="18"/>
          <w:szCs w:val="18"/>
          <w:lang w:eastAsia="en-US"/>
        </w:rPr>
        <w:t xml:space="preserve">ELEKTROTEKNİK </w:t>
      </w:r>
    </w:p>
    <w:p w:rsidR="0073416F" w:rsidRPr="00AD1D36" w:rsidRDefault="0073416F" w:rsidP="000013CF">
      <w:pPr>
        <w:autoSpaceDE w:val="0"/>
        <w:autoSpaceDN w:val="0"/>
        <w:adjustRightInd w:val="0"/>
        <w:spacing w:before="60" w:after="60"/>
        <w:rPr>
          <w:rFonts w:ascii="ArialMT" w:hAnsi="ArialMT" w:cs="ArialMT"/>
          <w:b/>
          <w:bCs/>
          <w:sz w:val="18"/>
          <w:szCs w:val="18"/>
          <w:lang w:eastAsia="en-US"/>
        </w:rPr>
      </w:pPr>
      <w:r w:rsidRPr="00AD1D36">
        <w:rPr>
          <w:rFonts w:ascii="ArialMT" w:hAnsi="ArialMT" w:cs="ArialMT"/>
          <w:b/>
          <w:bCs/>
          <w:sz w:val="18"/>
          <w:szCs w:val="18"/>
          <w:lang w:eastAsia="en-US"/>
        </w:rPr>
        <w:t>KOMİSYONU</w:t>
      </w:r>
    </w:p>
    <w:p w:rsidR="0073416F" w:rsidRPr="009A72F4" w:rsidRDefault="0073416F" w:rsidP="000013CF">
      <w:pPr>
        <w:jc w:val="center"/>
      </w:pPr>
    </w:p>
    <w:p w:rsidR="0073416F" w:rsidRPr="00AD1D36" w:rsidRDefault="0073416F" w:rsidP="000013CF">
      <w:pPr>
        <w:autoSpaceDE w:val="0"/>
        <w:autoSpaceDN w:val="0"/>
        <w:adjustRightInd w:val="0"/>
        <w:spacing w:before="60" w:after="60"/>
        <w:rPr>
          <w:rFonts w:ascii="ArialMT" w:hAnsi="ArialMT" w:cs="ArialMT"/>
          <w:color w:val="4F81BD"/>
          <w:sz w:val="18"/>
          <w:szCs w:val="18"/>
          <w:lang w:eastAsia="en-US"/>
        </w:rPr>
      </w:pPr>
      <w:r w:rsidRPr="00AD1D36">
        <w:rPr>
          <w:rFonts w:ascii="ArialMT" w:hAnsi="ArialMT" w:cs="ArialMT"/>
          <w:color w:val="4F81BD"/>
          <w:sz w:val="18"/>
          <w:szCs w:val="18"/>
          <w:lang w:eastAsia="en-US"/>
        </w:rPr>
        <w:t>INTERNATIONAL</w:t>
      </w:r>
    </w:p>
    <w:p w:rsidR="0073416F" w:rsidRPr="00AD1D36" w:rsidRDefault="0073416F" w:rsidP="000013CF">
      <w:pPr>
        <w:autoSpaceDE w:val="0"/>
        <w:autoSpaceDN w:val="0"/>
        <w:adjustRightInd w:val="0"/>
        <w:spacing w:before="60" w:after="60"/>
        <w:rPr>
          <w:rFonts w:ascii="ArialMT" w:hAnsi="ArialMT" w:cs="ArialMT"/>
          <w:color w:val="4F81BD"/>
          <w:sz w:val="18"/>
          <w:szCs w:val="18"/>
          <w:lang w:eastAsia="en-US"/>
        </w:rPr>
      </w:pPr>
      <w:r w:rsidRPr="00AD1D36">
        <w:rPr>
          <w:rFonts w:ascii="ArialMT" w:hAnsi="ArialMT" w:cs="ArialMT"/>
          <w:color w:val="4F81BD"/>
          <w:sz w:val="18"/>
          <w:szCs w:val="18"/>
          <w:lang w:eastAsia="en-US"/>
        </w:rPr>
        <w:t>ELECTROTECHNICAL</w:t>
      </w:r>
    </w:p>
    <w:p w:rsidR="0073416F" w:rsidRPr="00AD1D36" w:rsidRDefault="0073416F" w:rsidP="000013CF">
      <w:pPr>
        <w:autoSpaceDE w:val="0"/>
        <w:autoSpaceDN w:val="0"/>
        <w:adjustRightInd w:val="0"/>
        <w:spacing w:before="60" w:after="60"/>
        <w:rPr>
          <w:rFonts w:ascii="ArialMT" w:hAnsi="ArialMT" w:cs="ArialMT"/>
          <w:color w:val="4F81BD"/>
          <w:sz w:val="18"/>
          <w:szCs w:val="18"/>
          <w:lang w:eastAsia="en-US"/>
        </w:rPr>
      </w:pPr>
      <w:r w:rsidRPr="00AD1D36">
        <w:rPr>
          <w:rFonts w:ascii="ArialMT" w:hAnsi="ArialMT" w:cs="ArialMT"/>
          <w:color w:val="4F81BD"/>
          <w:sz w:val="18"/>
          <w:szCs w:val="18"/>
          <w:lang w:eastAsia="en-US"/>
        </w:rPr>
        <w:t>COMMISSION</w:t>
      </w:r>
    </w:p>
    <w:p w:rsidR="0073416F" w:rsidRPr="009A72F4" w:rsidRDefault="0073416F" w:rsidP="000013CF">
      <w:pPr>
        <w:autoSpaceDE w:val="0"/>
        <w:autoSpaceDN w:val="0"/>
        <w:adjustRightInd w:val="0"/>
        <w:spacing w:before="60" w:after="60"/>
        <w:rPr>
          <w:rFonts w:ascii="ArialMT" w:hAnsi="ArialMT" w:cs="ArialMT"/>
          <w:sz w:val="18"/>
          <w:szCs w:val="18"/>
        </w:rPr>
      </w:pPr>
    </w:p>
    <w:p w:rsidR="0073416F" w:rsidRPr="009A72F4" w:rsidRDefault="0073416F" w:rsidP="000013CF">
      <w:pPr>
        <w:autoSpaceDE w:val="0"/>
        <w:autoSpaceDN w:val="0"/>
        <w:adjustRightInd w:val="0"/>
        <w:spacing w:before="60" w:after="60"/>
        <w:rPr>
          <w:rFonts w:ascii="ArialMT" w:hAnsi="ArialMT" w:cs="ArialMT"/>
          <w:sz w:val="18"/>
          <w:szCs w:val="18"/>
        </w:rPr>
      </w:pPr>
      <w:r w:rsidRPr="009A72F4">
        <w:rPr>
          <w:rFonts w:ascii="ArialMT" w:hAnsi="ArialMT" w:cs="ArialMT"/>
          <w:sz w:val="18"/>
          <w:szCs w:val="18"/>
        </w:rPr>
        <w:t>COMMISSION</w:t>
      </w:r>
    </w:p>
    <w:p w:rsidR="0073416F" w:rsidRPr="009A72F4" w:rsidRDefault="0073416F" w:rsidP="000013CF">
      <w:pPr>
        <w:autoSpaceDE w:val="0"/>
        <w:autoSpaceDN w:val="0"/>
        <w:adjustRightInd w:val="0"/>
        <w:spacing w:before="60" w:after="60"/>
        <w:rPr>
          <w:rFonts w:ascii="ArialMT" w:hAnsi="ArialMT" w:cs="ArialMT"/>
          <w:sz w:val="18"/>
          <w:szCs w:val="18"/>
        </w:rPr>
      </w:pPr>
      <w:r w:rsidRPr="009A72F4">
        <w:rPr>
          <w:rFonts w:ascii="ArialMT" w:hAnsi="ArialMT" w:cs="ArialMT"/>
          <w:sz w:val="18"/>
          <w:szCs w:val="18"/>
        </w:rPr>
        <w:t>ELECTROTECHNIQUE</w:t>
      </w:r>
    </w:p>
    <w:p w:rsidR="0073416F" w:rsidRPr="009A72F4" w:rsidRDefault="0073416F" w:rsidP="000013CF">
      <w:pPr>
        <w:spacing w:before="60" w:after="60"/>
        <w:rPr>
          <w:rFonts w:ascii="ArialMT" w:hAnsi="ArialMT" w:cs="ArialMT"/>
          <w:sz w:val="18"/>
          <w:szCs w:val="18"/>
        </w:rPr>
      </w:pPr>
      <w:r w:rsidRPr="009A72F4">
        <w:rPr>
          <w:rFonts w:ascii="ArialMT" w:hAnsi="ArialMT" w:cs="ArialMT"/>
          <w:sz w:val="18"/>
          <w:szCs w:val="18"/>
        </w:rPr>
        <w:t>INTERNATIONALE</w:t>
      </w:r>
    </w:p>
    <w:p w:rsidR="0073416F" w:rsidRPr="009A72F4" w:rsidRDefault="0073416F" w:rsidP="000013CF">
      <w:pPr>
        <w:autoSpaceDE w:val="0"/>
        <w:autoSpaceDN w:val="0"/>
        <w:adjustRightInd w:val="0"/>
        <w:jc w:val="right"/>
        <w:rPr>
          <w:rFonts w:ascii="ArialMT" w:hAnsi="ArialMT" w:cs="ArialMT"/>
          <w:sz w:val="16"/>
          <w:szCs w:val="16"/>
        </w:rPr>
      </w:pPr>
      <w:r>
        <w:rPr>
          <w:noProof/>
        </w:rPr>
        <w:pict>
          <v:shape id="Text Box 4" o:spid="_x0000_s1027" type="#_x0000_t202" style="position:absolute;left:0;text-align:left;margin-left:442.3pt;margin-top:1.3pt;width:52.1pt;height:34.85pt;z-index:-251657216;visibility:visible" strokecolor="white" strokeweight="0">
            <v:textbox>
              <w:txbxContent>
                <w:p w:rsidR="0073416F" w:rsidRDefault="0073416F" w:rsidP="000013CF">
                  <w:r>
                    <w:rPr>
                      <w:rFonts w:ascii="Arial-BoldMT" w:hAnsi="Arial-BoldMT" w:cs="Arial-BoldMT"/>
                      <w:b/>
                      <w:bCs/>
                      <w:color w:val="9D9EA0"/>
                      <w:sz w:val="50"/>
                      <w:szCs w:val="50"/>
                    </w:rPr>
                    <w:t xml:space="preserve">  X</w:t>
                  </w:r>
                </w:p>
              </w:txbxContent>
            </v:textbox>
          </v:shape>
        </w:pict>
      </w:r>
    </w:p>
    <w:p w:rsidR="0073416F" w:rsidRPr="009A72F4" w:rsidRDefault="0073416F" w:rsidP="000013CF">
      <w:pPr>
        <w:tabs>
          <w:tab w:val="left" w:pos="7938"/>
        </w:tabs>
        <w:rPr>
          <w:rFonts w:ascii="ArialMT" w:hAnsi="ArialMT" w:cs="ArialMT"/>
          <w:sz w:val="16"/>
          <w:szCs w:val="16"/>
        </w:rPr>
      </w:pPr>
      <w:r w:rsidRPr="009A72F4">
        <w:rPr>
          <w:rFonts w:ascii="ArialMT" w:hAnsi="ArialMT" w:cs="ArialMT"/>
          <w:sz w:val="16"/>
          <w:szCs w:val="16"/>
        </w:rPr>
        <w:tab/>
        <w:t xml:space="preserve">PRICE CODE </w:t>
      </w:r>
    </w:p>
    <w:p w:rsidR="0073416F" w:rsidRPr="009A72F4" w:rsidRDefault="0073416F" w:rsidP="000013CF">
      <w:pPr>
        <w:tabs>
          <w:tab w:val="left" w:pos="7938"/>
        </w:tabs>
        <w:rPr>
          <w:rFonts w:ascii="ArialMT" w:hAnsi="ArialMT" w:cs="ArialMT"/>
          <w:sz w:val="16"/>
          <w:szCs w:val="16"/>
        </w:rPr>
      </w:pPr>
      <w:r w:rsidRPr="009A72F4">
        <w:rPr>
          <w:rFonts w:ascii="ArialMT" w:hAnsi="ArialMT" w:cs="ArialMT"/>
          <w:sz w:val="16"/>
          <w:szCs w:val="16"/>
        </w:rPr>
        <w:tab/>
        <w:t>CODE PRI</w:t>
      </w:r>
      <w:r>
        <w:rPr>
          <w:rFonts w:ascii="ArialMT" w:hAnsi="ArialMT" w:cs="ArialMT"/>
          <w:sz w:val="16"/>
          <w:szCs w:val="16"/>
        </w:rPr>
        <w:t>X</w:t>
      </w:r>
      <w:r>
        <w:rPr>
          <w:rFonts w:ascii="ArialMT" w:hAnsi="ArialMT" w:cs="ArialMT"/>
          <w:sz w:val="16"/>
          <w:szCs w:val="16"/>
        </w:rPr>
        <w:tab/>
      </w:r>
    </w:p>
    <w:p w:rsidR="0073416F" w:rsidRPr="009A72F4" w:rsidRDefault="0073416F" w:rsidP="000013CF">
      <w:pPr>
        <w:tabs>
          <w:tab w:val="left" w:pos="7938"/>
        </w:tabs>
        <w:rPr>
          <w:rFonts w:ascii="ArialMT" w:hAnsi="ArialMT" w:cs="ArialMT"/>
          <w:sz w:val="16"/>
          <w:szCs w:val="16"/>
        </w:rPr>
      </w:pPr>
    </w:p>
    <w:p w:rsidR="0073416F" w:rsidRPr="009A72F4" w:rsidRDefault="0073416F" w:rsidP="000013CF">
      <w:pPr>
        <w:pBdr>
          <w:top w:val="single" w:sz="2" w:space="1" w:color="auto"/>
        </w:pBdr>
        <w:tabs>
          <w:tab w:val="right" w:pos="9638"/>
        </w:tabs>
      </w:pPr>
      <w:r w:rsidRPr="009A72F4">
        <w:rPr>
          <w:rFonts w:ascii="ArialMT" w:hAnsi="ArialMT" w:cs="ArialMT"/>
          <w:sz w:val="16"/>
          <w:szCs w:val="16"/>
        </w:rPr>
        <w:t xml:space="preserve">ICS </w:t>
      </w:r>
      <w:r w:rsidRPr="007F6405">
        <w:rPr>
          <w:rFonts w:ascii="ArialMT" w:hAnsi="ArialMT" w:cs="ArialMT"/>
          <w:sz w:val="16"/>
          <w:szCs w:val="16"/>
        </w:rPr>
        <w:t>13.220.40; 29.020</w:t>
      </w:r>
      <w:r w:rsidRPr="009A72F4">
        <w:rPr>
          <w:rFonts w:ascii="ArialMT" w:hAnsi="ArialMT" w:cs="ArialMT"/>
          <w:sz w:val="16"/>
          <w:szCs w:val="16"/>
        </w:rPr>
        <w:tab/>
        <w:t xml:space="preserve">ISBN </w:t>
      </w:r>
      <w:r w:rsidRPr="0012323B">
        <w:rPr>
          <w:rFonts w:ascii="ArialMT" w:hAnsi="ArialMT" w:cs="ArialMT"/>
          <w:sz w:val="16"/>
          <w:szCs w:val="16"/>
        </w:rPr>
        <w:t>978-2-88912-628-6</w:t>
      </w:r>
    </w:p>
    <w:p w:rsidR="0073416F" w:rsidRPr="009A72F4" w:rsidRDefault="0073416F" w:rsidP="000013CF">
      <w:pPr>
        <w:jc w:val="center"/>
        <w:sectPr w:rsidR="0073416F" w:rsidRPr="009A72F4" w:rsidSect="005C6318">
          <w:headerReference w:type="even" r:id="rId28"/>
          <w:headerReference w:type="default" r:id="rId29"/>
          <w:footnotePr>
            <w:numStart w:val="2"/>
          </w:footnotePr>
          <w:pgSz w:w="11906" w:h="16838" w:code="9"/>
          <w:pgMar w:top="1418" w:right="1134" w:bottom="1134" w:left="1134" w:header="851" w:footer="872" w:gutter="0"/>
          <w:cols w:space="708"/>
          <w:rtlGutter/>
        </w:sectPr>
      </w:pPr>
    </w:p>
    <w:p w:rsidR="0073416F" w:rsidRDefault="0073416F" w:rsidP="000013CF">
      <w:pPr>
        <w:rPr>
          <w:b/>
          <w:bCs/>
          <w:sz w:val="28"/>
          <w:szCs w:val="28"/>
        </w:rPr>
      </w:pPr>
      <w:r w:rsidRPr="009A72F4">
        <w:rPr>
          <w:b/>
          <w:bCs/>
          <w:sz w:val="28"/>
          <w:szCs w:val="28"/>
        </w:rPr>
        <w:t>İçindekiler</w:t>
      </w:r>
    </w:p>
    <w:p w:rsidR="0073416F" w:rsidRDefault="0073416F" w:rsidP="000013CF">
      <w:pPr>
        <w:rPr>
          <w:b/>
          <w:bCs/>
          <w:sz w:val="28"/>
          <w:szCs w:val="28"/>
        </w:rPr>
      </w:pPr>
    </w:p>
    <w:p w:rsidR="0073416F" w:rsidRDefault="0073416F" w:rsidP="003B67D5">
      <w:pPr>
        <w:jc w:val="right"/>
        <w:rPr>
          <w:noProof/>
        </w:rPr>
      </w:pPr>
      <w:r w:rsidRPr="00F81026">
        <w:rPr>
          <w:b/>
          <w:bCs/>
        </w:rPr>
        <w:t>Sayfa</w:t>
      </w:r>
      <w:r>
        <w:rPr>
          <w:b/>
          <w:bCs/>
          <w:spacing w:val="4"/>
        </w:rPr>
        <w:fldChar w:fldCharType="begin"/>
      </w:r>
      <w:r>
        <w:rPr>
          <w:b/>
          <w:bCs/>
          <w:spacing w:val="4"/>
        </w:rPr>
        <w:instrText xml:space="preserve"> TOC \o "1-4" \u </w:instrText>
      </w:r>
      <w:r>
        <w:rPr>
          <w:b/>
          <w:bCs/>
          <w:spacing w:val="4"/>
        </w:rPr>
        <w:fldChar w:fldCharType="separate"/>
      </w:r>
    </w:p>
    <w:p w:rsidR="0073416F" w:rsidRDefault="0073416F">
      <w:pPr>
        <w:pStyle w:val="TOC1"/>
        <w:rPr>
          <w:rFonts w:ascii="Calibri" w:hAnsi="Calibri" w:cs="Calibri"/>
          <w:b w:val="0"/>
          <w:bCs w:val="0"/>
          <w:noProof/>
          <w:sz w:val="22"/>
          <w:szCs w:val="22"/>
        </w:rPr>
      </w:pPr>
      <w:r w:rsidRPr="005B29A9">
        <w:rPr>
          <w:noProof/>
        </w:rPr>
        <w:t>ÖN SÖZ</w:t>
      </w:r>
      <w:r>
        <w:rPr>
          <w:noProof/>
        </w:rPr>
        <w:tab/>
      </w:r>
      <w:r>
        <w:rPr>
          <w:noProof/>
        </w:rPr>
        <w:fldChar w:fldCharType="begin"/>
      </w:r>
      <w:r>
        <w:rPr>
          <w:noProof/>
        </w:rPr>
        <w:instrText xml:space="preserve"> PAGEREF _Toc404505192 \h </w:instrText>
      </w:r>
      <w:ins w:id="132" w:author="fundaa" w:date="2014-11-27T10:35:00Z">
        <w:r>
          <w:rPr>
            <w:noProof/>
          </w:rPr>
        </w:r>
      </w:ins>
      <w:r>
        <w:rPr>
          <w:noProof/>
        </w:rPr>
        <w:fldChar w:fldCharType="separate"/>
      </w:r>
      <w:r>
        <w:rPr>
          <w:noProof/>
        </w:rPr>
        <w:t>5</w:t>
      </w:r>
      <w:r>
        <w:rPr>
          <w:noProof/>
        </w:rPr>
        <w:fldChar w:fldCharType="end"/>
      </w:r>
    </w:p>
    <w:p w:rsidR="0073416F" w:rsidRDefault="0073416F">
      <w:pPr>
        <w:pStyle w:val="TOC2"/>
        <w:rPr>
          <w:rFonts w:ascii="Calibri" w:hAnsi="Calibri" w:cs="Calibri"/>
          <w:b w:val="0"/>
          <w:bCs w:val="0"/>
          <w:noProof/>
          <w:sz w:val="22"/>
          <w:szCs w:val="22"/>
        </w:rPr>
      </w:pPr>
      <w:r>
        <w:rPr>
          <w:noProof/>
        </w:rPr>
        <w:t>Giriş</w:t>
      </w:r>
      <w:r>
        <w:rPr>
          <w:noProof/>
        </w:rPr>
        <w:tab/>
      </w:r>
      <w:r>
        <w:rPr>
          <w:noProof/>
        </w:rPr>
        <w:fldChar w:fldCharType="begin"/>
      </w:r>
      <w:r>
        <w:rPr>
          <w:noProof/>
        </w:rPr>
        <w:instrText xml:space="preserve"> PAGEREF _Toc404505193 \h </w:instrText>
      </w:r>
      <w:ins w:id="133" w:author="fundaa" w:date="2014-11-27T10:35:00Z">
        <w:r>
          <w:rPr>
            <w:noProof/>
          </w:rPr>
        </w:r>
      </w:ins>
      <w:r>
        <w:rPr>
          <w:noProof/>
        </w:rPr>
        <w:fldChar w:fldCharType="separate"/>
      </w:r>
      <w:r>
        <w:rPr>
          <w:noProof/>
        </w:rPr>
        <w:t>7</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1</w:t>
      </w:r>
      <w:r>
        <w:rPr>
          <w:rFonts w:ascii="Calibri" w:hAnsi="Calibri" w:cs="Calibri"/>
          <w:b w:val="0"/>
          <w:bCs w:val="0"/>
          <w:noProof/>
          <w:sz w:val="22"/>
          <w:szCs w:val="22"/>
        </w:rPr>
        <w:tab/>
      </w:r>
      <w:r>
        <w:rPr>
          <w:noProof/>
        </w:rPr>
        <w:t>Kapsam</w:t>
      </w:r>
      <w:r>
        <w:rPr>
          <w:noProof/>
        </w:rPr>
        <w:tab/>
      </w:r>
      <w:r>
        <w:rPr>
          <w:noProof/>
        </w:rPr>
        <w:fldChar w:fldCharType="begin"/>
      </w:r>
      <w:r>
        <w:rPr>
          <w:noProof/>
        </w:rPr>
        <w:instrText xml:space="preserve"> PAGEREF _Toc404505194 \h </w:instrText>
      </w:r>
      <w:ins w:id="134" w:author="fundaa" w:date="2014-11-27T10:35:00Z">
        <w:r>
          <w:rPr>
            <w:noProof/>
          </w:rPr>
        </w:r>
      </w:ins>
      <w:r>
        <w:rPr>
          <w:noProof/>
        </w:rPr>
        <w:fldChar w:fldCharType="separate"/>
      </w:r>
      <w:r>
        <w:rPr>
          <w:noProof/>
        </w:rPr>
        <w:t>8</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2</w:t>
      </w:r>
      <w:r>
        <w:rPr>
          <w:rFonts w:ascii="Calibri" w:hAnsi="Calibri" w:cs="Calibri"/>
          <w:b w:val="0"/>
          <w:bCs w:val="0"/>
          <w:noProof/>
          <w:sz w:val="22"/>
          <w:szCs w:val="22"/>
        </w:rPr>
        <w:tab/>
      </w:r>
      <w:r>
        <w:rPr>
          <w:noProof/>
        </w:rPr>
        <w:t>Atıf yapılan standard ve/veya dokümanlar</w:t>
      </w:r>
      <w:r>
        <w:rPr>
          <w:noProof/>
        </w:rPr>
        <w:tab/>
      </w:r>
      <w:r>
        <w:rPr>
          <w:noProof/>
        </w:rPr>
        <w:fldChar w:fldCharType="begin"/>
      </w:r>
      <w:r>
        <w:rPr>
          <w:noProof/>
        </w:rPr>
        <w:instrText xml:space="preserve"> PAGEREF _Toc404505195 \h </w:instrText>
      </w:r>
      <w:ins w:id="135" w:author="fundaa" w:date="2014-11-27T10:35:00Z">
        <w:r>
          <w:rPr>
            <w:noProof/>
          </w:rPr>
        </w:r>
      </w:ins>
      <w:r>
        <w:rPr>
          <w:noProof/>
        </w:rPr>
        <w:fldChar w:fldCharType="separate"/>
      </w:r>
      <w:r>
        <w:rPr>
          <w:noProof/>
        </w:rPr>
        <w:t>8</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3</w:t>
      </w:r>
      <w:r>
        <w:rPr>
          <w:rFonts w:ascii="Calibri" w:hAnsi="Calibri" w:cs="Calibri"/>
          <w:b w:val="0"/>
          <w:bCs w:val="0"/>
          <w:noProof/>
          <w:sz w:val="22"/>
          <w:szCs w:val="22"/>
        </w:rPr>
        <w:tab/>
      </w:r>
      <w:r>
        <w:rPr>
          <w:noProof/>
        </w:rPr>
        <w:t>Terimler ve tarifler</w:t>
      </w:r>
      <w:r>
        <w:rPr>
          <w:noProof/>
        </w:rPr>
        <w:tab/>
      </w:r>
      <w:r>
        <w:rPr>
          <w:noProof/>
        </w:rPr>
        <w:fldChar w:fldCharType="begin"/>
      </w:r>
      <w:r>
        <w:rPr>
          <w:noProof/>
        </w:rPr>
        <w:instrText xml:space="preserve"> PAGEREF _Toc404505196 \h </w:instrText>
      </w:r>
      <w:ins w:id="136" w:author="fundaa" w:date="2014-11-27T10:35:00Z">
        <w:r>
          <w:rPr>
            <w:noProof/>
          </w:rPr>
        </w:r>
      </w:ins>
      <w:r>
        <w:rPr>
          <w:noProof/>
        </w:rPr>
        <w:fldChar w:fldCharType="separate"/>
      </w:r>
      <w:r>
        <w:rPr>
          <w:noProof/>
        </w:rPr>
        <w:t>8</w:t>
      </w:r>
      <w:r>
        <w:rPr>
          <w:noProof/>
        </w:rPr>
        <w:fldChar w:fldCharType="end"/>
      </w:r>
    </w:p>
    <w:p w:rsidR="0073416F" w:rsidRDefault="0073416F">
      <w:pPr>
        <w:pStyle w:val="TOC2"/>
        <w:tabs>
          <w:tab w:val="left" w:pos="600"/>
        </w:tabs>
        <w:rPr>
          <w:rFonts w:ascii="Calibri" w:hAnsi="Calibri" w:cs="Calibri"/>
          <w:b w:val="0"/>
          <w:bCs w:val="0"/>
          <w:noProof/>
          <w:sz w:val="22"/>
          <w:szCs w:val="22"/>
        </w:rPr>
      </w:pPr>
      <w:r w:rsidRPr="005B29A9">
        <w:rPr>
          <w:noProof/>
        </w:rPr>
        <w:t>4</w:t>
      </w:r>
      <w:r>
        <w:rPr>
          <w:rFonts w:ascii="Calibri" w:hAnsi="Calibri" w:cs="Calibri"/>
          <w:b w:val="0"/>
          <w:bCs w:val="0"/>
          <w:noProof/>
          <w:sz w:val="22"/>
          <w:szCs w:val="22"/>
        </w:rPr>
        <w:tab/>
      </w:r>
      <w:r w:rsidRPr="005B29A9">
        <w:rPr>
          <w:noProof/>
        </w:rPr>
        <w:t>Küçük ölçekli zehirlilik deneylerinin görevi</w:t>
      </w:r>
      <w:r>
        <w:rPr>
          <w:noProof/>
        </w:rPr>
        <w:tab/>
      </w:r>
      <w:r>
        <w:rPr>
          <w:noProof/>
        </w:rPr>
        <w:fldChar w:fldCharType="begin"/>
      </w:r>
      <w:r>
        <w:rPr>
          <w:noProof/>
        </w:rPr>
        <w:instrText xml:space="preserve"> PAGEREF _Toc404505247 \h </w:instrText>
      </w:r>
      <w:ins w:id="137" w:author="fundaa" w:date="2014-11-27T10:35:00Z">
        <w:r>
          <w:rPr>
            <w:noProof/>
          </w:rPr>
        </w:r>
      </w:ins>
      <w:r>
        <w:rPr>
          <w:noProof/>
        </w:rPr>
        <w:fldChar w:fldCharType="separate"/>
      </w:r>
      <w:r>
        <w:rPr>
          <w:noProof/>
        </w:rPr>
        <w:t>15</w:t>
      </w:r>
      <w:r>
        <w:rPr>
          <w:noProof/>
        </w:rPr>
        <w:fldChar w:fldCharType="end"/>
      </w:r>
    </w:p>
    <w:p w:rsidR="0073416F" w:rsidRDefault="0073416F">
      <w:pPr>
        <w:pStyle w:val="TOC3"/>
        <w:tabs>
          <w:tab w:val="left" w:pos="600"/>
        </w:tabs>
        <w:rPr>
          <w:rFonts w:ascii="Calibri" w:hAnsi="Calibri" w:cs="Calibri"/>
          <w:b w:val="0"/>
          <w:bCs w:val="0"/>
          <w:sz w:val="22"/>
          <w:szCs w:val="22"/>
        </w:rPr>
      </w:pPr>
      <w:r>
        <w:rPr>
          <w:lang w:eastAsia="en-US"/>
        </w:rPr>
        <w:t>4.1</w:t>
      </w:r>
      <w:r>
        <w:rPr>
          <w:rFonts w:ascii="Calibri" w:hAnsi="Calibri" w:cs="Calibri"/>
          <w:b w:val="0"/>
          <w:bCs w:val="0"/>
          <w:sz w:val="22"/>
          <w:szCs w:val="22"/>
        </w:rPr>
        <w:tab/>
      </w:r>
      <w:r>
        <w:rPr>
          <w:lang w:eastAsia="en-US"/>
        </w:rPr>
        <w:t>Genel</w:t>
      </w:r>
      <w:r>
        <w:tab/>
      </w:r>
      <w:r>
        <w:fldChar w:fldCharType="begin"/>
      </w:r>
      <w:r>
        <w:instrText xml:space="preserve"> PAGEREF _Toc404505248 \h </w:instrText>
      </w:r>
      <w:ins w:id="138" w:author="fundaa" w:date="2014-11-27T10:35:00Z"/>
      <w:r>
        <w:fldChar w:fldCharType="separate"/>
      </w:r>
      <w:r>
        <w:t>15</w:t>
      </w:r>
      <w:r>
        <w:fldChar w:fldCharType="end"/>
      </w:r>
    </w:p>
    <w:p w:rsidR="0073416F" w:rsidRDefault="0073416F">
      <w:pPr>
        <w:pStyle w:val="TOC2"/>
        <w:tabs>
          <w:tab w:val="left" w:pos="600"/>
        </w:tabs>
        <w:rPr>
          <w:rFonts w:ascii="Calibri" w:hAnsi="Calibri" w:cs="Calibri"/>
          <w:b w:val="0"/>
          <w:bCs w:val="0"/>
          <w:noProof/>
          <w:sz w:val="22"/>
          <w:szCs w:val="22"/>
        </w:rPr>
      </w:pPr>
      <w:r>
        <w:rPr>
          <w:noProof/>
        </w:rPr>
        <w:t>4.2</w:t>
      </w:r>
      <w:r>
        <w:rPr>
          <w:rFonts w:ascii="Calibri" w:hAnsi="Calibri" w:cs="Calibri"/>
          <w:b w:val="0"/>
          <w:bCs w:val="0"/>
          <w:noProof/>
          <w:sz w:val="22"/>
          <w:szCs w:val="22"/>
        </w:rPr>
        <w:tab/>
      </w:r>
      <w:r>
        <w:rPr>
          <w:noProof/>
        </w:rPr>
        <w:t>Zehir etkisi</w:t>
      </w:r>
      <w:r>
        <w:rPr>
          <w:noProof/>
        </w:rPr>
        <w:tab/>
      </w:r>
      <w:r>
        <w:rPr>
          <w:noProof/>
        </w:rPr>
        <w:fldChar w:fldCharType="begin"/>
      </w:r>
      <w:r>
        <w:rPr>
          <w:noProof/>
        </w:rPr>
        <w:instrText xml:space="preserve"> PAGEREF _Toc404505249 \h </w:instrText>
      </w:r>
      <w:ins w:id="139" w:author="fundaa" w:date="2014-11-27T10:35:00Z">
        <w:r>
          <w:rPr>
            <w:noProof/>
          </w:rPr>
        </w:r>
      </w:ins>
      <w:r>
        <w:rPr>
          <w:noProof/>
        </w:rPr>
        <w:fldChar w:fldCharType="separate"/>
      </w:r>
      <w:r>
        <w:rPr>
          <w:noProof/>
        </w:rPr>
        <w:t>15</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4.3</w:t>
      </w:r>
      <w:r>
        <w:rPr>
          <w:rFonts w:ascii="Calibri" w:hAnsi="Calibri" w:cs="Calibri"/>
          <w:b w:val="0"/>
          <w:bCs w:val="0"/>
          <w:noProof/>
          <w:sz w:val="22"/>
          <w:szCs w:val="22"/>
        </w:rPr>
        <w:tab/>
      </w:r>
      <w:r>
        <w:rPr>
          <w:noProof/>
        </w:rPr>
        <w:t>Kesirli etkin doz (FED) ve zehir tehlikesi</w:t>
      </w:r>
      <w:r>
        <w:rPr>
          <w:noProof/>
        </w:rPr>
        <w:tab/>
      </w:r>
      <w:r>
        <w:rPr>
          <w:noProof/>
        </w:rPr>
        <w:fldChar w:fldCharType="begin"/>
      </w:r>
      <w:r>
        <w:rPr>
          <w:noProof/>
        </w:rPr>
        <w:instrText xml:space="preserve"> PAGEREF _Toc404505250 \h </w:instrText>
      </w:r>
      <w:ins w:id="140" w:author="fundaa" w:date="2014-11-27T10:35:00Z">
        <w:r>
          <w:rPr>
            <w:noProof/>
          </w:rPr>
        </w:r>
      </w:ins>
      <w:r>
        <w:rPr>
          <w:noProof/>
        </w:rPr>
        <w:fldChar w:fldCharType="separate"/>
      </w:r>
      <w:r>
        <w:rPr>
          <w:noProof/>
        </w:rPr>
        <w:t>16</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4.4</w:t>
      </w:r>
      <w:r>
        <w:rPr>
          <w:rFonts w:ascii="Calibri" w:hAnsi="Calibri" w:cs="Calibri"/>
          <w:b w:val="0"/>
          <w:bCs w:val="0"/>
          <w:noProof/>
          <w:sz w:val="22"/>
          <w:szCs w:val="22"/>
        </w:rPr>
        <w:tab/>
      </w:r>
      <w:r>
        <w:rPr>
          <w:noProof/>
        </w:rPr>
        <w:t>Kesirli etkin derişim (FEC)</w:t>
      </w:r>
      <w:r>
        <w:rPr>
          <w:noProof/>
        </w:rPr>
        <w:tab/>
      </w:r>
      <w:r>
        <w:rPr>
          <w:noProof/>
        </w:rPr>
        <w:fldChar w:fldCharType="begin"/>
      </w:r>
      <w:r>
        <w:rPr>
          <w:noProof/>
        </w:rPr>
        <w:instrText xml:space="preserve"> PAGEREF _Toc404505251 \h </w:instrText>
      </w:r>
      <w:ins w:id="141" w:author="fundaa" w:date="2014-11-27T10:35:00Z">
        <w:r>
          <w:rPr>
            <w:noProof/>
          </w:rPr>
        </w:r>
      </w:ins>
      <w:r>
        <w:rPr>
          <w:noProof/>
        </w:rPr>
        <w:fldChar w:fldCharType="separate"/>
      </w:r>
      <w:r>
        <w:rPr>
          <w:noProof/>
        </w:rPr>
        <w:t>16</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4.5</w:t>
      </w:r>
      <w:r>
        <w:rPr>
          <w:rFonts w:ascii="Calibri" w:hAnsi="Calibri" w:cs="Calibri"/>
          <w:b w:val="0"/>
          <w:bCs w:val="0"/>
          <w:noProof/>
          <w:sz w:val="22"/>
          <w:szCs w:val="22"/>
        </w:rPr>
        <w:tab/>
      </w:r>
      <w:r>
        <w:rPr>
          <w:noProof/>
        </w:rPr>
        <w:t>Genel zehir etkileri</w:t>
      </w:r>
      <w:r>
        <w:rPr>
          <w:noProof/>
        </w:rPr>
        <w:tab/>
      </w:r>
      <w:r>
        <w:rPr>
          <w:noProof/>
        </w:rPr>
        <w:fldChar w:fldCharType="begin"/>
      </w:r>
      <w:r>
        <w:rPr>
          <w:noProof/>
        </w:rPr>
        <w:instrText xml:space="preserve"> PAGEREF _Toc404505252 \h </w:instrText>
      </w:r>
      <w:ins w:id="142" w:author="fundaa" w:date="2014-11-27T10:35:00Z">
        <w:r>
          <w:rPr>
            <w:noProof/>
          </w:rPr>
        </w:r>
      </w:ins>
      <w:r>
        <w:rPr>
          <w:noProof/>
        </w:rPr>
        <w:fldChar w:fldCharType="separate"/>
      </w:r>
      <w:r>
        <w:rPr>
          <w:noProof/>
        </w:rPr>
        <w:t>16</w:t>
      </w:r>
      <w:r>
        <w:rPr>
          <w:noProof/>
        </w:rPr>
        <w:fldChar w:fldCharType="end"/>
      </w:r>
    </w:p>
    <w:p w:rsidR="0073416F" w:rsidRDefault="0073416F">
      <w:pPr>
        <w:pStyle w:val="TOC2"/>
        <w:tabs>
          <w:tab w:val="left" w:pos="600"/>
        </w:tabs>
        <w:rPr>
          <w:rFonts w:ascii="Calibri" w:hAnsi="Calibri" w:cs="Calibri"/>
          <w:b w:val="0"/>
          <w:bCs w:val="0"/>
          <w:noProof/>
          <w:sz w:val="22"/>
          <w:szCs w:val="22"/>
        </w:rPr>
      </w:pPr>
      <w:r w:rsidRPr="005B29A9">
        <w:rPr>
          <w:noProof/>
        </w:rPr>
        <w:t>5</w:t>
      </w:r>
      <w:r>
        <w:rPr>
          <w:rFonts w:ascii="Calibri" w:hAnsi="Calibri" w:cs="Calibri"/>
          <w:b w:val="0"/>
          <w:bCs w:val="0"/>
          <w:noProof/>
          <w:sz w:val="22"/>
          <w:szCs w:val="22"/>
        </w:rPr>
        <w:tab/>
      </w:r>
      <w:r w:rsidRPr="005B29A9">
        <w:rPr>
          <w:noProof/>
        </w:rPr>
        <w:t>Küçük ölçekli zehirlilik deneylerinin genel hususları</w:t>
      </w:r>
      <w:r>
        <w:rPr>
          <w:noProof/>
        </w:rPr>
        <w:tab/>
      </w:r>
      <w:r>
        <w:rPr>
          <w:noProof/>
        </w:rPr>
        <w:fldChar w:fldCharType="begin"/>
      </w:r>
      <w:r>
        <w:rPr>
          <w:noProof/>
        </w:rPr>
        <w:instrText xml:space="preserve"> PAGEREF _Toc404505253 \h </w:instrText>
      </w:r>
      <w:ins w:id="143" w:author="fundaa" w:date="2014-11-27T10:35:00Z">
        <w:r>
          <w:rPr>
            <w:noProof/>
          </w:rPr>
        </w:r>
      </w:ins>
      <w:r>
        <w:rPr>
          <w:noProof/>
        </w:rPr>
        <w:fldChar w:fldCharType="separate"/>
      </w:r>
      <w:r>
        <w:rPr>
          <w:noProof/>
        </w:rPr>
        <w:t>17</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5.1</w:t>
      </w:r>
      <w:r>
        <w:rPr>
          <w:rFonts w:ascii="Calibri" w:hAnsi="Calibri" w:cs="Calibri"/>
          <w:b w:val="0"/>
          <w:bCs w:val="0"/>
          <w:noProof/>
          <w:sz w:val="22"/>
          <w:szCs w:val="22"/>
        </w:rPr>
        <w:tab/>
      </w:r>
      <w:r>
        <w:rPr>
          <w:noProof/>
        </w:rPr>
        <w:t>Genel</w:t>
      </w:r>
      <w:r>
        <w:rPr>
          <w:noProof/>
        </w:rPr>
        <w:tab/>
      </w:r>
      <w:r>
        <w:rPr>
          <w:noProof/>
        </w:rPr>
        <w:fldChar w:fldCharType="begin"/>
      </w:r>
      <w:r>
        <w:rPr>
          <w:noProof/>
        </w:rPr>
        <w:instrText xml:space="preserve"> PAGEREF _Toc404505254 \h </w:instrText>
      </w:r>
      <w:ins w:id="144" w:author="fundaa" w:date="2014-11-27T10:35:00Z">
        <w:r>
          <w:rPr>
            <w:noProof/>
          </w:rPr>
        </w:r>
      </w:ins>
      <w:r>
        <w:rPr>
          <w:noProof/>
        </w:rPr>
        <w:fldChar w:fldCharType="separate"/>
      </w:r>
      <w:r>
        <w:rPr>
          <w:noProof/>
        </w:rPr>
        <w:t>17</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5.2</w:t>
      </w:r>
      <w:r>
        <w:rPr>
          <w:rFonts w:ascii="Calibri" w:hAnsi="Calibri" w:cs="Calibri"/>
          <w:b w:val="0"/>
          <w:bCs w:val="0"/>
          <w:noProof/>
          <w:sz w:val="22"/>
          <w:szCs w:val="22"/>
        </w:rPr>
        <w:tab/>
      </w:r>
      <w:r>
        <w:rPr>
          <w:noProof/>
        </w:rPr>
        <w:t>Fiziksel yangın modelleri</w:t>
      </w:r>
      <w:r>
        <w:rPr>
          <w:noProof/>
        </w:rPr>
        <w:tab/>
      </w:r>
      <w:r>
        <w:rPr>
          <w:noProof/>
        </w:rPr>
        <w:fldChar w:fldCharType="begin"/>
      </w:r>
      <w:r>
        <w:rPr>
          <w:noProof/>
        </w:rPr>
        <w:instrText xml:space="preserve"> PAGEREF _Toc404505255 \h </w:instrText>
      </w:r>
      <w:ins w:id="145" w:author="fundaa" w:date="2014-11-27T10:35:00Z">
        <w:r>
          <w:rPr>
            <w:noProof/>
          </w:rPr>
        </w:r>
      </w:ins>
      <w:r>
        <w:rPr>
          <w:noProof/>
        </w:rPr>
        <w:fldChar w:fldCharType="separate"/>
      </w:r>
      <w:r>
        <w:rPr>
          <w:noProof/>
        </w:rPr>
        <w:t>17</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5.3</w:t>
      </w:r>
      <w:r>
        <w:rPr>
          <w:rFonts w:ascii="Calibri" w:hAnsi="Calibri" w:cs="Calibri"/>
          <w:b w:val="0"/>
          <w:bCs w:val="0"/>
          <w:noProof/>
          <w:sz w:val="22"/>
          <w:szCs w:val="22"/>
        </w:rPr>
        <w:tab/>
      </w:r>
      <w:r>
        <w:rPr>
          <w:noProof/>
        </w:rPr>
        <w:t>Bir bölme yangınında yangın aşamaları</w:t>
      </w:r>
      <w:r>
        <w:rPr>
          <w:noProof/>
        </w:rPr>
        <w:tab/>
      </w:r>
      <w:r>
        <w:rPr>
          <w:noProof/>
        </w:rPr>
        <w:fldChar w:fldCharType="begin"/>
      </w:r>
      <w:r>
        <w:rPr>
          <w:noProof/>
        </w:rPr>
        <w:instrText xml:space="preserve"> PAGEREF _Toc404505257 \h </w:instrText>
      </w:r>
      <w:ins w:id="146" w:author="fundaa" w:date="2014-11-27T10:35:00Z">
        <w:r>
          <w:rPr>
            <w:noProof/>
          </w:rPr>
        </w:r>
      </w:ins>
      <w:r>
        <w:rPr>
          <w:noProof/>
        </w:rPr>
        <w:fldChar w:fldCharType="separate"/>
      </w:r>
      <w:r>
        <w:rPr>
          <w:noProof/>
        </w:rPr>
        <w:t>19</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5.4</w:t>
      </w:r>
      <w:r>
        <w:rPr>
          <w:rFonts w:ascii="Calibri" w:hAnsi="Calibri" w:cs="Calibri"/>
          <w:b w:val="0"/>
          <w:bCs w:val="0"/>
          <w:noProof/>
          <w:sz w:val="22"/>
          <w:szCs w:val="22"/>
        </w:rPr>
        <w:tab/>
      </w:r>
      <w:r>
        <w:rPr>
          <w:noProof/>
        </w:rPr>
        <w:t>Analiz yöntemleri</w:t>
      </w:r>
      <w:r>
        <w:rPr>
          <w:noProof/>
        </w:rPr>
        <w:tab/>
      </w:r>
      <w:r>
        <w:rPr>
          <w:noProof/>
        </w:rPr>
        <w:fldChar w:fldCharType="begin"/>
      </w:r>
      <w:r>
        <w:rPr>
          <w:noProof/>
        </w:rPr>
        <w:instrText xml:space="preserve"> PAGEREF _Toc404505259 \h </w:instrText>
      </w:r>
      <w:ins w:id="147" w:author="fundaa" w:date="2014-11-27T10:35:00Z">
        <w:r>
          <w:rPr>
            <w:noProof/>
          </w:rPr>
        </w:r>
      </w:ins>
      <w:r>
        <w:rPr>
          <w:noProof/>
        </w:rPr>
        <w:fldChar w:fldCharType="separate"/>
      </w:r>
      <w:r>
        <w:rPr>
          <w:noProof/>
        </w:rPr>
        <w:t>19</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5.4.1</w:t>
      </w:r>
      <w:r>
        <w:rPr>
          <w:rFonts w:ascii="Calibri" w:hAnsi="Calibri" w:cs="Calibri"/>
          <w:b w:val="0"/>
          <w:bCs w:val="0"/>
          <w:noProof/>
          <w:sz w:val="22"/>
          <w:szCs w:val="22"/>
        </w:rPr>
        <w:tab/>
      </w:r>
      <w:r w:rsidRPr="005B29A9">
        <w:rPr>
          <w:noProof/>
          <w:lang w:eastAsia="en-US"/>
        </w:rPr>
        <w:t>Kimyasal analiz bazlı yöntemler</w:t>
      </w:r>
      <w:r>
        <w:rPr>
          <w:noProof/>
        </w:rPr>
        <w:tab/>
      </w:r>
      <w:r>
        <w:rPr>
          <w:noProof/>
        </w:rPr>
        <w:fldChar w:fldCharType="begin"/>
      </w:r>
      <w:r>
        <w:rPr>
          <w:noProof/>
        </w:rPr>
        <w:instrText xml:space="preserve"> PAGEREF _Toc404505260 \h </w:instrText>
      </w:r>
      <w:ins w:id="148"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5.4.2</w:t>
      </w:r>
      <w:r>
        <w:rPr>
          <w:rFonts w:ascii="Calibri" w:hAnsi="Calibri" w:cs="Calibri"/>
          <w:b w:val="0"/>
          <w:bCs w:val="0"/>
          <w:noProof/>
          <w:sz w:val="22"/>
          <w:szCs w:val="22"/>
        </w:rPr>
        <w:tab/>
      </w:r>
      <w:r w:rsidRPr="005B29A9">
        <w:rPr>
          <w:noProof/>
          <w:lang w:eastAsia="en-US"/>
        </w:rPr>
        <w:t>Hayvan maruziyetine dayanan yöntemler</w:t>
      </w:r>
      <w:r>
        <w:rPr>
          <w:noProof/>
        </w:rPr>
        <w:tab/>
      </w:r>
      <w:r>
        <w:rPr>
          <w:noProof/>
        </w:rPr>
        <w:fldChar w:fldCharType="begin"/>
      </w:r>
      <w:r>
        <w:rPr>
          <w:noProof/>
        </w:rPr>
        <w:instrText xml:space="preserve"> PAGEREF _Toc404505261 \h </w:instrText>
      </w:r>
      <w:ins w:id="149"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600"/>
        </w:tabs>
        <w:rPr>
          <w:rFonts w:ascii="Calibri" w:hAnsi="Calibri" w:cs="Calibri"/>
          <w:b w:val="0"/>
          <w:bCs w:val="0"/>
          <w:noProof/>
          <w:sz w:val="22"/>
          <w:szCs w:val="22"/>
        </w:rPr>
      </w:pPr>
      <w:r w:rsidRPr="005B29A9">
        <w:rPr>
          <w:noProof/>
        </w:rPr>
        <w:t>6</w:t>
      </w:r>
      <w:r>
        <w:rPr>
          <w:rFonts w:ascii="Calibri" w:hAnsi="Calibri" w:cs="Calibri"/>
          <w:b w:val="0"/>
          <w:bCs w:val="0"/>
          <w:noProof/>
          <w:sz w:val="22"/>
          <w:szCs w:val="22"/>
        </w:rPr>
        <w:tab/>
      </w:r>
      <w:r w:rsidRPr="005B29A9">
        <w:rPr>
          <w:noProof/>
        </w:rPr>
        <w:t>Yayınlanan kimyasal analize dayalı deney yöntemlerinin özeti</w:t>
      </w:r>
      <w:r>
        <w:rPr>
          <w:noProof/>
        </w:rPr>
        <w:tab/>
      </w:r>
      <w:r>
        <w:rPr>
          <w:noProof/>
        </w:rPr>
        <w:fldChar w:fldCharType="begin"/>
      </w:r>
      <w:r>
        <w:rPr>
          <w:noProof/>
        </w:rPr>
        <w:instrText xml:space="preserve"> PAGEREF _Toc404505262 \h </w:instrText>
      </w:r>
      <w:ins w:id="150"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600"/>
        </w:tabs>
        <w:rPr>
          <w:rFonts w:ascii="Calibri" w:hAnsi="Calibri" w:cs="Calibri"/>
          <w:b w:val="0"/>
          <w:bCs w:val="0"/>
          <w:noProof/>
          <w:sz w:val="22"/>
          <w:szCs w:val="22"/>
        </w:rPr>
      </w:pPr>
      <w:r w:rsidRPr="005B29A9">
        <w:rPr>
          <w:noProof/>
          <w:lang w:eastAsia="en-US"/>
        </w:rPr>
        <w:t>6.1</w:t>
      </w:r>
      <w:r>
        <w:rPr>
          <w:rFonts w:ascii="Calibri" w:hAnsi="Calibri" w:cs="Calibri"/>
          <w:b w:val="0"/>
          <w:bCs w:val="0"/>
          <w:noProof/>
          <w:sz w:val="22"/>
          <w:szCs w:val="22"/>
        </w:rPr>
        <w:tab/>
      </w:r>
      <w:r w:rsidRPr="005B29A9">
        <w:rPr>
          <w:noProof/>
          <w:lang w:eastAsia="en-US"/>
        </w:rPr>
        <w:t>Genel</w:t>
      </w:r>
      <w:r>
        <w:rPr>
          <w:noProof/>
        </w:rPr>
        <w:tab/>
      </w:r>
      <w:r>
        <w:rPr>
          <w:noProof/>
        </w:rPr>
        <w:fldChar w:fldCharType="begin"/>
      </w:r>
      <w:r>
        <w:rPr>
          <w:noProof/>
        </w:rPr>
        <w:instrText xml:space="preserve"> PAGEREF _Toc404505263 \h </w:instrText>
      </w:r>
      <w:ins w:id="151"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6.2</w:t>
      </w:r>
      <w:r>
        <w:rPr>
          <w:rFonts w:ascii="Calibri" w:hAnsi="Calibri" w:cs="Calibri"/>
          <w:b w:val="0"/>
          <w:bCs w:val="0"/>
          <w:noProof/>
          <w:sz w:val="22"/>
          <w:szCs w:val="22"/>
        </w:rPr>
        <w:tab/>
      </w:r>
      <w:r>
        <w:rPr>
          <w:noProof/>
        </w:rPr>
        <w:t>Birleşik Krallık Savunma Bakanlığı - Savunma Standardı (DS)</w:t>
      </w:r>
      <w:r>
        <w:rPr>
          <w:noProof/>
        </w:rPr>
        <w:tab/>
      </w:r>
      <w:r>
        <w:rPr>
          <w:noProof/>
        </w:rPr>
        <w:fldChar w:fldCharType="begin"/>
      </w:r>
      <w:r>
        <w:rPr>
          <w:noProof/>
        </w:rPr>
        <w:instrText xml:space="preserve"> PAGEREF _Toc404505264 \h </w:instrText>
      </w:r>
      <w:ins w:id="152"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_Toc404505265 \h </w:instrText>
      </w:r>
      <w:ins w:id="153"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_Toc404505266 \h </w:instrText>
      </w:r>
      <w:ins w:id="154" w:author="fundaa" w:date="2014-11-27T10:35:00Z">
        <w:r>
          <w:rPr>
            <w:noProof/>
          </w:rPr>
        </w:r>
      </w:ins>
      <w:r>
        <w:rPr>
          <w:noProof/>
        </w:rPr>
        <w:fldChar w:fldCharType="separate"/>
      </w:r>
      <w:r>
        <w:rPr>
          <w:noProof/>
        </w:rPr>
        <w:t>20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_Toc404505267 \h </w:instrText>
      </w:r>
      <w:ins w:id="155" w:author="fundaa" w:date="2014-11-27T10:35:00Z">
        <w:r>
          <w:rPr>
            <w:noProof/>
          </w:rPr>
        </w:r>
      </w:ins>
      <w:r>
        <w:rPr>
          <w:noProof/>
        </w:rPr>
        <w:fldChar w:fldCharType="separate"/>
      </w:r>
      <w:r>
        <w:rPr>
          <w:noProof/>
        </w:rPr>
        <w:t>21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_Toc404505268 \h </w:instrText>
      </w:r>
      <w:ins w:id="156" w:author="fundaa" w:date="2014-11-27T10:35:00Z">
        <w:r>
          <w:rPr>
            <w:noProof/>
          </w:rPr>
        </w:r>
      </w:ins>
      <w:r>
        <w:rPr>
          <w:noProof/>
        </w:rPr>
        <w:fldChar w:fldCharType="separate"/>
      </w:r>
      <w:r>
        <w:rPr>
          <w:noProof/>
        </w:rPr>
        <w:t>21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_Toc404505270 \h </w:instrText>
      </w:r>
      <w:ins w:id="157" w:author="fundaa" w:date="2014-11-27T10:35:00Z">
        <w:r>
          <w:rPr>
            <w:noProof/>
          </w:rPr>
        </w:r>
      </w:ins>
      <w:r>
        <w:rPr>
          <w:noProof/>
        </w:rPr>
        <w:fldChar w:fldCharType="separate"/>
      </w:r>
      <w:r>
        <w:rPr>
          <w:noProof/>
        </w:rPr>
        <w:t>21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_Toc404505271 \h </w:instrText>
      </w:r>
      <w:ins w:id="158"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6.2.7</w:t>
      </w:r>
      <w:r>
        <w:rPr>
          <w:rFonts w:ascii="Calibri" w:hAnsi="Calibri" w:cs="Calibri"/>
          <w:b w:val="0"/>
          <w:bCs w:val="0"/>
          <w:noProof/>
          <w:sz w:val="22"/>
          <w:szCs w:val="22"/>
        </w:rPr>
        <w:tab/>
      </w:r>
      <w:r w:rsidRPr="005B29A9">
        <w:rPr>
          <w:noProof/>
          <w:lang w:eastAsia="en-US"/>
        </w:rPr>
        <w:t>Kaynak doküman</w:t>
      </w:r>
      <w:r>
        <w:rPr>
          <w:noProof/>
        </w:rPr>
        <w:tab/>
      </w:r>
      <w:r>
        <w:rPr>
          <w:noProof/>
        </w:rPr>
        <w:fldChar w:fldCharType="begin"/>
      </w:r>
      <w:r>
        <w:rPr>
          <w:noProof/>
        </w:rPr>
        <w:instrText xml:space="preserve"> PAGEREF _Toc404505272 \h </w:instrText>
      </w:r>
      <w:ins w:id="159"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6.3</w:t>
      </w:r>
      <w:r>
        <w:rPr>
          <w:rFonts w:ascii="Calibri" w:hAnsi="Calibri" w:cs="Calibri"/>
          <w:b w:val="0"/>
          <w:bCs w:val="0"/>
          <w:noProof/>
          <w:sz w:val="22"/>
          <w:szCs w:val="22"/>
        </w:rPr>
        <w:tab/>
      </w:r>
      <w:r>
        <w:rPr>
          <w:noProof/>
        </w:rPr>
        <w:t>Airbus Endüstrisi</w:t>
      </w:r>
      <w:r>
        <w:rPr>
          <w:noProof/>
        </w:rPr>
        <w:tab/>
      </w:r>
      <w:r>
        <w:rPr>
          <w:noProof/>
        </w:rPr>
        <w:fldChar w:fldCharType="begin"/>
      </w:r>
      <w:r>
        <w:rPr>
          <w:noProof/>
        </w:rPr>
        <w:instrText xml:space="preserve"> PAGEREF _Toc404505273 \h </w:instrText>
      </w:r>
      <w:ins w:id="160"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_Toc404505274 \h </w:instrText>
      </w:r>
      <w:ins w:id="161"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_Toc404505275 \h </w:instrText>
      </w:r>
      <w:ins w:id="162"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_Toc404505276 \h </w:instrText>
      </w:r>
      <w:ins w:id="163"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_Toc404505277 \h </w:instrText>
      </w:r>
      <w:ins w:id="164" w:author="fundaa" w:date="2014-11-27T10:35:00Z">
        <w:r>
          <w:rPr>
            <w:noProof/>
          </w:rPr>
        </w:r>
      </w:ins>
      <w:r>
        <w:rPr>
          <w:noProof/>
        </w:rPr>
        <w:fldChar w:fldCharType="separate"/>
      </w:r>
      <w:r>
        <w:rPr>
          <w:noProof/>
        </w:rPr>
        <w:t>22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_Toc404505279 \h </w:instrText>
      </w:r>
      <w:ins w:id="165"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_Toc404505280 \h </w:instrText>
      </w:r>
      <w:ins w:id="166"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6.3.7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_Toc404505281 \h </w:instrText>
      </w:r>
      <w:ins w:id="167"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600"/>
        </w:tabs>
        <w:rPr>
          <w:rFonts w:ascii="Calibri" w:hAnsi="Calibri" w:cs="Calibri"/>
          <w:b w:val="0"/>
          <w:bCs w:val="0"/>
          <w:noProof/>
          <w:sz w:val="22"/>
          <w:szCs w:val="22"/>
        </w:rPr>
      </w:pPr>
      <w:r>
        <w:rPr>
          <w:b w:val="0"/>
          <w:bCs w:val="0"/>
          <w:noProof/>
        </w:rPr>
        <w:t>6.4</w:t>
      </w:r>
      <w:r>
        <w:rPr>
          <w:rFonts w:ascii="Calibri" w:hAnsi="Calibri" w:cs="Calibri"/>
          <w:b w:val="0"/>
          <w:bCs w:val="0"/>
          <w:noProof/>
          <w:sz w:val="22"/>
          <w:szCs w:val="22"/>
        </w:rPr>
        <w:tab/>
      </w:r>
      <w:r>
        <w:rPr>
          <w:noProof/>
        </w:rPr>
        <w:t>İtalyan Elektroteknik Komitesi (CEI)</w:t>
      </w:r>
      <w:r>
        <w:rPr>
          <w:noProof/>
        </w:rPr>
        <w:tab/>
      </w:r>
      <w:r>
        <w:rPr>
          <w:noProof/>
        </w:rPr>
        <w:fldChar w:fldCharType="begin"/>
      </w:r>
      <w:r>
        <w:rPr>
          <w:noProof/>
        </w:rPr>
        <w:instrText xml:space="preserve"> PAGEREF _Toc404505282 \h </w:instrText>
      </w:r>
      <w:ins w:id="168"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_Toc404505283 \h </w:instrText>
      </w:r>
      <w:ins w:id="169"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_Toc404505284 \h </w:instrText>
      </w:r>
      <w:ins w:id="170"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_Toc404505285 \h </w:instrText>
      </w:r>
      <w:ins w:id="171"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_Toc404505286 \h </w:instrText>
      </w:r>
      <w:ins w:id="172" w:author="fundaa" w:date="2014-11-27T10:35:00Z">
        <w:r>
          <w:rPr>
            <w:noProof/>
          </w:rPr>
        </w:r>
      </w:ins>
      <w:r>
        <w:rPr>
          <w:noProof/>
        </w:rPr>
        <w:fldChar w:fldCharType="separate"/>
      </w:r>
      <w:r>
        <w:rPr>
          <w:noProof/>
        </w:rPr>
        <w:t>23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_Toc404505287 \h </w:instrText>
      </w:r>
      <w:ins w:id="173"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_Toc404505288 \h </w:instrText>
      </w:r>
      <w:ins w:id="174"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6.4.7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_Toc404505289 \h </w:instrText>
      </w:r>
      <w:ins w:id="175"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6.5</w:t>
      </w:r>
      <w:r>
        <w:rPr>
          <w:rFonts w:ascii="Calibri" w:hAnsi="Calibri" w:cs="Calibri"/>
          <w:b w:val="0"/>
          <w:bCs w:val="0"/>
          <w:noProof/>
          <w:sz w:val="22"/>
          <w:szCs w:val="22"/>
        </w:rPr>
        <w:tab/>
      </w:r>
      <w:r>
        <w:rPr>
          <w:noProof/>
        </w:rPr>
        <w:t>Fransız standardı (NF)</w:t>
      </w:r>
      <w:r>
        <w:rPr>
          <w:noProof/>
        </w:rPr>
        <w:tab/>
      </w:r>
      <w:r>
        <w:rPr>
          <w:noProof/>
        </w:rPr>
        <w:fldChar w:fldCharType="begin"/>
      </w:r>
      <w:r>
        <w:rPr>
          <w:noProof/>
        </w:rPr>
        <w:instrText xml:space="preserve"> PAGEREF _Toc404505290 \h </w:instrText>
      </w:r>
      <w:ins w:id="176"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6.5.1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_Toc404505291 \h </w:instrText>
      </w:r>
      <w:ins w:id="177"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6.5.2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_Toc404505292 \h </w:instrText>
      </w:r>
      <w:ins w:id="178"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6.5.3 </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_Toc404505293 \h </w:instrText>
      </w:r>
      <w:ins w:id="179"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6.5.4 </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_Toc404505294 \h </w:instrText>
      </w:r>
      <w:ins w:id="180" w:author="fundaa" w:date="2014-11-27T10:35:00Z">
        <w:r>
          <w:rPr>
            <w:noProof/>
          </w:rPr>
        </w:r>
      </w:ins>
      <w:r>
        <w:rPr>
          <w:noProof/>
        </w:rPr>
        <w:fldChar w:fldCharType="separate"/>
      </w:r>
      <w:r>
        <w:rPr>
          <w:noProof/>
        </w:rPr>
        <w:t>24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6.5.5 </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_Toc404505295 \h </w:instrText>
      </w:r>
      <w:ins w:id="181" w:author="fundaa" w:date="2014-11-27T10:35:00Z">
        <w:r>
          <w:rPr>
            <w:noProof/>
          </w:rPr>
        </w:r>
      </w:ins>
      <w:r>
        <w:rPr>
          <w:noProof/>
        </w:rPr>
        <w:fldChar w:fldCharType="separate"/>
      </w:r>
      <w:r>
        <w:rPr>
          <w:noProof/>
        </w:rPr>
        <w:t>25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6.5.6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_Toc404505296 \h </w:instrText>
      </w:r>
      <w:ins w:id="182" w:author="fundaa" w:date="2014-11-27T10:35:00Z">
        <w:r>
          <w:rPr>
            <w:noProof/>
          </w:rPr>
        </w:r>
      </w:ins>
      <w:r>
        <w:rPr>
          <w:noProof/>
        </w:rPr>
        <w:fldChar w:fldCharType="separate"/>
      </w:r>
      <w:r>
        <w:rPr>
          <w:noProof/>
        </w:rPr>
        <w:t>25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6.5.7 </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_Toc404505297 \h </w:instrText>
      </w:r>
      <w:ins w:id="183" w:author="fundaa" w:date="2014-11-27T10:35:00Z">
        <w:r>
          <w:rPr>
            <w:noProof/>
          </w:rPr>
        </w:r>
      </w:ins>
      <w:r>
        <w:rPr>
          <w:noProof/>
        </w:rPr>
        <w:fldChar w:fldCharType="separate"/>
      </w:r>
      <w:r>
        <w:rPr>
          <w:noProof/>
        </w:rPr>
        <w:t>25</w:t>
      </w:r>
      <w:r>
        <w:rPr>
          <w:noProof/>
        </w:rPr>
        <w:fldChar w:fldCharType="end"/>
      </w:r>
    </w:p>
    <w:p w:rsidR="0073416F" w:rsidRPr="001D25E2" w:rsidRDefault="0073416F" w:rsidP="001D25E2">
      <w:pPr>
        <w:pStyle w:val="TOC2"/>
        <w:tabs>
          <w:tab w:val="left" w:pos="600"/>
        </w:tabs>
        <w:rPr>
          <w:noProof/>
        </w:rPr>
      </w:pPr>
      <w:r>
        <w:rPr>
          <w:noProof/>
        </w:rPr>
        <w:t xml:space="preserve">6.6 </w:t>
      </w:r>
      <w:r w:rsidRPr="001D25E2">
        <w:rPr>
          <w:noProof/>
        </w:rPr>
        <w:tab/>
      </w:r>
      <w:r>
        <w:rPr>
          <w:noProof/>
        </w:rPr>
        <w:t>Uluslararası Elektroteknik Komisyonu (IEC)</w:t>
      </w:r>
      <w:r>
        <w:rPr>
          <w:noProof/>
        </w:rPr>
        <w:tab/>
      </w:r>
      <w:r>
        <w:rPr>
          <w:noProof/>
        </w:rPr>
        <w:fldChar w:fldCharType="begin"/>
      </w:r>
      <w:r>
        <w:rPr>
          <w:noProof/>
        </w:rPr>
        <w:instrText xml:space="preserve"> PAGEREF _Toc404505298 \h </w:instrText>
      </w:r>
      <w:ins w:id="184" w:author="fundaa" w:date="2014-11-27T10:35:00Z">
        <w:r>
          <w:rPr>
            <w:noProof/>
          </w:rPr>
        </w:r>
      </w:ins>
      <w:r>
        <w:rPr>
          <w:noProof/>
        </w:rPr>
        <w:fldChar w:fldCharType="separate"/>
      </w:r>
      <w:r>
        <w:rPr>
          <w:noProof/>
        </w:rPr>
        <w:t>25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6.6.1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_Toc404505299 \h </w:instrText>
      </w:r>
      <w:ins w:id="185" w:author="fundaa" w:date="2014-11-27T10:35:00Z">
        <w:r>
          <w:rPr>
            <w:noProof/>
          </w:rPr>
        </w:r>
      </w:ins>
      <w:r>
        <w:rPr>
          <w:noProof/>
        </w:rPr>
        <w:fldChar w:fldCharType="separate"/>
      </w:r>
      <w:r>
        <w:rPr>
          <w:noProof/>
        </w:rPr>
        <w:t>25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6.6.2 </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_Toc404505300 \h </w:instrText>
      </w:r>
      <w:ins w:id="186" w:author="fundaa" w:date="2014-11-27T10:35:00Z">
        <w:r>
          <w:rPr>
            <w:noProof/>
          </w:rPr>
        </w:r>
      </w:ins>
      <w:r>
        <w:rPr>
          <w:noProof/>
        </w:rPr>
        <w:fldChar w:fldCharType="separate"/>
      </w:r>
      <w:r>
        <w:rPr>
          <w:noProof/>
        </w:rPr>
        <w:t>25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6.6.3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_Toc404505301 \h </w:instrText>
      </w:r>
      <w:ins w:id="187" w:author="fundaa" w:date="2014-11-27T10:35:00Z">
        <w:r>
          <w:rPr>
            <w:noProof/>
          </w:rPr>
        </w:r>
      </w:ins>
      <w:r>
        <w:rPr>
          <w:noProof/>
        </w:rPr>
        <w:fldChar w:fldCharType="separate"/>
      </w:r>
      <w:r>
        <w:rPr>
          <w:noProof/>
        </w:rPr>
        <w:t>25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6.6.4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_Toc404505302 \h </w:instrText>
      </w:r>
      <w:ins w:id="188"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6.6.5</w:t>
      </w:r>
      <w:r>
        <w:rPr>
          <w:rFonts w:ascii="Calibri" w:hAnsi="Calibri" w:cs="Calibri"/>
          <w:b w:val="0"/>
          <w:bCs w:val="0"/>
          <w:noProof/>
          <w:sz w:val="22"/>
          <w:szCs w:val="22"/>
        </w:rPr>
        <w:tab/>
      </w:r>
      <w:r w:rsidRPr="005B29A9">
        <w:rPr>
          <w:noProof/>
          <w:lang w:eastAsia="en-US"/>
        </w:rPr>
        <w:t>Yanma ürününün örneklemesi</w:t>
      </w:r>
      <w:r>
        <w:rPr>
          <w:noProof/>
        </w:rPr>
        <w:tab/>
      </w:r>
      <w:r>
        <w:rPr>
          <w:noProof/>
        </w:rPr>
        <w:fldChar w:fldCharType="begin"/>
      </w:r>
      <w:r>
        <w:rPr>
          <w:noProof/>
        </w:rPr>
        <w:instrText xml:space="preserve"> PAGEREF _Toc404505304 \h </w:instrText>
      </w:r>
      <w:ins w:id="189"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6.6.6 </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_Toc404505305 \h </w:instrText>
      </w:r>
      <w:ins w:id="190"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6.6.7</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_Toc404505306 \h </w:instrText>
      </w:r>
      <w:ins w:id="191"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6.6.8</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_Toc404505307 \h </w:instrText>
      </w:r>
      <w:ins w:id="192"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 xml:space="preserve">6.7 </w:t>
      </w:r>
      <w:r>
        <w:rPr>
          <w:rFonts w:ascii="Calibri" w:hAnsi="Calibri" w:cs="Calibri"/>
          <w:b w:val="0"/>
          <w:bCs w:val="0"/>
          <w:noProof/>
          <w:sz w:val="22"/>
          <w:szCs w:val="22"/>
        </w:rPr>
        <w:tab/>
      </w:r>
      <w:r>
        <w:rPr>
          <w:noProof/>
        </w:rPr>
        <w:t>Uluslararası Standartlar Organizasyonu (ISO)</w:t>
      </w:r>
      <w:r>
        <w:rPr>
          <w:noProof/>
        </w:rPr>
        <w:tab/>
      </w:r>
      <w:r>
        <w:rPr>
          <w:noProof/>
        </w:rPr>
        <w:fldChar w:fldCharType="begin"/>
      </w:r>
      <w:r>
        <w:rPr>
          <w:noProof/>
        </w:rPr>
        <w:instrText xml:space="preserve"> PAGEREF _Toc404505308 \h </w:instrText>
      </w:r>
      <w:ins w:id="193"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6.7.1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_Toc404505309 \h </w:instrText>
      </w:r>
      <w:ins w:id="194" w:author="fundaa" w:date="2014-11-27T10:35:00Z">
        <w:r>
          <w:rPr>
            <w:noProof/>
          </w:rPr>
        </w:r>
      </w:ins>
      <w:r>
        <w:rPr>
          <w:noProof/>
        </w:rPr>
        <w:fldChar w:fldCharType="separate"/>
      </w:r>
      <w:r>
        <w:rPr>
          <w:noProof/>
        </w:rPr>
        <w:t>26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6.7.2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_Toc404505310 \h </w:instrText>
      </w:r>
      <w:ins w:id="195" w:author="fundaa" w:date="2014-11-27T10:35:00Z">
        <w:r>
          <w:rPr>
            <w:noProof/>
          </w:rPr>
        </w:r>
      </w:ins>
      <w:r>
        <w:rPr>
          <w:noProof/>
        </w:rPr>
        <w:fldChar w:fldCharType="separate"/>
      </w:r>
      <w:r>
        <w:rPr>
          <w:noProof/>
        </w:rPr>
        <w:t>27</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6.7.3 </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_Toc404505311 \h </w:instrText>
      </w:r>
      <w:ins w:id="196" w:author="fundaa" w:date="2014-11-27T10:35:00Z">
        <w:r>
          <w:rPr>
            <w:noProof/>
          </w:rPr>
        </w:r>
      </w:ins>
      <w:r>
        <w:rPr>
          <w:noProof/>
        </w:rPr>
        <w:fldChar w:fldCharType="separate"/>
      </w:r>
      <w:r>
        <w:rPr>
          <w:noProof/>
        </w:rPr>
        <w:t>27</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6.7.4 </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_Toc404505312 \h </w:instrText>
      </w:r>
      <w:ins w:id="197" w:author="fundaa" w:date="2014-11-27T10:35:00Z">
        <w:r>
          <w:rPr>
            <w:noProof/>
          </w:rPr>
        </w:r>
      </w:ins>
      <w:r>
        <w:rPr>
          <w:noProof/>
        </w:rPr>
        <w:fldChar w:fldCharType="separate"/>
      </w:r>
      <w:r>
        <w:rPr>
          <w:noProof/>
        </w:rPr>
        <w:t>27</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6.7.5 </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_Toc404505314 \h </w:instrText>
      </w:r>
      <w:ins w:id="198" w:author="fundaa" w:date="2014-11-27T10:35:00Z">
        <w:r>
          <w:rPr>
            <w:noProof/>
          </w:rPr>
        </w:r>
      </w:ins>
      <w:r>
        <w:rPr>
          <w:noProof/>
        </w:rPr>
        <w:fldChar w:fldCharType="separate"/>
      </w:r>
      <w:r>
        <w:rPr>
          <w:noProof/>
        </w:rPr>
        <w:t>27</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6.7.6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_Toc404505315 \h </w:instrText>
      </w:r>
      <w:ins w:id="199" w:author="fundaa" w:date="2014-11-27T10:35:00Z">
        <w:r>
          <w:rPr>
            <w:noProof/>
          </w:rPr>
        </w:r>
      </w:ins>
      <w:r>
        <w:rPr>
          <w:noProof/>
        </w:rPr>
        <w:fldChar w:fldCharType="separate"/>
      </w:r>
      <w:r>
        <w:rPr>
          <w:noProof/>
        </w:rPr>
        <w:t>27</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6.7.7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_Toc404505316 \h </w:instrText>
      </w:r>
      <w:ins w:id="200" w:author="fundaa" w:date="2014-11-27T10:35:00Z">
        <w:r>
          <w:rPr>
            <w:noProof/>
          </w:rPr>
        </w:r>
      </w:ins>
      <w:r>
        <w:rPr>
          <w:noProof/>
        </w:rPr>
        <w:fldChar w:fldCharType="separate"/>
      </w:r>
      <w:r>
        <w:rPr>
          <w:noProof/>
        </w:rPr>
        <w:t>27</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6.8</w:t>
      </w:r>
      <w:r>
        <w:rPr>
          <w:rFonts w:ascii="Calibri" w:hAnsi="Calibri" w:cs="Calibri"/>
          <w:b w:val="0"/>
          <w:bCs w:val="0"/>
          <w:noProof/>
          <w:sz w:val="22"/>
          <w:szCs w:val="22"/>
        </w:rPr>
        <w:tab/>
      </w:r>
      <w:r>
        <w:rPr>
          <w:noProof/>
        </w:rPr>
        <w:t>Uluslararası Denizcilik Örgütü (IMO)</w:t>
      </w:r>
      <w:r>
        <w:rPr>
          <w:noProof/>
        </w:rPr>
        <w:tab/>
      </w:r>
      <w:r>
        <w:rPr>
          <w:noProof/>
        </w:rPr>
        <w:fldChar w:fldCharType="begin"/>
      </w:r>
      <w:r>
        <w:rPr>
          <w:noProof/>
        </w:rPr>
        <w:instrText xml:space="preserve"> PAGEREF _Toc404505317 \h </w:instrText>
      </w:r>
      <w:ins w:id="201"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6.8.1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_Toc404505318 \h </w:instrText>
      </w:r>
      <w:ins w:id="202"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6.8.2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_Toc404505319 \h </w:instrText>
      </w:r>
      <w:ins w:id="203"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6.8.3 </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_Toc404505320 \h </w:instrText>
      </w:r>
      <w:ins w:id="204"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6.8.4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_Toc404505321 \h </w:instrText>
      </w:r>
      <w:ins w:id="205"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6.8.5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_Toc404505323 \h </w:instrText>
      </w:r>
      <w:ins w:id="206"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6.8.6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_Toc404505324 \h </w:instrText>
      </w:r>
      <w:ins w:id="207" w:author="fundaa" w:date="2014-11-27T10:35:00Z">
        <w:r>
          <w:rPr>
            <w:noProof/>
          </w:rPr>
        </w:r>
      </w:ins>
      <w:r>
        <w:rPr>
          <w:noProof/>
        </w:rPr>
        <w:fldChar w:fldCharType="separate"/>
      </w:r>
      <w:r>
        <w:rPr>
          <w:noProof/>
        </w:rPr>
        <w:t>28</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6.8.7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_Toc404505325 \h </w:instrText>
      </w:r>
      <w:ins w:id="208" w:author="fundaa" w:date="2014-11-27T10:35:00Z">
        <w:r>
          <w:rPr>
            <w:noProof/>
          </w:rPr>
        </w:r>
      </w:ins>
      <w:r>
        <w:rPr>
          <w:noProof/>
        </w:rPr>
        <w:fldChar w:fldCharType="separate"/>
      </w:r>
      <w:r>
        <w:rPr>
          <w:noProof/>
        </w:rPr>
        <w:t>29</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6.9</w:t>
      </w:r>
      <w:r>
        <w:rPr>
          <w:rFonts w:ascii="Calibri" w:hAnsi="Calibri" w:cs="Calibri"/>
          <w:b w:val="0"/>
          <w:bCs w:val="0"/>
          <w:noProof/>
          <w:sz w:val="22"/>
          <w:szCs w:val="22"/>
        </w:rPr>
        <w:tab/>
      </w:r>
      <w:r>
        <w:rPr>
          <w:noProof/>
        </w:rPr>
        <w:t>Demiryolu taşıt kabloları için zehirlilik deneyi</w:t>
      </w:r>
      <w:r>
        <w:rPr>
          <w:noProof/>
        </w:rPr>
        <w:tab/>
      </w:r>
      <w:r>
        <w:rPr>
          <w:noProof/>
        </w:rPr>
        <w:fldChar w:fldCharType="begin"/>
      </w:r>
      <w:r>
        <w:rPr>
          <w:noProof/>
        </w:rPr>
        <w:instrText xml:space="preserve"> PAGEREF _Toc404505326 \h </w:instrText>
      </w:r>
      <w:ins w:id="209" w:author="fundaa" w:date="2014-11-27T10:35:00Z">
        <w:r>
          <w:rPr>
            <w:noProof/>
          </w:rPr>
        </w:r>
      </w:ins>
      <w:r>
        <w:rPr>
          <w:noProof/>
        </w:rPr>
        <w:fldChar w:fldCharType="separate"/>
      </w:r>
      <w:r>
        <w:rPr>
          <w:noProof/>
        </w:rPr>
        <w:t>29</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6.9.1 </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_Toc404505327 \h </w:instrText>
      </w:r>
      <w:ins w:id="210" w:author="fundaa" w:date="2014-11-27T10:35:00Z">
        <w:r>
          <w:rPr>
            <w:noProof/>
          </w:rPr>
        </w:r>
      </w:ins>
      <w:r>
        <w:rPr>
          <w:noProof/>
        </w:rPr>
        <w:fldChar w:fldCharType="separate"/>
      </w:r>
      <w:r>
        <w:rPr>
          <w:noProof/>
        </w:rPr>
        <w:t>29</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6.9.2 </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_Toc404505328 \h </w:instrText>
      </w:r>
      <w:ins w:id="211" w:author="fundaa" w:date="2014-11-27T10:35:00Z">
        <w:r>
          <w:rPr>
            <w:noProof/>
          </w:rPr>
        </w:r>
      </w:ins>
      <w:r>
        <w:rPr>
          <w:noProof/>
        </w:rPr>
        <w:fldChar w:fldCharType="separate"/>
      </w:r>
      <w:r>
        <w:rPr>
          <w:noProof/>
        </w:rPr>
        <w:t>29</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6.9.3 </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_Toc404505329 \h </w:instrText>
      </w:r>
      <w:ins w:id="212" w:author="fundaa" w:date="2014-11-27T10:35:00Z">
        <w:r>
          <w:rPr>
            <w:noProof/>
          </w:rPr>
        </w:r>
      </w:ins>
      <w:r>
        <w:rPr>
          <w:noProof/>
        </w:rPr>
        <w:fldChar w:fldCharType="separate"/>
      </w:r>
      <w:r>
        <w:rPr>
          <w:noProof/>
        </w:rPr>
        <w:t>29</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 xml:space="preserve">6.9.4 </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_Toc404505330 \h </w:instrText>
      </w:r>
      <w:ins w:id="213" w:author="fundaa" w:date="2014-11-27T10:35:00Z">
        <w:r>
          <w:rPr>
            <w:noProof/>
          </w:rPr>
        </w:r>
      </w:ins>
      <w:r>
        <w:rPr>
          <w:noProof/>
        </w:rPr>
        <w:fldChar w:fldCharType="separate"/>
      </w:r>
      <w:r>
        <w:rPr>
          <w:noProof/>
        </w:rPr>
        <w:t>29</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6.9.5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_Toc404505332 \h </w:instrText>
      </w:r>
      <w:ins w:id="214"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6.9.6</w:t>
      </w:r>
      <w:r>
        <w:rPr>
          <w:rFonts w:ascii="Calibri" w:hAnsi="Calibri" w:cs="Calibri"/>
          <w:b w:val="0"/>
          <w:bCs w:val="0"/>
          <w:noProof/>
          <w:sz w:val="22"/>
          <w:szCs w:val="22"/>
        </w:rPr>
        <w:tab/>
      </w:r>
      <w:r w:rsidRPr="005B29A9">
        <w:rPr>
          <w:noProof/>
          <w:lang w:eastAsia="en-US"/>
        </w:rPr>
        <w:t>Deney verilerinin uyumluluğu ve özel gözlemler</w:t>
      </w:r>
      <w:r>
        <w:rPr>
          <w:noProof/>
        </w:rPr>
        <w:tab/>
      </w:r>
      <w:r>
        <w:rPr>
          <w:noProof/>
        </w:rPr>
        <w:fldChar w:fldCharType="begin"/>
      </w:r>
      <w:r>
        <w:rPr>
          <w:noProof/>
        </w:rPr>
        <w:instrText xml:space="preserve"> PAGEREF _Toc404505333 \h </w:instrText>
      </w:r>
      <w:ins w:id="215"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6.9.7</w:t>
      </w:r>
      <w:r>
        <w:rPr>
          <w:rFonts w:ascii="Calibri" w:hAnsi="Calibri" w:cs="Calibri"/>
          <w:b w:val="0"/>
          <w:bCs w:val="0"/>
          <w:noProof/>
          <w:sz w:val="22"/>
          <w:szCs w:val="22"/>
        </w:rPr>
        <w:tab/>
      </w:r>
      <w:r w:rsidRPr="005B29A9">
        <w:rPr>
          <w:noProof/>
          <w:lang w:eastAsia="en-US"/>
        </w:rPr>
        <w:t>Kaynak doküman</w:t>
      </w:r>
      <w:r>
        <w:rPr>
          <w:noProof/>
        </w:rPr>
        <w:tab/>
      </w:r>
      <w:r>
        <w:rPr>
          <w:noProof/>
        </w:rPr>
        <w:fldChar w:fldCharType="begin"/>
      </w:r>
      <w:r>
        <w:rPr>
          <w:noProof/>
        </w:rPr>
        <w:instrText xml:space="preserve"> PAGEREF _Toc404505334 \h </w:instrText>
      </w:r>
      <w:ins w:id="216"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600"/>
        </w:tabs>
        <w:rPr>
          <w:rFonts w:ascii="Calibri" w:hAnsi="Calibri" w:cs="Calibri"/>
          <w:b w:val="0"/>
          <w:bCs w:val="0"/>
          <w:noProof/>
          <w:sz w:val="22"/>
          <w:szCs w:val="22"/>
        </w:rPr>
      </w:pPr>
      <w:r w:rsidRPr="005B29A9">
        <w:rPr>
          <w:noProof/>
          <w:lang w:eastAsia="en-US"/>
        </w:rPr>
        <w:t>7</w:t>
      </w:r>
      <w:r>
        <w:rPr>
          <w:rFonts w:ascii="Calibri" w:hAnsi="Calibri" w:cs="Calibri"/>
          <w:b w:val="0"/>
          <w:bCs w:val="0"/>
          <w:noProof/>
          <w:sz w:val="22"/>
          <w:szCs w:val="22"/>
        </w:rPr>
        <w:tab/>
      </w:r>
      <w:r w:rsidRPr="005B29A9">
        <w:rPr>
          <w:noProof/>
          <w:lang w:eastAsia="en-US"/>
        </w:rPr>
        <w:t>Hayvan maruz kaldığı deney yöntemlerine ilişkin yayınlanan özet</w:t>
      </w:r>
      <w:r>
        <w:rPr>
          <w:noProof/>
        </w:rPr>
        <w:tab/>
      </w:r>
      <w:r>
        <w:rPr>
          <w:noProof/>
        </w:rPr>
        <w:fldChar w:fldCharType="begin"/>
      </w:r>
      <w:r>
        <w:rPr>
          <w:noProof/>
        </w:rPr>
        <w:instrText xml:space="preserve"> PAGEREF _Toc404505335 \h </w:instrText>
      </w:r>
      <w:ins w:id="217"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7.1</w:t>
      </w:r>
      <w:r>
        <w:rPr>
          <w:rFonts w:ascii="Calibri" w:hAnsi="Calibri" w:cs="Calibri"/>
          <w:b w:val="0"/>
          <w:bCs w:val="0"/>
          <w:noProof/>
          <w:sz w:val="22"/>
          <w:szCs w:val="22"/>
        </w:rPr>
        <w:tab/>
      </w:r>
      <w:r>
        <w:rPr>
          <w:noProof/>
        </w:rPr>
        <w:t>Alman Standard Enstitüsü (DIN)</w:t>
      </w:r>
      <w:r>
        <w:rPr>
          <w:noProof/>
        </w:rPr>
        <w:tab/>
      </w:r>
      <w:r>
        <w:rPr>
          <w:noProof/>
        </w:rPr>
        <w:fldChar w:fldCharType="begin"/>
      </w:r>
      <w:r>
        <w:rPr>
          <w:noProof/>
        </w:rPr>
        <w:instrText xml:space="preserve"> PAGEREF _Toc404505336 \h </w:instrText>
      </w:r>
      <w:ins w:id="218"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_Toc404505337 \h </w:instrText>
      </w:r>
      <w:ins w:id="219"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_Toc404505338 \h </w:instrText>
      </w:r>
      <w:ins w:id="220"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_Toc404505339 \h </w:instrText>
      </w:r>
      <w:ins w:id="221" w:author="fundaa" w:date="2014-11-27T10:35:00Z">
        <w:r>
          <w:rPr>
            <w:noProof/>
          </w:rPr>
        </w:r>
      </w:ins>
      <w:r>
        <w:rPr>
          <w:noProof/>
        </w:rPr>
        <w:fldChar w:fldCharType="separate"/>
      </w:r>
      <w:r>
        <w:rPr>
          <w:noProof/>
        </w:rPr>
        <w:t>30</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7.1.4</w:t>
      </w:r>
      <w:r>
        <w:rPr>
          <w:rFonts w:ascii="Calibri" w:hAnsi="Calibri" w:cs="Calibri"/>
          <w:b w:val="0"/>
          <w:bCs w:val="0"/>
          <w:noProof/>
          <w:sz w:val="22"/>
          <w:szCs w:val="22"/>
        </w:rPr>
        <w:tab/>
      </w:r>
      <w:r w:rsidRPr="005B29A9">
        <w:rPr>
          <w:noProof/>
          <w:lang w:eastAsia="en-US"/>
        </w:rPr>
        <w:t>Denet yöntemi</w:t>
      </w:r>
      <w:r>
        <w:rPr>
          <w:noProof/>
        </w:rPr>
        <w:tab/>
      </w:r>
      <w:r>
        <w:rPr>
          <w:noProof/>
        </w:rPr>
        <w:fldChar w:fldCharType="begin"/>
      </w:r>
      <w:r>
        <w:rPr>
          <w:noProof/>
        </w:rPr>
        <w:instrText xml:space="preserve"> PAGEREF _Toc404505340 \h </w:instrText>
      </w:r>
      <w:ins w:id="222"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_Toc404505341 \h </w:instrText>
      </w:r>
      <w:ins w:id="223"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7.1.6</w:t>
      </w:r>
      <w:r>
        <w:rPr>
          <w:rFonts w:ascii="Calibri" w:hAnsi="Calibri" w:cs="Calibri"/>
          <w:b w:val="0"/>
          <w:bCs w:val="0"/>
          <w:noProof/>
          <w:sz w:val="22"/>
          <w:szCs w:val="22"/>
        </w:rPr>
        <w:tab/>
      </w:r>
      <w:r w:rsidRPr="005B29A9">
        <w:rPr>
          <w:noProof/>
          <w:lang w:eastAsia="en-US"/>
        </w:rPr>
        <w:t>Deney verilerinin uyumluluğu ve özel gözlemler</w:t>
      </w:r>
      <w:r>
        <w:rPr>
          <w:noProof/>
        </w:rPr>
        <w:tab/>
      </w:r>
      <w:r>
        <w:rPr>
          <w:noProof/>
        </w:rPr>
        <w:fldChar w:fldCharType="begin"/>
      </w:r>
      <w:r>
        <w:rPr>
          <w:noProof/>
        </w:rPr>
        <w:instrText xml:space="preserve"> PAGEREF _Toc404505342 \h </w:instrText>
      </w:r>
      <w:ins w:id="224"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7.1.7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_Toc404505343 \h </w:instrText>
      </w:r>
      <w:ins w:id="225"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7.2</w:t>
      </w:r>
      <w:r>
        <w:rPr>
          <w:rFonts w:ascii="Calibri" w:hAnsi="Calibri" w:cs="Calibri"/>
          <w:b w:val="0"/>
          <w:bCs w:val="0"/>
          <w:noProof/>
          <w:sz w:val="22"/>
          <w:szCs w:val="22"/>
        </w:rPr>
        <w:tab/>
      </w:r>
      <w:r>
        <w:rPr>
          <w:noProof/>
        </w:rPr>
        <w:t>Ulusal Standartlar Bürosu (NSB)</w:t>
      </w:r>
      <w:r>
        <w:rPr>
          <w:noProof/>
        </w:rPr>
        <w:tab/>
      </w:r>
      <w:r>
        <w:rPr>
          <w:noProof/>
        </w:rPr>
        <w:fldChar w:fldCharType="begin"/>
      </w:r>
      <w:r>
        <w:rPr>
          <w:noProof/>
        </w:rPr>
        <w:instrText xml:space="preserve"> PAGEREF _Toc404505344 \h </w:instrText>
      </w:r>
      <w:ins w:id="226"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_Toc404505345 \h </w:instrText>
      </w:r>
      <w:ins w:id="227"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7.2.2</w:t>
      </w:r>
      <w:r>
        <w:rPr>
          <w:rFonts w:ascii="Calibri" w:hAnsi="Calibri" w:cs="Calibri"/>
          <w:b w:val="0"/>
          <w:bCs w:val="0"/>
          <w:noProof/>
          <w:sz w:val="22"/>
          <w:szCs w:val="22"/>
        </w:rPr>
        <w:tab/>
      </w:r>
      <w:r w:rsidRPr="005B29A9">
        <w:rPr>
          <w:noProof/>
          <w:lang w:eastAsia="en-US"/>
        </w:rPr>
        <w:t>Amaç ve prensipler</w:t>
      </w:r>
      <w:r>
        <w:rPr>
          <w:noProof/>
        </w:rPr>
        <w:tab/>
      </w:r>
      <w:r>
        <w:rPr>
          <w:noProof/>
        </w:rPr>
        <w:fldChar w:fldCharType="begin"/>
      </w:r>
      <w:r>
        <w:rPr>
          <w:noProof/>
        </w:rPr>
        <w:instrText xml:space="preserve"> PAGEREF _Toc404505346 \h </w:instrText>
      </w:r>
      <w:ins w:id="228" w:author="fundaa" w:date="2014-11-27T10:35:00Z">
        <w:r>
          <w:rPr>
            <w:noProof/>
          </w:rPr>
        </w:r>
      </w:ins>
      <w:r>
        <w:rPr>
          <w:noProof/>
        </w:rPr>
        <w:fldChar w:fldCharType="separate"/>
      </w:r>
      <w:r>
        <w:rPr>
          <w:noProof/>
        </w:rPr>
        <w:t>31</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_Toc404505347 \h </w:instrText>
      </w:r>
      <w:ins w:id="229" w:author="fundaa" w:date="2014-11-27T10:35:00Z">
        <w:r>
          <w:rPr>
            <w:noProof/>
          </w:rPr>
        </w:r>
      </w:ins>
      <w:r>
        <w:rPr>
          <w:noProof/>
        </w:rPr>
        <w:fldChar w:fldCharType="separate"/>
      </w:r>
      <w:r>
        <w:rPr>
          <w:noProof/>
        </w:rPr>
        <w:t>32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_Toc404505348 \h </w:instrText>
      </w:r>
      <w:ins w:id="230" w:author="fundaa" w:date="2014-11-27T10:35:00Z">
        <w:r>
          <w:rPr>
            <w:noProof/>
          </w:rPr>
        </w:r>
      </w:ins>
      <w:r>
        <w:rPr>
          <w:noProof/>
        </w:rPr>
        <w:fldChar w:fldCharType="separate"/>
      </w:r>
      <w:r>
        <w:rPr>
          <w:noProof/>
        </w:rPr>
        <w:t>32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_Toc404505349 \h </w:instrText>
      </w:r>
      <w:ins w:id="231" w:author="fundaa" w:date="2014-11-27T10:35:00Z">
        <w:r>
          <w:rPr>
            <w:noProof/>
          </w:rPr>
        </w:r>
      </w:ins>
      <w:r>
        <w:rPr>
          <w:noProof/>
        </w:rPr>
        <w:fldChar w:fldCharType="separate"/>
      </w:r>
      <w:r>
        <w:rPr>
          <w:noProof/>
        </w:rPr>
        <w:t>32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7.2.6</w:t>
      </w:r>
      <w:r>
        <w:rPr>
          <w:rFonts w:ascii="Calibri" w:hAnsi="Calibri" w:cs="Calibri"/>
          <w:b w:val="0"/>
          <w:bCs w:val="0"/>
          <w:noProof/>
          <w:sz w:val="22"/>
          <w:szCs w:val="22"/>
        </w:rPr>
        <w:tab/>
      </w:r>
      <w:r w:rsidRPr="005B29A9">
        <w:rPr>
          <w:noProof/>
          <w:lang w:eastAsia="en-US"/>
        </w:rPr>
        <w:t>Deney verilerinin uyumluluğu ve özel gözlemler</w:t>
      </w:r>
      <w:r>
        <w:rPr>
          <w:noProof/>
        </w:rPr>
        <w:tab/>
      </w:r>
      <w:r>
        <w:rPr>
          <w:noProof/>
        </w:rPr>
        <w:fldChar w:fldCharType="begin"/>
      </w:r>
      <w:r>
        <w:rPr>
          <w:noProof/>
        </w:rPr>
        <w:instrText xml:space="preserve"> PAGEREF _Toc404505350 \h </w:instrText>
      </w:r>
      <w:ins w:id="232" w:author="fundaa" w:date="2014-11-27T10:35:00Z">
        <w:r>
          <w:rPr>
            <w:noProof/>
          </w:rPr>
        </w:r>
      </w:ins>
      <w:r>
        <w:rPr>
          <w:noProof/>
        </w:rPr>
        <w:fldChar w:fldCharType="separate"/>
      </w:r>
      <w:r>
        <w:rPr>
          <w:noProof/>
        </w:rPr>
        <w:t>32</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7.2.7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_Toc404505351 \h </w:instrText>
      </w:r>
      <w:ins w:id="233" w:author="fundaa" w:date="2014-11-27T10:35:00Z">
        <w:r>
          <w:rPr>
            <w:noProof/>
          </w:rPr>
        </w:r>
      </w:ins>
      <w:r>
        <w:rPr>
          <w:noProof/>
        </w:rPr>
        <w:fldChar w:fldCharType="separate"/>
      </w:r>
      <w:r>
        <w:rPr>
          <w:noProof/>
        </w:rPr>
        <w:t>33</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7.3</w:t>
      </w:r>
      <w:r>
        <w:rPr>
          <w:rFonts w:ascii="Calibri" w:hAnsi="Calibri" w:cs="Calibri"/>
          <w:b w:val="0"/>
          <w:bCs w:val="0"/>
          <w:noProof/>
          <w:sz w:val="22"/>
          <w:szCs w:val="22"/>
        </w:rPr>
        <w:tab/>
      </w:r>
      <w:r>
        <w:rPr>
          <w:noProof/>
        </w:rPr>
        <w:t>Ulusal Standardlar ve Teknoloji Enstitüsü (NIST)</w:t>
      </w:r>
      <w:r>
        <w:rPr>
          <w:noProof/>
        </w:rPr>
        <w:tab/>
      </w:r>
      <w:r>
        <w:rPr>
          <w:noProof/>
        </w:rPr>
        <w:fldChar w:fldCharType="begin"/>
      </w:r>
      <w:r>
        <w:rPr>
          <w:noProof/>
        </w:rPr>
        <w:instrText xml:space="preserve"> PAGEREF _Toc404505352 \h </w:instrText>
      </w:r>
      <w:ins w:id="234" w:author="fundaa" w:date="2014-11-27T10:35:00Z">
        <w:r>
          <w:rPr>
            <w:noProof/>
          </w:rPr>
        </w:r>
      </w:ins>
      <w:r>
        <w:rPr>
          <w:noProof/>
        </w:rPr>
        <w:fldChar w:fldCharType="separate"/>
      </w:r>
      <w:r>
        <w:rPr>
          <w:noProof/>
        </w:rPr>
        <w:t>33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_Toc404505353 \h </w:instrText>
      </w:r>
      <w:ins w:id="235" w:author="fundaa" w:date="2014-11-27T10:35:00Z">
        <w:r>
          <w:rPr>
            <w:noProof/>
          </w:rPr>
        </w:r>
      </w:ins>
      <w:r>
        <w:rPr>
          <w:noProof/>
        </w:rPr>
        <w:fldChar w:fldCharType="separate"/>
      </w:r>
      <w:r>
        <w:rPr>
          <w:noProof/>
        </w:rPr>
        <w:t>33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_Toc404505354 \h </w:instrText>
      </w:r>
      <w:ins w:id="236" w:author="fundaa" w:date="2014-11-27T10:35:00Z">
        <w:r>
          <w:rPr>
            <w:noProof/>
          </w:rPr>
        </w:r>
      </w:ins>
      <w:r>
        <w:rPr>
          <w:noProof/>
        </w:rPr>
        <w:fldChar w:fldCharType="separate"/>
      </w:r>
      <w:r>
        <w:rPr>
          <w:noProof/>
        </w:rPr>
        <w:t>33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_Toc404505355 \h </w:instrText>
      </w:r>
      <w:ins w:id="237" w:author="fundaa" w:date="2014-11-27T10:35:00Z">
        <w:r>
          <w:rPr>
            <w:noProof/>
          </w:rPr>
        </w:r>
      </w:ins>
      <w:r>
        <w:rPr>
          <w:noProof/>
        </w:rPr>
        <w:fldChar w:fldCharType="separate"/>
      </w:r>
      <w:r>
        <w:rPr>
          <w:noProof/>
        </w:rPr>
        <w:t>33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_Toc404505356 \h </w:instrText>
      </w:r>
      <w:ins w:id="238" w:author="fundaa" w:date="2014-11-27T10:35:00Z">
        <w:r>
          <w:rPr>
            <w:noProof/>
          </w:rPr>
        </w:r>
      </w:ins>
      <w:r>
        <w:rPr>
          <w:noProof/>
        </w:rPr>
        <w:fldChar w:fldCharType="separate"/>
      </w:r>
      <w:r>
        <w:rPr>
          <w:noProof/>
        </w:rPr>
        <w:t>33</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_Toc404505357 \h </w:instrText>
      </w:r>
      <w:ins w:id="239"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7.3.6</w:t>
      </w:r>
      <w:r>
        <w:rPr>
          <w:rFonts w:ascii="Calibri" w:hAnsi="Calibri" w:cs="Calibri"/>
          <w:b w:val="0"/>
          <w:bCs w:val="0"/>
          <w:noProof/>
          <w:sz w:val="22"/>
          <w:szCs w:val="22"/>
        </w:rPr>
        <w:tab/>
      </w:r>
      <w:r w:rsidRPr="005B29A9">
        <w:rPr>
          <w:noProof/>
          <w:lang w:eastAsia="en-US"/>
        </w:rPr>
        <w:t>Deney verilerinin uyumluluğu ve özel gözlemler</w:t>
      </w:r>
      <w:r>
        <w:rPr>
          <w:noProof/>
        </w:rPr>
        <w:tab/>
      </w:r>
      <w:r>
        <w:rPr>
          <w:noProof/>
        </w:rPr>
        <w:fldChar w:fldCharType="begin"/>
      </w:r>
      <w:r>
        <w:rPr>
          <w:noProof/>
        </w:rPr>
        <w:instrText xml:space="preserve"> PAGEREF _Toc404505358 \h </w:instrText>
      </w:r>
      <w:ins w:id="240"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7.3.7</w:t>
      </w:r>
      <w:r>
        <w:rPr>
          <w:rFonts w:ascii="Calibri" w:hAnsi="Calibri" w:cs="Calibri"/>
          <w:b w:val="0"/>
          <w:bCs w:val="0"/>
          <w:noProof/>
          <w:sz w:val="22"/>
          <w:szCs w:val="22"/>
        </w:rPr>
        <w:tab/>
      </w:r>
      <w:r w:rsidRPr="005B29A9">
        <w:rPr>
          <w:noProof/>
          <w:lang w:eastAsia="en-US"/>
        </w:rPr>
        <w:t>Kaynak dokümanları</w:t>
      </w:r>
      <w:r>
        <w:rPr>
          <w:noProof/>
        </w:rPr>
        <w:tab/>
      </w:r>
      <w:r>
        <w:rPr>
          <w:noProof/>
        </w:rPr>
        <w:fldChar w:fldCharType="begin"/>
      </w:r>
      <w:r>
        <w:rPr>
          <w:noProof/>
        </w:rPr>
        <w:instrText xml:space="preserve"> PAGEREF _Toc404505359 \h </w:instrText>
      </w:r>
      <w:ins w:id="241"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7.4</w:t>
      </w:r>
      <w:r>
        <w:rPr>
          <w:rFonts w:ascii="Calibri" w:hAnsi="Calibri" w:cs="Calibri"/>
          <w:b w:val="0"/>
          <w:bCs w:val="0"/>
          <w:noProof/>
          <w:sz w:val="22"/>
          <w:szCs w:val="22"/>
        </w:rPr>
        <w:tab/>
      </w:r>
      <w:r>
        <w:rPr>
          <w:noProof/>
        </w:rPr>
        <w:t>Pittsburgh (Upitt) Üniversitesi</w:t>
      </w:r>
      <w:r>
        <w:rPr>
          <w:noProof/>
        </w:rPr>
        <w:tab/>
      </w:r>
      <w:r>
        <w:rPr>
          <w:noProof/>
        </w:rPr>
        <w:fldChar w:fldCharType="begin"/>
      </w:r>
      <w:r>
        <w:rPr>
          <w:noProof/>
        </w:rPr>
        <w:instrText xml:space="preserve"> PAGEREF _Toc404505360 \h </w:instrText>
      </w:r>
      <w:ins w:id="242"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_Toc404505361 \h </w:instrText>
      </w:r>
      <w:ins w:id="243"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_Toc404505362 \h </w:instrText>
      </w:r>
      <w:ins w:id="244"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_Toc404505363 \h </w:instrText>
      </w:r>
      <w:ins w:id="245"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_Toc404505364 \h </w:instrText>
      </w:r>
      <w:ins w:id="246" w:author="fundaa" w:date="2014-11-27T10:35:00Z">
        <w:r>
          <w:rPr>
            <w:noProof/>
          </w:rPr>
        </w:r>
      </w:ins>
      <w:r>
        <w:rPr>
          <w:noProof/>
        </w:rPr>
        <w:fldChar w:fldCharType="separate"/>
      </w:r>
      <w:r>
        <w:rPr>
          <w:noProof/>
        </w:rPr>
        <w:t>34</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_Toc404505365 \h </w:instrText>
      </w:r>
      <w:ins w:id="247" w:author="fundaa" w:date="2014-11-27T10:35:00Z">
        <w:r>
          <w:rPr>
            <w:noProof/>
          </w:rPr>
        </w:r>
      </w:ins>
      <w:r>
        <w:rPr>
          <w:noProof/>
        </w:rPr>
        <w:fldChar w:fldCharType="separate"/>
      </w:r>
      <w:r>
        <w:rPr>
          <w:noProof/>
        </w:rPr>
        <w:t>35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_Toc404505366 \h </w:instrText>
      </w:r>
      <w:ins w:id="248" w:author="fundaa" w:date="2014-11-27T10:35:00Z">
        <w:r>
          <w:rPr>
            <w:noProof/>
          </w:rPr>
        </w:r>
      </w:ins>
      <w:r>
        <w:rPr>
          <w:noProof/>
        </w:rPr>
        <w:fldChar w:fldCharType="separate"/>
      </w:r>
      <w:r>
        <w:rPr>
          <w:noProof/>
        </w:rPr>
        <w:t>35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7.4.7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_Toc404505367 \h </w:instrText>
      </w:r>
      <w:ins w:id="249" w:author="fundaa" w:date="2014-11-27T10:35:00Z">
        <w:r>
          <w:rPr>
            <w:noProof/>
          </w:rPr>
        </w:r>
      </w:ins>
      <w:r>
        <w:rPr>
          <w:noProof/>
        </w:rPr>
        <w:fldChar w:fldCharType="separate"/>
      </w:r>
      <w:r>
        <w:rPr>
          <w:noProof/>
        </w:rPr>
        <w:t>35</w:t>
      </w:r>
      <w:r>
        <w:rPr>
          <w:noProof/>
        </w:rPr>
        <w:fldChar w:fldCharType="end"/>
      </w:r>
    </w:p>
    <w:p w:rsidR="0073416F" w:rsidRDefault="0073416F">
      <w:pPr>
        <w:pStyle w:val="TOC2"/>
        <w:tabs>
          <w:tab w:val="left" w:pos="600"/>
        </w:tabs>
        <w:rPr>
          <w:rFonts w:ascii="Calibri" w:hAnsi="Calibri" w:cs="Calibri"/>
          <w:b w:val="0"/>
          <w:bCs w:val="0"/>
          <w:noProof/>
          <w:sz w:val="22"/>
          <w:szCs w:val="22"/>
        </w:rPr>
      </w:pPr>
      <w:r>
        <w:rPr>
          <w:noProof/>
        </w:rPr>
        <w:t xml:space="preserve">7.5 </w:t>
      </w:r>
      <w:r>
        <w:rPr>
          <w:rFonts w:ascii="Calibri" w:hAnsi="Calibri" w:cs="Calibri"/>
          <w:b w:val="0"/>
          <w:bCs w:val="0"/>
          <w:noProof/>
          <w:sz w:val="22"/>
          <w:szCs w:val="22"/>
        </w:rPr>
        <w:tab/>
      </w:r>
      <w:r>
        <w:rPr>
          <w:noProof/>
        </w:rPr>
        <w:t>Yapı bileşenleri için Japon yangın zehirlilik deneyi</w:t>
      </w:r>
      <w:r>
        <w:rPr>
          <w:noProof/>
        </w:rPr>
        <w:tab/>
      </w:r>
      <w:r>
        <w:rPr>
          <w:noProof/>
        </w:rPr>
        <w:fldChar w:fldCharType="begin"/>
      </w:r>
      <w:r>
        <w:rPr>
          <w:noProof/>
        </w:rPr>
        <w:instrText xml:space="preserve"> PAGEREF _Toc404505368 \h </w:instrText>
      </w:r>
      <w:ins w:id="250" w:author="fundaa" w:date="2014-11-27T10:35:00Z">
        <w:r>
          <w:rPr>
            <w:noProof/>
          </w:rPr>
        </w:r>
      </w:ins>
      <w:r>
        <w:rPr>
          <w:noProof/>
        </w:rPr>
        <w:fldChar w:fldCharType="separate"/>
      </w:r>
      <w:r>
        <w:rPr>
          <w:noProof/>
        </w:rPr>
        <w:t>35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7.5.1</w:t>
      </w:r>
      <w:r>
        <w:rPr>
          <w:rFonts w:ascii="Calibri" w:hAnsi="Calibri" w:cs="Calibri"/>
          <w:b w:val="0"/>
          <w:bCs w:val="0"/>
          <w:noProof/>
          <w:sz w:val="22"/>
          <w:szCs w:val="22"/>
        </w:rPr>
        <w:tab/>
      </w:r>
      <w:r w:rsidRPr="005B29A9">
        <w:rPr>
          <w:noProof/>
          <w:lang w:eastAsia="en-US"/>
        </w:rPr>
        <w:t>Özet</w:t>
      </w:r>
      <w:r>
        <w:rPr>
          <w:noProof/>
        </w:rPr>
        <w:tab/>
      </w:r>
      <w:r>
        <w:rPr>
          <w:noProof/>
        </w:rPr>
        <w:fldChar w:fldCharType="begin"/>
      </w:r>
      <w:r>
        <w:rPr>
          <w:noProof/>
        </w:rPr>
        <w:instrText xml:space="preserve"> PAGEREF _Toc404505369 \h </w:instrText>
      </w:r>
      <w:ins w:id="251" w:author="fundaa" w:date="2014-11-27T10:35:00Z">
        <w:r>
          <w:rPr>
            <w:noProof/>
          </w:rPr>
        </w:r>
      </w:ins>
      <w:r>
        <w:rPr>
          <w:noProof/>
        </w:rPr>
        <w:fldChar w:fldCharType="separate"/>
      </w:r>
      <w:r>
        <w:rPr>
          <w:noProof/>
        </w:rPr>
        <w:t>35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7.5.2</w:t>
      </w:r>
      <w:r>
        <w:rPr>
          <w:rFonts w:ascii="Calibri" w:hAnsi="Calibri" w:cs="Calibri"/>
          <w:b w:val="0"/>
          <w:bCs w:val="0"/>
          <w:noProof/>
          <w:sz w:val="22"/>
          <w:szCs w:val="22"/>
        </w:rPr>
        <w:tab/>
      </w:r>
      <w:r w:rsidRPr="005B29A9">
        <w:rPr>
          <w:noProof/>
          <w:lang w:eastAsia="en-US"/>
        </w:rPr>
        <w:t>Amaç ve prensip</w:t>
      </w:r>
      <w:r>
        <w:rPr>
          <w:noProof/>
        </w:rPr>
        <w:tab/>
      </w:r>
      <w:r>
        <w:rPr>
          <w:noProof/>
        </w:rPr>
        <w:fldChar w:fldCharType="begin"/>
      </w:r>
      <w:r>
        <w:rPr>
          <w:noProof/>
        </w:rPr>
        <w:instrText xml:space="preserve"> PAGEREF _Toc404505370 \h </w:instrText>
      </w:r>
      <w:ins w:id="252" w:author="fundaa" w:date="2014-11-27T10:35:00Z">
        <w:r>
          <w:rPr>
            <w:noProof/>
          </w:rPr>
        </w:r>
      </w:ins>
      <w:r>
        <w:rPr>
          <w:noProof/>
        </w:rPr>
        <w:fldChar w:fldCharType="separate"/>
      </w:r>
      <w:r>
        <w:rPr>
          <w:noProof/>
        </w:rPr>
        <w:t>35</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7.5.3</w:t>
      </w:r>
      <w:r>
        <w:rPr>
          <w:rFonts w:ascii="Calibri" w:hAnsi="Calibri" w:cs="Calibri"/>
          <w:b w:val="0"/>
          <w:bCs w:val="0"/>
          <w:noProof/>
          <w:sz w:val="22"/>
          <w:szCs w:val="22"/>
        </w:rPr>
        <w:tab/>
      </w:r>
      <w:r w:rsidRPr="005B29A9">
        <w:rPr>
          <w:noProof/>
          <w:lang w:eastAsia="en-US"/>
        </w:rPr>
        <w:t>Deney numunesi</w:t>
      </w:r>
      <w:r>
        <w:rPr>
          <w:noProof/>
        </w:rPr>
        <w:tab/>
      </w:r>
      <w:r>
        <w:rPr>
          <w:noProof/>
        </w:rPr>
        <w:fldChar w:fldCharType="begin"/>
      </w:r>
      <w:r>
        <w:rPr>
          <w:noProof/>
        </w:rPr>
        <w:instrText xml:space="preserve"> PAGEREF _Toc404505371 \h </w:instrText>
      </w:r>
      <w:ins w:id="253" w:author="fundaa" w:date="2014-11-27T10:35:00Z">
        <w:r>
          <w:rPr>
            <w:noProof/>
          </w:rPr>
        </w:r>
      </w:ins>
      <w:r>
        <w:rPr>
          <w:noProof/>
        </w:rPr>
        <w:fldChar w:fldCharType="separate"/>
      </w:r>
      <w:r>
        <w:rPr>
          <w:noProof/>
        </w:rPr>
        <w:t>36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7.5.4</w:t>
      </w:r>
      <w:r>
        <w:rPr>
          <w:rFonts w:ascii="Calibri" w:hAnsi="Calibri" w:cs="Calibri"/>
          <w:b w:val="0"/>
          <w:bCs w:val="0"/>
          <w:noProof/>
          <w:sz w:val="22"/>
          <w:szCs w:val="22"/>
        </w:rPr>
        <w:tab/>
      </w:r>
      <w:r w:rsidRPr="005B29A9">
        <w:rPr>
          <w:noProof/>
          <w:lang w:eastAsia="en-US"/>
        </w:rPr>
        <w:t>Deney yöntemi</w:t>
      </w:r>
      <w:r>
        <w:rPr>
          <w:noProof/>
        </w:rPr>
        <w:tab/>
      </w:r>
      <w:r>
        <w:rPr>
          <w:noProof/>
        </w:rPr>
        <w:fldChar w:fldCharType="begin"/>
      </w:r>
      <w:r>
        <w:rPr>
          <w:noProof/>
        </w:rPr>
        <w:instrText xml:space="preserve"> PAGEREF _Toc404505372 \h </w:instrText>
      </w:r>
      <w:ins w:id="254" w:author="fundaa" w:date="2014-11-27T10:35:00Z">
        <w:r>
          <w:rPr>
            <w:noProof/>
          </w:rPr>
        </w:r>
      </w:ins>
      <w:r>
        <w:rPr>
          <w:noProof/>
        </w:rPr>
        <w:fldChar w:fldCharType="separate"/>
      </w:r>
      <w:r>
        <w:rPr>
          <w:noProof/>
        </w:rPr>
        <w:t>36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7.5.5</w:t>
      </w:r>
      <w:r>
        <w:rPr>
          <w:rFonts w:ascii="Calibri" w:hAnsi="Calibri" w:cs="Calibri"/>
          <w:b w:val="0"/>
          <w:bCs w:val="0"/>
          <w:noProof/>
          <w:sz w:val="22"/>
          <w:szCs w:val="22"/>
        </w:rPr>
        <w:tab/>
      </w:r>
      <w:r w:rsidRPr="005B29A9">
        <w:rPr>
          <w:noProof/>
          <w:lang w:eastAsia="en-US"/>
        </w:rPr>
        <w:t>Tekrarlanabilirlik ve uyarlık</w:t>
      </w:r>
      <w:r>
        <w:rPr>
          <w:noProof/>
        </w:rPr>
        <w:tab/>
      </w:r>
      <w:r>
        <w:rPr>
          <w:noProof/>
        </w:rPr>
        <w:fldChar w:fldCharType="begin"/>
      </w:r>
      <w:r>
        <w:rPr>
          <w:noProof/>
        </w:rPr>
        <w:instrText xml:space="preserve"> PAGEREF _Toc404505373 \h </w:instrText>
      </w:r>
      <w:ins w:id="255" w:author="fundaa" w:date="2014-11-27T10:35:00Z">
        <w:r>
          <w:rPr>
            <w:noProof/>
          </w:rPr>
        </w:r>
      </w:ins>
      <w:r>
        <w:rPr>
          <w:noProof/>
        </w:rPr>
        <w:fldChar w:fldCharType="separate"/>
      </w:r>
      <w:r>
        <w:rPr>
          <w:noProof/>
        </w:rPr>
        <w:t>36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7.5.6</w:t>
      </w:r>
      <w:r>
        <w:rPr>
          <w:rFonts w:ascii="Calibri" w:hAnsi="Calibri" w:cs="Calibri"/>
          <w:b w:val="0"/>
          <w:bCs w:val="0"/>
          <w:noProof/>
          <w:sz w:val="22"/>
          <w:szCs w:val="22"/>
        </w:rPr>
        <w:tab/>
      </w:r>
      <w:r w:rsidRPr="005B29A9">
        <w:rPr>
          <w:noProof/>
          <w:lang w:eastAsia="en-US"/>
        </w:rPr>
        <w:t>Deney verilerinin uygunluğu ve özel gözlemler</w:t>
      </w:r>
      <w:r>
        <w:rPr>
          <w:noProof/>
        </w:rPr>
        <w:tab/>
      </w:r>
      <w:r>
        <w:rPr>
          <w:noProof/>
        </w:rPr>
        <w:fldChar w:fldCharType="begin"/>
      </w:r>
      <w:r>
        <w:rPr>
          <w:noProof/>
        </w:rPr>
        <w:instrText xml:space="preserve"> PAGEREF _Toc404505374 \h </w:instrText>
      </w:r>
      <w:ins w:id="256" w:author="fundaa" w:date="2014-11-27T10:35:00Z">
        <w:r>
          <w:rPr>
            <w:noProof/>
          </w:rPr>
        </w:r>
      </w:ins>
      <w:r>
        <w:rPr>
          <w:noProof/>
        </w:rPr>
        <w:fldChar w:fldCharType="separate"/>
      </w:r>
      <w:r>
        <w:rPr>
          <w:noProof/>
        </w:rPr>
        <w:t>36</w:t>
      </w:r>
      <w:r>
        <w:rPr>
          <w:noProof/>
        </w:rPr>
        <w:fldChar w:fldCharType="end"/>
      </w:r>
    </w:p>
    <w:p w:rsidR="0073416F" w:rsidRDefault="0073416F">
      <w:pPr>
        <w:pStyle w:val="TOC2"/>
        <w:tabs>
          <w:tab w:val="left" w:pos="800"/>
        </w:tabs>
        <w:rPr>
          <w:rFonts w:ascii="Calibri" w:hAnsi="Calibri" w:cs="Calibri"/>
          <w:b w:val="0"/>
          <w:bCs w:val="0"/>
          <w:noProof/>
          <w:sz w:val="22"/>
          <w:szCs w:val="22"/>
        </w:rPr>
      </w:pPr>
      <w:r w:rsidRPr="005B29A9">
        <w:rPr>
          <w:noProof/>
          <w:lang w:eastAsia="en-US"/>
        </w:rPr>
        <w:t>7.5.7</w:t>
      </w:r>
      <w:r>
        <w:rPr>
          <w:rFonts w:ascii="Calibri" w:hAnsi="Calibri" w:cs="Calibri"/>
          <w:b w:val="0"/>
          <w:bCs w:val="0"/>
          <w:noProof/>
          <w:sz w:val="22"/>
          <w:szCs w:val="22"/>
        </w:rPr>
        <w:tab/>
      </w:r>
      <w:r w:rsidRPr="005B29A9">
        <w:rPr>
          <w:noProof/>
          <w:lang w:eastAsia="en-US"/>
        </w:rPr>
        <w:t>Kaynak dokümanlar</w:t>
      </w:r>
      <w:r>
        <w:rPr>
          <w:noProof/>
        </w:rPr>
        <w:tab/>
      </w:r>
      <w:r>
        <w:rPr>
          <w:noProof/>
        </w:rPr>
        <w:fldChar w:fldCharType="begin"/>
      </w:r>
      <w:r>
        <w:rPr>
          <w:noProof/>
        </w:rPr>
        <w:instrText xml:space="preserve"> PAGEREF _Toc404505375 \h </w:instrText>
      </w:r>
      <w:ins w:id="257" w:author="fundaa" w:date="2014-11-27T10:35:00Z">
        <w:r>
          <w:rPr>
            <w:noProof/>
          </w:rPr>
        </w:r>
      </w:ins>
      <w:r>
        <w:rPr>
          <w:noProof/>
        </w:rPr>
        <w:fldChar w:fldCharType="separate"/>
      </w:r>
      <w:r>
        <w:rPr>
          <w:noProof/>
        </w:rPr>
        <w:t>36</w:t>
      </w:r>
      <w:r>
        <w:rPr>
          <w:noProof/>
        </w:rPr>
        <w:fldChar w:fldCharType="end"/>
      </w:r>
    </w:p>
    <w:p w:rsidR="0073416F" w:rsidRDefault="0073416F">
      <w:pPr>
        <w:pStyle w:val="TOC2"/>
        <w:rPr>
          <w:rFonts w:ascii="Calibri" w:hAnsi="Calibri" w:cs="Calibri"/>
          <w:b w:val="0"/>
          <w:bCs w:val="0"/>
          <w:noProof/>
          <w:sz w:val="22"/>
          <w:szCs w:val="22"/>
        </w:rPr>
      </w:pPr>
      <w:r w:rsidRPr="005B29A9">
        <w:rPr>
          <w:noProof/>
          <w:lang w:eastAsia="en-US"/>
        </w:rPr>
        <w:t>Ek A</w:t>
      </w:r>
      <w:r>
        <w:rPr>
          <w:noProof/>
          <w:lang w:eastAsia="en-US"/>
        </w:rPr>
        <w:t xml:space="preserve"> </w:t>
      </w:r>
      <w:r w:rsidRPr="005B29A9">
        <w:rPr>
          <w:noProof/>
          <w:lang w:eastAsia="en-US"/>
        </w:rPr>
        <w:t>(Bilgi için)</w:t>
      </w:r>
      <w:r>
        <w:rPr>
          <w:noProof/>
          <w:lang w:eastAsia="en-US"/>
        </w:rPr>
        <w:t xml:space="preserve"> </w:t>
      </w:r>
      <w:r w:rsidRPr="005B29A9">
        <w:rPr>
          <w:noProof/>
          <w:lang w:eastAsia="en-US"/>
        </w:rPr>
        <w:t>Zehirlilik deney yöntemlerine genel bakış</w:t>
      </w:r>
      <w:r>
        <w:rPr>
          <w:noProof/>
        </w:rPr>
        <w:tab/>
      </w:r>
      <w:r>
        <w:rPr>
          <w:noProof/>
        </w:rPr>
        <w:fldChar w:fldCharType="begin"/>
      </w:r>
      <w:r>
        <w:rPr>
          <w:noProof/>
        </w:rPr>
        <w:instrText xml:space="preserve"> PAGEREF _Toc404505378 \h </w:instrText>
      </w:r>
      <w:ins w:id="258" w:author="fundaa" w:date="2014-11-27T10:35:00Z">
        <w:r>
          <w:rPr>
            <w:noProof/>
          </w:rPr>
        </w:r>
      </w:ins>
      <w:r>
        <w:rPr>
          <w:noProof/>
        </w:rPr>
        <w:fldChar w:fldCharType="separate"/>
      </w:r>
      <w:r>
        <w:rPr>
          <w:noProof/>
        </w:rPr>
        <w:t>37</w:t>
      </w:r>
      <w:r>
        <w:rPr>
          <w:noProof/>
        </w:rPr>
        <w:fldChar w:fldCharType="end"/>
      </w:r>
    </w:p>
    <w:p w:rsidR="0073416F" w:rsidRDefault="0073416F">
      <w:pPr>
        <w:pStyle w:val="TOC2"/>
        <w:rPr>
          <w:rFonts w:ascii="Calibri" w:hAnsi="Calibri" w:cs="Calibri"/>
          <w:b w:val="0"/>
          <w:bCs w:val="0"/>
          <w:noProof/>
          <w:sz w:val="22"/>
          <w:szCs w:val="22"/>
        </w:rPr>
      </w:pPr>
      <w:r w:rsidRPr="005B29A9">
        <w:rPr>
          <w:noProof/>
          <w:lang w:eastAsia="en-US"/>
        </w:rPr>
        <w:t>Kaynaklar</w:t>
      </w:r>
      <w:r>
        <w:rPr>
          <w:noProof/>
        </w:rPr>
        <w:tab/>
      </w:r>
      <w:r>
        <w:rPr>
          <w:noProof/>
        </w:rPr>
        <w:fldChar w:fldCharType="begin"/>
      </w:r>
      <w:r>
        <w:rPr>
          <w:noProof/>
        </w:rPr>
        <w:instrText xml:space="preserve"> PAGEREF _Toc404505380 \h </w:instrText>
      </w:r>
      <w:ins w:id="259" w:author="fundaa" w:date="2014-11-27T10:35:00Z">
        <w:r>
          <w:rPr>
            <w:noProof/>
          </w:rPr>
        </w:r>
      </w:ins>
      <w:r>
        <w:rPr>
          <w:noProof/>
        </w:rPr>
        <w:fldChar w:fldCharType="separate"/>
      </w:r>
      <w:r>
        <w:rPr>
          <w:noProof/>
        </w:rPr>
        <w:t>39</w:t>
      </w:r>
      <w:r>
        <w:rPr>
          <w:noProof/>
        </w:rPr>
        <w:fldChar w:fldCharType="end"/>
      </w:r>
    </w:p>
    <w:p w:rsidR="0073416F" w:rsidRPr="009A72F4" w:rsidRDefault="0073416F" w:rsidP="00945A41">
      <w:pPr>
        <w:rPr>
          <w:b/>
          <w:bCs/>
          <w:sz w:val="28"/>
          <w:szCs w:val="28"/>
        </w:rPr>
      </w:pPr>
      <w:r>
        <w:rPr>
          <w:b/>
          <w:bCs/>
          <w:spacing w:val="4"/>
        </w:rPr>
        <w:fldChar w:fldCharType="end"/>
      </w:r>
    </w:p>
    <w:p w:rsidR="0073416F" w:rsidRPr="001D25E2" w:rsidRDefault="0073416F" w:rsidP="001D25E2">
      <w:pPr>
        <w:pStyle w:val="TOC2"/>
        <w:rPr>
          <w:b w:val="0"/>
          <w:bCs w:val="0"/>
          <w:noProof/>
          <w:lang w:eastAsia="en-US"/>
        </w:rPr>
      </w:pPr>
      <w:r w:rsidRPr="001D25E2">
        <w:rPr>
          <w:b w:val="0"/>
          <w:bCs w:val="0"/>
          <w:noProof/>
          <w:lang w:eastAsia="en-US"/>
        </w:rPr>
        <w:t>Şekil 1 - Bir bölme içinde yangın gelişimine ait farklı aşamalar</w:t>
      </w:r>
      <w:r w:rsidRPr="001D25E2">
        <w:rPr>
          <w:b w:val="0"/>
          <w:bCs w:val="0"/>
          <w:noProof/>
          <w:lang w:eastAsia="en-US"/>
        </w:rPr>
        <w:tab/>
      </w:r>
      <w:r w:rsidRPr="001D25E2">
        <w:rPr>
          <w:b w:val="0"/>
          <w:bCs w:val="0"/>
          <w:noProof/>
          <w:lang w:eastAsia="en-US"/>
        </w:rPr>
        <w:fldChar w:fldCharType="begin"/>
      </w:r>
      <w:r w:rsidRPr="001D25E2">
        <w:rPr>
          <w:b w:val="0"/>
          <w:bCs w:val="0"/>
          <w:noProof/>
          <w:lang w:eastAsia="en-US"/>
        </w:rPr>
        <w:instrText xml:space="preserve"> PAGEREF _Toc404505258 \h </w:instrText>
      </w:r>
      <w:ins w:id="260" w:author="fundaa" w:date="2014-11-27T10:35:00Z">
        <w:r w:rsidRPr="001D25E2">
          <w:rPr>
            <w:b w:val="0"/>
            <w:bCs w:val="0"/>
            <w:noProof/>
            <w:lang w:eastAsia="en-US"/>
            <w:rPrChange w:id="261" w:author="fundaa" w:date="2014-11-27T10:35:00Z">
              <w:rPr>
                <w:b w:val="0"/>
                <w:bCs w:val="0"/>
                <w:noProof/>
                <w:lang w:eastAsia="en-US"/>
              </w:rPr>
            </w:rPrChange>
          </w:rPr>
        </w:r>
      </w:ins>
      <w:r w:rsidRPr="001D25E2">
        <w:rPr>
          <w:b w:val="0"/>
          <w:bCs w:val="0"/>
          <w:noProof/>
          <w:lang w:eastAsia="en-US"/>
        </w:rPr>
        <w:fldChar w:fldCharType="separate"/>
      </w:r>
      <w:r>
        <w:rPr>
          <w:b w:val="0"/>
          <w:bCs w:val="0"/>
          <w:noProof/>
          <w:lang w:eastAsia="en-US"/>
        </w:rPr>
        <w:t>19</w:t>
      </w:r>
      <w:r w:rsidRPr="001D25E2">
        <w:rPr>
          <w:b w:val="0"/>
          <w:bCs w:val="0"/>
          <w:noProof/>
          <w:lang w:eastAsia="en-US"/>
        </w:rPr>
        <w:fldChar w:fldCharType="end"/>
      </w:r>
    </w:p>
    <w:p w:rsidR="0073416F" w:rsidRPr="001D25E2" w:rsidRDefault="0073416F" w:rsidP="001D25E2">
      <w:pPr>
        <w:pStyle w:val="TOC2"/>
        <w:rPr>
          <w:b w:val="0"/>
          <w:bCs w:val="0"/>
          <w:noProof/>
          <w:lang w:eastAsia="en-US"/>
        </w:rPr>
      </w:pPr>
    </w:p>
    <w:p w:rsidR="0073416F" w:rsidRPr="001D25E2" w:rsidRDefault="0073416F" w:rsidP="001D25E2">
      <w:pPr>
        <w:pStyle w:val="TOC2"/>
        <w:rPr>
          <w:b w:val="0"/>
          <w:bCs w:val="0"/>
          <w:noProof/>
          <w:lang w:eastAsia="en-US"/>
        </w:rPr>
      </w:pPr>
      <w:r w:rsidRPr="001D25E2">
        <w:rPr>
          <w:b w:val="0"/>
          <w:bCs w:val="0"/>
          <w:noProof/>
          <w:lang w:eastAsia="en-US"/>
        </w:rPr>
        <w:t>Çizelge 1 - Yangın tiplerinin özellikleri (bk. ISO 19706)</w:t>
      </w:r>
      <w:r w:rsidRPr="001D25E2">
        <w:rPr>
          <w:b w:val="0"/>
          <w:bCs w:val="0"/>
          <w:noProof/>
          <w:lang w:eastAsia="en-US"/>
        </w:rPr>
        <w:tab/>
      </w:r>
      <w:r w:rsidRPr="001D25E2">
        <w:rPr>
          <w:b w:val="0"/>
          <w:bCs w:val="0"/>
          <w:noProof/>
          <w:lang w:eastAsia="en-US"/>
        </w:rPr>
        <w:fldChar w:fldCharType="begin"/>
      </w:r>
      <w:r w:rsidRPr="001D25E2">
        <w:rPr>
          <w:b w:val="0"/>
          <w:bCs w:val="0"/>
          <w:noProof/>
          <w:lang w:eastAsia="en-US"/>
        </w:rPr>
        <w:instrText xml:space="preserve"> PAGEREF _Toc404505256 \h </w:instrText>
      </w:r>
      <w:ins w:id="262" w:author="fundaa" w:date="2014-11-27T10:35:00Z">
        <w:r w:rsidRPr="001D25E2">
          <w:rPr>
            <w:b w:val="0"/>
            <w:bCs w:val="0"/>
            <w:noProof/>
            <w:lang w:eastAsia="en-US"/>
            <w:rPrChange w:id="263" w:author="fundaa" w:date="2014-11-27T10:35:00Z">
              <w:rPr>
                <w:b w:val="0"/>
                <w:bCs w:val="0"/>
                <w:noProof/>
                <w:lang w:eastAsia="en-US"/>
              </w:rPr>
            </w:rPrChange>
          </w:rPr>
        </w:r>
      </w:ins>
      <w:r w:rsidRPr="001D25E2">
        <w:rPr>
          <w:b w:val="0"/>
          <w:bCs w:val="0"/>
          <w:noProof/>
          <w:lang w:eastAsia="en-US"/>
        </w:rPr>
        <w:fldChar w:fldCharType="separate"/>
      </w:r>
      <w:r>
        <w:rPr>
          <w:b w:val="0"/>
          <w:bCs w:val="0"/>
          <w:noProof/>
          <w:lang w:eastAsia="en-US"/>
        </w:rPr>
        <w:t>18</w:t>
      </w:r>
      <w:r w:rsidRPr="001D25E2">
        <w:rPr>
          <w:b w:val="0"/>
          <w:bCs w:val="0"/>
          <w:noProof/>
          <w:lang w:eastAsia="en-US"/>
        </w:rPr>
        <w:fldChar w:fldCharType="end"/>
      </w:r>
    </w:p>
    <w:p w:rsidR="0073416F" w:rsidRPr="001D25E2" w:rsidRDefault="0073416F" w:rsidP="001D25E2">
      <w:pPr>
        <w:pStyle w:val="TOC2"/>
        <w:rPr>
          <w:b w:val="0"/>
          <w:bCs w:val="0"/>
          <w:noProof/>
          <w:lang w:eastAsia="en-US"/>
        </w:rPr>
      </w:pPr>
      <w:r w:rsidRPr="001D25E2">
        <w:rPr>
          <w:b w:val="0"/>
          <w:bCs w:val="0"/>
          <w:noProof/>
          <w:lang w:eastAsia="en-US"/>
        </w:rPr>
        <w:t xml:space="preserve">Çizelge 2 - Çeşitli gazlar için DS 02-713 standardından alınan </w:t>
      </w:r>
      <w:r w:rsidRPr="001973F7">
        <w:rPr>
          <w:b w:val="0"/>
          <w:bCs w:val="0"/>
          <w:noProof/>
          <w:lang w:eastAsia="en-US"/>
        </w:rPr>
        <w:fldChar w:fldCharType="begin"/>
      </w:r>
      <w:r w:rsidRPr="001973F7">
        <w:rPr>
          <w:b w:val="0"/>
          <w:bCs w:val="0"/>
          <w:noProof/>
          <w:lang w:eastAsia="en-US"/>
        </w:rPr>
        <w:instrText xml:space="preserve"> QUOTE </w:instrText>
      </w:r>
      <w:ins w:id="264" w:author="fundaa" w:date="2014-11-27T10:35:00Z">
        <w:r w:rsidRPr="001973F7">
          <w:pict>
            <v:shape id="_x0000_i1038" type="#_x0000_t75" style="width:15.75pt;height:13.5pt">
              <v:imagedata r:id="rId30" o:title="" chromakey="white"/>
            </v:shape>
          </w:pict>
        </w:r>
      </w:ins>
      <w:r w:rsidRPr="001973F7">
        <w:rPr>
          <w:b w:val="0"/>
          <w:bCs w:val="0"/>
          <w:noProof/>
          <w:lang w:eastAsia="en-US"/>
        </w:rPr>
        <w:instrText xml:space="preserve"> </w:instrText>
      </w:r>
      <w:r w:rsidRPr="001973F7">
        <w:rPr>
          <w:b w:val="0"/>
          <w:bCs w:val="0"/>
          <w:noProof/>
          <w:lang w:eastAsia="en-US"/>
        </w:rPr>
        <w:fldChar w:fldCharType="separate"/>
      </w:r>
      <w:ins w:id="265" w:author="fundaa" w:date="2014-11-27T10:35:00Z">
        <w:r w:rsidRPr="001973F7">
          <w:pict>
            <v:shape id="_x0000_i1039" type="#_x0000_t75" style="width:15.75pt;height:13.5pt">
              <v:imagedata r:id="rId30" o:title="" chromakey="white"/>
            </v:shape>
          </w:pict>
        </w:r>
      </w:ins>
      <w:r w:rsidRPr="001973F7">
        <w:rPr>
          <w:b w:val="0"/>
          <w:bCs w:val="0"/>
          <w:noProof/>
          <w:lang w:eastAsia="en-US"/>
        </w:rPr>
        <w:fldChar w:fldCharType="end"/>
      </w:r>
      <w:r w:rsidRPr="001D25E2">
        <w:rPr>
          <w:b w:val="0"/>
          <w:bCs w:val="0"/>
          <w:noProof/>
          <w:lang w:eastAsia="en-US"/>
        </w:rPr>
        <w:t xml:space="preserve"> değerleri</w:t>
      </w:r>
      <w:r w:rsidRPr="001D25E2">
        <w:rPr>
          <w:b w:val="0"/>
          <w:bCs w:val="0"/>
          <w:noProof/>
          <w:lang w:eastAsia="en-US"/>
        </w:rPr>
        <w:tab/>
      </w:r>
      <w:r>
        <w:rPr>
          <w:b w:val="0"/>
          <w:bCs w:val="0"/>
          <w:noProof/>
          <w:lang w:eastAsia="en-US"/>
        </w:rPr>
        <w:t>21</w:t>
      </w:r>
    </w:p>
    <w:p w:rsidR="0073416F" w:rsidRPr="001D25E2" w:rsidRDefault="0073416F" w:rsidP="001D25E2">
      <w:pPr>
        <w:pStyle w:val="TOC2"/>
        <w:rPr>
          <w:b w:val="0"/>
          <w:bCs w:val="0"/>
          <w:noProof/>
          <w:lang w:eastAsia="en-US"/>
        </w:rPr>
      </w:pPr>
      <w:r w:rsidRPr="001D25E2">
        <w:rPr>
          <w:b w:val="0"/>
          <w:bCs w:val="0"/>
          <w:noProof/>
          <w:lang w:eastAsia="en-US"/>
        </w:rPr>
        <w:t>Çizelge 3 - Gaz bileşenleri hacim oranı sınırları</w:t>
      </w:r>
      <w:r w:rsidRPr="001D25E2">
        <w:rPr>
          <w:b w:val="0"/>
          <w:bCs w:val="0"/>
          <w:noProof/>
          <w:lang w:eastAsia="en-US"/>
        </w:rPr>
        <w:tab/>
      </w:r>
      <w:r>
        <w:rPr>
          <w:b w:val="0"/>
          <w:bCs w:val="0"/>
          <w:noProof/>
          <w:lang w:eastAsia="en-US"/>
        </w:rPr>
        <w:t>23</w:t>
      </w:r>
    </w:p>
    <w:p w:rsidR="0073416F" w:rsidRPr="001D25E2" w:rsidRDefault="0073416F" w:rsidP="001D25E2">
      <w:pPr>
        <w:pStyle w:val="TOC2"/>
        <w:rPr>
          <w:b w:val="0"/>
          <w:bCs w:val="0"/>
          <w:noProof/>
          <w:lang w:eastAsia="en-US"/>
        </w:rPr>
      </w:pPr>
      <w:r w:rsidRPr="001D25E2">
        <w:rPr>
          <w:b w:val="0"/>
          <w:bCs w:val="0"/>
          <w:noProof/>
          <w:lang w:eastAsia="en-US"/>
        </w:rPr>
        <w:t>Çizelge 4 - Ayrışma koşulları</w:t>
      </w:r>
      <w:r w:rsidRPr="001D25E2">
        <w:rPr>
          <w:b w:val="0"/>
          <w:bCs w:val="0"/>
          <w:noProof/>
          <w:lang w:eastAsia="en-US"/>
        </w:rPr>
        <w:tab/>
      </w:r>
      <w:r w:rsidRPr="001D25E2">
        <w:rPr>
          <w:b w:val="0"/>
          <w:bCs w:val="0"/>
          <w:noProof/>
          <w:lang w:eastAsia="en-US"/>
        </w:rPr>
        <w:fldChar w:fldCharType="begin"/>
      </w:r>
      <w:r w:rsidRPr="001D25E2">
        <w:rPr>
          <w:b w:val="0"/>
          <w:bCs w:val="0"/>
          <w:noProof/>
          <w:lang w:eastAsia="en-US"/>
        </w:rPr>
        <w:instrText xml:space="preserve"> PAGEREF _Toc404505303 \h </w:instrText>
      </w:r>
      <w:ins w:id="266" w:author="fundaa" w:date="2014-11-27T10:35:00Z">
        <w:r w:rsidRPr="001D25E2">
          <w:rPr>
            <w:b w:val="0"/>
            <w:bCs w:val="0"/>
            <w:noProof/>
            <w:lang w:eastAsia="en-US"/>
            <w:rPrChange w:id="267" w:author="fundaa" w:date="2014-11-27T10:35:00Z">
              <w:rPr>
                <w:b w:val="0"/>
                <w:bCs w:val="0"/>
                <w:noProof/>
                <w:lang w:eastAsia="en-US"/>
              </w:rPr>
            </w:rPrChange>
          </w:rPr>
        </w:r>
      </w:ins>
      <w:r w:rsidRPr="001D25E2">
        <w:rPr>
          <w:b w:val="0"/>
          <w:bCs w:val="0"/>
          <w:noProof/>
          <w:lang w:eastAsia="en-US"/>
        </w:rPr>
        <w:fldChar w:fldCharType="separate"/>
      </w:r>
      <w:r>
        <w:rPr>
          <w:b w:val="0"/>
          <w:bCs w:val="0"/>
          <w:noProof/>
          <w:lang w:eastAsia="en-US"/>
        </w:rPr>
        <w:t>26</w:t>
      </w:r>
      <w:r w:rsidRPr="001D25E2">
        <w:rPr>
          <w:b w:val="0"/>
          <w:bCs w:val="0"/>
          <w:noProof/>
          <w:lang w:eastAsia="en-US"/>
        </w:rPr>
        <w:fldChar w:fldCharType="end"/>
      </w:r>
    </w:p>
    <w:p w:rsidR="0073416F" w:rsidRPr="001D25E2" w:rsidRDefault="0073416F" w:rsidP="001D25E2">
      <w:pPr>
        <w:pStyle w:val="TOC2"/>
        <w:rPr>
          <w:b w:val="0"/>
          <w:bCs w:val="0"/>
          <w:noProof/>
          <w:lang w:eastAsia="en-US"/>
        </w:rPr>
      </w:pPr>
      <w:r w:rsidRPr="001D25E2">
        <w:rPr>
          <w:b w:val="0"/>
          <w:bCs w:val="0"/>
          <w:noProof/>
          <w:lang w:eastAsia="en-US"/>
        </w:rPr>
        <w:t>Çizelge 5 - Ayrışma koşulları</w:t>
      </w:r>
      <w:r w:rsidRPr="001D25E2">
        <w:rPr>
          <w:b w:val="0"/>
          <w:bCs w:val="0"/>
          <w:noProof/>
          <w:lang w:eastAsia="en-US"/>
        </w:rPr>
        <w:tab/>
      </w:r>
      <w:r w:rsidRPr="001D25E2">
        <w:rPr>
          <w:b w:val="0"/>
          <w:bCs w:val="0"/>
          <w:noProof/>
          <w:lang w:eastAsia="en-US"/>
        </w:rPr>
        <w:fldChar w:fldCharType="begin"/>
      </w:r>
      <w:r w:rsidRPr="001D25E2">
        <w:rPr>
          <w:b w:val="0"/>
          <w:bCs w:val="0"/>
          <w:noProof/>
          <w:lang w:eastAsia="en-US"/>
        </w:rPr>
        <w:instrText xml:space="preserve"> PAGEREF _Toc404505313 \h </w:instrText>
      </w:r>
      <w:ins w:id="268" w:author="fundaa" w:date="2014-11-27T10:35:00Z">
        <w:r w:rsidRPr="001D25E2">
          <w:rPr>
            <w:b w:val="0"/>
            <w:bCs w:val="0"/>
            <w:noProof/>
            <w:lang w:eastAsia="en-US"/>
            <w:rPrChange w:id="269" w:author="fundaa" w:date="2014-11-27T10:35:00Z">
              <w:rPr>
                <w:b w:val="0"/>
                <w:bCs w:val="0"/>
                <w:noProof/>
                <w:lang w:eastAsia="en-US"/>
              </w:rPr>
            </w:rPrChange>
          </w:rPr>
        </w:r>
      </w:ins>
      <w:r w:rsidRPr="001D25E2">
        <w:rPr>
          <w:b w:val="0"/>
          <w:bCs w:val="0"/>
          <w:noProof/>
          <w:lang w:eastAsia="en-US"/>
        </w:rPr>
        <w:fldChar w:fldCharType="separate"/>
      </w:r>
      <w:r>
        <w:rPr>
          <w:b w:val="0"/>
          <w:bCs w:val="0"/>
          <w:noProof/>
          <w:lang w:eastAsia="en-US"/>
        </w:rPr>
        <w:t>27</w:t>
      </w:r>
      <w:r w:rsidRPr="001D25E2">
        <w:rPr>
          <w:b w:val="0"/>
          <w:bCs w:val="0"/>
          <w:noProof/>
          <w:lang w:eastAsia="en-US"/>
        </w:rPr>
        <w:fldChar w:fldCharType="end"/>
      </w:r>
    </w:p>
    <w:p w:rsidR="0073416F" w:rsidRPr="001D25E2" w:rsidRDefault="0073416F" w:rsidP="001D25E2">
      <w:pPr>
        <w:pStyle w:val="TOC2"/>
        <w:rPr>
          <w:b w:val="0"/>
          <w:bCs w:val="0"/>
          <w:noProof/>
          <w:lang w:eastAsia="en-US"/>
        </w:rPr>
      </w:pPr>
      <w:r w:rsidRPr="001D25E2">
        <w:rPr>
          <w:b w:val="0"/>
          <w:bCs w:val="0"/>
          <w:noProof/>
          <w:lang w:eastAsia="en-US"/>
        </w:rPr>
        <w:t>Çizelge 6 - Gaz bileşeni için hacim oranı sınırları</w:t>
      </w:r>
      <w:r w:rsidRPr="001D25E2">
        <w:rPr>
          <w:b w:val="0"/>
          <w:bCs w:val="0"/>
          <w:noProof/>
          <w:lang w:eastAsia="en-US"/>
        </w:rPr>
        <w:tab/>
      </w:r>
      <w:r w:rsidRPr="001D25E2">
        <w:rPr>
          <w:b w:val="0"/>
          <w:bCs w:val="0"/>
          <w:noProof/>
          <w:lang w:eastAsia="en-US"/>
        </w:rPr>
        <w:fldChar w:fldCharType="begin"/>
      </w:r>
      <w:r w:rsidRPr="001D25E2">
        <w:rPr>
          <w:b w:val="0"/>
          <w:bCs w:val="0"/>
          <w:noProof/>
          <w:lang w:eastAsia="en-US"/>
        </w:rPr>
        <w:instrText xml:space="preserve"> PAGEREF _Toc404505322 \h </w:instrText>
      </w:r>
      <w:ins w:id="270" w:author="fundaa" w:date="2014-11-27T10:35:00Z">
        <w:r w:rsidRPr="001D25E2">
          <w:rPr>
            <w:b w:val="0"/>
            <w:bCs w:val="0"/>
            <w:noProof/>
            <w:lang w:eastAsia="en-US"/>
            <w:rPrChange w:id="271" w:author="fundaa" w:date="2014-11-27T10:35:00Z">
              <w:rPr>
                <w:b w:val="0"/>
                <w:bCs w:val="0"/>
                <w:noProof/>
                <w:lang w:eastAsia="en-US"/>
              </w:rPr>
            </w:rPrChange>
          </w:rPr>
        </w:r>
      </w:ins>
      <w:r w:rsidRPr="001D25E2">
        <w:rPr>
          <w:b w:val="0"/>
          <w:bCs w:val="0"/>
          <w:noProof/>
          <w:lang w:eastAsia="en-US"/>
        </w:rPr>
        <w:fldChar w:fldCharType="separate"/>
      </w:r>
      <w:r>
        <w:rPr>
          <w:b w:val="0"/>
          <w:bCs w:val="0"/>
          <w:noProof/>
          <w:lang w:eastAsia="en-US"/>
        </w:rPr>
        <w:t>28</w:t>
      </w:r>
      <w:r w:rsidRPr="001D25E2">
        <w:rPr>
          <w:b w:val="0"/>
          <w:bCs w:val="0"/>
          <w:noProof/>
          <w:lang w:eastAsia="en-US"/>
        </w:rPr>
        <w:fldChar w:fldCharType="end"/>
      </w:r>
    </w:p>
    <w:p w:rsidR="0073416F" w:rsidRPr="001D25E2" w:rsidRDefault="0073416F" w:rsidP="001D25E2">
      <w:pPr>
        <w:pStyle w:val="TOC2"/>
        <w:rPr>
          <w:b w:val="0"/>
          <w:bCs w:val="0"/>
          <w:noProof/>
          <w:lang w:eastAsia="en-US"/>
        </w:rPr>
      </w:pPr>
      <w:r w:rsidRPr="001D25E2">
        <w:rPr>
          <w:b w:val="0"/>
          <w:bCs w:val="0"/>
          <w:noProof/>
          <w:lang w:eastAsia="en-US"/>
        </w:rPr>
        <w:t>Çizelge 7 - EN 50305'ten alınan CCz değerleri</w:t>
      </w:r>
      <w:r w:rsidRPr="001D25E2">
        <w:rPr>
          <w:b w:val="0"/>
          <w:bCs w:val="0"/>
          <w:noProof/>
          <w:lang w:eastAsia="en-US"/>
        </w:rPr>
        <w:tab/>
      </w:r>
      <w:r>
        <w:rPr>
          <w:b w:val="0"/>
          <w:bCs w:val="0"/>
          <w:noProof/>
          <w:lang w:eastAsia="en-US"/>
        </w:rPr>
        <w:t>30</w:t>
      </w:r>
    </w:p>
    <w:p w:rsidR="0073416F" w:rsidRPr="001D25E2" w:rsidRDefault="0073416F" w:rsidP="001D25E2">
      <w:pPr>
        <w:pStyle w:val="TOC2"/>
        <w:rPr>
          <w:b w:val="0"/>
          <w:bCs w:val="0"/>
          <w:noProof/>
          <w:lang w:eastAsia="en-US"/>
        </w:rPr>
      </w:pPr>
      <w:r w:rsidRPr="001D25E2">
        <w:rPr>
          <w:b w:val="0"/>
          <w:bCs w:val="0"/>
          <w:noProof/>
          <w:lang w:eastAsia="en-US"/>
        </w:rPr>
        <w:t>Çizelge A1 - Zehirlilik deney yöntemlerine genel bakış</w:t>
      </w:r>
      <w:r w:rsidRPr="001D25E2">
        <w:rPr>
          <w:b w:val="0"/>
          <w:bCs w:val="0"/>
          <w:noProof/>
          <w:lang w:eastAsia="en-US"/>
        </w:rPr>
        <w:tab/>
      </w:r>
      <w:r w:rsidRPr="001D25E2">
        <w:rPr>
          <w:b w:val="0"/>
          <w:bCs w:val="0"/>
          <w:noProof/>
          <w:lang w:eastAsia="en-US"/>
        </w:rPr>
        <w:fldChar w:fldCharType="begin"/>
      </w:r>
      <w:r w:rsidRPr="001D25E2">
        <w:rPr>
          <w:b w:val="0"/>
          <w:bCs w:val="0"/>
          <w:noProof/>
          <w:lang w:eastAsia="en-US"/>
        </w:rPr>
        <w:instrText xml:space="preserve"> PAGEREF _Toc404505379 \h </w:instrText>
      </w:r>
      <w:ins w:id="272" w:author="fundaa" w:date="2014-11-27T10:35:00Z">
        <w:r w:rsidRPr="001D25E2">
          <w:rPr>
            <w:b w:val="0"/>
            <w:bCs w:val="0"/>
            <w:noProof/>
            <w:lang w:eastAsia="en-US"/>
            <w:rPrChange w:id="273" w:author="fundaa" w:date="2014-11-27T10:35:00Z">
              <w:rPr>
                <w:b w:val="0"/>
                <w:bCs w:val="0"/>
                <w:noProof/>
                <w:lang w:eastAsia="en-US"/>
              </w:rPr>
            </w:rPrChange>
          </w:rPr>
        </w:r>
      </w:ins>
      <w:r w:rsidRPr="001D25E2">
        <w:rPr>
          <w:b w:val="0"/>
          <w:bCs w:val="0"/>
          <w:noProof/>
          <w:lang w:eastAsia="en-US"/>
        </w:rPr>
        <w:fldChar w:fldCharType="separate"/>
      </w:r>
      <w:r>
        <w:rPr>
          <w:b w:val="0"/>
          <w:bCs w:val="0"/>
          <w:noProof/>
          <w:lang w:eastAsia="en-US"/>
        </w:rPr>
        <w:t>37</w:t>
      </w:r>
      <w:r w:rsidRPr="001D25E2">
        <w:rPr>
          <w:b w:val="0"/>
          <w:bCs w:val="0"/>
          <w:noProof/>
          <w:lang w:eastAsia="en-US"/>
        </w:rPr>
        <w:fldChar w:fldCharType="end"/>
      </w:r>
    </w:p>
    <w:p w:rsidR="0073416F" w:rsidRPr="001D25E2" w:rsidRDefault="0073416F">
      <w:r w:rsidRPr="001D25E2">
        <w:br w:type="page"/>
      </w:r>
    </w:p>
    <w:p w:rsidR="0073416F" w:rsidRPr="001D25E2" w:rsidRDefault="0073416F" w:rsidP="000013CF">
      <w:pPr>
        <w:pStyle w:val="TOC4"/>
        <w:tabs>
          <w:tab w:val="right" w:leader="dot" w:pos="9628"/>
        </w:tabs>
        <w:ind w:left="0"/>
        <w:rPr>
          <w:rStyle w:val="Hyperlink"/>
          <w:rFonts w:cs="Arial"/>
          <w:noProof/>
        </w:rPr>
        <w:sectPr w:rsidR="0073416F" w:rsidRPr="001D25E2" w:rsidSect="004727FD">
          <w:headerReference w:type="even" r:id="rId31"/>
          <w:headerReference w:type="default" r:id="rId32"/>
          <w:footerReference w:type="even" r:id="rId33"/>
          <w:footerReference w:type="default" r:id="rId34"/>
          <w:footnotePr>
            <w:numStart w:val="2"/>
          </w:footnotePr>
          <w:type w:val="nextColumn"/>
          <w:pgSz w:w="11906" w:h="16838" w:code="9"/>
          <w:pgMar w:top="1418" w:right="1134" w:bottom="1134" w:left="1134" w:header="851" w:footer="851" w:gutter="0"/>
          <w:pgNumType w:start="2"/>
          <w:cols w:space="708"/>
        </w:sectPr>
      </w:pPr>
    </w:p>
    <w:p w:rsidR="0073416F" w:rsidRPr="009A72F4" w:rsidRDefault="0073416F" w:rsidP="000013CF">
      <w:pPr>
        <w:autoSpaceDE w:val="0"/>
        <w:autoSpaceDN w:val="0"/>
        <w:adjustRightInd w:val="0"/>
        <w:jc w:val="center"/>
        <w:rPr>
          <w:rFonts w:ascii="ArialMT" w:hAnsi="ArialMT" w:cs="ArialMT"/>
          <w:sz w:val="28"/>
          <w:szCs w:val="28"/>
        </w:rPr>
      </w:pPr>
      <w:bookmarkStart w:id="274" w:name="_Toc127848479"/>
      <w:r w:rsidRPr="009A72F4">
        <w:rPr>
          <w:rFonts w:ascii="ArialMT" w:hAnsi="ArialMT" w:cs="ArialMT"/>
          <w:sz w:val="28"/>
          <w:szCs w:val="28"/>
        </w:rPr>
        <w:t>ULUSLARARASI ELEKTROTEKNİK KOMİSYONU</w:t>
      </w:r>
    </w:p>
    <w:p w:rsidR="0073416F" w:rsidRPr="009A72F4" w:rsidRDefault="0073416F" w:rsidP="000013CF">
      <w:pPr>
        <w:autoSpaceDE w:val="0"/>
        <w:autoSpaceDN w:val="0"/>
        <w:adjustRightInd w:val="0"/>
        <w:jc w:val="center"/>
        <w:rPr>
          <w:rFonts w:ascii="ArialMT" w:hAnsi="ArialMT" w:cs="ArialMT"/>
          <w:sz w:val="24"/>
          <w:szCs w:val="24"/>
        </w:rPr>
      </w:pPr>
      <w:r w:rsidRPr="009A72F4">
        <w:rPr>
          <w:rFonts w:ascii="ArialMT" w:hAnsi="ArialMT" w:cs="ArialMT"/>
          <w:sz w:val="24"/>
          <w:szCs w:val="24"/>
        </w:rPr>
        <w:t>____________</w:t>
      </w:r>
    </w:p>
    <w:p w:rsidR="0073416F" w:rsidRPr="009A72F4" w:rsidRDefault="0073416F" w:rsidP="000013CF">
      <w:pPr>
        <w:autoSpaceDE w:val="0"/>
        <w:autoSpaceDN w:val="0"/>
        <w:adjustRightInd w:val="0"/>
        <w:jc w:val="center"/>
        <w:rPr>
          <w:rFonts w:ascii="ArialMT" w:hAnsi="ArialMT" w:cs="ArialMT"/>
          <w:sz w:val="24"/>
          <w:szCs w:val="24"/>
        </w:rPr>
      </w:pPr>
    </w:p>
    <w:p w:rsidR="0073416F" w:rsidRPr="004378E8" w:rsidRDefault="0073416F" w:rsidP="004378E8">
      <w:pPr>
        <w:pStyle w:val="BodyText"/>
        <w:jc w:val="center"/>
        <w:rPr>
          <w:rFonts w:eastAsia="SimSun"/>
          <w:b/>
          <w:bCs/>
        </w:rPr>
      </w:pPr>
      <w:bookmarkStart w:id="275" w:name="_Toc404438977"/>
      <w:bookmarkStart w:id="276" w:name="_Toc404439589"/>
      <w:bookmarkStart w:id="277" w:name="_Toc404440042"/>
      <w:bookmarkStart w:id="278" w:name="_Toc404440176"/>
      <w:bookmarkStart w:id="279" w:name="_Toc348602740"/>
      <w:bookmarkStart w:id="280" w:name="_Toc357793405"/>
      <w:r w:rsidRPr="004378E8">
        <w:rPr>
          <w:rFonts w:eastAsia="SimSun"/>
          <w:b/>
          <w:bCs/>
        </w:rPr>
        <w:t>Yangın tehlike deneyi -</w:t>
      </w:r>
      <w:bookmarkEnd w:id="275"/>
      <w:bookmarkEnd w:id="276"/>
      <w:bookmarkEnd w:id="277"/>
      <w:bookmarkEnd w:id="278"/>
    </w:p>
    <w:p w:rsidR="0073416F" w:rsidRDefault="0073416F" w:rsidP="004378E8">
      <w:pPr>
        <w:pStyle w:val="BodyText"/>
        <w:jc w:val="center"/>
        <w:rPr>
          <w:rFonts w:eastAsia="SimSun"/>
          <w:b/>
          <w:bCs/>
        </w:rPr>
      </w:pPr>
      <w:bookmarkStart w:id="281" w:name="_Toc404438978"/>
      <w:bookmarkStart w:id="282" w:name="_Toc404439590"/>
      <w:bookmarkStart w:id="283" w:name="_Toc404440043"/>
      <w:bookmarkStart w:id="284" w:name="_Toc404440177"/>
      <w:r w:rsidRPr="004378E8">
        <w:rPr>
          <w:rFonts w:eastAsia="SimSun"/>
          <w:b/>
          <w:bCs/>
        </w:rPr>
        <w:t>Bölüm 7 - 2: Yanma ürünlerinin zehirliliği - Deney yöntemlerinin özeti ve ilgisi</w:t>
      </w:r>
      <w:bookmarkEnd w:id="281"/>
      <w:bookmarkEnd w:id="282"/>
      <w:bookmarkEnd w:id="283"/>
      <w:bookmarkEnd w:id="284"/>
    </w:p>
    <w:p w:rsidR="0073416F" w:rsidRPr="004378E8" w:rsidRDefault="0073416F" w:rsidP="004378E8">
      <w:pPr>
        <w:pStyle w:val="BodyText"/>
        <w:jc w:val="center"/>
        <w:rPr>
          <w:rFonts w:eastAsia="SimSun"/>
          <w:b/>
          <w:bCs/>
        </w:rPr>
      </w:pPr>
    </w:p>
    <w:p w:rsidR="0073416F" w:rsidRPr="004378E8" w:rsidRDefault="0073416F" w:rsidP="000013CF">
      <w:pPr>
        <w:pStyle w:val="Heading1"/>
        <w:jc w:val="center"/>
        <w:rPr>
          <w:sz w:val="22"/>
          <w:szCs w:val="22"/>
        </w:rPr>
      </w:pPr>
      <w:bookmarkStart w:id="285" w:name="_Toc404438979"/>
      <w:bookmarkStart w:id="286" w:name="_Toc404439591"/>
      <w:bookmarkStart w:id="287" w:name="_Toc404440044"/>
      <w:bookmarkStart w:id="288" w:name="_Toc404440178"/>
      <w:bookmarkStart w:id="289" w:name="_Toc404440212"/>
      <w:bookmarkStart w:id="290" w:name="_Toc404440245"/>
      <w:bookmarkStart w:id="291" w:name="_Toc404440463"/>
      <w:bookmarkStart w:id="292" w:name="_Toc404441228"/>
      <w:bookmarkStart w:id="293" w:name="_Toc404441492"/>
      <w:bookmarkStart w:id="294" w:name="_Toc404505192"/>
      <w:r w:rsidRPr="004378E8">
        <w:rPr>
          <w:sz w:val="22"/>
          <w:szCs w:val="22"/>
        </w:rPr>
        <w:t>ÖN</w:t>
      </w:r>
      <w:r>
        <w:rPr>
          <w:sz w:val="22"/>
          <w:szCs w:val="22"/>
        </w:rPr>
        <w:t xml:space="preserve"> </w:t>
      </w:r>
      <w:r w:rsidRPr="004378E8">
        <w:rPr>
          <w:sz w:val="22"/>
          <w:szCs w:val="22"/>
        </w:rPr>
        <w:t>SÖZ</w:t>
      </w:r>
      <w:bookmarkEnd w:id="279"/>
      <w:bookmarkEnd w:id="280"/>
      <w:bookmarkEnd w:id="285"/>
      <w:bookmarkEnd w:id="286"/>
      <w:bookmarkEnd w:id="287"/>
      <w:bookmarkEnd w:id="288"/>
      <w:bookmarkEnd w:id="289"/>
      <w:bookmarkEnd w:id="290"/>
      <w:bookmarkEnd w:id="291"/>
      <w:bookmarkEnd w:id="292"/>
      <w:bookmarkEnd w:id="293"/>
      <w:bookmarkEnd w:id="294"/>
    </w:p>
    <w:p w:rsidR="0073416F" w:rsidRPr="009A72F4" w:rsidRDefault="0073416F" w:rsidP="000013CF">
      <w:pPr>
        <w:autoSpaceDE w:val="0"/>
        <w:autoSpaceDN w:val="0"/>
        <w:adjustRightInd w:val="0"/>
        <w:jc w:val="center"/>
        <w:rPr>
          <w:rFonts w:ascii="ArialMT" w:hAnsi="ArialMT" w:cs="ArialMT"/>
          <w:sz w:val="24"/>
          <w:szCs w:val="24"/>
        </w:rPr>
      </w:pP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Uluslararası Elektroteknik Komisyonu (IEC), tüm ulusal elektroteknik komitelerden (IEC Ulusal Komiteler) oluşan dünya çapında bir standardizasyon kuruluşudur. IEC’nin amacı, elektrik ve elektronik alanlarda standardizasyonla ilgili tüm sorulara dair uluslararası işbirliğini desteklemektir. IEC, bu amacı gerçekleştirmek için ve diğer faaliyetlerine ek olarak Uluslararası Standardlar, Teknik Spesifikasyonlar, Teknik Raporlar, Herkesin Kullanımına Açık Spesifikasyonlar (PAS) ve Rehberler (bundan böyle ‘IEC Yayını/ları’ olarak anılacaktır.) yayınlar. Yayınların hazırlanması görevi teknik komitelere verilmiştir; üzerinde çalışma yapılan konu ile ilgilenen herhangi bir IEC Ulusal Komitesi, bu hazırlık çalışmasına katılabilir. IEC ile işbirliği içindeki Uluslararası kuruluşlar, kamu kuruluşları ve sivil toplum kuruluşları da bu hazırlık çalışmalarına katılabilir IEC, iki kuruluş arasındaki anlaşma çerçevesinde belirlenen şartlara uygun olarak Uluslararası Standardizasyon Kuruluşu (ISO) ile yakın işbirliği içindedir.</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IEC’nin teknik konulara dair resmi kararları veya mutakabatları, teknik komitelerin konuyla ilgilenen tüm IEC Ulusal Komitelerinden üyeleri olduğu için, mümkün olduğunca ilgili konulardaki uluslararası fikir birliği anlamına gelir.</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IEC Yayınları, uluslararası kullanım için tavsiyeler şeklindedir ve IEC Ulusal Komiteleri tarafından da bu anlamda kabul edilirler. IEC Yayınlarının teknik muhtevasının doğru olmasını sağlamak için her türlü gayret gösterilmiş olsa da, IEC yayınlarının nihai kullanıcı tarafından kullanım yolları ya da nihai kullanıcıların yanlış yorumlamaları konusunda sorumlu tutulamaz.</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IEC Ulusal Komiteleri, uluslararası tektipliği desteklemek için IEC yayınlarını kendi ulusal ve bölgesel yayınlarına azami ölçüde şeffaf bir biçimde uygulamayı taahhüt ederler. .Herhangi bir IEC Yayını ile karşılık gelen ulusal veya bölgesel yayın arasındaki herhangi bir farklılık, ulusal veya bölgesel yayında açıkça belirtilmelidir.</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IEC, uygunluk onaylaması yapmaz. Bağımsız belgelendirme kuruluşları uygunluk değerlendirmesi hizmeti verir ve bazı alanlarda IEC uygunluk markalarını kullanır. IEC, bağımsız belgelendirme kuruluşlarının gerçekleştirdiği herhangi bir hizmetten sorumlu tutulamaz.</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Tüm kullanıcılar, bu yayının son baskısına sahip olduklarından emin olmalıdırlar.</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Herhangi bir kişisel yaralanma, mal hasarı ya da herhangi bir diğer hasardan ve bu IEC yayınının ya da diğer herhangi bir IEC yayınının yayınlanmasından, kullanımdan, ya da buna dayanılmasından kaynaklanan masraflar (yasal ücretler dahil) veya harcamalardan dolayı IEC ve IEC’nin yöneticileri, çalışanları, hizmetlileri veya teknik komitelerinin üyeleri ve uzmanları ve IEC Ulusal Komiteleri dahil temsilcileri doğrudan ya da dolaylı olarak sorumlu tutulamaz.</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Bu yayında verilen Normatif atıflara dikkat edilmelidir. Atıf yapılan yayınların kullanımı, bu yayının doğru uygulaması için kaçınılmazdır.</w:t>
      </w:r>
    </w:p>
    <w:p w:rsidR="0073416F" w:rsidRPr="002A0FA9" w:rsidRDefault="0073416F" w:rsidP="006E3AE7">
      <w:pPr>
        <w:numPr>
          <w:ilvl w:val="0"/>
          <w:numId w:val="3"/>
        </w:numPr>
        <w:autoSpaceDE w:val="0"/>
        <w:autoSpaceDN w:val="0"/>
        <w:adjustRightInd w:val="0"/>
        <w:ind w:left="284" w:hanging="284"/>
        <w:jc w:val="both"/>
        <w:rPr>
          <w:sz w:val="16"/>
          <w:szCs w:val="16"/>
        </w:rPr>
      </w:pPr>
      <w:r w:rsidRPr="002A0FA9">
        <w:rPr>
          <w:sz w:val="16"/>
          <w:szCs w:val="16"/>
        </w:rPr>
        <w:t>Bu IEC Yayınının bazı unsurlarının patent haklarına konu olma ihtimaline dikkat edilmelidir. IEC bu tür herhangi bir ya da tüm patent haklarının belirlenmesi durumunda sorumlu tutulamaz.</w:t>
      </w:r>
    </w:p>
    <w:p w:rsidR="0073416F" w:rsidRPr="009A72F4" w:rsidRDefault="0073416F" w:rsidP="000013CF">
      <w:pPr>
        <w:autoSpaceDE w:val="0"/>
        <w:autoSpaceDN w:val="0"/>
        <w:adjustRightInd w:val="0"/>
      </w:pPr>
    </w:p>
    <w:p w:rsidR="0073416F" w:rsidRPr="009A72F4" w:rsidRDefault="0073416F" w:rsidP="0012323B">
      <w:pPr>
        <w:autoSpaceDE w:val="0"/>
        <w:autoSpaceDN w:val="0"/>
        <w:adjustRightInd w:val="0"/>
        <w:jc w:val="both"/>
      </w:pPr>
      <w:r w:rsidRPr="009A72F4">
        <w:t xml:space="preserve">IEC </w:t>
      </w:r>
      <w:r>
        <w:t>60695-7-2</w:t>
      </w:r>
      <w:r w:rsidRPr="009A72F4">
        <w:t xml:space="preserve">Uluslararası Standardı, IEC </w:t>
      </w:r>
      <w:r>
        <w:t>89 “Yangın tehlikesi deneyi”</w:t>
      </w:r>
      <w:r w:rsidRPr="009A72F4">
        <w:t xml:space="preserve"> teknik komitesi tarafından hazırlanmıştır.</w:t>
      </w:r>
    </w:p>
    <w:p w:rsidR="0073416F" w:rsidRDefault="0073416F" w:rsidP="000013CF">
      <w:pPr>
        <w:autoSpaceDE w:val="0"/>
        <w:autoSpaceDN w:val="0"/>
        <w:adjustRightInd w:val="0"/>
      </w:pPr>
    </w:p>
    <w:p w:rsidR="0073416F" w:rsidRDefault="0073416F" w:rsidP="0012323B">
      <w:pPr>
        <w:autoSpaceDE w:val="0"/>
        <w:autoSpaceDN w:val="0"/>
        <w:adjustRightInd w:val="0"/>
        <w:jc w:val="both"/>
      </w:pPr>
      <w:r w:rsidRPr="009A72F4">
        <w:t xml:space="preserve">IEC </w:t>
      </w:r>
      <w:r>
        <w:t xml:space="preserve">60695-7-2 standardının bu birinci baskısı 2002 yılında yayınlanan </w:t>
      </w:r>
      <w:r w:rsidRPr="0012323B">
        <w:t>IEC/TR 60695-7-2</w:t>
      </w:r>
      <w:r>
        <w:t xml:space="preserve"> Teknik Raporu’nun birinci baskısının yerine geçer ve iptal eder. Bu standard teknik bir revizyon oluşturur ve artık Uluslararası Standard statüsündedir.</w:t>
      </w:r>
    </w:p>
    <w:p w:rsidR="0073416F" w:rsidRDefault="0073416F" w:rsidP="000013CF">
      <w:pPr>
        <w:autoSpaceDE w:val="0"/>
        <w:autoSpaceDN w:val="0"/>
        <w:adjustRightInd w:val="0"/>
      </w:pPr>
    </w:p>
    <w:p w:rsidR="0073416F" w:rsidRDefault="0073416F" w:rsidP="0012323B">
      <w:pPr>
        <w:autoSpaceDE w:val="0"/>
        <w:autoSpaceDN w:val="0"/>
        <w:adjustRightInd w:val="0"/>
        <w:spacing w:line="360" w:lineRule="auto"/>
        <w:jc w:val="both"/>
      </w:pPr>
      <w:r w:rsidRPr="005C4B1A">
        <w:t xml:space="preserve">Bu standard, IEC </w:t>
      </w:r>
      <w:r>
        <w:t>Guide</w:t>
      </w:r>
      <w:r w:rsidRPr="005C4B1A">
        <w:t xml:space="preserve"> 104 ve ISO/IEC </w:t>
      </w:r>
      <w:r>
        <w:t>Guide</w:t>
      </w:r>
      <w:r w:rsidRPr="005C4B1A">
        <w:t>51’e göre bir temel güvenlik yayını statüsüne sahiptir.</w:t>
      </w:r>
    </w:p>
    <w:p w:rsidR="0073416F" w:rsidRDefault="0073416F" w:rsidP="000013CF">
      <w:pPr>
        <w:autoSpaceDE w:val="0"/>
        <w:autoSpaceDN w:val="0"/>
        <w:adjustRightInd w:val="0"/>
      </w:pPr>
    </w:p>
    <w:p w:rsidR="0073416F" w:rsidRDefault="0073416F" w:rsidP="000013CF">
      <w:pPr>
        <w:autoSpaceDE w:val="0"/>
        <w:autoSpaceDN w:val="0"/>
        <w:adjustRightInd w:val="0"/>
      </w:pPr>
      <w:r>
        <w:t>Bir önceki basıma göre yapılan temel değişiklikler aşağıda verilmiştir:</w:t>
      </w:r>
    </w:p>
    <w:p w:rsidR="0073416F" w:rsidRDefault="0073416F" w:rsidP="000013CF">
      <w:pPr>
        <w:autoSpaceDE w:val="0"/>
        <w:autoSpaceDN w:val="0"/>
        <w:adjustRightInd w:val="0"/>
      </w:pPr>
    </w:p>
    <w:p w:rsidR="0073416F" w:rsidRPr="00600287" w:rsidRDefault="0073416F" w:rsidP="00BA05D7">
      <w:pPr>
        <w:tabs>
          <w:tab w:val="left" w:pos="284"/>
        </w:tabs>
        <w:autoSpaceDE w:val="0"/>
        <w:autoSpaceDN w:val="0"/>
        <w:adjustRightInd w:val="0"/>
      </w:pPr>
      <w:r w:rsidRPr="00600287">
        <w:t>–</w:t>
      </w:r>
      <w:r>
        <w:tab/>
        <w:t>Standard boyunca yazım değişiklikleri yapılmış,</w:t>
      </w:r>
    </w:p>
    <w:p w:rsidR="0073416F" w:rsidRPr="00600287" w:rsidRDefault="0073416F" w:rsidP="00BA05D7">
      <w:pPr>
        <w:tabs>
          <w:tab w:val="left" w:pos="284"/>
        </w:tabs>
        <w:autoSpaceDE w:val="0"/>
        <w:autoSpaceDN w:val="0"/>
        <w:adjustRightInd w:val="0"/>
      </w:pPr>
      <w:r w:rsidRPr="00600287">
        <w:t>–</w:t>
      </w:r>
      <w:r>
        <w:tab/>
        <w:t>Atıf yapılan standardlar genişletilmiş,</w:t>
      </w:r>
    </w:p>
    <w:p w:rsidR="0073416F" w:rsidRPr="00600287" w:rsidRDefault="0073416F" w:rsidP="00BA05D7">
      <w:pPr>
        <w:tabs>
          <w:tab w:val="left" w:pos="284"/>
        </w:tabs>
        <w:autoSpaceDE w:val="0"/>
        <w:autoSpaceDN w:val="0"/>
        <w:adjustRightInd w:val="0"/>
      </w:pPr>
      <w:r w:rsidRPr="00600287">
        <w:t xml:space="preserve">– </w:t>
      </w:r>
      <w:r>
        <w:tab/>
        <w:t>Terimler ve tarifler revize edilmiş,</w:t>
      </w:r>
    </w:p>
    <w:p w:rsidR="0073416F" w:rsidRPr="00600287" w:rsidRDefault="0073416F" w:rsidP="00BA05D7">
      <w:pPr>
        <w:tabs>
          <w:tab w:val="left" w:pos="284"/>
        </w:tabs>
        <w:autoSpaceDE w:val="0"/>
        <w:autoSpaceDN w:val="0"/>
        <w:adjustRightInd w:val="0"/>
      </w:pPr>
      <w:r w:rsidRPr="00600287">
        <w:t xml:space="preserve">– </w:t>
      </w:r>
      <w:r>
        <w:tab/>
        <w:t xml:space="preserve">Standard boyunca </w:t>
      </w:r>
      <w:r w:rsidRPr="00600287">
        <w:t>“</w:t>
      </w:r>
      <w:r>
        <w:t>Tekrarlanabilirlik ve uyarlık</w:t>
      </w:r>
      <w:r w:rsidRPr="00600287">
        <w:t xml:space="preserve">” </w:t>
      </w:r>
      <w:r>
        <w:t>verilerinde değişiklikler yapılmış,</w:t>
      </w:r>
    </w:p>
    <w:p w:rsidR="0073416F" w:rsidRPr="00600287" w:rsidRDefault="0073416F" w:rsidP="00BA05D7">
      <w:pPr>
        <w:tabs>
          <w:tab w:val="left" w:pos="284"/>
        </w:tabs>
        <w:autoSpaceDE w:val="0"/>
        <w:autoSpaceDN w:val="0"/>
        <w:adjustRightInd w:val="0"/>
      </w:pPr>
      <w:r w:rsidRPr="00600287">
        <w:t xml:space="preserve">– </w:t>
      </w:r>
      <w:r>
        <w:tab/>
        <w:t>Standard boyunca “Deney verilerinin uygunluğu” için değişiklikler yapılmış,</w:t>
      </w:r>
    </w:p>
    <w:p w:rsidR="0073416F" w:rsidRPr="00600287" w:rsidRDefault="0073416F" w:rsidP="00BA05D7">
      <w:pPr>
        <w:tabs>
          <w:tab w:val="left" w:pos="284"/>
        </w:tabs>
        <w:autoSpaceDE w:val="0"/>
        <w:autoSpaceDN w:val="0"/>
        <w:adjustRightInd w:val="0"/>
      </w:pPr>
      <w:r w:rsidRPr="00600287">
        <w:t xml:space="preserve">– </w:t>
      </w:r>
      <w:r>
        <w:tab/>
        <w:t>Madde 5’te değişiklikler,</w:t>
      </w:r>
    </w:p>
    <w:p w:rsidR="0073416F" w:rsidRPr="00600287" w:rsidRDefault="0073416F" w:rsidP="00BA05D7">
      <w:pPr>
        <w:tabs>
          <w:tab w:val="left" w:pos="284"/>
        </w:tabs>
        <w:autoSpaceDE w:val="0"/>
        <w:autoSpaceDN w:val="0"/>
        <w:adjustRightInd w:val="0"/>
      </w:pPr>
      <w:r w:rsidRPr="00600287">
        <w:t xml:space="preserve">– </w:t>
      </w:r>
      <w:r>
        <w:tab/>
        <w:t>Çizelge 1 ve Şekil 1 ilave edilmiş,</w:t>
      </w:r>
    </w:p>
    <w:p w:rsidR="0073416F" w:rsidRPr="00600287" w:rsidRDefault="0073416F" w:rsidP="00BA05D7">
      <w:pPr>
        <w:tabs>
          <w:tab w:val="left" w:pos="284"/>
        </w:tabs>
        <w:autoSpaceDE w:val="0"/>
        <w:autoSpaceDN w:val="0"/>
        <w:adjustRightInd w:val="0"/>
      </w:pPr>
      <w:r w:rsidRPr="00600287">
        <w:t xml:space="preserve">– </w:t>
      </w:r>
      <w:r>
        <w:tab/>
        <w:t>Yeni eklenen Madde 6.6’da ISO deney yöntemi sunulmuş,</w:t>
      </w:r>
    </w:p>
    <w:p w:rsidR="0073416F" w:rsidRPr="00600287" w:rsidRDefault="0073416F" w:rsidP="00BA05D7">
      <w:pPr>
        <w:tabs>
          <w:tab w:val="left" w:pos="284"/>
        </w:tabs>
        <w:autoSpaceDE w:val="0"/>
        <w:autoSpaceDN w:val="0"/>
        <w:adjustRightInd w:val="0"/>
      </w:pPr>
      <w:r w:rsidRPr="00600287">
        <w:t xml:space="preserve">– </w:t>
      </w:r>
      <w:r>
        <w:tab/>
        <w:t>Yeni eklenen Madde 6.8’de EN 50305’ten alınan deney yöntemi sunulmuş,</w:t>
      </w:r>
    </w:p>
    <w:p w:rsidR="0073416F" w:rsidRPr="00600287" w:rsidRDefault="0073416F" w:rsidP="00BA05D7">
      <w:pPr>
        <w:tabs>
          <w:tab w:val="left" w:pos="284"/>
        </w:tabs>
        <w:autoSpaceDE w:val="0"/>
        <w:autoSpaceDN w:val="0"/>
        <w:adjustRightInd w:val="0"/>
      </w:pPr>
      <w:r w:rsidRPr="00600287">
        <w:t xml:space="preserve">– </w:t>
      </w:r>
      <w:r>
        <w:tab/>
        <w:t>Ek A revize edilmiş ve Çizelge A.1 ilave edilmiş,</w:t>
      </w:r>
    </w:p>
    <w:p w:rsidR="0073416F" w:rsidRDefault="0073416F" w:rsidP="00BA05D7">
      <w:pPr>
        <w:tabs>
          <w:tab w:val="left" w:pos="284"/>
        </w:tabs>
        <w:autoSpaceDE w:val="0"/>
        <w:autoSpaceDN w:val="0"/>
        <w:adjustRightInd w:val="0"/>
      </w:pPr>
      <w:r w:rsidRPr="00600287">
        <w:t xml:space="preserve">– </w:t>
      </w:r>
      <w:r>
        <w:tab/>
        <w:t>Kaynaklar genişletilmiştir.</w:t>
      </w:r>
    </w:p>
    <w:p w:rsidR="0073416F" w:rsidRDefault="0073416F" w:rsidP="000013CF">
      <w:pPr>
        <w:autoSpaceDE w:val="0"/>
        <w:autoSpaceDN w:val="0"/>
        <w:adjustRightInd w:val="0"/>
      </w:pPr>
    </w:p>
    <w:p w:rsidR="0073416F" w:rsidRDefault="0073416F">
      <w:r>
        <w:br w:type="page"/>
      </w:r>
    </w:p>
    <w:p w:rsidR="0073416F" w:rsidRPr="00B11488" w:rsidRDefault="0073416F" w:rsidP="000013CF">
      <w:pPr>
        <w:autoSpaceDE w:val="0"/>
        <w:autoSpaceDN w:val="0"/>
        <w:adjustRightInd w:val="0"/>
      </w:pPr>
      <w:r w:rsidRPr="00B11488">
        <w:t>Bu standar</w:t>
      </w:r>
      <w:r>
        <w:t>d</w:t>
      </w:r>
      <w:r w:rsidRPr="00B11488">
        <w:t xml:space="preserve"> metni aşağıdaki dokümanlara dayalıdır:</w:t>
      </w:r>
    </w:p>
    <w:p w:rsidR="0073416F" w:rsidRPr="00B11488" w:rsidRDefault="0073416F" w:rsidP="000013CF">
      <w:pPr>
        <w:autoSpaceDE w:val="0"/>
        <w:autoSpaceDN w:val="0"/>
        <w:adjustRightInd w:val="0"/>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79"/>
        <w:gridCol w:w="1882"/>
      </w:tblGrid>
      <w:tr w:rsidR="0073416F" w:rsidRPr="00824A3D">
        <w:trPr>
          <w:trHeight w:val="415"/>
          <w:jc w:val="center"/>
        </w:trPr>
        <w:tc>
          <w:tcPr>
            <w:tcW w:w="2087" w:type="dxa"/>
          </w:tcPr>
          <w:p w:rsidR="0073416F" w:rsidRPr="00B11488" w:rsidRDefault="0073416F" w:rsidP="005C6318">
            <w:pPr>
              <w:autoSpaceDE w:val="0"/>
              <w:autoSpaceDN w:val="0"/>
              <w:adjustRightInd w:val="0"/>
              <w:jc w:val="center"/>
            </w:pPr>
            <w:r w:rsidRPr="00B11488">
              <w:t>FDIS</w:t>
            </w:r>
          </w:p>
        </w:tc>
        <w:tc>
          <w:tcPr>
            <w:tcW w:w="1882" w:type="dxa"/>
          </w:tcPr>
          <w:p w:rsidR="0073416F" w:rsidRPr="00B11488" w:rsidRDefault="0073416F" w:rsidP="005C6318">
            <w:pPr>
              <w:autoSpaceDE w:val="0"/>
              <w:autoSpaceDN w:val="0"/>
              <w:adjustRightInd w:val="0"/>
              <w:jc w:val="center"/>
            </w:pPr>
            <w:r w:rsidRPr="00B11488">
              <w:t>Oylama raporu</w:t>
            </w:r>
          </w:p>
        </w:tc>
      </w:tr>
      <w:tr w:rsidR="0073416F" w:rsidRPr="00824A3D">
        <w:trPr>
          <w:trHeight w:val="278"/>
          <w:jc w:val="center"/>
        </w:trPr>
        <w:tc>
          <w:tcPr>
            <w:tcW w:w="2087" w:type="dxa"/>
          </w:tcPr>
          <w:p w:rsidR="0073416F" w:rsidRPr="00B11488" w:rsidRDefault="0073416F" w:rsidP="00600287">
            <w:pPr>
              <w:autoSpaceDE w:val="0"/>
              <w:autoSpaceDN w:val="0"/>
              <w:adjustRightInd w:val="0"/>
              <w:jc w:val="center"/>
            </w:pPr>
            <w:r w:rsidRPr="004B2C4A">
              <w:t>89/</w:t>
            </w:r>
            <w:r>
              <w:t>1059</w:t>
            </w:r>
            <w:r w:rsidRPr="004B2C4A">
              <w:t>/FDIS</w:t>
            </w:r>
          </w:p>
        </w:tc>
        <w:tc>
          <w:tcPr>
            <w:tcW w:w="1882" w:type="dxa"/>
          </w:tcPr>
          <w:p w:rsidR="0073416F" w:rsidRPr="00B11488" w:rsidRDefault="0073416F" w:rsidP="00600287">
            <w:pPr>
              <w:autoSpaceDE w:val="0"/>
              <w:autoSpaceDN w:val="0"/>
              <w:adjustRightInd w:val="0"/>
              <w:jc w:val="center"/>
            </w:pPr>
            <w:r w:rsidRPr="004B2C4A">
              <w:t>89/</w:t>
            </w:r>
            <w:r>
              <w:t>1073</w:t>
            </w:r>
            <w:r w:rsidRPr="004B2C4A">
              <w:t>/RVD</w:t>
            </w:r>
          </w:p>
        </w:tc>
      </w:tr>
    </w:tbl>
    <w:p w:rsidR="0073416F" w:rsidRPr="009A72F4" w:rsidRDefault="0073416F" w:rsidP="000013CF">
      <w:pPr>
        <w:autoSpaceDE w:val="0"/>
        <w:autoSpaceDN w:val="0"/>
        <w:adjustRightInd w:val="0"/>
        <w:rPr>
          <w:rFonts w:ascii="ArialMT" w:hAnsi="ArialMT" w:cs="ArialMT"/>
        </w:rPr>
      </w:pPr>
    </w:p>
    <w:p w:rsidR="0073416F" w:rsidRDefault="0073416F" w:rsidP="000013CF">
      <w:pPr>
        <w:autoSpaceDE w:val="0"/>
        <w:autoSpaceDN w:val="0"/>
        <w:adjustRightInd w:val="0"/>
      </w:pPr>
      <w:r w:rsidRPr="00B11488">
        <w:t xml:space="preserve">Bu standardın onaylanması ile ilgili oylamaya dair </w:t>
      </w:r>
      <w:r>
        <w:t xml:space="preserve">tam </w:t>
      </w:r>
      <w:r w:rsidRPr="00B11488">
        <w:t xml:space="preserve">bilgi, yukarıdaki </w:t>
      </w:r>
      <w:r>
        <w:t>Çizelge</w:t>
      </w:r>
      <w:r w:rsidRPr="00B11488">
        <w:t>da gösterilen oylama raporunda bulunabilir.</w:t>
      </w:r>
    </w:p>
    <w:p w:rsidR="0073416F" w:rsidRPr="00B11488" w:rsidRDefault="0073416F" w:rsidP="000013CF">
      <w:pPr>
        <w:autoSpaceDE w:val="0"/>
        <w:autoSpaceDN w:val="0"/>
        <w:adjustRightInd w:val="0"/>
      </w:pPr>
    </w:p>
    <w:p w:rsidR="0073416F" w:rsidRDefault="0073416F" w:rsidP="000013CF">
      <w:pPr>
        <w:autoSpaceDE w:val="0"/>
        <w:autoSpaceDN w:val="0"/>
        <w:adjustRightInd w:val="0"/>
      </w:pPr>
      <w:r w:rsidRPr="00B11488">
        <w:t>Bu yayın, ISO/IEC Direktifleri, Bölüm 2’ye uygun olarak yazılmıştır.</w:t>
      </w:r>
    </w:p>
    <w:p w:rsidR="0073416F" w:rsidRDefault="0073416F" w:rsidP="000013CF">
      <w:pPr>
        <w:autoSpaceDE w:val="0"/>
        <w:autoSpaceDN w:val="0"/>
        <w:adjustRightInd w:val="0"/>
      </w:pPr>
    </w:p>
    <w:p w:rsidR="0073416F" w:rsidRDefault="0073416F" w:rsidP="000013CF">
      <w:pPr>
        <w:autoSpaceDE w:val="0"/>
        <w:autoSpaceDN w:val="0"/>
        <w:adjustRightInd w:val="0"/>
      </w:pPr>
      <w:r>
        <w:t>Yangın tehlikesi deneyi genel başlığı altında IEC 60695 serilerindeki tüm bölümlerin bir listesi IEC’nin web sitesinde bulunabilir.</w:t>
      </w:r>
    </w:p>
    <w:p w:rsidR="0073416F" w:rsidRDefault="0073416F" w:rsidP="000013CF">
      <w:pPr>
        <w:autoSpaceDE w:val="0"/>
        <w:autoSpaceDN w:val="0"/>
        <w:adjustRightInd w:val="0"/>
      </w:pPr>
    </w:p>
    <w:p w:rsidR="0073416F" w:rsidRDefault="0073416F" w:rsidP="000013CF">
      <w:pPr>
        <w:autoSpaceDE w:val="0"/>
        <w:autoSpaceDN w:val="0"/>
        <w:adjustRightInd w:val="0"/>
      </w:pPr>
      <w:r w:rsidRPr="00600287">
        <w:t>IEC 60695-7</w:t>
      </w:r>
      <w:r>
        <w:t>aşağıdaki bölümlerden oluşur:</w:t>
      </w:r>
    </w:p>
    <w:p w:rsidR="0073416F" w:rsidRDefault="0073416F" w:rsidP="000013CF">
      <w:pPr>
        <w:autoSpaceDE w:val="0"/>
        <w:autoSpaceDN w:val="0"/>
        <w:adjustRightInd w:val="0"/>
      </w:pPr>
    </w:p>
    <w:p w:rsidR="0073416F" w:rsidRPr="00600287" w:rsidRDefault="0073416F" w:rsidP="00600287">
      <w:pPr>
        <w:autoSpaceDE w:val="0"/>
        <w:autoSpaceDN w:val="0"/>
        <w:adjustRightInd w:val="0"/>
      </w:pPr>
      <w:r w:rsidRPr="00600287">
        <w:t xml:space="preserve">Bölüm 7-1: Yanmayla açığa çıkan ürünlerin zehirliliği </w:t>
      </w:r>
      <w:r>
        <w:t>–</w:t>
      </w:r>
      <w:r w:rsidRPr="00600287">
        <w:t xml:space="preserve"> Genel</w:t>
      </w:r>
      <w:r>
        <w:t xml:space="preserve"> </w:t>
      </w:r>
      <w:r w:rsidRPr="00600287">
        <w:t>kılavuz</w:t>
      </w:r>
    </w:p>
    <w:p w:rsidR="0073416F" w:rsidRDefault="0073416F" w:rsidP="00600287">
      <w:pPr>
        <w:autoSpaceDE w:val="0"/>
        <w:autoSpaceDN w:val="0"/>
        <w:adjustRightInd w:val="0"/>
      </w:pPr>
      <w:r>
        <w:t>Bölüm 7-2: Yanma ürünlerinin zehirliliği – Deney yöntemlerinin özeti ve ilgisi</w:t>
      </w:r>
    </w:p>
    <w:p w:rsidR="0073416F" w:rsidRDefault="0073416F" w:rsidP="00600287">
      <w:pPr>
        <w:autoSpaceDE w:val="0"/>
        <w:autoSpaceDN w:val="0"/>
        <w:adjustRightInd w:val="0"/>
      </w:pPr>
      <w:r>
        <w:t xml:space="preserve">Bölüm 7-3: </w:t>
      </w:r>
      <w:r w:rsidRPr="003233EC">
        <w:t>Yanma ürünlerinin zehirliliği</w:t>
      </w:r>
      <w:r>
        <w:t xml:space="preserve"> – Deney sonuçlarının kullanılması ve yorumlanması</w:t>
      </w:r>
    </w:p>
    <w:p w:rsidR="0073416F" w:rsidRDefault="0073416F" w:rsidP="00600287">
      <w:pPr>
        <w:autoSpaceDE w:val="0"/>
        <w:autoSpaceDN w:val="0"/>
        <w:adjustRightInd w:val="0"/>
      </w:pPr>
      <w:r>
        <w:t xml:space="preserve">Bölüm 7-50: </w:t>
      </w:r>
      <w:r w:rsidRPr="003233EC">
        <w:t>Yanma ürünlerinin zehirliliği</w:t>
      </w:r>
      <w:r>
        <w:t xml:space="preserve"> – Zehir oranının tahmini – Düzenekler ve deney yöntemi</w:t>
      </w:r>
    </w:p>
    <w:p w:rsidR="0073416F" w:rsidRDefault="0073416F" w:rsidP="003233EC">
      <w:pPr>
        <w:autoSpaceDE w:val="0"/>
        <w:autoSpaceDN w:val="0"/>
        <w:adjustRightInd w:val="0"/>
      </w:pPr>
      <w:r>
        <w:t xml:space="preserve">Bölüm 7-51: </w:t>
      </w:r>
      <w:r w:rsidRPr="003233EC">
        <w:t>Yanma ürünlerinin zehirliliği</w:t>
      </w:r>
      <w:r>
        <w:t xml:space="preserve"> – Zehir oranının tahmini – Deney sonuçlarının hesaplanması ve yorumlanması</w:t>
      </w:r>
    </w:p>
    <w:p w:rsidR="0073416F" w:rsidRDefault="0073416F" w:rsidP="000013CF">
      <w:pPr>
        <w:autoSpaceDE w:val="0"/>
        <w:autoSpaceDN w:val="0"/>
        <w:adjustRightInd w:val="0"/>
      </w:pPr>
    </w:p>
    <w:p w:rsidR="0073416F" w:rsidRPr="00B11488" w:rsidRDefault="0073416F" w:rsidP="000013CF">
      <w:pPr>
        <w:autoSpaceDE w:val="0"/>
        <w:autoSpaceDN w:val="0"/>
        <w:adjustRightInd w:val="0"/>
      </w:pPr>
      <w:r w:rsidRPr="00B11488">
        <w:t>Komite, yayınlarla ilgili bilgilerin yer aldığı “http://webstore.iec.ch” web adresinde gösterilen değişmezlik tarihine kadar, bu yayının muhtevasının değişmemesine karar vermiştir. Bu tarihte, yayın:</w:t>
      </w:r>
    </w:p>
    <w:p w:rsidR="0073416F" w:rsidRPr="00B11488" w:rsidRDefault="0073416F" w:rsidP="000013CF">
      <w:pPr>
        <w:autoSpaceDE w:val="0"/>
        <w:autoSpaceDN w:val="0"/>
        <w:adjustRightInd w:val="0"/>
      </w:pPr>
    </w:p>
    <w:p w:rsidR="0073416F" w:rsidRPr="00B11488" w:rsidRDefault="0073416F" w:rsidP="000013CF">
      <w:pPr>
        <w:autoSpaceDE w:val="0"/>
        <w:autoSpaceDN w:val="0"/>
        <w:adjustRightInd w:val="0"/>
      </w:pPr>
      <w:r w:rsidRPr="00B11488">
        <w:t>• yeniden onaylanır,</w:t>
      </w:r>
    </w:p>
    <w:p w:rsidR="0073416F" w:rsidRPr="00B11488" w:rsidRDefault="0073416F" w:rsidP="000013CF">
      <w:pPr>
        <w:autoSpaceDE w:val="0"/>
        <w:autoSpaceDN w:val="0"/>
        <w:adjustRightInd w:val="0"/>
      </w:pPr>
      <w:r w:rsidRPr="00B11488">
        <w:t>• yürürlükten kaldırılır,</w:t>
      </w:r>
    </w:p>
    <w:p w:rsidR="0073416F" w:rsidRPr="00B11488" w:rsidRDefault="0073416F" w:rsidP="000013CF">
      <w:pPr>
        <w:autoSpaceDE w:val="0"/>
        <w:autoSpaceDN w:val="0"/>
        <w:adjustRightInd w:val="0"/>
      </w:pPr>
      <w:r w:rsidRPr="00B11488">
        <w:t>• revize bir baskı ile yer değiştirir veya</w:t>
      </w:r>
    </w:p>
    <w:p w:rsidR="0073416F" w:rsidRDefault="0073416F" w:rsidP="000013CF">
      <w:pPr>
        <w:autoSpaceDE w:val="0"/>
        <w:autoSpaceDN w:val="0"/>
        <w:adjustRightInd w:val="0"/>
      </w:pPr>
      <w:r w:rsidRPr="00B11488">
        <w:t>• tadil edilir.</w:t>
      </w:r>
    </w:p>
    <w:p w:rsidR="0073416F" w:rsidRDefault="0073416F" w:rsidP="000013CF">
      <w:pPr>
        <w:autoSpaceDE w:val="0"/>
        <w:autoSpaceDN w:val="0"/>
        <w:adjustRightInd w:val="0"/>
      </w:pPr>
    </w:p>
    <w:p w:rsidR="0073416F" w:rsidRDefault="0073416F" w:rsidP="000013CF">
      <w:pPr>
        <w:autoSpaceDE w:val="0"/>
        <w:autoSpaceDN w:val="0"/>
        <w:adjustRightInd w:val="0"/>
      </w:pPr>
    </w:p>
    <w:p w:rsidR="0073416F" w:rsidRDefault="0073416F" w:rsidP="000013CF">
      <w:pPr>
        <w:autoSpaceDE w:val="0"/>
        <w:autoSpaceDN w:val="0"/>
        <w:adjustRightInd w:val="0"/>
        <w:sectPr w:rsidR="0073416F" w:rsidSect="002A0FA9">
          <w:headerReference w:type="even" r:id="rId35"/>
          <w:headerReference w:type="default" r:id="rId36"/>
          <w:footerReference w:type="even" r:id="rId37"/>
          <w:footerReference w:type="default" r:id="rId38"/>
          <w:pgSz w:w="11906" w:h="16838" w:code="9"/>
          <w:pgMar w:top="1418" w:right="1134" w:bottom="1134" w:left="1134" w:header="851" w:footer="851" w:gutter="0"/>
          <w:cols w:space="708"/>
          <w:docGrid w:linePitch="360"/>
        </w:sectPr>
      </w:pPr>
    </w:p>
    <w:p w:rsidR="0073416F" w:rsidRPr="002A0FA9" w:rsidRDefault="0073416F" w:rsidP="002A0FA9">
      <w:pPr>
        <w:pStyle w:val="Subtitle"/>
      </w:pPr>
      <w:bookmarkStart w:id="295" w:name="_Toc379882951"/>
      <w:bookmarkStart w:id="296" w:name="_Toc404438980"/>
      <w:bookmarkStart w:id="297" w:name="_Toc404439592"/>
      <w:bookmarkStart w:id="298" w:name="_Toc404440045"/>
      <w:bookmarkStart w:id="299" w:name="_Toc404440179"/>
      <w:bookmarkStart w:id="300" w:name="_Toc404505193"/>
      <w:bookmarkEnd w:id="274"/>
      <w:r w:rsidRPr="002A0FA9">
        <w:t>Giriş</w:t>
      </w:r>
      <w:bookmarkEnd w:id="295"/>
      <w:bookmarkEnd w:id="296"/>
      <w:bookmarkEnd w:id="297"/>
      <w:bookmarkEnd w:id="298"/>
      <w:bookmarkEnd w:id="299"/>
      <w:bookmarkEnd w:id="300"/>
    </w:p>
    <w:p w:rsidR="0073416F" w:rsidRDefault="0073416F" w:rsidP="00B40111">
      <w:pPr>
        <w:jc w:val="both"/>
      </w:pPr>
      <w:r w:rsidRPr="0011732E">
        <w:t xml:space="preserve">IEC 60695-7 </w:t>
      </w:r>
      <w:r>
        <w:t xml:space="preserve">standardarının </w:t>
      </w:r>
      <w:r w:rsidRPr="0011732E">
        <w:t xml:space="preserve">serisi elektroteknik ürünleri içeren yangınların </w:t>
      </w:r>
      <w:r>
        <w:t>zehir</w:t>
      </w:r>
      <w:r w:rsidRPr="0011732E">
        <w:t xml:space="preserve"> tehlikesini en aza indirmek için ISO/TC 92 önerilerinin uygulanması ve </w:t>
      </w:r>
      <w:r>
        <w:t>uyarlanmasında</w:t>
      </w:r>
      <w:r w:rsidRPr="0011732E">
        <w:t xml:space="preserve"> IEC ürün komitelerine </w:t>
      </w:r>
      <w:r>
        <w:t>kılavuzluk</w:t>
      </w:r>
      <w:r w:rsidRPr="0011732E">
        <w:t xml:space="preserve"> sağlar.</w:t>
      </w:r>
    </w:p>
    <w:p w:rsidR="0073416F" w:rsidRDefault="0073416F" w:rsidP="00B40111">
      <w:pPr>
        <w:jc w:val="both"/>
      </w:pPr>
    </w:p>
    <w:p w:rsidR="0073416F" w:rsidRDefault="0073416F" w:rsidP="00B40111">
      <w:pPr>
        <w:jc w:val="both"/>
      </w:pPr>
      <w:r w:rsidRPr="00731BDE">
        <w:t>Elektroteknik ürünler,</w:t>
      </w:r>
      <w:r>
        <w:t xml:space="preserve"> </w:t>
      </w:r>
      <w:r w:rsidRPr="00731BDE">
        <w:t>öncelikle yan</w:t>
      </w:r>
      <w:r>
        <w:t>gın konusu olan</w:t>
      </w:r>
      <w:r w:rsidRPr="00731BDE">
        <w:t>,</w:t>
      </w:r>
      <w:r>
        <w:t xml:space="preserve"> </w:t>
      </w:r>
      <w:r w:rsidRPr="00731BDE">
        <w:t xml:space="preserve">genel yangın tehlikesine önemli katkıda bulunabilecek </w:t>
      </w:r>
      <w:r>
        <w:t xml:space="preserve">zehirli ürünün </w:t>
      </w:r>
      <w:r w:rsidRPr="00731BDE">
        <w:t>salınımı</w:t>
      </w:r>
      <w:r>
        <w:t xml:space="preserve"> sırasında</w:t>
      </w:r>
      <w:r w:rsidRPr="00731BDE">
        <w:t xml:space="preserve"> yangın tehlikesine katkıda bulunabilir.</w:t>
      </w:r>
    </w:p>
    <w:p w:rsidR="0073416F" w:rsidRDefault="0073416F" w:rsidP="00B40111">
      <w:pPr>
        <w:jc w:val="both"/>
      </w:pPr>
    </w:p>
    <w:p w:rsidR="0073416F" w:rsidRDefault="0073416F" w:rsidP="00B40111">
      <w:pPr>
        <w:jc w:val="both"/>
      </w:pPr>
      <w:r w:rsidRPr="00301207">
        <w:t>Ürün standartlarındaki yangında</w:t>
      </w:r>
      <w:r>
        <w:t xml:space="preserve">n dolayı zehirli </w:t>
      </w:r>
      <w:r w:rsidRPr="00301207">
        <w:t>tehlikenin değerlendirilmesi</w:t>
      </w:r>
      <w:r>
        <w:t xml:space="preserve"> için </w:t>
      </w:r>
      <w:r w:rsidRPr="00301207">
        <w:t>gerek</w:t>
      </w:r>
      <w:r>
        <w:t xml:space="preserve">leri </w:t>
      </w:r>
      <w:r w:rsidRPr="00301207">
        <w:t>içeren IEC ürün komitesi</w:t>
      </w:r>
      <w:r>
        <w:t>, zehirli</w:t>
      </w:r>
      <w:r w:rsidRPr="00301207">
        <w:t xml:space="preserve"> etki ve bu uluslararası standartlarda tarif edilen</w:t>
      </w:r>
      <w:r>
        <w:t xml:space="preserve"> zehirliliğin </w:t>
      </w:r>
      <w:r w:rsidRPr="00301207">
        <w:t>diğer</w:t>
      </w:r>
      <w:r>
        <w:t xml:space="preserve"> öl</w:t>
      </w:r>
      <w:r w:rsidRPr="00301207">
        <w:t>çümlerin d</w:t>
      </w:r>
      <w:r>
        <w:t xml:space="preserve">oğrudan </w:t>
      </w:r>
      <w:r w:rsidRPr="00301207">
        <w:t>ürün özelliklerinde kullanılmamasına dikkat etmelidir.</w:t>
      </w:r>
      <w:r>
        <w:t xml:space="preserve"> Zehirli</w:t>
      </w:r>
      <w:r w:rsidRPr="00FE2812">
        <w:t xml:space="preserve"> etki </w:t>
      </w:r>
      <w:r>
        <w:t xml:space="preserve">deney </w:t>
      </w:r>
      <w:r w:rsidRPr="00FE2812">
        <w:t>yöntemlerinden gelen veriler</w:t>
      </w:r>
      <w:r>
        <w:t xml:space="preserve"> sadece</w:t>
      </w:r>
      <w:r w:rsidRPr="00FE2812">
        <w:t xml:space="preserve"> kütle kaybı oranı gibi yangın verileri reaksiyonuna dayalı diğer ürünlerle birlikte </w:t>
      </w:r>
      <w:r>
        <w:t>zehirlilik</w:t>
      </w:r>
      <w:r w:rsidRPr="00FE2812">
        <w:t xml:space="preserve"> tehlike</w:t>
      </w:r>
      <w:r>
        <w:t>si</w:t>
      </w:r>
      <w:r w:rsidRPr="00FE2812">
        <w:t>nin değerlendirilmesinin bir parçası olarak kullanılmalıdır.</w:t>
      </w:r>
    </w:p>
    <w:p w:rsidR="0073416F" w:rsidRDefault="0073416F" w:rsidP="00B40111"/>
    <w:p w:rsidR="0073416F" w:rsidRDefault="0073416F" w:rsidP="00B40111"/>
    <w:p w:rsidR="0073416F" w:rsidRDefault="0073416F" w:rsidP="00B40111"/>
    <w:p w:rsidR="0073416F" w:rsidRDefault="0073416F" w:rsidP="00B40111"/>
    <w:p w:rsidR="0073416F" w:rsidRDefault="0073416F" w:rsidP="00B40111"/>
    <w:p w:rsidR="0073416F" w:rsidRPr="00ED0AF4" w:rsidRDefault="0073416F" w:rsidP="001C7E91">
      <w:pPr>
        <w:autoSpaceDE w:val="0"/>
        <w:autoSpaceDN w:val="0"/>
        <w:adjustRightInd w:val="0"/>
        <w:spacing w:after="360"/>
        <w:ind w:left="360"/>
        <w:jc w:val="both"/>
        <w:rPr>
          <w:color w:val="000000"/>
        </w:rPr>
      </w:pPr>
    </w:p>
    <w:p w:rsidR="0073416F" w:rsidRPr="00ED0AF4" w:rsidRDefault="0073416F" w:rsidP="001C7E91">
      <w:pPr>
        <w:autoSpaceDE w:val="0"/>
        <w:autoSpaceDN w:val="0"/>
        <w:adjustRightInd w:val="0"/>
        <w:spacing w:after="360"/>
        <w:ind w:left="360"/>
        <w:jc w:val="both"/>
        <w:rPr>
          <w:color w:val="000000"/>
        </w:rPr>
      </w:pPr>
    </w:p>
    <w:p w:rsidR="0073416F" w:rsidRPr="00ED0AF4" w:rsidRDefault="0073416F" w:rsidP="001C7E91">
      <w:pPr>
        <w:autoSpaceDE w:val="0"/>
        <w:autoSpaceDN w:val="0"/>
        <w:adjustRightInd w:val="0"/>
        <w:spacing w:after="360"/>
        <w:ind w:left="360"/>
        <w:jc w:val="both"/>
        <w:rPr>
          <w:color w:val="000000"/>
        </w:rPr>
      </w:pPr>
    </w:p>
    <w:p w:rsidR="0073416F" w:rsidRPr="00ED0AF4" w:rsidRDefault="0073416F" w:rsidP="001C7E91">
      <w:pPr>
        <w:autoSpaceDE w:val="0"/>
        <w:autoSpaceDN w:val="0"/>
        <w:adjustRightInd w:val="0"/>
        <w:spacing w:after="360"/>
        <w:ind w:left="360"/>
        <w:jc w:val="both"/>
        <w:rPr>
          <w:color w:val="000000"/>
        </w:rPr>
      </w:pPr>
    </w:p>
    <w:p w:rsidR="0073416F" w:rsidRPr="00ED0AF4" w:rsidRDefault="0073416F" w:rsidP="001C7E91">
      <w:pPr>
        <w:jc w:val="both"/>
        <w:rPr>
          <w:rStyle w:val="hps"/>
          <w:rFonts w:cs="Arial"/>
          <w:color w:val="000000"/>
        </w:rPr>
      </w:pPr>
    </w:p>
    <w:p w:rsidR="0073416F" w:rsidRPr="00ED0AF4" w:rsidRDefault="0073416F" w:rsidP="001C7E91">
      <w:pPr>
        <w:jc w:val="both"/>
        <w:rPr>
          <w:color w:val="000000"/>
        </w:rPr>
      </w:pPr>
    </w:p>
    <w:p w:rsidR="0073416F" w:rsidRPr="00ED0AF4" w:rsidRDefault="0073416F" w:rsidP="001C7E91">
      <w:pPr>
        <w:jc w:val="both"/>
        <w:rPr>
          <w:color w:val="000000"/>
        </w:rPr>
      </w:pPr>
    </w:p>
    <w:p w:rsidR="0073416F" w:rsidRPr="00ED0AF4" w:rsidRDefault="0073416F" w:rsidP="001C7E91">
      <w:pPr>
        <w:jc w:val="both"/>
        <w:rPr>
          <w:color w:val="000000"/>
        </w:rPr>
      </w:pPr>
    </w:p>
    <w:p w:rsidR="0073416F" w:rsidRDefault="0073416F">
      <w:pPr>
        <w:rPr>
          <w:b/>
          <w:bCs/>
          <w:color w:val="000000"/>
          <w:sz w:val="22"/>
          <w:szCs w:val="22"/>
        </w:rPr>
      </w:pPr>
      <w:bookmarkStart w:id="301" w:name="_Toc380830455"/>
      <w:r>
        <w:rPr>
          <w:color w:val="000000"/>
          <w:sz w:val="22"/>
          <w:szCs w:val="22"/>
        </w:rPr>
        <w:br w:type="page"/>
      </w:r>
    </w:p>
    <w:p w:rsidR="0073416F" w:rsidRPr="002A0FA9" w:rsidRDefault="0073416F" w:rsidP="002A0FA9">
      <w:pPr>
        <w:pStyle w:val="Subtitle"/>
      </w:pPr>
      <w:bookmarkStart w:id="302" w:name="_Toc404438981"/>
      <w:bookmarkStart w:id="303" w:name="_Toc404439593"/>
      <w:bookmarkStart w:id="304" w:name="_Toc404440046"/>
      <w:bookmarkStart w:id="305" w:name="_Toc404440180"/>
      <w:bookmarkStart w:id="306" w:name="_Toc404440213"/>
      <w:bookmarkStart w:id="307" w:name="_Toc404440246"/>
      <w:bookmarkStart w:id="308" w:name="_Toc404440464"/>
      <w:bookmarkStart w:id="309" w:name="_Toc404441229"/>
      <w:bookmarkStart w:id="310" w:name="_Toc404441493"/>
      <w:bookmarkStart w:id="311" w:name="_Toc404505194"/>
      <w:r w:rsidRPr="002A0FA9">
        <w:t>1</w:t>
      </w:r>
      <w:r w:rsidRPr="002A0FA9">
        <w:tab/>
        <w:t>Kapsam</w:t>
      </w:r>
      <w:bookmarkEnd w:id="301"/>
      <w:bookmarkEnd w:id="302"/>
      <w:bookmarkEnd w:id="303"/>
      <w:bookmarkEnd w:id="304"/>
      <w:bookmarkEnd w:id="305"/>
      <w:bookmarkEnd w:id="306"/>
      <w:bookmarkEnd w:id="307"/>
      <w:bookmarkEnd w:id="308"/>
      <w:bookmarkEnd w:id="309"/>
      <w:bookmarkEnd w:id="310"/>
      <w:bookmarkEnd w:id="311"/>
    </w:p>
    <w:p w:rsidR="0073416F" w:rsidRDefault="0073416F" w:rsidP="00B40111">
      <w:pPr>
        <w:jc w:val="both"/>
      </w:pPr>
      <w:r w:rsidRPr="00747223">
        <w:t xml:space="preserve">IEC 60695-7-2 standardı akut </w:t>
      </w:r>
      <w:r>
        <w:t>zehirli</w:t>
      </w:r>
      <w:r w:rsidRPr="00747223">
        <w:t xml:space="preserve"> etkisinin ve diğer </w:t>
      </w:r>
      <w:r>
        <w:t xml:space="preserve">zehirlilik </w:t>
      </w:r>
      <w:r w:rsidRPr="00747223">
        <w:t xml:space="preserve">deneylerinin değerlendirilmesinde yaygın </w:t>
      </w:r>
      <w:r>
        <w:t xml:space="preserve">kullanılan deney yöntemlerinin </w:t>
      </w:r>
      <w:r w:rsidRPr="00747223">
        <w:t>kısa bir özetini kapsar. Gerçek yangın senaryolarıyla ilgili özel gözlemleri içerir ve bunların kullanımı ile ilgili tavsiyeler verir.</w:t>
      </w:r>
    </w:p>
    <w:p w:rsidR="0073416F" w:rsidRPr="00747223" w:rsidRDefault="0073416F" w:rsidP="00B40111">
      <w:pPr>
        <w:jc w:val="both"/>
      </w:pPr>
    </w:p>
    <w:p w:rsidR="0073416F" w:rsidRDefault="0073416F" w:rsidP="00B40111">
      <w:pPr>
        <w:jc w:val="both"/>
      </w:pPr>
      <w:r w:rsidRPr="00747223">
        <w:t xml:space="preserve">IEC 60695-7-2 standardı, gerçek yangın senaryolarıyla ilgili </w:t>
      </w:r>
      <w:r>
        <w:t>zehirli</w:t>
      </w:r>
      <w:r w:rsidRPr="00747223">
        <w:t xml:space="preserve"> etki verileri sağlayan deneyleri ve yangın tehlikesi değerlendirilmesi</w:t>
      </w:r>
      <w:r>
        <w:t>ne</w:t>
      </w:r>
      <w:r w:rsidRPr="00747223">
        <w:t xml:space="preserve"> ve yangın güvenliği mühendisliğinin kullanıma uygun olanları önerir.</w:t>
      </w:r>
    </w:p>
    <w:p w:rsidR="0073416F" w:rsidRPr="00747223" w:rsidRDefault="0073416F" w:rsidP="00B40111">
      <w:pPr>
        <w:jc w:val="both"/>
      </w:pPr>
    </w:p>
    <w:p w:rsidR="0073416F" w:rsidRDefault="0073416F" w:rsidP="00B40111">
      <w:pPr>
        <w:jc w:val="both"/>
      </w:pPr>
      <w:r w:rsidRPr="00747223">
        <w:t>Bu temel güvenlik yayını</w:t>
      </w:r>
      <w:r>
        <w:t>,</w:t>
      </w:r>
      <w:r w:rsidRPr="00747223">
        <w:t xml:space="preserve"> IEC Kılavuz 104 ve ISO/IEC Kılavuz 51</w:t>
      </w:r>
      <w:r>
        <w:t>’</w:t>
      </w:r>
      <w:r w:rsidRPr="00747223">
        <w:t xml:space="preserve">de belirtilen </w:t>
      </w:r>
      <w:r>
        <w:t>ilkelere</w:t>
      </w:r>
      <w:r w:rsidRPr="00747223">
        <w:t xml:space="preserve"> uygun olarak standartların hazırlanmasında teknik komiteler tarafından kullanılmak üzere tasarlanmıştır.</w:t>
      </w:r>
    </w:p>
    <w:p w:rsidR="0073416F" w:rsidRPr="00747223" w:rsidRDefault="0073416F" w:rsidP="00B40111">
      <w:pPr>
        <w:jc w:val="both"/>
      </w:pPr>
      <w:r>
        <w:t>e</w:t>
      </w:r>
    </w:p>
    <w:p w:rsidR="0073416F" w:rsidRDefault="0073416F" w:rsidP="00B40111">
      <w:pPr>
        <w:jc w:val="both"/>
      </w:pPr>
      <w:r w:rsidRPr="00747223">
        <w:t>Temel güvenlik yayınlarından, uygulanabildiği her yerde, yayı</w:t>
      </w:r>
      <w:r>
        <w:t>m</w:t>
      </w:r>
      <w:r w:rsidRPr="00747223">
        <w:t>larının hazırlanmasında yararlanmak teknik komitenin sorumluluklarından biridir.</w:t>
      </w:r>
      <w:r>
        <w:t xml:space="preserve"> </w:t>
      </w:r>
      <w:r w:rsidRPr="00747223">
        <w:t>Bu temel güvenlik yayı</w:t>
      </w:r>
      <w:r>
        <w:t>m</w:t>
      </w:r>
      <w:r w:rsidRPr="00747223">
        <w:t>ının gerekleri, deney yöntemleri veya deney şartları ilgili yayınlar özellikle atıf yapılmadığında veya dahil edilmediğinde uygulanmayacaktır.</w:t>
      </w:r>
    </w:p>
    <w:p w:rsidR="0073416F" w:rsidRDefault="0073416F" w:rsidP="003F1A11"/>
    <w:p w:rsidR="0073416F" w:rsidRPr="006538FA" w:rsidRDefault="0073416F" w:rsidP="002A0FA9">
      <w:pPr>
        <w:pStyle w:val="Subtitle"/>
      </w:pPr>
      <w:bookmarkStart w:id="312" w:name="_Toc392252936"/>
      <w:bookmarkStart w:id="313" w:name="_Toc404438982"/>
      <w:bookmarkStart w:id="314" w:name="_Toc404439594"/>
      <w:bookmarkStart w:id="315" w:name="_Toc404440047"/>
      <w:bookmarkStart w:id="316" w:name="_Toc404440181"/>
      <w:bookmarkStart w:id="317" w:name="_Toc404440214"/>
      <w:bookmarkStart w:id="318" w:name="_Toc404440247"/>
      <w:bookmarkStart w:id="319" w:name="_Toc404440465"/>
      <w:bookmarkStart w:id="320" w:name="_Toc404441230"/>
      <w:bookmarkStart w:id="321" w:name="_Toc404441494"/>
      <w:bookmarkStart w:id="322" w:name="_Toc404505195"/>
      <w:r w:rsidRPr="002A0FA9">
        <w:t>2</w:t>
      </w:r>
      <w:r w:rsidRPr="002A0FA9">
        <w:tab/>
        <w:t>Atıf yapılan standard ve/veya dokümanlar</w:t>
      </w:r>
      <w:bookmarkEnd w:id="312"/>
      <w:bookmarkEnd w:id="313"/>
      <w:bookmarkEnd w:id="314"/>
      <w:bookmarkEnd w:id="315"/>
      <w:bookmarkEnd w:id="316"/>
      <w:bookmarkEnd w:id="317"/>
      <w:bookmarkEnd w:id="318"/>
      <w:bookmarkEnd w:id="319"/>
      <w:bookmarkEnd w:id="320"/>
      <w:bookmarkEnd w:id="321"/>
      <w:bookmarkEnd w:id="322"/>
    </w:p>
    <w:p w:rsidR="0073416F" w:rsidRPr="00380042" w:rsidRDefault="0073416F" w:rsidP="001C7E91">
      <w:pPr>
        <w:pStyle w:val="FootnoteText"/>
        <w:jc w:val="both"/>
      </w:pPr>
      <w:r w:rsidRPr="00380042">
        <w:t xml:space="preserve">Bu standardda, aşağıdaki dokümanlara tamamen veya kısmen zorunlu atıf yapılmıştır ve bu atıflar bu dokümanın uygulanması için kaçınılmazdır. Tarih belirtilen atıflarda, belirtilmiş olan baskı geçerlidir. Tarih belirtilmemiş atıflarda, atıf yapılan dokümanın en son baskısı (tadiller dâhil) kullanılır. </w:t>
      </w:r>
    </w:p>
    <w:p w:rsidR="0073416F" w:rsidRDefault="0073416F" w:rsidP="001C7E91">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IEC 60695-7-1:2010</w:t>
      </w:r>
      <w:r>
        <w:rPr>
          <w:rStyle w:val="hps"/>
          <w:rFonts w:cs="Arial"/>
          <w:color w:val="000000"/>
        </w:rPr>
        <w:t xml:space="preserve">, </w:t>
      </w:r>
      <w:r w:rsidRPr="00CF450A">
        <w:rPr>
          <w:rStyle w:val="hps"/>
          <w:rFonts w:cs="Arial"/>
          <w:color w:val="000000"/>
        </w:rPr>
        <w:t xml:space="preserve">Fire hazard </w:t>
      </w:r>
      <w:r>
        <w:rPr>
          <w:rStyle w:val="hps"/>
          <w:rFonts w:cs="Arial"/>
          <w:color w:val="000000"/>
        </w:rPr>
        <w:t>testing</w:t>
      </w:r>
      <w:r w:rsidRPr="00CF450A">
        <w:rPr>
          <w:rStyle w:val="hps"/>
          <w:rFonts w:cs="Arial"/>
          <w:color w:val="000000"/>
        </w:rPr>
        <w:t xml:space="preserve"> – Part 7-1: Toxicity of fire effluent– General</w:t>
      </w:r>
      <w:r>
        <w:rPr>
          <w:rStyle w:val="hps"/>
          <w:rFonts w:cs="Arial"/>
          <w:color w:val="000000"/>
        </w:rPr>
        <w:t xml:space="preserve"> </w:t>
      </w:r>
      <w:r w:rsidRPr="00CF450A">
        <w:rPr>
          <w:rStyle w:val="hps"/>
          <w:rFonts w:cs="Arial"/>
          <w:color w:val="000000"/>
        </w:rPr>
        <w:t>guidance</w:t>
      </w:r>
      <w:r>
        <w:rPr>
          <w:rStyle w:val="hps"/>
          <w:rFonts w:cs="Arial"/>
          <w:color w:val="000000"/>
        </w:rPr>
        <w:t xml:space="preserve"> (</w:t>
      </w:r>
      <w:r w:rsidRPr="00CF450A">
        <w:rPr>
          <w:rStyle w:val="hps"/>
          <w:rFonts w:cs="Arial"/>
          <w:color w:val="000000"/>
        </w:rPr>
        <w:t>Yangın</w:t>
      </w:r>
      <w:r>
        <w:rPr>
          <w:rStyle w:val="hps"/>
          <w:rFonts w:cs="Arial"/>
          <w:color w:val="000000"/>
        </w:rPr>
        <w:t xml:space="preserve"> </w:t>
      </w:r>
      <w:r w:rsidRPr="00CF450A">
        <w:rPr>
          <w:rStyle w:val="hps"/>
          <w:rFonts w:cs="Arial"/>
          <w:color w:val="000000"/>
        </w:rPr>
        <w:t>tehlike deneyi - Bölüm 7-1: Yanmayla açığa çıkan ürünlerin zehirliliği - Genel kılavuz</w:t>
      </w:r>
      <w:r>
        <w:rPr>
          <w:rStyle w:val="hps"/>
          <w:rFonts w:cs="Arial"/>
          <w:color w:val="000000"/>
        </w:rPr>
        <w:t>)</w:t>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IEC/TS 60695-7-3</w:t>
      </w:r>
      <w:r>
        <w:rPr>
          <w:rStyle w:val="hps"/>
          <w:rFonts w:cs="Arial"/>
          <w:color w:val="000000"/>
        </w:rPr>
        <w:t xml:space="preserve">, </w:t>
      </w:r>
      <w:r w:rsidRPr="00CF450A">
        <w:rPr>
          <w:rStyle w:val="hps"/>
          <w:rFonts w:cs="Arial"/>
          <w:color w:val="000000"/>
        </w:rPr>
        <w:t xml:space="preserve">Fire hazard </w:t>
      </w:r>
      <w:r>
        <w:rPr>
          <w:rStyle w:val="hps"/>
          <w:rFonts w:cs="Arial"/>
          <w:color w:val="000000"/>
        </w:rPr>
        <w:t>testing</w:t>
      </w:r>
      <w:r w:rsidRPr="00CF450A">
        <w:rPr>
          <w:rStyle w:val="hps"/>
          <w:rFonts w:cs="Arial"/>
          <w:color w:val="000000"/>
        </w:rPr>
        <w:t xml:space="preserve"> – Part 7-3: Toxicity of fire effluent – Use and</w:t>
      </w:r>
      <w:r>
        <w:rPr>
          <w:rStyle w:val="hps"/>
          <w:rFonts w:cs="Arial"/>
          <w:color w:val="000000"/>
        </w:rPr>
        <w:t xml:space="preserve"> </w:t>
      </w:r>
      <w:r w:rsidRPr="00CF450A">
        <w:rPr>
          <w:rStyle w:val="hps"/>
          <w:rFonts w:cs="Arial"/>
          <w:color w:val="000000"/>
        </w:rPr>
        <w:t>inter</w:t>
      </w:r>
      <w:r>
        <w:rPr>
          <w:rStyle w:val="hps"/>
          <w:rFonts w:cs="Arial"/>
          <w:color w:val="000000"/>
        </w:rPr>
        <w:t>pretation of deney results (</w:t>
      </w:r>
      <w:r w:rsidRPr="00CF450A">
        <w:rPr>
          <w:rStyle w:val="hps"/>
          <w:rFonts w:cs="Arial"/>
          <w:color w:val="000000"/>
        </w:rPr>
        <w:t>Yangın tehlike deneyi - Bölüm 7-2: Yanma ürünlerinin zehirliliği-Deney yöntemlerinin kullanımı ve çevrimi</w:t>
      </w:r>
      <w:r>
        <w:rPr>
          <w:rStyle w:val="hps"/>
          <w:rFonts w:cs="Arial"/>
          <w:color w:val="000000"/>
        </w:rPr>
        <w:t>)</w:t>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IEC Guide 104</w:t>
      </w:r>
      <w:r>
        <w:rPr>
          <w:rStyle w:val="hps"/>
          <w:rFonts w:cs="Arial"/>
          <w:color w:val="000000"/>
        </w:rPr>
        <w:t xml:space="preserve">, </w:t>
      </w:r>
      <w:r w:rsidRPr="00CF450A">
        <w:rPr>
          <w:rStyle w:val="hps"/>
          <w:rFonts w:cs="Arial"/>
          <w:color w:val="000000"/>
        </w:rPr>
        <w:t>The preparation of safety publications and the use of basic safety publications</w:t>
      </w:r>
      <w:r>
        <w:rPr>
          <w:rStyle w:val="hps"/>
          <w:rFonts w:cs="Arial"/>
          <w:color w:val="000000"/>
        </w:rPr>
        <w:t xml:space="preserve"> </w:t>
      </w:r>
      <w:r w:rsidRPr="00CF450A">
        <w:rPr>
          <w:rStyle w:val="hps"/>
          <w:rFonts w:cs="Arial"/>
          <w:color w:val="000000"/>
        </w:rPr>
        <w:t>and group safety publications</w:t>
      </w:r>
      <w:r>
        <w:rPr>
          <w:rStyle w:val="hps"/>
          <w:rFonts w:cs="Arial"/>
          <w:color w:val="000000"/>
        </w:rPr>
        <w:t xml:space="preserve"> (</w:t>
      </w:r>
      <w:r w:rsidRPr="00CF450A">
        <w:rPr>
          <w:rStyle w:val="hps"/>
          <w:rFonts w:cs="Arial"/>
          <w:color w:val="000000"/>
        </w:rPr>
        <w:t>Güvenlik yayınlarının hazırlanması - Temel ve grup güvenlik yayınlarının kullanılması</w:t>
      </w:r>
      <w:r>
        <w:rPr>
          <w:rStyle w:val="hps"/>
          <w:rFonts w:cs="Arial"/>
          <w:color w:val="000000"/>
        </w:rPr>
        <w:t>)</w:t>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ISO/IEC 13943</w:t>
      </w:r>
      <w:r>
        <w:rPr>
          <w:rStyle w:val="hps"/>
          <w:rFonts w:cs="Arial"/>
          <w:color w:val="000000"/>
        </w:rPr>
        <w:t xml:space="preserve">, </w:t>
      </w:r>
      <w:r w:rsidRPr="00CF450A">
        <w:rPr>
          <w:rStyle w:val="hps"/>
          <w:rFonts w:cs="Arial"/>
          <w:color w:val="000000"/>
        </w:rPr>
        <w:t>Fire safety – Vocabulary</w:t>
      </w:r>
      <w:r>
        <w:rPr>
          <w:rStyle w:val="hps"/>
          <w:rFonts w:cs="Arial"/>
          <w:color w:val="000000"/>
        </w:rPr>
        <w:t xml:space="preserve"> (</w:t>
      </w:r>
      <w:r w:rsidRPr="00CF450A">
        <w:rPr>
          <w:rStyle w:val="hps"/>
          <w:rFonts w:cs="Arial"/>
          <w:color w:val="000000"/>
        </w:rPr>
        <w:t>Yangın güvenliği - Terimler ve tarifler</w:t>
      </w:r>
      <w:r>
        <w:rPr>
          <w:rStyle w:val="hps"/>
          <w:rFonts w:cs="Arial"/>
          <w:color w:val="000000"/>
        </w:rPr>
        <w:t>)</w:t>
      </w:r>
    </w:p>
    <w:p w:rsidR="0073416F" w:rsidRPr="006E39C6" w:rsidRDefault="0073416F" w:rsidP="00CF450A">
      <w:pPr>
        <w:jc w:val="both"/>
        <w:rPr>
          <w:rStyle w:val="hps"/>
          <w:rFonts w:cs="Arial"/>
          <w:color w:val="C00000"/>
        </w:rPr>
      </w:pPr>
    </w:p>
    <w:p w:rsidR="0073416F" w:rsidRPr="002A0FA9" w:rsidRDefault="0073416F" w:rsidP="00CF450A">
      <w:pPr>
        <w:jc w:val="both"/>
        <w:rPr>
          <w:rStyle w:val="hps"/>
          <w:rFonts w:cs="Arial"/>
        </w:rPr>
      </w:pPr>
      <w:r w:rsidRPr="002A0FA9">
        <w:rPr>
          <w:rStyle w:val="hps"/>
          <w:rFonts w:cs="Arial"/>
        </w:rPr>
        <w:t>ISO/IEC Guide 51, Safety aspects – Guidelines for their inclusion in standards</w:t>
      </w:r>
      <w:r w:rsidRPr="002A0FA9">
        <w:rPr>
          <w:rStyle w:val="hps"/>
          <w:rFonts w:cs="Arial"/>
        </w:rPr>
        <w:tab/>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ISO 13344</w:t>
      </w:r>
      <w:r>
        <w:rPr>
          <w:rStyle w:val="hps"/>
          <w:rFonts w:cs="Arial"/>
          <w:color w:val="000000"/>
        </w:rPr>
        <w:t xml:space="preserve">, </w:t>
      </w:r>
      <w:r w:rsidRPr="00CF450A">
        <w:rPr>
          <w:rStyle w:val="hps"/>
          <w:rFonts w:cs="Arial"/>
          <w:color w:val="000000"/>
        </w:rPr>
        <w:t>Estimation of the lethal toxic potency of fire effluents</w:t>
      </w:r>
      <w:r>
        <w:rPr>
          <w:rStyle w:val="hps"/>
          <w:rFonts w:cs="Arial"/>
          <w:color w:val="000000"/>
        </w:rPr>
        <w:t xml:space="preserve"> (</w:t>
      </w:r>
      <w:r w:rsidRPr="00CF450A">
        <w:rPr>
          <w:rStyle w:val="hps"/>
          <w:rFonts w:cs="Arial"/>
          <w:color w:val="000000"/>
        </w:rPr>
        <w:t>Yangın sırasında ortaya çıkan ürünlerin öldürücü zehirleme etkisinin tahmin edilmesi</w:t>
      </w:r>
      <w:r>
        <w:rPr>
          <w:rStyle w:val="hps"/>
          <w:rFonts w:cs="Arial"/>
          <w:color w:val="000000"/>
        </w:rPr>
        <w:t>)</w:t>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ISO 13571:2007</w:t>
      </w:r>
      <w:r>
        <w:rPr>
          <w:rStyle w:val="hps"/>
          <w:rFonts w:cs="Arial"/>
          <w:color w:val="000000"/>
        </w:rPr>
        <w:t xml:space="preserve">, </w:t>
      </w:r>
      <w:r w:rsidRPr="00CF450A">
        <w:rPr>
          <w:rStyle w:val="hps"/>
          <w:rFonts w:cs="Arial"/>
          <w:color w:val="000000"/>
        </w:rPr>
        <w:t>Life-threatening components of fire – Guidelines for the estimation of timeavailable for escape using fire data</w:t>
      </w:r>
      <w:r>
        <w:rPr>
          <w:rStyle w:val="hps"/>
          <w:rFonts w:cs="Arial"/>
          <w:color w:val="000000"/>
        </w:rPr>
        <w:t xml:space="preserve"> (</w:t>
      </w:r>
      <w:r w:rsidRPr="00CF450A">
        <w:rPr>
          <w:rStyle w:val="hps"/>
          <w:rFonts w:cs="Arial"/>
          <w:color w:val="000000"/>
        </w:rPr>
        <w:tab/>
        <w:t>Yangının yaşam tehlikesi olan bölümleri- Yangın verileri kullanılarak, kaçış süresinin tahmini için kılavuz</w:t>
      </w:r>
      <w:r>
        <w:rPr>
          <w:rStyle w:val="hps"/>
          <w:rFonts w:cs="Arial"/>
          <w:color w:val="000000"/>
        </w:rPr>
        <w:t>)</w:t>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ISO 16312-1:2010</w:t>
      </w:r>
      <w:r>
        <w:rPr>
          <w:rStyle w:val="hps"/>
          <w:rFonts w:cs="Arial"/>
          <w:color w:val="000000"/>
        </w:rPr>
        <w:t xml:space="preserve">, </w:t>
      </w:r>
      <w:r w:rsidRPr="00CF450A">
        <w:rPr>
          <w:rStyle w:val="hps"/>
          <w:rFonts w:cs="Arial"/>
          <w:color w:val="000000"/>
        </w:rPr>
        <w:t>Guidance for assessing the validity of physical fire models for obtainingfire effluent toxicity data for fire hazard and risk assessment – Part 1: Criteria</w:t>
      </w:r>
      <w:r w:rsidRPr="00CF450A">
        <w:rPr>
          <w:rStyle w:val="hps"/>
          <w:rFonts w:cs="Arial"/>
          <w:color w:val="000000"/>
        </w:rPr>
        <w:tab/>
      </w:r>
    </w:p>
    <w:p w:rsidR="0073416F" w:rsidRPr="00CF450A" w:rsidRDefault="0073416F" w:rsidP="00CF450A">
      <w:pPr>
        <w:jc w:val="both"/>
        <w:rPr>
          <w:rStyle w:val="hps"/>
          <w:rFonts w:cs="Arial"/>
          <w:color w:val="000000"/>
        </w:rPr>
      </w:pPr>
      <w:r w:rsidRPr="00CF450A">
        <w:rPr>
          <w:rStyle w:val="hps"/>
          <w:rFonts w:cs="Arial"/>
          <w:color w:val="000000"/>
        </w:rPr>
        <w:tab/>
      </w:r>
    </w:p>
    <w:p w:rsidR="0073416F" w:rsidRPr="00CF450A" w:rsidRDefault="0073416F" w:rsidP="00CF450A">
      <w:pPr>
        <w:jc w:val="both"/>
        <w:rPr>
          <w:rStyle w:val="hps"/>
          <w:rFonts w:cs="Arial"/>
          <w:color w:val="000000"/>
        </w:rPr>
      </w:pPr>
      <w:r w:rsidRPr="00CF450A">
        <w:rPr>
          <w:rStyle w:val="hps"/>
          <w:rFonts w:cs="Arial"/>
          <w:color w:val="000000"/>
        </w:rPr>
        <w:t>ISO/TR 16312-2:2007,</w:t>
      </w:r>
      <w:r w:rsidRPr="00CF450A">
        <w:rPr>
          <w:rStyle w:val="hps"/>
          <w:rFonts w:cs="Arial"/>
          <w:color w:val="000000"/>
        </w:rPr>
        <w:tab/>
        <w:t>Guidance for assessing the validity of physical fire models forobtaining fire effluent toxicity data for fire hazard and risk assessment  – Part 2: Evaluation of individual physical fire models</w:t>
      </w:r>
      <w:r w:rsidRPr="00CF450A">
        <w:rPr>
          <w:rStyle w:val="hps"/>
          <w:rFonts w:cs="Arial"/>
          <w:color w:val="000000"/>
        </w:rPr>
        <w:tab/>
      </w:r>
      <w:r w:rsidRPr="00CF450A">
        <w:rPr>
          <w:rStyle w:val="hps"/>
          <w:rFonts w:cs="Arial"/>
          <w:color w:val="000000"/>
        </w:rPr>
        <w:tab/>
      </w:r>
    </w:p>
    <w:p w:rsidR="0073416F" w:rsidRDefault="0073416F" w:rsidP="00CF450A">
      <w:pPr>
        <w:jc w:val="both"/>
        <w:rPr>
          <w:rStyle w:val="hps"/>
          <w:rFonts w:cs="Arial"/>
          <w:color w:val="000000"/>
        </w:rPr>
      </w:pPr>
      <w:r w:rsidRPr="00CF450A">
        <w:rPr>
          <w:rStyle w:val="hps"/>
          <w:rFonts w:cs="Arial"/>
          <w:color w:val="000000"/>
        </w:rPr>
        <w:t>ISO 19701</w:t>
      </w:r>
      <w:r>
        <w:rPr>
          <w:rStyle w:val="hps"/>
          <w:rFonts w:cs="Arial"/>
          <w:color w:val="000000"/>
        </w:rPr>
        <w:t xml:space="preserve">, </w:t>
      </w:r>
      <w:r w:rsidRPr="00CF450A">
        <w:rPr>
          <w:rStyle w:val="hps"/>
          <w:rFonts w:cs="Arial"/>
          <w:color w:val="000000"/>
        </w:rPr>
        <w:t>Methods for sampling and analysis of fire effluents</w:t>
      </w:r>
      <w:r w:rsidRPr="00CF450A">
        <w:rPr>
          <w:rStyle w:val="hps"/>
          <w:rFonts w:cs="Arial"/>
          <w:color w:val="000000"/>
        </w:rPr>
        <w:tab/>
      </w:r>
      <w:r w:rsidRPr="00CF450A">
        <w:rPr>
          <w:rStyle w:val="hps"/>
          <w:rFonts w:cs="Arial"/>
          <w:color w:val="000000"/>
        </w:rPr>
        <w:tab/>
      </w:r>
    </w:p>
    <w:p w:rsidR="0073416F" w:rsidRPr="00CF450A"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ISO 19702</w:t>
      </w:r>
      <w:r>
        <w:rPr>
          <w:rStyle w:val="hps"/>
          <w:rFonts w:cs="Arial"/>
          <w:color w:val="000000"/>
        </w:rPr>
        <w:t xml:space="preserve">, </w:t>
      </w:r>
      <w:r w:rsidRPr="00CF450A">
        <w:rPr>
          <w:rStyle w:val="hps"/>
          <w:rFonts w:cs="Arial"/>
          <w:color w:val="000000"/>
        </w:rPr>
        <w:t xml:space="preserve">Toxicity </w:t>
      </w:r>
      <w:r>
        <w:rPr>
          <w:rStyle w:val="hps"/>
          <w:rFonts w:cs="Arial"/>
          <w:color w:val="000000"/>
        </w:rPr>
        <w:t>deney</w:t>
      </w:r>
      <w:r w:rsidRPr="00CF450A">
        <w:rPr>
          <w:rStyle w:val="hps"/>
          <w:rFonts w:cs="Arial"/>
          <w:color w:val="000000"/>
        </w:rPr>
        <w:t>ing of fire effluents – Guidance for a</w:t>
      </w:r>
      <w:r>
        <w:rPr>
          <w:rStyle w:val="hps"/>
          <w:rFonts w:cs="Arial"/>
          <w:color w:val="000000"/>
        </w:rPr>
        <w:t xml:space="preserve">nalysis of gases and vapours in </w:t>
      </w:r>
      <w:r w:rsidRPr="00CF450A">
        <w:rPr>
          <w:rStyle w:val="hps"/>
          <w:rFonts w:cs="Arial"/>
          <w:color w:val="000000"/>
        </w:rPr>
        <w:t>fire effluents using FTIR gas analysis</w:t>
      </w:r>
      <w:r w:rsidRPr="00CF450A">
        <w:rPr>
          <w:rStyle w:val="hps"/>
          <w:rFonts w:cs="Arial"/>
          <w:color w:val="000000"/>
        </w:rPr>
        <w:tab/>
      </w:r>
      <w:r w:rsidRPr="00CF450A">
        <w:rPr>
          <w:rStyle w:val="hps"/>
          <w:rFonts w:cs="Arial"/>
          <w:color w:val="000000"/>
        </w:rPr>
        <w:tab/>
      </w:r>
    </w:p>
    <w:p w:rsidR="0073416F" w:rsidRPr="00CF450A" w:rsidRDefault="0073416F" w:rsidP="00CF450A">
      <w:pPr>
        <w:jc w:val="both"/>
        <w:rPr>
          <w:rStyle w:val="hps"/>
          <w:rFonts w:cs="Arial"/>
          <w:color w:val="000000"/>
        </w:rPr>
      </w:pPr>
    </w:p>
    <w:p w:rsidR="0073416F" w:rsidRPr="00CF450A" w:rsidRDefault="0073416F" w:rsidP="00CF450A">
      <w:pPr>
        <w:jc w:val="both"/>
        <w:rPr>
          <w:rStyle w:val="hps"/>
          <w:rFonts w:cs="Arial"/>
          <w:color w:val="000000"/>
        </w:rPr>
      </w:pPr>
      <w:r w:rsidRPr="00CF450A">
        <w:rPr>
          <w:rStyle w:val="hps"/>
          <w:rFonts w:cs="Arial"/>
          <w:color w:val="000000"/>
        </w:rPr>
        <w:t>ISO 19703:2010</w:t>
      </w:r>
      <w:r>
        <w:rPr>
          <w:rStyle w:val="hps"/>
          <w:rFonts w:cs="Arial"/>
          <w:color w:val="000000"/>
        </w:rPr>
        <w:t xml:space="preserve">, </w:t>
      </w:r>
      <w:r w:rsidRPr="00CF450A">
        <w:rPr>
          <w:rStyle w:val="hps"/>
          <w:rFonts w:cs="Arial"/>
          <w:color w:val="000000"/>
        </w:rPr>
        <w:t>Generation and analysis of toxic gases in fire – Calculation of speciesyields, equivalence ratios and combustion efficiency in experimental fires</w:t>
      </w:r>
      <w:r w:rsidRPr="00CF450A">
        <w:rPr>
          <w:rStyle w:val="hps"/>
          <w:rFonts w:cs="Arial"/>
          <w:color w:val="000000"/>
        </w:rPr>
        <w:tab/>
      </w:r>
      <w:r w:rsidRPr="00CF450A">
        <w:rPr>
          <w:rStyle w:val="hps"/>
          <w:rFonts w:cs="Arial"/>
          <w:color w:val="000000"/>
        </w:rPr>
        <w:tab/>
      </w:r>
    </w:p>
    <w:p w:rsidR="0073416F" w:rsidRDefault="0073416F" w:rsidP="00CF450A">
      <w:pPr>
        <w:jc w:val="both"/>
        <w:rPr>
          <w:rStyle w:val="hps"/>
          <w:rFonts w:cs="Arial"/>
          <w:color w:val="000000"/>
        </w:rPr>
      </w:pPr>
    </w:p>
    <w:p w:rsidR="0073416F" w:rsidRDefault="0073416F" w:rsidP="00CF450A">
      <w:pPr>
        <w:jc w:val="both"/>
        <w:rPr>
          <w:rStyle w:val="hps"/>
          <w:rFonts w:cs="Arial"/>
          <w:color w:val="000000"/>
        </w:rPr>
      </w:pPr>
      <w:r w:rsidRPr="00CF450A">
        <w:rPr>
          <w:rStyle w:val="hps"/>
          <w:rFonts w:cs="Arial"/>
          <w:color w:val="000000"/>
        </w:rPr>
        <w:t>ISO 19706</w:t>
      </w:r>
      <w:r>
        <w:rPr>
          <w:rStyle w:val="hps"/>
          <w:rFonts w:cs="Arial"/>
          <w:color w:val="000000"/>
        </w:rPr>
        <w:t xml:space="preserve">, </w:t>
      </w:r>
      <w:r w:rsidRPr="00CF450A">
        <w:rPr>
          <w:rStyle w:val="hps"/>
          <w:rFonts w:cs="Arial"/>
          <w:color w:val="000000"/>
        </w:rPr>
        <w:t>Guidelines for assessing the fire threat to people</w:t>
      </w:r>
      <w:r w:rsidRPr="00CF450A">
        <w:rPr>
          <w:rStyle w:val="hps"/>
          <w:rFonts w:cs="Arial"/>
          <w:color w:val="000000"/>
        </w:rPr>
        <w:tab/>
      </w:r>
      <w:r w:rsidRPr="00CF450A">
        <w:rPr>
          <w:rStyle w:val="hps"/>
          <w:rFonts w:cs="Arial"/>
          <w:color w:val="000000"/>
        </w:rPr>
        <w:tab/>
      </w:r>
    </w:p>
    <w:p w:rsidR="0073416F" w:rsidRPr="00ED0AF4" w:rsidRDefault="0073416F" w:rsidP="00CF450A">
      <w:pPr>
        <w:jc w:val="both"/>
        <w:rPr>
          <w:rStyle w:val="hps"/>
          <w:rFonts w:cs="Arial"/>
          <w:color w:val="000000"/>
        </w:rPr>
      </w:pPr>
    </w:p>
    <w:p w:rsidR="0073416F" w:rsidRPr="002A0FA9" w:rsidRDefault="0073416F" w:rsidP="002A0FA9">
      <w:pPr>
        <w:pStyle w:val="Subtitle"/>
      </w:pPr>
      <w:bookmarkStart w:id="323" w:name="_Toc404438983"/>
      <w:bookmarkStart w:id="324" w:name="_Toc404439595"/>
      <w:bookmarkStart w:id="325" w:name="_Toc404440048"/>
      <w:bookmarkStart w:id="326" w:name="_Toc404440182"/>
      <w:bookmarkStart w:id="327" w:name="_Toc404440215"/>
      <w:bookmarkStart w:id="328" w:name="_Toc404440248"/>
      <w:bookmarkStart w:id="329" w:name="_Toc404440466"/>
      <w:bookmarkStart w:id="330" w:name="_Toc404441231"/>
      <w:bookmarkStart w:id="331" w:name="_Toc404441495"/>
      <w:bookmarkStart w:id="332" w:name="_Toc404505196"/>
      <w:r w:rsidRPr="002A0FA9">
        <w:t>3</w:t>
      </w:r>
      <w:r w:rsidRPr="002A0FA9">
        <w:tab/>
        <w:t>Terimler ve tarifler</w:t>
      </w:r>
      <w:bookmarkEnd w:id="323"/>
      <w:bookmarkEnd w:id="324"/>
      <w:bookmarkEnd w:id="325"/>
      <w:bookmarkEnd w:id="326"/>
      <w:bookmarkEnd w:id="327"/>
      <w:bookmarkEnd w:id="328"/>
      <w:bookmarkEnd w:id="329"/>
      <w:bookmarkEnd w:id="330"/>
      <w:bookmarkEnd w:id="331"/>
      <w:bookmarkEnd w:id="332"/>
    </w:p>
    <w:p w:rsidR="0073416F" w:rsidRPr="00C17F4D" w:rsidRDefault="0073416F" w:rsidP="003F1A11">
      <w:pPr>
        <w:jc w:val="both"/>
        <w:rPr>
          <w:color w:val="000000"/>
        </w:rPr>
      </w:pPr>
      <w:r w:rsidRPr="00747223">
        <w:rPr>
          <w:rStyle w:val="hps"/>
          <w:rFonts w:cs="Arial"/>
          <w:color w:val="000000"/>
        </w:rPr>
        <w:t>Bu standardın</w:t>
      </w:r>
      <w:r>
        <w:rPr>
          <w:rStyle w:val="hps"/>
          <w:rFonts w:cs="Arial"/>
          <w:color w:val="000000"/>
        </w:rPr>
        <w:t xml:space="preserve"> </w:t>
      </w:r>
      <w:r w:rsidRPr="00747223">
        <w:rPr>
          <w:rStyle w:val="hps"/>
          <w:rFonts w:cs="Arial"/>
          <w:color w:val="000000"/>
        </w:rPr>
        <w:t>amaçları bakımından</w:t>
      </w:r>
      <w:r>
        <w:rPr>
          <w:color w:val="000000"/>
        </w:rPr>
        <w:t xml:space="preserve">, aşağıdakilerin yanı sıra kullanıcı kolaylığı için bazı yeniden yapılan terimler ve tarifler, </w:t>
      </w:r>
      <w:r w:rsidRPr="007D5D10">
        <w:rPr>
          <w:color w:val="000000"/>
        </w:rPr>
        <w:t xml:space="preserve">ISO/EC 13943:2008 standardında </w:t>
      </w:r>
      <w:r w:rsidRPr="007D5D10">
        <w:t>verilen</w:t>
      </w:r>
      <w:r>
        <w:t xml:space="preserve"> </w:t>
      </w:r>
      <w:r w:rsidRPr="007D5D10">
        <w:t xml:space="preserve">terimler ve tarifler </w:t>
      </w:r>
      <w:r w:rsidRPr="00747223">
        <w:rPr>
          <w:color w:val="000000"/>
        </w:rPr>
        <w:t>uygulanır</w:t>
      </w:r>
      <w:r>
        <w:rPr>
          <w:color w:val="000000"/>
        </w:rPr>
        <w:t>.</w:t>
      </w:r>
    </w:p>
    <w:p w:rsidR="0073416F" w:rsidRPr="002A0FA9" w:rsidRDefault="0073416F" w:rsidP="002A0FA9">
      <w:pPr>
        <w:pStyle w:val="Heading3"/>
        <w:rPr>
          <w:sz w:val="24"/>
          <w:szCs w:val="24"/>
          <w:lang w:eastAsia="en-US"/>
        </w:rPr>
      </w:pPr>
      <w:bookmarkStart w:id="333" w:name="_Toc404504808"/>
      <w:bookmarkStart w:id="334" w:name="_Toc404504991"/>
      <w:bookmarkStart w:id="335" w:name="_Toc404505197"/>
      <w:r w:rsidRPr="002A0FA9">
        <w:rPr>
          <w:sz w:val="24"/>
          <w:szCs w:val="24"/>
          <w:lang w:eastAsia="en-US"/>
        </w:rPr>
        <w:t>3.1</w:t>
      </w:r>
      <w:r w:rsidRPr="002A0FA9">
        <w:rPr>
          <w:sz w:val="24"/>
          <w:szCs w:val="24"/>
          <w:lang w:eastAsia="en-US"/>
        </w:rPr>
        <w:tab/>
        <w:t>Akut zehirlilik</w:t>
      </w:r>
      <w:bookmarkEnd w:id="333"/>
      <w:bookmarkEnd w:id="334"/>
      <w:bookmarkEnd w:id="335"/>
    </w:p>
    <w:p w:rsidR="0073416F" w:rsidRDefault="0073416F" w:rsidP="003F1A11">
      <w:pPr>
        <w:jc w:val="both"/>
        <w:rPr>
          <w:color w:val="000000"/>
        </w:rPr>
      </w:pPr>
      <w:r w:rsidRPr="007D5D10">
        <w:rPr>
          <w:color w:val="000000"/>
        </w:rPr>
        <w:t>Hızlı bir şekilde zehirli etkilerin oluşmasına neden olan zehirlilik</w:t>
      </w:r>
      <w:r>
        <w:rPr>
          <w:color w:val="000000"/>
        </w:rPr>
        <w:t>.</w:t>
      </w:r>
    </w:p>
    <w:p w:rsidR="0073416F" w:rsidRPr="007D5D10" w:rsidRDefault="0073416F" w:rsidP="003F1A11">
      <w:pPr>
        <w:jc w:val="both"/>
        <w:rPr>
          <w:color w:val="000000"/>
        </w:rPr>
      </w:pPr>
    </w:p>
    <w:p w:rsidR="0073416F" w:rsidRDefault="0073416F" w:rsidP="003F1A11">
      <w:pPr>
        <w:jc w:val="both"/>
        <w:rPr>
          <w:color w:val="000000"/>
        </w:rPr>
      </w:pPr>
      <w:r>
        <w:rPr>
          <w:color w:val="000000"/>
        </w:rPr>
        <w:t>Atıf. z</w:t>
      </w:r>
      <w:r w:rsidRPr="007D5D10">
        <w:rPr>
          <w:color w:val="000000"/>
        </w:rPr>
        <w:t>ehirli etki</w:t>
      </w:r>
      <w:r>
        <w:rPr>
          <w:color w:val="000000"/>
        </w:rPr>
        <w:t xml:space="preserve"> </w:t>
      </w:r>
      <w:r w:rsidRPr="007D5D10">
        <w:rPr>
          <w:color w:val="000000"/>
        </w:rPr>
        <w:t>(Madde 3.45)</w:t>
      </w:r>
      <w:r>
        <w:rPr>
          <w:color w:val="000000"/>
        </w:rPr>
        <w:t>.</w:t>
      </w:r>
    </w:p>
    <w:p w:rsidR="0073416F" w:rsidRPr="007D5D10" w:rsidRDefault="0073416F" w:rsidP="003F1A11">
      <w:pPr>
        <w:jc w:val="both"/>
        <w:rPr>
          <w:color w:val="000000"/>
        </w:rPr>
      </w:pPr>
    </w:p>
    <w:p w:rsidR="0073416F" w:rsidRDefault="0073416F" w:rsidP="003F1A11">
      <w:pPr>
        <w:jc w:val="both"/>
        <w:rPr>
          <w:color w:val="000000"/>
        </w:rPr>
      </w:pPr>
      <w:r w:rsidRPr="007D5D10">
        <w:rPr>
          <w:color w:val="000000"/>
        </w:rPr>
        <w:t>[ISO / IEC 13943:2008,  Madde</w:t>
      </w:r>
      <w:r>
        <w:rPr>
          <w:color w:val="000000"/>
        </w:rPr>
        <w:t xml:space="preserve"> </w:t>
      </w:r>
      <w:r w:rsidRPr="007D5D10">
        <w:rPr>
          <w:color w:val="000000"/>
        </w:rPr>
        <w:t>4.5]</w:t>
      </w:r>
    </w:p>
    <w:p w:rsidR="0073416F" w:rsidRPr="007D5D10" w:rsidRDefault="0073416F" w:rsidP="003F1A11">
      <w:pPr>
        <w:jc w:val="both"/>
        <w:rPr>
          <w:color w:val="000000"/>
        </w:rPr>
      </w:pPr>
    </w:p>
    <w:p w:rsidR="0073416F" w:rsidRPr="002A0FA9" w:rsidRDefault="0073416F" w:rsidP="002A0FA9">
      <w:pPr>
        <w:pStyle w:val="Heading3"/>
        <w:rPr>
          <w:sz w:val="24"/>
          <w:szCs w:val="24"/>
          <w:lang w:eastAsia="en-US"/>
        </w:rPr>
      </w:pPr>
      <w:bookmarkStart w:id="336" w:name="_Toc404504809"/>
      <w:bookmarkStart w:id="337" w:name="_Toc404504992"/>
      <w:bookmarkStart w:id="338" w:name="_Toc404505198"/>
      <w:r w:rsidRPr="002A0FA9">
        <w:rPr>
          <w:sz w:val="24"/>
          <w:szCs w:val="24"/>
          <w:lang w:eastAsia="en-US"/>
        </w:rPr>
        <w:t>3.2</w:t>
      </w:r>
      <w:r w:rsidRPr="002A0FA9">
        <w:rPr>
          <w:sz w:val="24"/>
          <w:szCs w:val="24"/>
          <w:lang w:eastAsia="en-US"/>
        </w:rPr>
        <w:tab/>
        <w:t>Yanmak (geçişsiz fiil)</w:t>
      </w:r>
      <w:bookmarkEnd w:id="336"/>
      <w:bookmarkEnd w:id="337"/>
      <w:bookmarkEnd w:id="338"/>
    </w:p>
    <w:p w:rsidR="0073416F" w:rsidRDefault="0073416F" w:rsidP="003F1A11">
      <w:pPr>
        <w:jc w:val="both"/>
        <w:rPr>
          <w:color w:val="000000"/>
        </w:rPr>
      </w:pPr>
      <w:r w:rsidRPr="007D5D10">
        <w:rPr>
          <w:color w:val="000000"/>
        </w:rPr>
        <w:t>Yanmaya geçmek</w:t>
      </w:r>
      <w:r>
        <w:rPr>
          <w:color w:val="000000"/>
        </w:rPr>
        <w:t>.</w:t>
      </w:r>
    </w:p>
    <w:p w:rsidR="0073416F" w:rsidRPr="007D5D10" w:rsidRDefault="0073416F" w:rsidP="003F1A11">
      <w:pPr>
        <w:jc w:val="both"/>
        <w:rPr>
          <w:color w:val="000000"/>
        </w:rPr>
      </w:pPr>
    </w:p>
    <w:p w:rsidR="0073416F" w:rsidRDefault="0073416F" w:rsidP="003F1A11">
      <w:pPr>
        <w:jc w:val="both"/>
        <w:rPr>
          <w:color w:val="000000"/>
        </w:rPr>
      </w:pPr>
      <w:r w:rsidRPr="007D5D10">
        <w:rPr>
          <w:color w:val="000000"/>
        </w:rPr>
        <w:t>[ISO / IEC 13943:2008, Madde4.28]</w:t>
      </w:r>
    </w:p>
    <w:p w:rsidR="0073416F" w:rsidRPr="007D5D10" w:rsidRDefault="0073416F" w:rsidP="003F1A11">
      <w:pPr>
        <w:jc w:val="both"/>
        <w:rPr>
          <w:color w:val="000000"/>
        </w:rPr>
      </w:pPr>
    </w:p>
    <w:p w:rsidR="0073416F" w:rsidRPr="002A0FA9" w:rsidRDefault="0073416F" w:rsidP="002A0FA9">
      <w:pPr>
        <w:pStyle w:val="Heading3"/>
        <w:rPr>
          <w:sz w:val="24"/>
          <w:szCs w:val="24"/>
          <w:lang w:eastAsia="en-US"/>
        </w:rPr>
      </w:pPr>
      <w:bookmarkStart w:id="339" w:name="_Toc404504810"/>
      <w:bookmarkStart w:id="340" w:name="_Toc404504993"/>
      <w:bookmarkStart w:id="341" w:name="_Toc404505199"/>
      <w:r w:rsidRPr="002A0FA9">
        <w:rPr>
          <w:sz w:val="24"/>
          <w:szCs w:val="24"/>
          <w:lang w:eastAsia="en-US"/>
        </w:rPr>
        <w:t>3.3</w:t>
      </w:r>
      <w:r w:rsidRPr="002A0FA9">
        <w:rPr>
          <w:sz w:val="24"/>
          <w:szCs w:val="24"/>
          <w:lang w:eastAsia="en-US"/>
        </w:rPr>
        <w:tab/>
        <w:t>Yakmak (geçişli fiil)</w:t>
      </w:r>
      <w:bookmarkEnd w:id="339"/>
      <w:bookmarkEnd w:id="340"/>
      <w:bookmarkEnd w:id="341"/>
    </w:p>
    <w:p w:rsidR="0073416F" w:rsidRDefault="0073416F" w:rsidP="003F1A11">
      <w:pPr>
        <w:jc w:val="both"/>
        <w:rPr>
          <w:color w:val="000000"/>
        </w:rPr>
      </w:pPr>
      <w:r w:rsidRPr="007D5D10">
        <w:rPr>
          <w:color w:val="000000"/>
        </w:rPr>
        <w:t>Yanma nedeni</w:t>
      </w:r>
      <w:r>
        <w:rPr>
          <w:color w:val="000000"/>
        </w:rPr>
        <w:t>.</w:t>
      </w:r>
    </w:p>
    <w:p w:rsidR="0073416F" w:rsidRPr="007D5D10" w:rsidRDefault="0073416F" w:rsidP="003F1A11">
      <w:pPr>
        <w:jc w:val="both"/>
        <w:rPr>
          <w:color w:val="000000"/>
        </w:rPr>
      </w:pPr>
    </w:p>
    <w:p w:rsidR="0073416F" w:rsidRDefault="0073416F" w:rsidP="003F1A11">
      <w:pPr>
        <w:jc w:val="both"/>
        <w:rPr>
          <w:color w:val="000000"/>
        </w:rPr>
      </w:pPr>
      <w:r w:rsidRPr="007D5D10">
        <w:rPr>
          <w:color w:val="000000"/>
        </w:rPr>
        <w:t>[ISO / IEC 13943:2008, Madde 4.29]</w:t>
      </w:r>
    </w:p>
    <w:p w:rsidR="0073416F" w:rsidRPr="007D5D10" w:rsidRDefault="0073416F" w:rsidP="003F1A11">
      <w:pPr>
        <w:jc w:val="both"/>
        <w:rPr>
          <w:color w:val="000000"/>
        </w:rPr>
      </w:pPr>
    </w:p>
    <w:p w:rsidR="0073416F" w:rsidRPr="002A0FA9" w:rsidRDefault="0073416F" w:rsidP="002A0FA9">
      <w:pPr>
        <w:pStyle w:val="Heading3"/>
        <w:rPr>
          <w:sz w:val="24"/>
          <w:szCs w:val="24"/>
          <w:lang w:eastAsia="en-US"/>
        </w:rPr>
      </w:pPr>
      <w:bookmarkStart w:id="342" w:name="_Toc404504811"/>
      <w:bookmarkStart w:id="343" w:name="_Toc404504994"/>
      <w:bookmarkStart w:id="344" w:name="_Toc404505200"/>
      <w:r w:rsidRPr="002A0FA9">
        <w:rPr>
          <w:sz w:val="24"/>
          <w:szCs w:val="24"/>
          <w:lang w:eastAsia="en-US"/>
        </w:rPr>
        <w:t>3.4</w:t>
      </w:r>
      <w:r w:rsidRPr="002A0FA9">
        <w:rPr>
          <w:sz w:val="24"/>
          <w:szCs w:val="24"/>
          <w:lang w:eastAsia="en-US"/>
        </w:rPr>
        <w:tab/>
        <w:t>Yanabilir (sıfat)</w:t>
      </w:r>
      <w:bookmarkEnd w:id="342"/>
      <w:bookmarkEnd w:id="343"/>
      <w:bookmarkEnd w:id="344"/>
    </w:p>
    <w:p w:rsidR="0073416F" w:rsidRDefault="0073416F" w:rsidP="003F1A11">
      <w:pPr>
        <w:jc w:val="both"/>
        <w:rPr>
          <w:color w:val="000000"/>
        </w:rPr>
      </w:pPr>
      <w:r w:rsidRPr="007D5D10">
        <w:rPr>
          <w:color w:val="000000"/>
        </w:rPr>
        <w:t>Tutuşma ve yanma kabiliyeti</w:t>
      </w:r>
      <w:r>
        <w:rPr>
          <w:color w:val="000000"/>
        </w:rPr>
        <w:t>.</w:t>
      </w:r>
    </w:p>
    <w:p w:rsidR="0073416F" w:rsidRPr="007D5D10" w:rsidRDefault="0073416F" w:rsidP="003F1A11">
      <w:pPr>
        <w:jc w:val="both"/>
        <w:rPr>
          <w:color w:val="000000"/>
        </w:rPr>
      </w:pPr>
    </w:p>
    <w:p w:rsidR="0073416F" w:rsidRDefault="0073416F" w:rsidP="003F1A11">
      <w:pPr>
        <w:jc w:val="both"/>
        <w:rPr>
          <w:color w:val="000000"/>
        </w:rPr>
      </w:pPr>
      <w:r w:rsidRPr="007D5D10">
        <w:rPr>
          <w:color w:val="000000"/>
        </w:rPr>
        <w:t>[ISO / IEC 13943:2008, (Madde 4.43]</w:t>
      </w:r>
    </w:p>
    <w:p w:rsidR="0073416F" w:rsidRPr="007D5D10" w:rsidRDefault="0073416F" w:rsidP="003F1A11">
      <w:pPr>
        <w:jc w:val="both"/>
        <w:rPr>
          <w:color w:val="000000"/>
        </w:rPr>
      </w:pPr>
    </w:p>
    <w:p w:rsidR="0073416F" w:rsidRPr="002A0FA9" w:rsidRDefault="0073416F" w:rsidP="002A0FA9">
      <w:pPr>
        <w:pStyle w:val="Heading3"/>
        <w:rPr>
          <w:sz w:val="24"/>
          <w:szCs w:val="24"/>
          <w:lang w:eastAsia="en-US"/>
        </w:rPr>
      </w:pPr>
      <w:bookmarkStart w:id="345" w:name="_Toc404504812"/>
      <w:bookmarkStart w:id="346" w:name="_Toc404504995"/>
      <w:bookmarkStart w:id="347" w:name="_Toc404505201"/>
      <w:r w:rsidRPr="002A0FA9">
        <w:rPr>
          <w:sz w:val="24"/>
          <w:szCs w:val="24"/>
          <w:lang w:eastAsia="en-US"/>
        </w:rPr>
        <w:t>3.5</w:t>
      </w:r>
      <w:r w:rsidRPr="002A0FA9">
        <w:rPr>
          <w:sz w:val="24"/>
          <w:szCs w:val="24"/>
          <w:lang w:eastAsia="en-US"/>
        </w:rPr>
        <w:tab/>
        <w:t>Yanıcı (isim)</w:t>
      </w:r>
      <w:bookmarkEnd w:id="345"/>
      <w:bookmarkEnd w:id="346"/>
      <w:bookmarkEnd w:id="347"/>
    </w:p>
    <w:p w:rsidR="0073416F" w:rsidRDefault="0073416F" w:rsidP="003F1A11">
      <w:pPr>
        <w:jc w:val="both"/>
        <w:rPr>
          <w:color w:val="000000"/>
        </w:rPr>
      </w:pPr>
      <w:r w:rsidRPr="007D5D10">
        <w:rPr>
          <w:color w:val="000000"/>
        </w:rPr>
        <w:t>Yanma kabiliyetine sahip madde</w:t>
      </w:r>
      <w:r>
        <w:rPr>
          <w:color w:val="000000"/>
        </w:rPr>
        <w:t>.</w:t>
      </w:r>
    </w:p>
    <w:p w:rsidR="0073416F" w:rsidRPr="007D5D10" w:rsidRDefault="0073416F" w:rsidP="003F1A11">
      <w:pPr>
        <w:jc w:val="both"/>
        <w:rPr>
          <w:color w:val="000000"/>
        </w:rPr>
      </w:pPr>
    </w:p>
    <w:p w:rsidR="0073416F" w:rsidRPr="007D5D10" w:rsidRDefault="0073416F" w:rsidP="003F1A11">
      <w:pPr>
        <w:jc w:val="both"/>
        <w:rPr>
          <w:color w:val="000000"/>
        </w:rPr>
      </w:pPr>
      <w:r w:rsidRPr="007D5D10">
        <w:rPr>
          <w:color w:val="000000"/>
        </w:rPr>
        <w:t>[ISO / IEC 13943:2008,</w:t>
      </w:r>
      <w:r>
        <w:rPr>
          <w:color w:val="000000"/>
        </w:rPr>
        <w:t xml:space="preserve"> </w:t>
      </w:r>
      <w:r w:rsidRPr="007D5D10">
        <w:rPr>
          <w:color w:val="000000"/>
        </w:rPr>
        <w:t>Madde 4.44]</w:t>
      </w:r>
    </w:p>
    <w:p w:rsidR="0073416F" w:rsidRDefault="0073416F" w:rsidP="002A0FA9">
      <w:pPr>
        <w:pStyle w:val="Heading3"/>
        <w:rPr>
          <w:sz w:val="24"/>
          <w:szCs w:val="24"/>
          <w:lang w:eastAsia="en-US"/>
        </w:rPr>
      </w:pPr>
    </w:p>
    <w:p w:rsidR="0073416F" w:rsidRPr="002A0FA9" w:rsidRDefault="0073416F" w:rsidP="002A0FA9">
      <w:pPr>
        <w:pStyle w:val="Heading3"/>
        <w:rPr>
          <w:sz w:val="24"/>
          <w:szCs w:val="24"/>
          <w:lang w:eastAsia="en-US"/>
        </w:rPr>
      </w:pPr>
      <w:bookmarkStart w:id="348" w:name="_Toc404504813"/>
      <w:bookmarkStart w:id="349" w:name="_Toc404504996"/>
      <w:bookmarkStart w:id="350" w:name="_Toc404505202"/>
      <w:r w:rsidRPr="002A0FA9">
        <w:rPr>
          <w:sz w:val="24"/>
          <w:szCs w:val="24"/>
          <w:lang w:eastAsia="en-US"/>
        </w:rPr>
        <w:t>3.6</w:t>
      </w:r>
      <w:r w:rsidRPr="002A0FA9">
        <w:rPr>
          <w:sz w:val="24"/>
          <w:szCs w:val="24"/>
          <w:lang w:eastAsia="en-US"/>
        </w:rPr>
        <w:tab/>
        <w:t>Yanma</w:t>
      </w:r>
      <w:bookmarkEnd w:id="348"/>
      <w:bookmarkEnd w:id="349"/>
      <w:bookmarkEnd w:id="350"/>
    </w:p>
    <w:p w:rsidR="0073416F" w:rsidRDefault="0073416F" w:rsidP="003F1A11">
      <w:pPr>
        <w:jc w:val="both"/>
        <w:rPr>
          <w:color w:val="000000"/>
        </w:rPr>
      </w:pPr>
      <w:r w:rsidRPr="007D5D10">
        <w:rPr>
          <w:color w:val="000000"/>
        </w:rPr>
        <w:t>Oksitleyici bir madde ile maddenin ekzotermik reaksiyonu</w:t>
      </w:r>
    </w:p>
    <w:p w:rsidR="0073416F" w:rsidRPr="007D5D10" w:rsidRDefault="0073416F" w:rsidP="003F1A11">
      <w:pPr>
        <w:jc w:val="both"/>
        <w:rPr>
          <w:color w:val="000000"/>
        </w:rPr>
      </w:pPr>
    </w:p>
    <w:p w:rsidR="0073416F" w:rsidRDefault="0073416F" w:rsidP="002A0FA9">
      <w:pPr>
        <w:tabs>
          <w:tab w:val="left" w:pos="567"/>
        </w:tabs>
        <w:jc w:val="both"/>
        <w:rPr>
          <w:color w:val="000000"/>
        </w:rPr>
      </w:pPr>
      <w:r w:rsidRPr="00171865">
        <w:rPr>
          <w:b/>
          <w:bCs/>
          <w:color w:val="000000"/>
        </w:rPr>
        <w:t>Not -</w:t>
      </w:r>
      <w:r>
        <w:rPr>
          <w:b/>
          <w:bCs/>
          <w:color w:val="000000"/>
        </w:rPr>
        <w:tab/>
      </w:r>
      <w:r w:rsidRPr="007D5D10">
        <w:rPr>
          <w:color w:val="000000"/>
        </w:rPr>
        <w:t>Yanma genellikle alevler ve/veya ışıldamanın eşlik ettiği yangın</w:t>
      </w:r>
      <w:r>
        <w:rPr>
          <w:color w:val="000000"/>
        </w:rPr>
        <w:t xml:space="preserve"> </w:t>
      </w:r>
      <w:r w:rsidRPr="007D5D10">
        <w:rPr>
          <w:color w:val="000000"/>
        </w:rPr>
        <w:t>ürününü yayar.</w:t>
      </w:r>
    </w:p>
    <w:p w:rsidR="0073416F" w:rsidRPr="007D5D10" w:rsidRDefault="0073416F" w:rsidP="003F1A11">
      <w:pPr>
        <w:jc w:val="both"/>
        <w:rPr>
          <w:color w:val="000000"/>
        </w:rPr>
      </w:pPr>
    </w:p>
    <w:p w:rsidR="0073416F" w:rsidRDefault="0073416F" w:rsidP="003F1A11">
      <w:pPr>
        <w:jc w:val="both"/>
        <w:rPr>
          <w:color w:val="000000"/>
        </w:rPr>
      </w:pPr>
      <w:r w:rsidRPr="007D5D10">
        <w:rPr>
          <w:color w:val="000000"/>
        </w:rPr>
        <w:t>[ISO/IEC 13943:2008,  Madde 4.46]</w:t>
      </w:r>
    </w:p>
    <w:p w:rsidR="0073416F" w:rsidRPr="007D5D10" w:rsidRDefault="0073416F" w:rsidP="003F1A11">
      <w:pPr>
        <w:jc w:val="both"/>
        <w:rPr>
          <w:color w:val="000000"/>
        </w:rPr>
      </w:pPr>
    </w:p>
    <w:p w:rsidR="0073416F" w:rsidRPr="002A0FA9" w:rsidRDefault="0073416F" w:rsidP="002A0FA9">
      <w:pPr>
        <w:pStyle w:val="Heading3"/>
        <w:rPr>
          <w:sz w:val="24"/>
          <w:szCs w:val="24"/>
          <w:lang w:eastAsia="en-US"/>
        </w:rPr>
      </w:pPr>
      <w:bookmarkStart w:id="351" w:name="_Toc404504814"/>
      <w:bookmarkStart w:id="352" w:name="_Toc404504997"/>
      <w:bookmarkStart w:id="353" w:name="_Toc404505203"/>
      <w:r w:rsidRPr="002A0FA9">
        <w:rPr>
          <w:sz w:val="24"/>
          <w:szCs w:val="24"/>
          <w:lang w:eastAsia="en-US"/>
        </w:rPr>
        <w:t>3.7</w:t>
      </w:r>
      <w:r w:rsidRPr="002A0FA9">
        <w:rPr>
          <w:sz w:val="24"/>
          <w:szCs w:val="24"/>
          <w:lang w:eastAsia="en-US"/>
        </w:rPr>
        <w:tab/>
        <w:t>Yanma verimliliği</w:t>
      </w:r>
      <w:bookmarkEnd w:id="351"/>
      <w:bookmarkEnd w:id="352"/>
      <w:bookmarkEnd w:id="353"/>
    </w:p>
    <w:p w:rsidR="0073416F" w:rsidRDefault="0073416F" w:rsidP="003F1A11">
      <w:pPr>
        <w:jc w:val="both"/>
        <w:rPr>
          <w:color w:val="000000"/>
        </w:rPr>
      </w:pPr>
      <w:r w:rsidRPr="00270CCD">
        <w:rPr>
          <w:color w:val="000000"/>
        </w:rPr>
        <w:t>Tam olmayan yanmada ısı açığa çıkış miktarının teorik tam yanma ısısına oranı.</w:t>
      </w:r>
    </w:p>
    <w:p w:rsidR="0073416F" w:rsidRDefault="0073416F" w:rsidP="003F1A11">
      <w:pPr>
        <w:jc w:val="both"/>
        <w:rPr>
          <w:color w:val="000000"/>
        </w:rPr>
      </w:pPr>
    </w:p>
    <w:p w:rsidR="0073416F" w:rsidRPr="00171865" w:rsidRDefault="0073416F" w:rsidP="002A0FA9">
      <w:pPr>
        <w:tabs>
          <w:tab w:val="left" w:pos="709"/>
        </w:tabs>
        <w:jc w:val="both"/>
        <w:rPr>
          <w:color w:val="000000"/>
        </w:rPr>
      </w:pPr>
      <w:r w:rsidRPr="00171865">
        <w:rPr>
          <w:b/>
          <w:bCs/>
          <w:color w:val="000000"/>
        </w:rPr>
        <w:t>Not 1 -</w:t>
      </w:r>
      <w:r>
        <w:rPr>
          <w:b/>
          <w:bCs/>
          <w:color w:val="000000"/>
        </w:rPr>
        <w:tab/>
      </w:r>
      <w:r w:rsidRPr="00171865">
        <w:rPr>
          <w:color w:val="000000"/>
        </w:rPr>
        <w:t>Yanma verimliliği yalnızca tam yanmanın tanımlanabildiği durumlar için hesaplanabilir.</w:t>
      </w:r>
    </w:p>
    <w:p w:rsidR="0073416F" w:rsidRPr="00171865" w:rsidRDefault="0073416F" w:rsidP="002A0FA9">
      <w:pPr>
        <w:tabs>
          <w:tab w:val="left" w:pos="709"/>
        </w:tabs>
        <w:jc w:val="both"/>
        <w:rPr>
          <w:color w:val="000000"/>
        </w:rPr>
      </w:pPr>
    </w:p>
    <w:p w:rsidR="0073416F" w:rsidRDefault="0073416F" w:rsidP="002A0FA9">
      <w:pPr>
        <w:tabs>
          <w:tab w:val="left" w:pos="709"/>
        </w:tabs>
        <w:jc w:val="both"/>
        <w:rPr>
          <w:color w:val="000000"/>
        </w:rPr>
      </w:pPr>
      <w:r w:rsidRPr="00171865">
        <w:rPr>
          <w:b/>
          <w:bCs/>
          <w:color w:val="000000"/>
        </w:rPr>
        <w:t>Not 2 -</w:t>
      </w:r>
      <w:r>
        <w:rPr>
          <w:b/>
          <w:bCs/>
          <w:color w:val="000000"/>
        </w:rPr>
        <w:tab/>
      </w:r>
      <w:r w:rsidRPr="00171865">
        <w:rPr>
          <w:color w:val="000000"/>
        </w:rPr>
        <w:t>Yanma verimliliği boyutsuzdur ve genellikle yüzde olarak ifade edilir.</w:t>
      </w:r>
    </w:p>
    <w:p w:rsidR="0073416F" w:rsidRPr="00171865" w:rsidRDefault="0073416F" w:rsidP="003F1A11">
      <w:pPr>
        <w:jc w:val="both"/>
        <w:rPr>
          <w:color w:val="000000"/>
        </w:rPr>
      </w:pPr>
    </w:p>
    <w:p w:rsidR="0073416F" w:rsidRDefault="0073416F" w:rsidP="003F1A11">
      <w:pPr>
        <w:jc w:val="both"/>
        <w:rPr>
          <w:color w:val="000000"/>
        </w:rPr>
      </w:pPr>
      <w:r w:rsidRPr="007D5D10">
        <w:rPr>
          <w:color w:val="000000"/>
        </w:rPr>
        <w:t>[ISO / IEC 13943:2008, ta</w:t>
      </w:r>
      <w:r>
        <w:rPr>
          <w:color w:val="000000"/>
        </w:rPr>
        <w:t xml:space="preserve">rif </w:t>
      </w:r>
      <w:r w:rsidRPr="007D5D10">
        <w:rPr>
          <w:color w:val="000000"/>
        </w:rPr>
        <w:t>4.47]</w:t>
      </w:r>
    </w:p>
    <w:p w:rsidR="0073416F" w:rsidRPr="007D5D10" w:rsidRDefault="0073416F" w:rsidP="003F1A11">
      <w:pPr>
        <w:jc w:val="both"/>
        <w:rPr>
          <w:color w:val="000000"/>
        </w:rPr>
      </w:pPr>
    </w:p>
    <w:p w:rsidR="0073416F" w:rsidRPr="002A0FA9" w:rsidRDefault="0073416F" w:rsidP="002A0FA9">
      <w:pPr>
        <w:pStyle w:val="Heading3"/>
        <w:rPr>
          <w:sz w:val="24"/>
          <w:szCs w:val="24"/>
          <w:lang w:eastAsia="en-US"/>
        </w:rPr>
      </w:pPr>
      <w:bookmarkStart w:id="354" w:name="_Toc404504815"/>
      <w:bookmarkStart w:id="355" w:name="_Toc404504998"/>
      <w:bookmarkStart w:id="356" w:name="_Toc404505204"/>
      <w:r w:rsidRPr="002A0FA9">
        <w:rPr>
          <w:sz w:val="24"/>
          <w:szCs w:val="24"/>
          <w:lang w:eastAsia="en-US"/>
        </w:rPr>
        <w:t>3.8</w:t>
      </w:r>
      <w:r w:rsidRPr="002A0FA9">
        <w:rPr>
          <w:sz w:val="24"/>
          <w:szCs w:val="24"/>
          <w:lang w:eastAsia="en-US"/>
        </w:rPr>
        <w:tab/>
        <w:t>Tam yanma</w:t>
      </w:r>
      <w:bookmarkEnd w:id="354"/>
      <w:bookmarkEnd w:id="355"/>
      <w:bookmarkEnd w:id="356"/>
    </w:p>
    <w:p w:rsidR="0073416F" w:rsidRDefault="0073416F" w:rsidP="003F1A11">
      <w:pPr>
        <w:autoSpaceDE w:val="0"/>
        <w:autoSpaceDN w:val="0"/>
        <w:adjustRightInd w:val="0"/>
        <w:rPr>
          <w:rFonts w:ascii="ArialMT" w:hAnsi="ArialMT" w:cs="ArialMT"/>
        </w:rPr>
      </w:pPr>
      <w:r>
        <w:rPr>
          <w:rFonts w:ascii="ArialMT" w:hAnsi="ArialMT" w:cs="ArialMT"/>
        </w:rPr>
        <w:t xml:space="preserve">İçinde bütün </w:t>
      </w:r>
      <w:r>
        <w:rPr>
          <w:rFonts w:ascii="Arial-BoldMT" w:hAnsi="Arial-BoldMT" w:cs="Arial-BoldMT"/>
          <w:b/>
          <w:bCs/>
        </w:rPr>
        <w:t xml:space="preserve">yanma ürünlerinin </w:t>
      </w:r>
      <w:r>
        <w:rPr>
          <w:rFonts w:ascii="ArialMT" w:hAnsi="ArialMT" w:cs="ArialMT"/>
        </w:rPr>
        <w:t>tam olarak oksitlendiği yanma.</w:t>
      </w:r>
    </w:p>
    <w:p w:rsidR="0073416F" w:rsidRDefault="0073416F" w:rsidP="003F1A11">
      <w:pPr>
        <w:autoSpaceDE w:val="0"/>
        <w:autoSpaceDN w:val="0"/>
        <w:adjustRightInd w:val="0"/>
        <w:rPr>
          <w:rFonts w:ascii="ArialMT" w:hAnsi="ArialMT" w:cs="ArialMT"/>
        </w:rPr>
      </w:pPr>
    </w:p>
    <w:p w:rsidR="0073416F" w:rsidRDefault="0073416F" w:rsidP="002A0FA9">
      <w:pPr>
        <w:autoSpaceDE w:val="0"/>
        <w:autoSpaceDN w:val="0"/>
        <w:adjustRightInd w:val="0"/>
        <w:ind w:left="709" w:hanging="709"/>
        <w:jc w:val="both"/>
        <w:rPr>
          <w:rFonts w:ascii="ArialMT" w:hAnsi="ArialMT" w:cs="ArialMT"/>
        </w:rPr>
      </w:pPr>
      <w:r>
        <w:rPr>
          <w:rFonts w:ascii="Arial-BoldMT" w:hAnsi="Arial-BoldMT" w:cs="Arial-BoldMT"/>
          <w:b/>
          <w:bCs/>
        </w:rPr>
        <w:t xml:space="preserve">Not 1 </w:t>
      </w:r>
      <w:r>
        <w:rPr>
          <w:rFonts w:ascii="ArialMT" w:hAnsi="ArialMT" w:cs="ArialMT"/>
        </w:rPr>
        <w:t>-</w:t>
      </w:r>
      <w:r>
        <w:rPr>
          <w:rFonts w:ascii="ArialMT" w:hAnsi="ArialMT" w:cs="ArialMT"/>
        </w:rPr>
        <w:tab/>
      </w:r>
      <w:r w:rsidRPr="00270CCD">
        <w:rPr>
          <w:rFonts w:ascii="Arial-BoldMT" w:hAnsi="Arial-BoldMT" w:cs="Arial-BoldMT"/>
        </w:rPr>
        <w:t>Oksi</w:t>
      </w:r>
      <w:r>
        <w:rPr>
          <w:rFonts w:ascii="Arial-BoldMT" w:hAnsi="Arial-BoldMT" w:cs="Arial-BoldMT"/>
        </w:rPr>
        <w:t>t</w:t>
      </w:r>
      <w:r w:rsidRPr="00270CCD">
        <w:rPr>
          <w:rFonts w:ascii="Arial-BoldMT" w:hAnsi="Arial-BoldMT" w:cs="Arial-BoldMT"/>
        </w:rPr>
        <w:t>leyici madde</w:t>
      </w:r>
      <w:r>
        <w:rPr>
          <w:rFonts w:ascii="ArialMT" w:hAnsi="ArialMT" w:cs="ArialMT"/>
        </w:rPr>
        <w:t>(Madde 4.246) oksijen olduğunda, bütün karbonun karbondioksite ve tüm hidrojenin suya dönüştüğü anlamına gelir.</w:t>
      </w:r>
    </w:p>
    <w:p w:rsidR="0073416F" w:rsidRDefault="0073416F" w:rsidP="002A0FA9">
      <w:pPr>
        <w:autoSpaceDE w:val="0"/>
        <w:autoSpaceDN w:val="0"/>
        <w:adjustRightInd w:val="0"/>
        <w:ind w:left="709" w:hanging="709"/>
        <w:rPr>
          <w:rFonts w:ascii="ArialMT" w:hAnsi="ArialMT" w:cs="ArialMT"/>
        </w:rPr>
      </w:pPr>
    </w:p>
    <w:p w:rsidR="0073416F" w:rsidRDefault="0073416F" w:rsidP="002A0FA9">
      <w:pPr>
        <w:autoSpaceDE w:val="0"/>
        <w:autoSpaceDN w:val="0"/>
        <w:adjustRightInd w:val="0"/>
        <w:ind w:left="709" w:hanging="709"/>
        <w:jc w:val="both"/>
        <w:rPr>
          <w:color w:val="000000"/>
        </w:rPr>
      </w:pPr>
      <w:r>
        <w:rPr>
          <w:rFonts w:ascii="Arial-BoldMT" w:hAnsi="Arial-BoldMT" w:cs="Arial-BoldMT"/>
          <w:b/>
          <w:bCs/>
        </w:rPr>
        <w:t xml:space="preserve">Not 2 </w:t>
      </w:r>
      <w:r>
        <w:rPr>
          <w:rFonts w:ascii="ArialMT" w:hAnsi="ArialMT" w:cs="ArialMT"/>
        </w:rPr>
        <w:t>-</w:t>
      </w:r>
      <w:r>
        <w:rPr>
          <w:rFonts w:ascii="ArialMT" w:hAnsi="ArialMT" w:cs="ArialMT"/>
        </w:rPr>
        <w:tab/>
        <w:t>Karbon, hidrojen ve oksijenden başka elementlerin yanabilir (Madde 4.43) madde içinde mevcut olması durumunda, bu elementler 298 K’de kendi standart durumlarındaki en kararlı ürünler haline dönüştürülür.</w:t>
      </w:r>
    </w:p>
    <w:p w:rsidR="0073416F" w:rsidRDefault="0073416F" w:rsidP="003F1A11">
      <w:pPr>
        <w:autoSpaceDE w:val="0"/>
        <w:autoSpaceDN w:val="0"/>
        <w:adjustRightInd w:val="0"/>
        <w:ind w:left="709" w:hanging="709"/>
        <w:rPr>
          <w:rFonts w:ascii="ArialMT" w:hAnsi="ArialMT" w:cs="ArialMT"/>
        </w:rPr>
      </w:pPr>
    </w:p>
    <w:p w:rsidR="0073416F" w:rsidRDefault="0073416F" w:rsidP="003F1A11">
      <w:pPr>
        <w:autoSpaceDE w:val="0"/>
        <w:autoSpaceDN w:val="0"/>
        <w:adjustRightInd w:val="0"/>
        <w:ind w:left="709" w:hanging="709"/>
        <w:rPr>
          <w:rFonts w:ascii="ArialMT" w:hAnsi="ArialMT" w:cs="ArialMT"/>
        </w:rPr>
      </w:pPr>
      <w:r w:rsidRPr="003A26FC">
        <w:rPr>
          <w:rFonts w:ascii="ArialMT" w:hAnsi="ArialMT" w:cs="ArialMT"/>
        </w:rPr>
        <w:t>[ISO / IEC 13943:2008, Madde 4.50]</w:t>
      </w:r>
    </w:p>
    <w:p w:rsidR="0073416F" w:rsidRPr="003A26FC" w:rsidRDefault="0073416F" w:rsidP="003F1A11">
      <w:pPr>
        <w:autoSpaceDE w:val="0"/>
        <w:autoSpaceDN w:val="0"/>
        <w:adjustRightInd w:val="0"/>
        <w:ind w:left="709" w:hanging="709"/>
        <w:rPr>
          <w:rFonts w:ascii="ArialMT" w:hAnsi="ArialMT" w:cs="ArialMT"/>
        </w:rPr>
      </w:pPr>
    </w:p>
    <w:p w:rsidR="0073416F" w:rsidRPr="002A0FA9" w:rsidRDefault="0073416F" w:rsidP="002A0FA9">
      <w:pPr>
        <w:pStyle w:val="Heading3"/>
        <w:rPr>
          <w:sz w:val="24"/>
          <w:szCs w:val="24"/>
          <w:lang w:eastAsia="en-US"/>
        </w:rPr>
      </w:pPr>
      <w:bookmarkStart w:id="357" w:name="_Toc404504816"/>
      <w:bookmarkStart w:id="358" w:name="_Toc404504999"/>
      <w:bookmarkStart w:id="359" w:name="_Toc404505205"/>
      <w:r w:rsidRPr="002A0FA9">
        <w:rPr>
          <w:sz w:val="24"/>
          <w:szCs w:val="24"/>
          <w:lang w:eastAsia="en-US"/>
        </w:rPr>
        <w:t>3.9</w:t>
      </w:r>
      <w:r w:rsidRPr="002A0FA9">
        <w:rPr>
          <w:sz w:val="24"/>
          <w:szCs w:val="24"/>
          <w:lang w:eastAsia="en-US"/>
        </w:rPr>
        <w:tab/>
        <w:t>Derişim</w:t>
      </w:r>
      <w:bookmarkEnd w:id="357"/>
      <w:bookmarkEnd w:id="358"/>
      <w:bookmarkEnd w:id="359"/>
    </w:p>
    <w:p w:rsidR="0073416F" w:rsidRDefault="0073416F" w:rsidP="003F1A11">
      <w:pPr>
        <w:autoSpaceDE w:val="0"/>
        <w:autoSpaceDN w:val="0"/>
        <w:adjustRightInd w:val="0"/>
        <w:ind w:left="709" w:hanging="709"/>
        <w:rPr>
          <w:rFonts w:ascii="ArialMT" w:hAnsi="ArialMT" w:cs="ArialMT"/>
        </w:rPr>
      </w:pPr>
      <w:r w:rsidRPr="00171865">
        <w:rPr>
          <w:rFonts w:ascii="ArialMT" w:hAnsi="ArialMT" w:cs="ArialMT"/>
        </w:rPr>
        <w:t>Birim hacim başına kütle</w:t>
      </w:r>
    </w:p>
    <w:p w:rsidR="0073416F" w:rsidRPr="00171865" w:rsidRDefault="0073416F" w:rsidP="003F1A11">
      <w:pPr>
        <w:autoSpaceDE w:val="0"/>
        <w:autoSpaceDN w:val="0"/>
        <w:adjustRightInd w:val="0"/>
        <w:ind w:left="709" w:hanging="709"/>
        <w:rPr>
          <w:rFonts w:ascii="ArialMT" w:hAnsi="ArialMT" w:cs="ArialMT"/>
        </w:rPr>
      </w:pPr>
    </w:p>
    <w:p w:rsidR="0073416F" w:rsidRDefault="0073416F" w:rsidP="003F1A11">
      <w:pPr>
        <w:autoSpaceDE w:val="0"/>
        <w:autoSpaceDN w:val="0"/>
        <w:adjustRightInd w:val="0"/>
        <w:ind w:left="709" w:hanging="709"/>
      </w:pPr>
      <w:r w:rsidRPr="003A26FC">
        <w:rPr>
          <w:b/>
          <w:bCs/>
        </w:rPr>
        <w:t>Not 1 -</w:t>
      </w:r>
      <w:r>
        <w:rPr>
          <w:b/>
          <w:bCs/>
        </w:rPr>
        <w:tab/>
      </w:r>
      <w:r w:rsidRPr="003A26FC">
        <w:t xml:space="preserve"> Bir yangın </w:t>
      </w:r>
      <w:r>
        <w:t>ürünü için</w:t>
      </w:r>
      <w:r w:rsidRPr="003A26FC">
        <w:t xml:space="preserve"> tipik birim metre küp başına gramdır(g </w:t>
      </w:r>
      <w:r>
        <w:t>x</w:t>
      </w:r>
      <w:r w:rsidRPr="003A26FC">
        <w:t xml:space="preserve"> m</w:t>
      </w:r>
      <w:r w:rsidRPr="003A26FC">
        <w:rPr>
          <w:vertAlign w:val="superscript"/>
        </w:rPr>
        <w:t>–3</w:t>
      </w:r>
      <w:r w:rsidRPr="003A26FC">
        <w:t>).</w:t>
      </w:r>
    </w:p>
    <w:p w:rsidR="0073416F" w:rsidRPr="003A26FC" w:rsidRDefault="0073416F" w:rsidP="003F1A11">
      <w:pPr>
        <w:autoSpaceDE w:val="0"/>
        <w:autoSpaceDN w:val="0"/>
        <w:adjustRightInd w:val="0"/>
        <w:ind w:left="709" w:hanging="709"/>
      </w:pPr>
    </w:p>
    <w:p w:rsidR="0073416F" w:rsidRDefault="0073416F" w:rsidP="006E39C6">
      <w:pPr>
        <w:autoSpaceDE w:val="0"/>
        <w:autoSpaceDN w:val="0"/>
        <w:adjustRightInd w:val="0"/>
        <w:ind w:left="709" w:hanging="709"/>
        <w:jc w:val="both"/>
        <w:rPr>
          <w:rFonts w:ascii="ArialMT" w:hAnsi="ArialMT" w:cs="ArialMT"/>
        </w:rPr>
      </w:pPr>
      <w:r>
        <w:rPr>
          <w:rFonts w:ascii="Arial-BoldMT" w:hAnsi="Arial-BoldMT" w:cs="Arial-BoldMT"/>
          <w:b/>
          <w:bCs/>
        </w:rPr>
        <w:t xml:space="preserve">Not 2 </w:t>
      </w:r>
      <w:r>
        <w:rPr>
          <w:rFonts w:ascii="ArialMT" w:hAnsi="ArialMT" w:cs="ArialMT"/>
        </w:rPr>
        <w:t>-</w:t>
      </w:r>
      <w:r>
        <w:rPr>
          <w:rFonts w:ascii="ArialMT" w:hAnsi="ArialMT" w:cs="ArialMT"/>
        </w:rPr>
        <w:tab/>
      </w:r>
      <w:r w:rsidRPr="001A3BE9">
        <w:t xml:space="preserve">Zehirli gaz için, derişim genellikle </w:t>
      </w:r>
      <w:r w:rsidRPr="001A3BE9">
        <w:rPr>
          <w:i/>
          <w:iCs/>
        </w:rPr>
        <w:t>T</w:t>
      </w:r>
      <w:r w:rsidRPr="001A3BE9">
        <w:t xml:space="preserve">=298 K ve </w:t>
      </w:r>
      <w:r w:rsidRPr="001A3BE9">
        <w:rPr>
          <w:i/>
          <w:iCs/>
        </w:rPr>
        <w:t>P</w:t>
      </w:r>
      <w:r w:rsidRPr="001A3BE9">
        <w:t xml:space="preserve">=1 atm’de bir hacim </w:t>
      </w:r>
      <w:r>
        <w:t>oranı</w:t>
      </w:r>
      <w:r w:rsidRPr="001A3BE9">
        <w:t xml:space="preserve"> olarak ifade edilir,</w:t>
      </w:r>
      <w:r>
        <w:t xml:space="preserve"> </w:t>
      </w:r>
      <w:r w:rsidRPr="001A3BE9">
        <w:t>tipik birim Litre başına mikrolitre (μL/L) olup, cm3/m3 veya 10</w:t>
      </w:r>
      <w:r w:rsidRPr="001A3BE9">
        <w:rPr>
          <w:vertAlign w:val="superscript"/>
        </w:rPr>
        <w:t>-6</w:t>
      </w:r>
      <w:r w:rsidRPr="001A3BE9">
        <w:t>ya eşdeğerdir</w:t>
      </w:r>
      <w:r>
        <w:rPr>
          <w:rFonts w:ascii="ArialMT" w:hAnsi="ArialMT" w:cs="ArialMT"/>
        </w:rPr>
        <w:t>.</w:t>
      </w:r>
    </w:p>
    <w:p w:rsidR="0073416F" w:rsidRDefault="0073416F" w:rsidP="003F1A11">
      <w:pPr>
        <w:autoSpaceDE w:val="0"/>
        <w:autoSpaceDN w:val="0"/>
        <w:adjustRightInd w:val="0"/>
        <w:rPr>
          <w:rFonts w:ascii="ArialMT" w:hAnsi="ArialMT" w:cs="ArialMT"/>
        </w:rPr>
      </w:pPr>
    </w:p>
    <w:p w:rsidR="0073416F" w:rsidRDefault="0073416F" w:rsidP="006E39C6">
      <w:pPr>
        <w:autoSpaceDE w:val="0"/>
        <w:autoSpaceDN w:val="0"/>
        <w:adjustRightInd w:val="0"/>
        <w:ind w:left="709" w:hanging="709"/>
        <w:jc w:val="both"/>
      </w:pPr>
      <w:r>
        <w:rPr>
          <w:rFonts w:ascii="Arial-BoldMT" w:hAnsi="Arial-BoldMT" w:cs="Arial-BoldMT"/>
          <w:b/>
          <w:bCs/>
        </w:rPr>
        <w:t xml:space="preserve">Not 3 </w:t>
      </w:r>
      <w:r>
        <w:rPr>
          <w:rFonts w:ascii="ArialMT" w:hAnsi="ArialMT" w:cs="ArialMT"/>
        </w:rPr>
        <w:t>-</w:t>
      </w:r>
      <w:r>
        <w:rPr>
          <w:rFonts w:ascii="ArialMT" w:hAnsi="ArialMT" w:cs="ArialMT"/>
        </w:rPr>
        <w:tab/>
      </w:r>
      <w:r w:rsidRPr="0002166D">
        <w:rPr>
          <w:i/>
          <w:iCs/>
        </w:rPr>
        <w:t xml:space="preserve">T </w:t>
      </w:r>
      <w:r w:rsidRPr="0002166D">
        <w:t xml:space="preserve">sıcaklığında ve </w:t>
      </w:r>
      <w:r w:rsidRPr="0002166D">
        <w:rPr>
          <w:i/>
          <w:iCs/>
        </w:rPr>
        <w:t xml:space="preserve">P </w:t>
      </w:r>
      <w:r w:rsidRPr="0002166D">
        <w:t>basıncındaki</w:t>
      </w:r>
      <w:r>
        <w:rPr>
          <w:rFonts w:ascii="ArialMT" w:hAnsi="ArialMT" w:cs="ArialMT"/>
        </w:rPr>
        <w:t xml:space="preserve"> bir gazın derişimi, hacim oranının bu sıcaklık ve basınçta gazın yoğunluğu ile çarpılmasından (ideal gaz davranışı varsayımıyla) hesaplanabilir.</w:t>
      </w:r>
    </w:p>
    <w:p w:rsidR="0073416F" w:rsidRPr="0012146B" w:rsidRDefault="0073416F" w:rsidP="003F1A11">
      <w:pPr>
        <w:autoSpaceDE w:val="0"/>
        <w:autoSpaceDN w:val="0"/>
        <w:adjustRightInd w:val="0"/>
        <w:rPr>
          <w:rFonts w:ascii="ArialMT" w:hAnsi="ArialMT" w:cs="ArialMT"/>
        </w:rPr>
      </w:pPr>
    </w:p>
    <w:p w:rsidR="0073416F" w:rsidRPr="0012146B" w:rsidRDefault="0073416F" w:rsidP="003F1A11">
      <w:pPr>
        <w:autoSpaceDE w:val="0"/>
        <w:autoSpaceDN w:val="0"/>
        <w:adjustRightInd w:val="0"/>
        <w:rPr>
          <w:rFonts w:ascii="ArialMT" w:hAnsi="ArialMT" w:cs="ArialMT"/>
        </w:rPr>
      </w:pPr>
      <w:r w:rsidRPr="0012146B">
        <w:rPr>
          <w:rFonts w:ascii="ArialMT" w:hAnsi="ArialMT" w:cs="ArialMT"/>
        </w:rPr>
        <w:t>[ISO / IEC 13943:2008, Madde 4.52]</w:t>
      </w:r>
    </w:p>
    <w:p w:rsidR="0073416F" w:rsidRPr="0012146B" w:rsidRDefault="0073416F" w:rsidP="003F1A11">
      <w:pPr>
        <w:autoSpaceDE w:val="0"/>
        <w:autoSpaceDN w:val="0"/>
        <w:adjustRightInd w:val="0"/>
        <w:rPr>
          <w:rFonts w:ascii="ArialMT" w:hAnsi="ArialMT" w:cs="ArialMT"/>
        </w:rPr>
      </w:pPr>
    </w:p>
    <w:p w:rsidR="0073416F" w:rsidRPr="002A0FA9" w:rsidRDefault="0073416F" w:rsidP="002A0FA9">
      <w:pPr>
        <w:pStyle w:val="Heading3"/>
        <w:rPr>
          <w:sz w:val="24"/>
          <w:szCs w:val="24"/>
          <w:lang w:eastAsia="en-US"/>
        </w:rPr>
      </w:pPr>
      <w:bookmarkStart w:id="360" w:name="_Toc404504817"/>
      <w:bookmarkStart w:id="361" w:name="_Toc404505000"/>
      <w:bookmarkStart w:id="362" w:name="_Toc404505206"/>
      <w:r w:rsidRPr="002A0FA9">
        <w:rPr>
          <w:sz w:val="24"/>
          <w:szCs w:val="24"/>
          <w:lang w:eastAsia="en-US"/>
        </w:rPr>
        <w:t>3.10</w:t>
      </w:r>
      <w:r w:rsidRPr="002A0FA9">
        <w:rPr>
          <w:sz w:val="24"/>
          <w:szCs w:val="24"/>
          <w:lang w:eastAsia="en-US"/>
        </w:rPr>
        <w:tab/>
        <w:t>Kapalı yer</w:t>
      </w:r>
      <w:bookmarkEnd w:id="360"/>
      <w:bookmarkEnd w:id="361"/>
      <w:bookmarkEnd w:id="362"/>
    </w:p>
    <w:p w:rsidR="0073416F" w:rsidRDefault="0073416F" w:rsidP="003F1A11">
      <w:pPr>
        <w:autoSpaceDE w:val="0"/>
        <w:autoSpaceDN w:val="0"/>
        <w:adjustRightInd w:val="0"/>
        <w:rPr>
          <w:rFonts w:ascii="ArialMT" w:hAnsi="ArialMT" w:cs="ArialMT"/>
        </w:rPr>
      </w:pPr>
      <w:r w:rsidRPr="0012146B">
        <w:rPr>
          <w:rFonts w:ascii="ArialMT" w:hAnsi="ArialMT" w:cs="ArialMT"/>
        </w:rPr>
        <w:t>&lt;Bina ortamı&gt; Bir veya daha fazla açık yeri bulunan, sınırlayıcı yüzeylerle tanımlı hacim.</w:t>
      </w:r>
    </w:p>
    <w:p w:rsidR="0073416F" w:rsidRPr="0012146B" w:rsidRDefault="0073416F" w:rsidP="003F1A11">
      <w:pPr>
        <w:autoSpaceDE w:val="0"/>
        <w:autoSpaceDN w:val="0"/>
        <w:adjustRightInd w:val="0"/>
        <w:rPr>
          <w:rFonts w:ascii="ArialMT" w:hAnsi="ArialMT" w:cs="ArialMT"/>
        </w:rPr>
      </w:pPr>
    </w:p>
    <w:p w:rsidR="0073416F" w:rsidRDefault="0073416F" w:rsidP="003F1A11">
      <w:pPr>
        <w:autoSpaceDE w:val="0"/>
        <w:autoSpaceDN w:val="0"/>
        <w:adjustRightInd w:val="0"/>
        <w:rPr>
          <w:rFonts w:ascii="ArialMT" w:hAnsi="ArialMT" w:cs="ArialMT"/>
        </w:rPr>
      </w:pPr>
      <w:r w:rsidRPr="0012146B">
        <w:rPr>
          <w:rFonts w:ascii="ArialMT" w:hAnsi="ArialMT" w:cs="ArialMT"/>
        </w:rPr>
        <w:t>[ISO / IEC 13943:2008,</w:t>
      </w:r>
      <w:r>
        <w:rPr>
          <w:rFonts w:ascii="ArialMT" w:hAnsi="ArialMT" w:cs="ArialMT"/>
        </w:rPr>
        <w:t xml:space="preserve"> Madde </w:t>
      </w:r>
      <w:r w:rsidRPr="0012146B">
        <w:rPr>
          <w:rFonts w:ascii="ArialMT" w:hAnsi="ArialMT" w:cs="ArialMT"/>
        </w:rPr>
        <w:t>4.77]</w:t>
      </w:r>
    </w:p>
    <w:p w:rsidR="0073416F" w:rsidRPr="0012146B" w:rsidRDefault="0073416F" w:rsidP="003F1A11">
      <w:pPr>
        <w:autoSpaceDE w:val="0"/>
        <w:autoSpaceDN w:val="0"/>
        <w:adjustRightInd w:val="0"/>
        <w:rPr>
          <w:rFonts w:ascii="ArialMT" w:hAnsi="ArialMT" w:cs="ArialMT"/>
        </w:rPr>
      </w:pPr>
    </w:p>
    <w:p w:rsidR="0073416F" w:rsidRPr="002A0FA9" w:rsidRDefault="0073416F" w:rsidP="002A0FA9">
      <w:pPr>
        <w:pStyle w:val="Heading3"/>
        <w:rPr>
          <w:sz w:val="24"/>
          <w:szCs w:val="24"/>
          <w:lang w:eastAsia="en-US"/>
        </w:rPr>
      </w:pPr>
      <w:bookmarkStart w:id="363" w:name="_Toc404504818"/>
      <w:bookmarkStart w:id="364" w:name="_Toc404505001"/>
      <w:bookmarkStart w:id="365" w:name="_Toc404505207"/>
      <w:r w:rsidRPr="002A0FA9">
        <w:rPr>
          <w:sz w:val="24"/>
          <w:szCs w:val="24"/>
          <w:lang w:eastAsia="en-US"/>
        </w:rPr>
        <w:t>3.11</w:t>
      </w:r>
      <w:r w:rsidRPr="002A0FA9">
        <w:rPr>
          <w:sz w:val="24"/>
          <w:szCs w:val="24"/>
          <w:lang w:eastAsia="en-US"/>
        </w:rPr>
        <w:tab/>
        <w:t>Eşdeğerlik oranı</w:t>
      </w:r>
      <w:bookmarkEnd w:id="363"/>
      <w:bookmarkEnd w:id="364"/>
      <w:bookmarkEnd w:id="365"/>
    </w:p>
    <w:p w:rsidR="0073416F" w:rsidRPr="0012146B" w:rsidRDefault="0073416F" w:rsidP="003F1A11">
      <w:pPr>
        <w:autoSpaceDE w:val="0"/>
        <w:autoSpaceDN w:val="0"/>
        <w:adjustRightInd w:val="0"/>
        <w:rPr>
          <w:rFonts w:ascii="ArialMT" w:hAnsi="ArialMT" w:cs="ArialMT"/>
        </w:rPr>
      </w:pPr>
      <w:r w:rsidRPr="0012146B">
        <w:rPr>
          <w:rFonts w:ascii="ArialMT" w:hAnsi="ArialMT" w:cs="ArialMT"/>
        </w:rPr>
        <w:t>Yakıt /hava oranının s</w:t>
      </w:r>
      <w:r>
        <w:rPr>
          <w:rFonts w:ascii="ArialMT" w:hAnsi="ArialMT" w:cs="ArialMT"/>
        </w:rPr>
        <w:t>i</w:t>
      </w:r>
      <w:r w:rsidRPr="0012146B">
        <w:rPr>
          <w:rFonts w:ascii="ArialMT" w:hAnsi="ArialMT" w:cs="ArialMT"/>
        </w:rPr>
        <w:t xml:space="preserve">tokiyometrik </w:t>
      </w:r>
      <w:r>
        <w:rPr>
          <w:rFonts w:ascii="ArialMT" w:hAnsi="ArialMT" w:cs="ArialMT"/>
        </w:rPr>
        <w:t xml:space="preserve">bir </w:t>
      </w:r>
      <w:r w:rsidRPr="0012146B">
        <w:rPr>
          <w:rFonts w:ascii="ArialMT" w:hAnsi="ArialMT" w:cs="ArialMT"/>
        </w:rPr>
        <w:t xml:space="preserve">karışım için </w:t>
      </w:r>
      <w:r>
        <w:rPr>
          <w:rFonts w:ascii="ArialMT" w:hAnsi="ArialMT" w:cs="ArialMT"/>
        </w:rPr>
        <w:t xml:space="preserve">gerekli olan </w:t>
      </w:r>
      <w:r w:rsidRPr="0012146B">
        <w:rPr>
          <w:rFonts w:ascii="ArialMT" w:hAnsi="ArialMT" w:cs="ArialMT"/>
        </w:rPr>
        <w:t>yakıt/hava oranına bölümü.</w:t>
      </w:r>
    </w:p>
    <w:p w:rsidR="0073416F" w:rsidRDefault="0073416F" w:rsidP="003F1A11">
      <w:pPr>
        <w:autoSpaceDE w:val="0"/>
        <w:autoSpaceDN w:val="0"/>
        <w:adjustRightInd w:val="0"/>
        <w:rPr>
          <w:rFonts w:ascii="ArialMT" w:hAnsi="ArialMT" w:cs="ArialMT"/>
        </w:rPr>
      </w:pPr>
    </w:p>
    <w:p w:rsidR="0073416F" w:rsidRDefault="0073416F" w:rsidP="006E39C6">
      <w:pPr>
        <w:autoSpaceDE w:val="0"/>
        <w:autoSpaceDN w:val="0"/>
        <w:adjustRightInd w:val="0"/>
        <w:ind w:left="709" w:hanging="709"/>
        <w:jc w:val="both"/>
        <w:rPr>
          <w:rFonts w:ascii="ArialMT" w:hAnsi="ArialMT" w:cs="ArialMT"/>
        </w:rPr>
      </w:pPr>
      <w:r w:rsidRPr="0012146B">
        <w:rPr>
          <w:rFonts w:ascii="ArialMT" w:hAnsi="ArialMT" w:cs="ArialMT"/>
          <w:b/>
          <w:bCs/>
        </w:rPr>
        <w:t>Not 1 -</w:t>
      </w:r>
      <w:r>
        <w:rPr>
          <w:rFonts w:ascii="ArialMT" w:hAnsi="ArialMT" w:cs="ArialMT"/>
          <w:b/>
          <w:bCs/>
        </w:rPr>
        <w:tab/>
      </w:r>
      <w:r w:rsidRPr="008B748A">
        <w:t>Hacim olarak, standart kuru hava % 20,95 oksijen içerir. Uygulamada, hapsolmuş havada oksijen</w:t>
      </w:r>
      <w:r>
        <w:t xml:space="preserve"> </w:t>
      </w:r>
      <w:r w:rsidRPr="008B748A">
        <w:t>derişimi değişebilir ve standart kuru hava esaslı eşdeğerlik oranının hesabına gerek</w:t>
      </w:r>
      <w:r>
        <w:t xml:space="preserve"> </w:t>
      </w:r>
      <w:r w:rsidRPr="008B748A">
        <w:t>vardır.</w:t>
      </w:r>
    </w:p>
    <w:p w:rsidR="0073416F" w:rsidRPr="0012146B" w:rsidRDefault="0073416F" w:rsidP="003F1A11">
      <w:pPr>
        <w:autoSpaceDE w:val="0"/>
        <w:autoSpaceDN w:val="0"/>
        <w:adjustRightInd w:val="0"/>
        <w:rPr>
          <w:rFonts w:ascii="ArialMT" w:hAnsi="ArialMT" w:cs="ArialMT"/>
        </w:rPr>
      </w:pPr>
    </w:p>
    <w:p w:rsidR="0073416F" w:rsidRPr="0012146B" w:rsidRDefault="0073416F" w:rsidP="003F1A11">
      <w:pPr>
        <w:autoSpaceDE w:val="0"/>
        <w:autoSpaceDN w:val="0"/>
        <w:adjustRightInd w:val="0"/>
        <w:rPr>
          <w:rFonts w:ascii="ArialMT" w:hAnsi="ArialMT" w:cs="ArialMT"/>
        </w:rPr>
      </w:pPr>
      <w:r w:rsidRPr="0012146B">
        <w:rPr>
          <w:rFonts w:ascii="ArialMT" w:hAnsi="ArialMT" w:cs="ArialMT"/>
          <w:b/>
          <w:bCs/>
        </w:rPr>
        <w:t>Not 2 -</w:t>
      </w:r>
      <w:r>
        <w:rPr>
          <w:rFonts w:ascii="ArialMT" w:hAnsi="ArialMT" w:cs="ArialMT"/>
          <w:b/>
          <w:bCs/>
        </w:rPr>
        <w:tab/>
      </w:r>
      <w:r w:rsidRPr="008B748A">
        <w:t>Eşdeğerlik oranı boyutsuzdur</w:t>
      </w:r>
      <w:r>
        <w:t>.</w:t>
      </w:r>
    </w:p>
    <w:p w:rsidR="0073416F" w:rsidRPr="0012146B" w:rsidRDefault="0073416F" w:rsidP="003F1A11">
      <w:pPr>
        <w:autoSpaceDE w:val="0"/>
        <w:autoSpaceDN w:val="0"/>
        <w:adjustRightInd w:val="0"/>
        <w:rPr>
          <w:rFonts w:ascii="ArialMT" w:hAnsi="ArialMT" w:cs="ArialMT"/>
          <w:b/>
          <w:bCs/>
        </w:rPr>
      </w:pPr>
    </w:p>
    <w:p w:rsidR="0073416F" w:rsidRPr="008B748A" w:rsidRDefault="0073416F" w:rsidP="003F1A11">
      <w:pPr>
        <w:autoSpaceDE w:val="0"/>
        <w:autoSpaceDN w:val="0"/>
        <w:adjustRightInd w:val="0"/>
      </w:pPr>
      <w:r w:rsidRPr="008B748A">
        <w:t>[ISO / IEC 13943:2008, Madde 4.81]</w:t>
      </w:r>
    </w:p>
    <w:p w:rsidR="0073416F" w:rsidRPr="0012146B" w:rsidRDefault="0073416F" w:rsidP="003F1A11">
      <w:pPr>
        <w:autoSpaceDE w:val="0"/>
        <w:autoSpaceDN w:val="0"/>
        <w:adjustRightInd w:val="0"/>
        <w:rPr>
          <w:rFonts w:ascii="ArialMT" w:hAnsi="ArialMT" w:cs="ArialMT"/>
        </w:rPr>
      </w:pPr>
    </w:p>
    <w:p w:rsidR="0073416F" w:rsidRPr="002A0FA9" w:rsidRDefault="0073416F" w:rsidP="002A0FA9">
      <w:pPr>
        <w:pStyle w:val="Heading3"/>
        <w:rPr>
          <w:sz w:val="24"/>
          <w:szCs w:val="24"/>
          <w:lang w:eastAsia="en-US"/>
        </w:rPr>
      </w:pPr>
      <w:bookmarkStart w:id="366" w:name="_Toc404504819"/>
      <w:bookmarkStart w:id="367" w:name="_Toc404505002"/>
      <w:bookmarkStart w:id="368" w:name="_Toc404505208"/>
      <w:r w:rsidRPr="002A0FA9">
        <w:rPr>
          <w:sz w:val="24"/>
          <w:szCs w:val="24"/>
          <w:lang w:eastAsia="en-US"/>
        </w:rPr>
        <w:t>3.12</w:t>
      </w:r>
      <w:r w:rsidRPr="002A0FA9">
        <w:rPr>
          <w:sz w:val="24"/>
          <w:szCs w:val="24"/>
          <w:lang w:eastAsia="en-US"/>
        </w:rPr>
        <w:tab/>
        <w:t>Maruz kalma dozu</w:t>
      </w:r>
      <w:bookmarkEnd w:id="366"/>
      <w:bookmarkEnd w:id="367"/>
      <w:bookmarkEnd w:id="368"/>
    </w:p>
    <w:p w:rsidR="0073416F" w:rsidRPr="008B748A" w:rsidRDefault="0073416F" w:rsidP="006E39C6">
      <w:pPr>
        <w:autoSpaceDE w:val="0"/>
        <w:autoSpaceDN w:val="0"/>
        <w:adjustRightInd w:val="0"/>
        <w:jc w:val="both"/>
      </w:pPr>
      <w:r w:rsidRPr="008B748A">
        <w:t>Bir derişim-zaman eğrisi altındaki alan integrali ile hesaplanan, soluma için mevcut zehirli bir gaz veya yangın ürününün azami miktarının ölçüsü.</w:t>
      </w:r>
    </w:p>
    <w:p w:rsidR="0073416F" w:rsidRDefault="0073416F" w:rsidP="006E39C6">
      <w:pPr>
        <w:autoSpaceDE w:val="0"/>
        <w:autoSpaceDN w:val="0"/>
        <w:adjustRightInd w:val="0"/>
        <w:jc w:val="both"/>
        <w:rPr>
          <w:rFonts w:ascii="ArialMT" w:hAnsi="ArialMT" w:cs="ArialMT"/>
        </w:rPr>
      </w:pPr>
    </w:p>
    <w:p w:rsidR="0073416F" w:rsidRDefault="0073416F" w:rsidP="006E39C6">
      <w:pPr>
        <w:autoSpaceDE w:val="0"/>
        <w:autoSpaceDN w:val="0"/>
        <w:adjustRightInd w:val="0"/>
        <w:jc w:val="both"/>
        <w:rPr>
          <w:rFonts w:ascii="ArialMT" w:hAnsi="ArialMT" w:cs="ArialMT"/>
        </w:rPr>
      </w:pPr>
      <w:r>
        <w:rPr>
          <w:rFonts w:ascii="Arial-BoldMT" w:hAnsi="Arial-BoldMT" w:cs="Arial-BoldMT"/>
          <w:b/>
          <w:bCs/>
        </w:rPr>
        <w:t xml:space="preserve">Not 1 </w:t>
      </w:r>
      <w:r>
        <w:rPr>
          <w:rFonts w:ascii="ArialMT" w:hAnsi="ArialMT" w:cs="ArialMT"/>
        </w:rPr>
        <w:t>-</w:t>
      </w:r>
      <w:r>
        <w:rPr>
          <w:rFonts w:ascii="ArialMT" w:hAnsi="ArialMT" w:cs="ArialMT"/>
        </w:rPr>
        <w:tab/>
      </w:r>
      <w:r w:rsidRPr="008B748A">
        <w:t xml:space="preserve">Yangın </w:t>
      </w:r>
      <w:r>
        <w:t>ürünü</w:t>
      </w:r>
      <w:r w:rsidRPr="008B748A">
        <w:t xml:space="preserve"> için, tipik birim gram çarpı metre küp başına dakikadır (g</w:t>
      </w:r>
      <w:r w:rsidRPr="008B748A">
        <w:rPr>
          <w:rFonts w:eastAsia="SymbolMT"/>
        </w:rPr>
        <w:t>x</w:t>
      </w:r>
      <w:r w:rsidRPr="008B748A">
        <w:t>min</w:t>
      </w:r>
      <w:r w:rsidRPr="008B748A">
        <w:rPr>
          <w:rFonts w:eastAsia="SymbolMT"/>
        </w:rPr>
        <w:t>x</w:t>
      </w:r>
      <w:r w:rsidRPr="008B748A">
        <w:t>m</w:t>
      </w:r>
      <w:r w:rsidRPr="008B748A">
        <w:rPr>
          <w:vertAlign w:val="superscript"/>
        </w:rPr>
        <w:t>-3</w:t>
      </w:r>
      <w:r w:rsidRPr="008B748A">
        <w:t>).</w:t>
      </w:r>
    </w:p>
    <w:p w:rsidR="0073416F" w:rsidRDefault="0073416F" w:rsidP="006E39C6">
      <w:pPr>
        <w:autoSpaceDE w:val="0"/>
        <w:autoSpaceDN w:val="0"/>
        <w:adjustRightInd w:val="0"/>
        <w:jc w:val="both"/>
        <w:rPr>
          <w:rFonts w:ascii="ArialMT" w:hAnsi="ArialMT" w:cs="ArialMT"/>
        </w:rPr>
      </w:pPr>
    </w:p>
    <w:p w:rsidR="0073416F" w:rsidRPr="008B748A" w:rsidRDefault="0073416F" w:rsidP="006E39C6">
      <w:pPr>
        <w:autoSpaceDE w:val="0"/>
        <w:autoSpaceDN w:val="0"/>
        <w:adjustRightInd w:val="0"/>
        <w:ind w:left="709" w:hanging="709"/>
        <w:jc w:val="both"/>
        <w:rPr>
          <w:rFonts w:ascii="ArialMT" w:hAnsi="ArialMT" w:cs="ArialMT"/>
        </w:rPr>
      </w:pPr>
      <w:r>
        <w:rPr>
          <w:rFonts w:ascii="Arial-BoldMT" w:hAnsi="Arial-BoldMT" w:cs="Arial-BoldMT"/>
          <w:b/>
          <w:bCs/>
        </w:rPr>
        <w:t xml:space="preserve">Not 2 </w:t>
      </w:r>
      <w:r>
        <w:rPr>
          <w:rFonts w:ascii="ArialMT" w:hAnsi="ArialMT" w:cs="ArialMT"/>
        </w:rPr>
        <w:t>-</w:t>
      </w:r>
      <w:r>
        <w:rPr>
          <w:rFonts w:ascii="ArialMT" w:hAnsi="ArialMT" w:cs="ArialMT"/>
        </w:rPr>
        <w:tab/>
        <w:t xml:space="preserve"> Zehirli bir gaz </w:t>
      </w:r>
      <w:r w:rsidRPr="008B748A">
        <w:t>için, tipik birim mikrolitre çarpı litre başına dakikadır (μL</w:t>
      </w:r>
      <w:r w:rsidRPr="008B748A">
        <w:rPr>
          <w:rFonts w:eastAsia="SymbolMT"/>
        </w:rPr>
        <w:t xml:space="preserve"> x </w:t>
      </w:r>
      <w:r w:rsidRPr="008B748A">
        <w:t>min xL</w:t>
      </w:r>
      <w:r w:rsidRPr="008B748A">
        <w:rPr>
          <w:vertAlign w:val="superscript"/>
        </w:rPr>
        <w:t>-1</w:t>
      </w:r>
      <w:r w:rsidRPr="008B748A">
        <w:t>) (</w:t>
      </w:r>
      <w:r w:rsidRPr="008B748A">
        <w:rPr>
          <w:i/>
          <w:iCs/>
        </w:rPr>
        <w:t>T</w:t>
      </w:r>
      <w:r w:rsidRPr="008B748A">
        <w:t xml:space="preserve">=298 K ve </w:t>
      </w:r>
      <w:r w:rsidRPr="008B748A">
        <w:rPr>
          <w:i/>
          <w:iCs/>
        </w:rPr>
        <w:t>P</w:t>
      </w:r>
      <w:r w:rsidRPr="008B748A">
        <w:t xml:space="preserve">=1 atm’de) </w:t>
      </w:r>
      <w:r>
        <w:t>bk. hacim oranına (Madde 3.49)</w:t>
      </w:r>
    </w:p>
    <w:p w:rsidR="0073416F" w:rsidRDefault="0073416F" w:rsidP="003F1A11">
      <w:pPr>
        <w:autoSpaceDE w:val="0"/>
        <w:autoSpaceDN w:val="0"/>
        <w:adjustRightInd w:val="0"/>
        <w:rPr>
          <w:rFonts w:ascii="ArialMT" w:hAnsi="ArialMT" w:cs="ArialMT"/>
        </w:rPr>
      </w:pPr>
    </w:p>
    <w:p w:rsidR="0073416F" w:rsidRDefault="0073416F" w:rsidP="003F1A11">
      <w:pPr>
        <w:autoSpaceDE w:val="0"/>
        <w:autoSpaceDN w:val="0"/>
        <w:adjustRightInd w:val="0"/>
        <w:rPr>
          <w:rFonts w:ascii="ArialMT" w:hAnsi="ArialMT" w:cs="ArialMT"/>
        </w:rPr>
      </w:pPr>
      <w:r w:rsidRPr="0012146B">
        <w:rPr>
          <w:rFonts w:ascii="ArialMT" w:hAnsi="ArialMT" w:cs="ArialMT"/>
        </w:rPr>
        <w:t xml:space="preserve">[ISO/IEC 13943:2008, </w:t>
      </w:r>
      <w:r>
        <w:rPr>
          <w:rFonts w:ascii="ArialMT" w:hAnsi="ArialMT" w:cs="ArialMT"/>
        </w:rPr>
        <w:t xml:space="preserve">Madde </w:t>
      </w:r>
      <w:r w:rsidRPr="0012146B">
        <w:rPr>
          <w:rFonts w:ascii="ArialMT" w:hAnsi="ArialMT" w:cs="ArialMT"/>
        </w:rPr>
        <w:t>4.89]</w:t>
      </w:r>
    </w:p>
    <w:p w:rsidR="0073416F" w:rsidRPr="0012146B" w:rsidRDefault="0073416F" w:rsidP="003F1A11">
      <w:pPr>
        <w:autoSpaceDE w:val="0"/>
        <w:autoSpaceDN w:val="0"/>
        <w:adjustRightInd w:val="0"/>
        <w:rPr>
          <w:rFonts w:ascii="ArialMT" w:hAnsi="ArialMT" w:cs="ArialMT"/>
        </w:rPr>
      </w:pPr>
    </w:p>
    <w:p w:rsidR="0073416F" w:rsidRPr="002A0FA9" w:rsidRDefault="0073416F" w:rsidP="002A0FA9">
      <w:pPr>
        <w:pStyle w:val="Heading3"/>
        <w:rPr>
          <w:sz w:val="24"/>
          <w:szCs w:val="24"/>
          <w:lang w:eastAsia="en-US"/>
        </w:rPr>
      </w:pPr>
      <w:bookmarkStart w:id="369" w:name="_Toc404504820"/>
      <w:bookmarkStart w:id="370" w:name="_Toc404505003"/>
      <w:bookmarkStart w:id="371" w:name="_Toc404505209"/>
      <w:r w:rsidRPr="002A0FA9">
        <w:rPr>
          <w:sz w:val="24"/>
          <w:szCs w:val="24"/>
          <w:lang w:eastAsia="en-US"/>
        </w:rPr>
        <w:t>3.13</w:t>
      </w:r>
      <w:r w:rsidRPr="002A0FA9">
        <w:rPr>
          <w:sz w:val="24"/>
          <w:szCs w:val="24"/>
          <w:lang w:eastAsia="en-US"/>
        </w:rPr>
        <w:tab/>
        <w:t>Maruz kalma süresi</w:t>
      </w:r>
      <w:bookmarkEnd w:id="369"/>
      <w:bookmarkEnd w:id="370"/>
      <w:bookmarkEnd w:id="371"/>
    </w:p>
    <w:p w:rsidR="0073416F" w:rsidRDefault="0073416F" w:rsidP="003F1A11">
      <w:pPr>
        <w:autoSpaceDE w:val="0"/>
        <w:autoSpaceDN w:val="0"/>
        <w:adjustRightInd w:val="0"/>
        <w:rPr>
          <w:rFonts w:ascii="ArialMT" w:hAnsi="ArialMT" w:cs="ArialMT"/>
        </w:rPr>
      </w:pPr>
      <w:r>
        <w:rPr>
          <w:rFonts w:ascii="ArialMT" w:hAnsi="ArialMT" w:cs="ArialMT"/>
        </w:rPr>
        <w:t xml:space="preserve">Kişiler, hayvanlar veya </w:t>
      </w:r>
      <w:r w:rsidRPr="00317528">
        <w:rPr>
          <w:rFonts w:ascii="Arial-BoldMT" w:hAnsi="Arial-BoldMT" w:cs="Arial-BoldMT"/>
        </w:rPr>
        <w:t>deney numunelerinin</w:t>
      </w:r>
      <w:r>
        <w:rPr>
          <w:rFonts w:ascii="ArialMT" w:hAnsi="ArialMT" w:cs="ArialMT"/>
        </w:rPr>
        <w:t xml:space="preserve"> belli şartlar altında maruz kaldıkları süre.</w:t>
      </w:r>
    </w:p>
    <w:p w:rsidR="0073416F" w:rsidRDefault="0073416F" w:rsidP="003F1A11">
      <w:pPr>
        <w:autoSpaceDE w:val="0"/>
        <w:autoSpaceDN w:val="0"/>
        <w:adjustRightInd w:val="0"/>
      </w:pPr>
    </w:p>
    <w:p w:rsidR="0073416F" w:rsidRPr="008B748A" w:rsidRDefault="0073416F" w:rsidP="003F1A11">
      <w:pPr>
        <w:autoSpaceDE w:val="0"/>
        <w:autoSpaceDN w:val="0"/>
        <w:adjustRightInd w:val="0"/>
      </w:pPr>
      <w:r w:rsidRPr="008B748A">
        <w:t xml:space="preserve">[ISO / IEC 13943:2008, </w:t>
      </w:r>
      <w:r>
        <w:t xml:space="preserve">Madde </w:t>
      </w:r>
      <w:r w:rsidRPr="008B748A">
        <w:t>4.90]</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72" w:name="_Toc404504821"/>
      <w:bookmarkStart w:id="373" w:name="_Toc404505004"/>
      <w:bookmarkStart w:id="374" w:name="_Toc404505210"/>
      <w:r w:rsidRPr="002A0FA9">
        <w:rPr>
          <w:sz w:val="24"/>
          <w:szCs w:val="24"/>
          <w:lang w:eastAsia="en-US"/>
        </w:rPr>
        <w:t>3.14</w:t>
      </w:r>
      <w:r w:rsidRPr="002A0FA9">
        <w:rPr>
          <w:sz w:val="24"/>
          <w:szCs w:val="24"/>
          <w:lang w:eastAsia="en-US"/>
        </w:rPr>
        <w:tab/>
        <w:t>F faktörü</w:t>
      </w:r>
      <w:bookmarkEnd w:id="372"/>
      <w:bookmarkEnd w:id="373"/>
      <w:bookmarkEnd w:id="374"/>
    </w:p>
    <w:p w:rsidR="0073416F" w:rsidRPr="00317528" w:rsidRDefault="0073416F" w:rsidP="006E39C6">
      <w:pPr>
        <w:autoSpaceDE w:val="0"/>
        <w:autoSpaceDN w:val="0"/>
        <w:adjustRightInd w:val="0"/>
        <w:jc w:val="both"/>
      </w:pPr>
      <w:r w:rsidRPr="00317528">
        <w:rPr>
          <w:rFonts w:ascii="ArialMT" w:hAnsi="ArialMT" w:cs="ArialMT"/>
        </w:rPr>
        <w:t xml:space="preserve">Bir </w:t>
      </w:r>
      <w:r w:rsidRPr="00317528">
        <w:rPr>
          <w:rFonts w:ascii="Arial-BoldMT Tur" w:hAnsi="Arial-BoldMT Tur" w:cs="Arial-BoldMT Tur"/>
        </w:rPr>
        <w:t xml:space="preserve">yangından kaçma </w:t>
      </w:r>
      <w:r w:rsidRPr="00317528">
        <w:rPr>
          <w:rFonts w:ascii="ArialMT" w:hAnsi="ArialMT" w:cs="ArialMT"/>
        </w:rPr>
        <w:t xml:space="preserve">yeteneğine ciddi şekilde uyum sağlaması beklenen </w:t>
      </w:r>
      <w:r w:rsidRPr="00317528">
        <w:rPr>
          <w:rFonts w:ascii="Arial-BoldMT" w:hAnsi="Arial-BoldMT" w:cs="Arial-BoldMT"/>
        </w:rPr>
        <w:t xml:space="preserve">zehirli bir gaz </w:t>
      </w:r>
      <w:r w:rsidRPr="00317528">
        <w:rPr>
          <w:rFonts w:ascii="ArialMT" w:hAnsi="ArialMT" w:cs="ArialMT"/>
        </w:rPr>
        <w:t xml:space="preserve">tahriş edici asgari </w:t>
      </w:r>
      <w:r w:rsidRPr="00317528">
        <w:rPr>
          <w:rFonts w:ascii="Arial-BoldMT Tur" w:hAnsi="Arial-BoldMT Tur" w:cs="Arial-BoldMT Tur"/>
        </w:rPr>
        <w:t>derişimi.</w:t>
      </w:r>
    </w:p>
    <w:p w:rsidR="0073416F" w:rsidRDefault="0073416F" w:rsidP="006E39C6">
      <w:pPr>
        <w:autoSpaceDE w:val="0"/>
        <w:autoSpaceDN w:val="0"/>
        <w:adjustRightInd w:val="0"/>
        <w:jc w:val="both"/>
      </w:pPr>
    </w:p>
    <w:p w:rsidR="0073416F" w:rsidRPr="001A3BE9" w:rsidRDefault="0073416F" w:rsidP="002A0FA9">
      <w:pPr>
        <w:autoSpaceDE w:val="0"/>
        <w:autoSpaceDN w:val="0"/>
        <w:adjustRightInd w:val="0"/>
        <w:ind w:left="567" w:hanging="567"/>
        <w:jc w:val="both"/>
      </w:pPr>
      <w:r>
        <w:rPr>
          <w:rFonts w:ascii="Arial-BoldMT" w:hAnsi="Arial-BoldMT" w:cs="Arial-BoldMT"/>
          <w:b/>
          <w:bCs/>
        </w:rPr>
        <w:t xml:space="preserve">Not </w:t>
      </w:r>
      <w:r>
        <w:rPr>
          <w:rFonts w:ascii="ArialMT" w:hAnsi="ArialMT" w:cs="ArialMT"/>
        </w:rPr>
        <w:t>-</w:t>
      </w:r>
      <w:r>
        <w:rPr>
          <w:rFonts w:ascii="ArialMT" w:hAnsi="ArialMT" w:cs="ArialMT"/>
        </w:rPr>
        <w:tab/>
        <w:t xml:space="preserve">Derişim </w:t>
      </w:r>
      <w:r w:rsidRPr="001A3BE9">
        <w:t xml:space="preserve">genellikle </w:t>
      </w:r>
      <w:r w:rsidRPr="001A3BE9">
        <w:rPr>
          <w:i/>
          <w:iCs/>
        </w:rPr>
        <w:t>T</w:t>
      </w:r>
      <w:r w:rsidRPr="001A3BE9">
        <w:t xml:space="preserve">=298 K ve </w:t>
      </w:r>
      <w:r w:rsidRPr="001A3BE9">
        <w:rPr>
          <w:i/>
          <w:iCs/>
        </w:rPr>
        <w:t>P</w:t>
      </w:r>
      <w:r w:rsidRPr="001A3BE9">
        <w:t xml:space="preserve">=1 atm’de bir hacim </w:t>
      </w:r>
      <w:r>
        <w:t>oranı</w:t>
      </w:r>
      <w:r w:rsidRPr="001A3BE9">
        <w:t xml:space="preserve"> olarak ifade edilir, bu durumda tipik birim</w:t>
      </w:r>
      <w:r>
        <w:t xml:space="preserve"> </w:t>
      </w:r>
      <w:r w:rsidRPr="001A3BE9">
        <w:t>cm</w:t>
      </w:r>
      <w:r w:rsidRPr="001A3BE9">
        <w:rPr>
          <w:vertAlign w:val="superscript"/>
        </w:rPr>
        <w:t>3</w:t>
      </w:r>
      <w:r w:rsidRPr="001A3BE9">
        <w:t>/m</w:t>
      </w:r>
      <w:r w:rsidRPr="001A3BE9">
        <w:rPr>
          <w:vertAlign w:val="superscript"/>
        </w:rPr>
        <w:t>3</w:t>
      </w:r>
      <w:r w:rsidRPr="001A3BE9">
        <w:t xml:space="preserve"> veya 10</w:t>
      </w:r>
      <w:r w:rsidRPr="001A3BE9">
        <w:rPr>
          <w:vertAlign w:val="superscript"/>
        </w:rPr>
        <w:t>-6</w:t>
      </w:r>
      <w:r w:rsidRPr="001A3BE9">
        <w:t>ya eşdeğer olan, litre başına mikrolitredir (μL/L).</w:t>
      </w:r>
    </w:p>
    <w:p w:rsidR="0073416F" w:rsidRDefault="0073416F" w:rsidP="006E39C6">
      <w:pPr>
        <w:autoSpaceDE w:val="0"/>
        <w:autoSpaceDN w:val="0"/>
        <w:adjustRightInd w:val="0"/>
        <w:jc w:val="both"/>
      </w:pPr>
    </w:p>
    <w:p w:rsidR="0073416F" w:rsidRPr="003A26FC" w:rsidRDefault="0073416F" w:rsidP="006E39C6">
      <w:pPr>
        <w:autoSpaceDE w:val="0"/>
        <w:autoSpaceDN w:val="0"/>
        <w:adjustRightInd w:val="0"/>
        <w:jc w:val="both"/>
      </w:pPr>
      <w:r w:rsidRPr="008B748A">
        <w:t>[ISO / IEC 13943:200</w:t>
      </w:r>
      <w:r w:rsidRPr="003A26FC">
        <w:t>8, tanım 4.94]</w:t>
      </w:r>
    </w:p>
    <w:p w:rsidR="0073416F" w:rsidRDefault="0073416F" w:rsidP="003F1A11"/>
    <w:p w:rsidR="0073416F" w:rsidRPr="002A0FA9" w:rsidRDefault="0073416F" w:rsidP="002A0FA9">
      <w:pPr>
        <w:pStyle w:val="Heading3"/>
        <w:rPr>
          <w:sz w:val="24"/>
          <w:szCs w:val="24"/>
          <w:lang w:eastAsia="en-US"/>
        </w:rPr>
      </w:pPr>
      <w:bookmarkStart w:id="375" w:name="_Toc404504822"/>
      <w:bookmarkStart w:id="376" w:name="_Toc404505005"/>
      <w:bookmarkStart w:id="377" w:name="_Toc404505211"/>
      <w:r w:rsidRPr="002A0FA9">
        <w:rPr>
          <w:sz w:val="24"/>
          <w:szCs w:val="24"/>
          <w:lang w:eastAsia="en-US"/>
        </w:rPr>
        <w:t>3.15</w:t>
      </w:r>
      <w:r w:rsidRPr="002A0FA9">
        <w:rPr>
          <w:sz w:val="24"/>
          <w:szCs w:val="24"/>
          <w:lang w:eastAsia="en-US"/>
        </w:rPr>
        <w:tab/>
        <w:t>Yangın</w:t>
      </w:r>
      <w:bookmarkEnd w:id="375"/>
      <w:bookmarkEnd w:id="376"/>
      <w:bookmarkEnd w:id="377"/>
    </w:p>
    <w:p w:rsidR="0073416F" w:rsidRDefault="0073416F" w:rsidP="006E39C6">
      <w:pPr>
        <w:autoSpaceDE w:val="0"/>
        <w:autoSpaceDN w:val="0"/>
        <w:adjustRightInd w:val="0"/>
        <w:jc w:val="both"/>
        <w:rPr>
          <w:rFonts w:ascii="ArialMT" w:hAnsi="ArialMT" w:cs="ArialMT"/>
        </w:rPr>
      </w:pPr>
      <w:r>
        <w:rPr>
          <w:rFonts w:ascii="ArialMT" w:hAnsi="ArialMT" w:cs="ArialMT"/>
        </w:rPr>
        <w:t>(Genellik olarak) ısı ve yangın ürünü ile karakterize edilen ve genellikle duman, alev, ışıldanma ve bunların bir bileşiminin eşlik ettiği yanma işlemi.</w:t>
      </w:r>
    </w:p>
    <w:p w:rsidR="0073416F" w:rsidRPr="001A3BE9" w:rsidRDefault="0073416F" w:rsidP="006E39C6">
      <w:pPr>
        <w:autoSpaceDE w:val="0"/>
        <w:autoSpaceDN w:val="0"/>
        <w:adjustRightInd w:val="0"/>
        <w:jc w:val="both"/>
        <w:rPr>
          <w:rFonts w:ascii="ArialMT" w:hAnsi="ArialMT" w:cs="ArialMT"/>
        </w:rPr>
      </w:pPr>
    </w:p>
    <w:p w:rsidR="0073416F" w:rsidRDefault="0073416F" w:rsidP="003F1A11">
      <w:r w:rsidRPr="003A26FC">
        <w:t xml:space="preserve">[ISO / IEC 13943:2008, </w:t>
      </w:r>
      <w:r>
        <w:t>Madde</w:t>
      </w:r>
      <w:r w:rsidRPr="003A26FC">
        <w:t xml:space="preserve"> 4.96]</w:t>
      </w:r>
    </w:p>
    <w:p w:rsidR="0073416F" w:rsidRPr="003A26FC" w:rsidRDefault="0073416F" w:rsidP="003F1A11"/>
    <w:p w:rsidR="0073416F" w:rsidRPr="002A0FA9" w:rsidRDefault="0073416F" w:rsidP="002A0FA9">
      <w:pPr>
        <w:pStyle w:val="Heading3"/>
        <w:rPr>
          <w:sz w:val="24"/>
          <w:szCs w:val="24"/>
          <w:lang w:eastAsia="en-US"/>
        </w:rPr>
      </w:pPr>
      <w:bookmarkStart w:id="378" w:name="_Toc404504823"/>
      <w:bookmarkStart w:id="379" w:name="_Toc404505006"/>
      <w:bookmarkStart w:id="380" w:name="_Toc404505212"/>
      <w:r w:rsidRPr="002A0FA9">
        <w:rPr>
          <w:sz w:val="24"/>
          <w:szCs w:val="24"/>
          <w:lang w:eastAsia="en-US"/>
        </w:rPr>
        <w:t>3.16</w:t>
      </w:r>
      <w:r w:rsidRPr="002A0FA9">
        <w:rPr>
          <w:sz w:val="24"/>
          <w:szCs w:val="24"/>
          <w:lang w:eastAsia="en-US"/>
        </w:rPr>
        <w:tab/>
        <w:t>Yangın ürünü</w:t>
      </w:r>
      <w:bookmarkEnd w:id="378"/>
      <w:bookmarkEnd w:id="379"/>
      <w:bookmarkEnd w:id="380"/>
    </w:p>
    <w:p w:rsidR="0073416F" w:rsidRPr="007130C5" w:rsidRDefault="0073416F" w:rsidP="006E39C6">
      <w:pPr>
        <w:autoSpaceDE w:val="0"/>
        <w:autoSpaceDN w:val="0"/>
        <w:adjustRightInd w:val="0"/>
        <w:jc w:val="both"/>
        <w:rPr>
          <w:rFonts w:ascii="ArialMT" w:hAnsi="ArialMT" w:cs="ArialMT"/>
        </w:rPr>
      </w:pPr>
      <w:r w:rsidRPr="007130C5">
        <w:rPr>
          <w:rFonts w:ascii="ArialMT" w:hAnsi="ArialMT" w:cs="ArialMT"/>
        </w:rPr>
        <w:t xml:space="preserve">Yanma veya bir yangında </w:t>
      </w:r>
      <w:r>
        <w:rPr>
          <w:rFonts w:ascii="ArialMT" w:hAnsi="ArialMT" w:cs="ArialMT"/>
        </w:rPr>
        <w:t>eriyerek bozulma</w:t>
      </w:r>
      <w:r w:rsidRPr="007130C5">
        <w:rPr>
          <w:rFonts w:ascii="ArialMT" w:hAnsi="ArialMT" w:cs="ArialMT"/>
        </w:rPr>
        <w:t xml:space="preserve"> ile oluşan asılı partiküller dahil gazlar ve aerosoller toplamı.</w:t>
      </w:r>
    </w:p>
    <w:p w:rsidR="0073416F" w:rsidRPr="007130C5" w:rsidRDefault="0073416F" w:rsidP="003F1A11">
      <w:pPr>
        <w:autoSpaceDE w:val="0"/>
        <w:autoSpaceDN w:val="0"/>
        <w:adjustRightInd w:val="0"/>
        <w:rPr>
          <w:rFonts w:ascii="ArialMT" w:hAnsi="ArialMT" w:cs="ArialMT"/>
        </w:rPr>
      </w:pPr>
    </w:p>
    <w:p w:rsidR="0073416F" w:rsidRPr="007130C5" w:rsidRDefault="0073416F" w:rsidP="003F1A11">
      <w:pPr>
        <w:autoSpaceDE w:val="0"/>
        <w:autoSpaceDN w:val="0"/>
        <w:adjustRightInd w:val="0"/>
        <w:rPr>
          <w:rFonts w:ascii="ArialMT" w:hAnsi="ArialMT" w:cs="ArialMT"/>
        </w:rPr>
      </w:pPr>
      <w:r w:rsidRPr="007130C5">
        <w:rPr>
          <w:rFonts w:ascii="ArialMT" w:hAnsi="ArialMT" w:cs="ArialMT"/>
        </w:rPr>
        <w:t>[ISO / IEC 13943:2008, Madde 4.105].</w:t>
      </w:r>
    </w:p>
    <w:p w:rsidR="0073416F" w:rsidRPr="003A26FC"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81" w:name="_Toc404504824"/>
      <w:bookmarkStart w:id="382" w:name="_Toc404505007"/>
      <w:bookmarkStart w:id="383" w:name="_Toc404505213"/>
      <w:r w:rsidRPr="002A0FA9">
        <w:rPr>
          <w:sz w:val="24"/>
          <w:szCs w:val="24"/>
          <w:lang w:eastAsia="en-US"/>
        </w:rPr>
        <w:t>3.17</w:t>
      </w:r>
      <w:r w:rsidRPr="002A0FA9">
        <w:rPr>
          <w:sz w:val="24"/>
          <w:szCs w:val="24"/>
          <w:lang w:eastAsia="en-US"/>
        </w:rPr>
        <w:tab/>
        <w:t>Yangın tehlikesi</w:t>
      </w:r>
      <w:bookmarkEnd w:id="381"/>
      <w:bookmarkEnd w:id="382"/>
      <w:bookmarkEnd w:id="383"/>
    </w:p>
    <w:p w:rsidR="0073416F" w:rsidRPr="00B96560" w:rsidRDefault="0073416F" w:rsidP="003F1A11">
      <w:pPr>
        <w:autoSpaceDE w:val="0"/>
        <w:autoSpaceDN w:val="0"/>
        <w:adjustRightInd w:val="0"/>
      </w:pPr>
      <w:r w:rsidRPr="00B96560">
        <w:t>Yangından kaynaklanan arzu edilmeyen sonuçlarla ilgili ihtimal taşıyan fiziksel nesne veya durum.</w:t>
      </w:r>
    </w:p>
    <w:p w:rsidR="0073416F" w:rsidRPr="00B96560" w:rsidRDefault="0073416F" w:rsidP="003F1A11">
      <w:pPr>
        <w:autoSpaceDE w:val="0"/>
        <w:autoSpaceDN w:val="0"/>
        <w:adjustRightInd w:val="0"/>
        <w:rPr>
          <w:b/>
          <w:bCs/>
        </w:rPr>
      </w:pPr>
    </w:p>
    <w:p w:rsidR="0073416F" w:rsidRPr="003A26FC" w:rsidRDefault="0073416F" w:rsidP="003F1A11">
      <w:pPr>
        <w:autoSpaceDE w:val="0"/>
        <w:autoSpaceDN w:val="0"/>
        <w:adjustRightInd w:val="0"/>
      </w:pPr>
      <w:r w:rsidRPr="003A26FC">
        <w:t xml:space="preserve">[ISO / IEC 13943:2008, </w:t>
      </w:r>
      <w:r>
        <w:t xml:space="preserve">Madde </w:t>
      </w:r>
      <w:r w:rsidRPr="003A26FC">
        <w:t>4.112]</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84" w:name="_Toc404504825"/>
      <w:bookmarkStart w:id="385" w:name="_Toc404505008"/>
      <w:bookmarkStart w:id="386" w:name="_Toc404505214"/>
      <w:r w:rsidRPr="002A0FA9">
        <w:rPr>
          <w:sz w:val="24"/>
          <w:szCs w:val="24"/>
          <w:lang w:eastAsia="en-US"/>
        </w:rPr>
        <w:t>3.18</w:t>
      </w:r>
      <w:r w:rsidRPr="002A0FA9">
        <w:rPr>
          <w:sz w:val="24"/>
          <w:szCs w:val="24"/>
          <w:lang w:eastAsia="en-US"/>
        </w:rPr>
        <w:tab/>
        <w:t>Yangın tehlikesi değerlendirmesi</w:t>
      </w:r>
      <w:bookmarkEnd w:id="384"/>
      <w:bookmarkEnd w:id="385"/>
      <w:bookmarkEnd w:id="386"/>
    </w:p>
    <w:p w:rsidR="0073416F" w:rsidRDefault="0073416F" w:rsidP="006E39C6">
      <w:pPr>
        <w:autoSpaceDE w:val="0"/>
        <w:autoSpaceDN w:val="0"/>
        <w:adjustRightInd w:val="0"/>
        <w:jc w:val="both"/>
      </w:pPr>
      <w:r>
        <w:t xml:space="preserve">Mümkün olan </w:t>
      </w:r>
      <w:r w:rsidRPr="003A26FC">
        <w:t xml:space="preserve">yangın nedenlerinin, </w:t>
      </w:r>
      <w:r>
        <w:t xml:space="preserve">daha </w:t>
      </w:r>
      <w:r w:rsidRPr="003A26FC">
        <w:t xml:space="preserve">sonraki yangın büyümesinin doğası ve </w:t>
      </w:r>
      <w:r>
        <w:t xml:space="preserve">imkanı ile yangının mümkün olan </w:t>
      </w:r>
      <w:r w:rsidRPr="003A26FC">
        <w:t>sonuçlarının değerlendirilmesi</w:t>
      </w:r>
      <w:r>
        <w:t>.</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87" w:name="_Toc404504826"/>
      <w:bookmarkStart w:id="388" w:name="_Toc404505009"/>
      <w:bookmarkStart w:id="389" w:name="_Toc404505215"/>
      <w:r w:rsidRPr="002A0FA9">
        <w:rPr>
          <w:sz w:val="24"/>
          <w:szCs w:val="24"/>
          <w:lang w:eastAsia="en-US"/>
        </w:rPr>
        <w:t>3.19</w:t>
      </w:r>
      <w:r w:rsidRPr="002A0FA9">
        <w:rPr>
          <w:sz w:val="24"/>
          <w:szCs w:val="24"/>
          <w:lang w:eastAsia="en-US"/>
        </w:rPr>
        <w:tab/>
        <w:t>Yangın duman bulutu</w:t>
      </w:r>
      <w:bookmarkEnd w:id="387"/>
      <w:bookmarkEnd w:id="388"/>
      <w:bookmarkEnd w:id="389"/>
    </w:p>
    <w:p w:rsidR="0073416F" w:rsidRDefault="0073416F" w:rsidP="003F1A11">
      <w:pPr>
        <w:autoSpaceDE w:val="0"/>
        <w:autoSpaceDN w:val="0"/>
        <w:adjustRightInd w:val="0"/>
      </w:pPr>
      <w:r w:rsidRPr="005843B7">
        <w:rPr>
          <w:rFonts w:ascii="ArialMT" w:hAnsi="ArialMT" w:cs="ArialMT"/>
        </w:rPr>
        <w:t xml:space="preserve">Bir </w:t>
      </w:r>
      <w:r w:rsidRPr="005843B7">
        <w:rPr>
          <w:rFonts w:ascii="Arial-BoldMT Tur" w:hAnsi="Arial-BoldMT Tur" w:cs="Arial-BoldMT Tur"/>
        </w:rPr>
        <w:t xml:space="preserve">yangının </w:t>
      </w:r>
      <w:r w:rsidRPr="005843B7">
        <w:rPr>
          <w:rFonts w:ascii="ArialMT" w:hAnsi="ArialMT" w:cs="ArialMT"/>
        </w:rPr>
        <w:t>üzerindeki, y</w:t>
      </w:r>
      <w:r>
        <w:rPr>
          <w:rFonts w:ascii="ArialMT" w:hAnsi="ArialMT" w:cs="ArialMT"/>
        </w:rPr>
        <w:t>üzen gaz bulutu ve içinde taşınan herhangi maddeler.</w:t>
      </w:r>
    </w:p>
    <w:p w:rsidR="0073416F" w:rsidRDefault="0073416F" w:rsidP="003F1A11">
      <w:pPr>
        <w:autoSpaceDE w:val="0"/>
        <w:autoSpaceDN w:val="0"/>
        <w:adjustRightInd w:val="0"/>
      </w:pPr>
    </w:p>
    <w:p w:rsidR="0073416F" w:rsidRPr="003A26FC" w:rsidRDefault="0073416F" w:rsidP="003F1A11">
      <w:pPr>
        <w:autoSpaceDE w:val="0"/>
        <w:autoSpaceDN w:val="0"/>
        <w:adjustRightInd w:val="0"/>
      </w:pPr>
      <w:r w:rsidRPr="003A26FC">
        <w:t xml:space="preserve">[ISO / IEC 13943:2008, </w:t>
      </w:r>
      <w:r>
        <w:t>Madde 4.</w:t>
      </w:r>
      <w:r w:rsidRPr="003A26FC">
        <w:t>118]</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90" w:name="_Toc404504827"/>
      <w:bookmarkStart w:id="391" w:name="_Toc404505010"/>
      <w:bookmarkStart w:id="392" w:name="_Toc404505216"/>
      <w:r w:rsidRPr="002A0FA9">
        <w:rPr>
          <w:sz w:val="24"/>
          <w:szCs w:val="24"/>
          <w:lang w:eastAsia="en-US"/>
        </w:rPr>
        <w:t>3.20 Yangın güvenlik mühendisliği</w:t>
      </w:r>
      <w:bookmarkEnd w:id="390"/>
      <w:bookmarkEnd w:id="391"/>
      <w:bookmarkEnd w:id="392"/>
    </w:p>
    <w:p w:rsidR="0073416F" w:rsidRDefault="0073416F" w:rsidP="006E39C6">
      <w:pPr>
        <w:autoSpaceDE w:val="0"/>
        <w:autoSpaceDN w:val="0"/>
        <w:adjustRightInd w:val="0"/>
        <w:jc w:val="both"/>
      </w:pPr>
      <w:r w:rsidRPr="001628D3">
        <w:t xml:space="preserve">Belli yangın senaryoları </w:t>
      </w:r>
      <w:r>
        <w:t>analizi yoluyla</w:t>
      </w:r>
      <w:r w:rsidRPr="001628D3">
        <w:t xml:space="preserve"> veya bir grup yangın senaryosu ile ilgili riskin sayısallaştırılması</w:t>
      </w:r>
      <w:r>
        <w:t xml:space="preserve"> </w:t>
      </w:r>
      <w:r w:rsidRPr="001628D3">
        <w:t xml:space="preserve">yoluyla </w:t>
      </w:r>
      <w:r>
        <w:t>bina</w:t>
      </w:r>
      <w:r w:rsidRPr="001628D3">
        <w:t xml:space="preserve"> ortamındaki tasarımların geliştirilmesi veya değerlendirilmesi için bilimsel</w:t>
      </w:r>
      <w:r>
        <w:t xml:space="preserve"> ilkelere dayanan</w:t>
      </w:r>
      <w:r w:rsidRPr="001628D3">
        <w:t xml:space="preserve"> mühendislik yöntemlerinin uygulanması</w:t>
      </w:r>
    </w:p>
    <w:p w:rsidR="0073416F" w:rsidRDefault="0073416F" w:rsidP="003F1A11">
      <w:pPr>
        <w:autoSpaceDE w:val="0"/>
        <w:autoSpaceDN w:val="0"/>
        <w:adjustRightInd w:val="0"/>
      </w:pPr>
    </w:p>
    <w:p w:rsidR="0073416F" w:rsidRPr="003A26FC" w:rsidRDefault="0073416F" w:rsidP="003F1A11">
      <w:pPr>
        <w:autoSpaceDE w:val="0"/>
        <w:autoSpaceDN w:val="0"/>
        <w:adjustRightInd w:val="0"/>
      </w:pPr>
      <w:r w:rsidRPr="003A26FC">
        <w:t xml:space="preserve">[ISO / IEC 13943:2008, </w:t>
      </w:r>
      <w:r>
        <w:t>Madde</w:t>
      </w:r>
      <w:r w:rsidRPr="003A26FC">
        <w:t xml:space="preserve"> 4.126]</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93" w:name="_Toc404504828"/>
      <w:bookmarkStart w:id="394" w:name="_Toc404505011"/>
      <w:bookmarkStart w:id="395" w:name="_Toc404505217"/>
      <w:r w:rsidRPr="002A0FA9">
        <w:rPr>
          <w:sz w:val="24"/>
          <w:szCs w:val="24"/>
          <w:lang w:eastAsia="en-US"/>
        </w:rPr>
        <w:t>3.21</w:t>
      </w:r>
      <w:r w:rsidRPr="002A0FA9">
        <w:rPr>
          <w:sz w:val="24"/>
          <w:szCs w:val="24"/>
          <w:lang w:eastAsia="en-US"/>
        </w:rPr>
        <w:tab/>
        <w:t>Yangın senaryosu</w:t>
      </w:r>
      <w:bookmarkEnd w:id="393"/>
      <w:bookmarkEnd w:id="394"/>
      <w:bookmarkEnd w:id="395"/>
    </w:p>
    <w:p w:rsidR="0073416F" w:rsidRPr="001628D3" w:rsidRDefault="0073416F" w:rsidP="006E39C6">
      <w:pPr>
        <w:autoSpaceDE w:val="0"/>
        <w:autoSpaceDN w:val="0"/>
        <w:adjustRightInd w:val="0"/>
        <w:jc w:val="both"/>
      </w:pPr>
      <w:r w:rsidRPr="001628D3">
        <w:t>İncelenen yangını karakterize eden ve bunu diğer muhtemel yangınlardan ayırt eden kilit olayları belirten,</w:t>
      </w:r>
      <w:r>
        <w:t xml:space="preserve"> </w:t>
      </w:r>
      <w:r w:rsidRPr="001628D3">
        <w:t>zamana göre bir yangın hareketinin nitel açıklaması.</w:t>
      </w:r>
    </w:p>
    <w:p w:rsidR="0073416F" w:rsidRDefault="0073416F" w:rsidP="006E39C6">
      <w:pPr>
        <w:autoSpaceDE w:val="0"/>
        <w:autoSpaceDN w:val="0"/>
        <w:adjustRightInd w:val="0"/>
        <w:jc w:val="both"/>
        <w:rPr>
          <w:rFonts w:ascii="ArialMT" w:hAnsi="ArialMT" w:cs="ArialMT"/>
        </w:rPr>
      </w:pPr>
    </w:p>
    <w:p w:rsidR="0073416F" w:rsidRPr="001628D3" w:rsidRDefault="0073416F" w:rsidP="006E39C6">
      <w:pPr>
        <w:autoSpaceDE w:val="0"/>
        <w:autoSpaceDN w:val="0"/>
        <w:adjustRightInd w:val="0"/>
        <w:ind w:left="567" w:hanging="567"/>
        <w:jc w:val="both"/>
      </w:pPr>
      <w:r w:rsidRPr="001628D3">
        <w:rPr>
          <w:rFonts w:ascii="Arial-BoldMT" w:hAnsi="Arial-BoldMT" w:cs="Arial-BoldMT"/>
          <w:b/>
          <w:bCs/>
        </w:rPr>
        <w:t xml:space="preserve">Not </w:t>
      </w:r>
      <w:r w:rsidRPr="001628D3">
        <w:rPr>
          <w:rFonts w:ascii="ArialMT" w:hAnsi="ArialMT" w:cs="ArialMT"/>
          <w:b/>
          <w:bCs/>
        </w:rPr>
        <w:t>-</w:t>
      </w:r>
      <w:r>
        <w:rPr>
          <w:rFonts w:ascii="ArialMT" w:hAnsi="ArialMT" w:cs="ArialMT"/>
          <w:b/>
          <w:bCs/>
        </w:rPr>
        <w:tab/>
      </w:r>
      <w:r w:rsidRPr="001628D3">
        <w:rPr>
          <w:rFonts w:ascii="ArialMT" w:hAnsi="ArialMT" w:cs="ArialMT"/>
        </w:rPr>
        <w:t xml:space="preserve">Bu tipik olarak </w:t>
      </w:r>
      <w:r w:rsidRPr="001628D3">
        <w:rPr>
          <w:rFonts w:ascii="Arial-BoldMT Tur" w:hAnsi="Arial-BoldMT Tur" w:cs="Arial-BoldMT Tur"/>
        </w:rPr>
        <w:t xml:space="preserve">tutuşma </w:t>
      </w:r>
      <w:r w:rsidRPr="001628D3">
        <w:rPr>
          <w:rFonts w:ascii="ArialMT" w:hAnsi="ArialMT" w:cs="ArialMT"/>
        </w:rPr>
        <w:t xml:space="preserve">ve </w:t>
      </w:r>
      <w:r w:rsidRPr="001628D3">
        <w:rPr>
          <w:rFonts w:ascii="Arial-BoldMT Tur" w:hAnsi="Arial-BoldMT Tur" w:cs="Arial-BoldMT Tur"/>
        </w:rPr>
        <w:t xml:space="preserve">yangın büyüme </w:t>
      </w:r>
      <w:r w:rsidRPr="001628D3">
        <w:rPr>
          <w:rFonts w:ascii="ArialMT" w:hAnsi="ArialMT" w:cs="ArialMT"/>
        </w:rPr>
        <w:t xml:space="preserve">süreçleri, </w:t>
      </w:r>
      <w:r w:rsidRPr="001628D3">
        <w:rPr>
          <w:rFonts w:ascii="Arial-BoldMT Tur" w:hAnsi="Arial-BoldMT Tur" w:cs="Arial-BoldMT Tur"/>
        </w:rPr>
        <w:t>tam gelişmiş yangın</w:t>
      </w:r>
      <w:r>
        <w:rPr>
          <w:rFonts w:ascii="Arial-BoldMT" w:hAnsi="Arial-BoldMT" w:cs="Arial-BoldMT"/>
        </w:rPr>
        <w:t xml:space="preserve"> </w:t>
      </w:r>
      <w:r w:rsidRPr="001628D3">
        <w:rPr>
          <w:rFonts w:ascii="ArialMT" w:hAnsi="ArialMT" w:cs="ArialMT"/>
        </w:rPr>
        <w:t xml:space="preserve">aşaması, </w:t>
      </w:r>
      <w:r w:rsidRPr="001628D3">
        <w:rPr>
          <w:rFonts w:ascii="Arial-BoldMT Tur" w:hAnsi="Arial-BoldMT Tur" w:cs="Arial-BoldMT Tur"/>
        </w:rPr>
        <w:t xml:space="preserve">yangın geciktirme </w:t>
      </w:r>
      <w:r w:rsidRPr="001628D3">
        <w:rPr>
          <w:rFonts w:ascii="ArialMT" w:hAnsi="ArialMT" w:cs="ArialMT"/>
        </w:rPr>
        <w:t xml:space="preserve">aşaması ve </w:t>
      </w:r>
      <w:r w:rsidRPr="001628D3">
        <w:rPr>
          <w:rFonts w:ascii="Arial-BoldMT" w:hAnsi="Arial-BoldMT" w:cs="Arial-BoldMT"/>
        </w:rPr>
        <w:t xml:space="preserve">çevre </w:t>
      </w:r>
      <w:r w:rsidRPr="001628D3">
        <w:rPr>
          <w:rFonts w:ascii="ArialMT" w:hAnsi="ArialMT" w:cs="ArialMT"/>
        </w:rPr>
        <w:t>ile</w:t>
      </w:r>
      <w:r>
        <w:rPr>
          <w:rFonts w:ascii="ArialMT" w:hAnsi="ArialMT" w:cs="ArialMT"/>
        </w:rPr>
        <w:t xml:space="preserve"> </w:t>
      </w:r>
      <w:r w:rsidRPr="001628D3">
        <w:rPr>
          <w:rFonts w:ascii="ArialMT" w:hAnsi="ArialMT" w:cs="ArialMT"/>
        </w:rPr>
        <w:t>yangın olayı üzerinde etkisi olan sistemleri tanımlar.</w:t>
      </w:r>
    </w:p>
    <w:p w:rsidR="0073416F" w:rsidRDefault="0073416F" w:rsidP="003F1A11">
      <w:pPr>
        <w:autoSpaceDE w:val="0"/>
        <w:autoSpaceDN w:val="0"/>
        <w:adjustRightInd w:val="0"/>
      </w:pPr>
    </w:p>
    <w:p w:rsidR="0073416F" w:rsidRDefault="0073416F" w:rsidP="003F1A11">
      <w:pPr>
        <w:autoSpaceDE w:val="0"/>
        <w:autoSpaceDN w:val="0"/>
        <w:adjustRightInd w:val="0"/>
      </w:pPr>
      <w:r w:rsidRPr="003A26FC">
        <w:t xml:space="preserve">[ISO / IEC 13943:2008, </w:t>
      </w:r>
      <w:r>
        <w:t xml:space="preserve">Madde </w:t>
      </w:r>
      <w:r w:rsidRPr="003A26FC">
        <w:t>4.129]</w:t>
      </w:r>
    </w:p>
    <w:p w:rsidR="0073416F" w:rsidRPr="003A26FC"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96" w:name="_Toc404504829"/>
      <w:bookmarkStart w:id="397" w:name="_Toc404505012"/>
      <w:bookmarkStart w:id="398" w:name="_Toc404505218"/>
      <w:r w:rsidRPr="002A0FA9">
        <w:rPr>
          <w:sz w:val="24"/>
          <w:szCs w:val="24"/>
          <w:lang w:eastAsia="en-US"/>
        </w:rPr>
        <w:t>3.22</w:t>
      </w:r>
      <w:r w:rsidRPr="002A0FA9">
        <w:rPr>
          <w:sz w:val="24"/>
          <w:szCs w:val="24"/>
          <w:lang w:eastAsia="en-US"/>
        </w:rPr>
        <w:tab/>
        <w:t>Yangın deneyi</w:t>
      </w:r>
      <w:bookmarkEnd w:id="396"/>
      <w:bookmarkEnd w:id="397"/>
      <w:bookmarkEnd w:id="398"/>
    </w:p>
    <w:p w:rsidR="0073416F" w:rsidRPr="008556B0" w:rsidRDefault="0073416F" w:rsidP="003F1A11">
      <w:pPr>
        <w:autoSpaceDE w:val="0"/>
        <w:autoSpaceDN w:val="0"/>
        <w:adjustRightInd w:val="0"/>
      </w:pPr>
      <w:r w:rsidRPr="008556B0">
        <w:t xml:space="preserve">Bir yangının davranışını </w:t>
      </w:r>
      <w:r>
        <w:t xml:space="preserve">ölçme </w:t>
      </w:r>
      <w:r w:rsidRPr="008556B0">
        <w:t xml:space="preserve">veya bir yangının etkilerine bir </w:t>
      </w:r>
      <w:r>
        <w:t xml:space="preserve">parçanın </w:t>
      </w:r>
      <w:r w:rsidRPr="008556B0">
        <w:t>maru</w:t>
      </w:r>
      <w:r>
        <w:t>z bırakılma</w:t>
      </w:r>
      <w:r w:rsidRPr="008556B0">
        <w:t xml:space="preserve"> deney</w:t>
      </w:r>
      <w:r>
        <w:t>i</w:t>
      </w:r>
      <w:r w:rsidRPr="008556B0">
        <w:t>.</w:t>
      </w:r>
    </w:p>
    <w:p w:rsidR="0073416F" w:rsidRDefault="0073416F" w:rsidP="003F1A11">
      <w:pPr>
        <w:autoSpaceDE w:val="0"/>
        <w:autoSpaceDN w:val="0"/>
        <w:adjustRightInd w:val="0"/>
        <w:rPr>
          <w:b/>
          <w:bCs/>
        </w:rPr>
      </w:pPr>
    </w:p>
    <w:p w:rsidR="0073416F" w:rsidRDefault="0073416F" w:rsidP="006E39C6">
      <w:pPr>
        <w:autoSpaceDE w:val="0"/>
        <w:autoSpaceDN w:val="0"/>
        <w:adjustRightInd w:val="0"/>
        <w:ind w:left="567" w:hanging="567"/>
        <w:jc w:val="both"/>
      </w:pPr>
      <w:r w:rsidRPr="008556B0">
        <w:rPr>
          <w:b/>
          <w:bCs/>
        </w:rPr>
        <w:t>Not -</w:t>
      </w:r>
      <w:r>
        <w:tab/>
      </w:r>
      <w:r w:rsidRPr="008556B0">
        <w:t>Bir yangın deneyinin sonuçları yangın şiddetini veya yangın dayanımını belirlemede veya deney numunesinin yangına reaksiyonunu nitelemekte kullanılabilir.</w:t>
      </w:r>
    </w:p>
    <w:p w:rsidR="0073416F" w:rsidRDefault="0073416F" w:rsidP="003F1A11">
      <w:pPr>
        <w:autoSpaceDE w:val="0"/>
        <w:autoSpaceDN w:val="0"/>
        <w:adjustRightInd w:val="0"/>
      </w:pPr>
    </w:p>
    <w:p w:rsidR="0073416F" w:rsidRDefault="0073416F" w:rsidP="003F1A11">
      <w:pPr>
        <w:autoSpaceDE w:val="0"/>
        <w:autoSpaceDN w:val="0"/>
        <w:adjustRightInd w:val="0"/>
      </w:pPr>
      <w:r>
        <w:t>[ISO / IEC 13943:2008, Madde</w:t>
      </w:r>
      <w:r w:rsidRPr="003A26FC">
        <w:t xml:space="preserve"> 4.132]</w:t>
      </w:r>
    </w:p>
    <w:p w:rsidR="0073416F" w:rsidRPr="003A26FC"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399" w:name="_Toc404504830"/>
      <w:bookmarkStart w:id="400" w:name="_Toc404505013"/>
      <w:bookmarkStart w:id="401" w:name="_Toc404505219"/>
      <w:r w:rsidRPr="002A0FA9">
        <w:rPr>
          <w:sz w:val="24"/>
          <w:szCs w:val="24"/>
          <w:lang w:eastAsia="en-US"/>
        </w:rPr>
        <w:t>3.23</w:t>
      </w:r>
      <w:r w:rsidRPr="002A0FA9">
        <w:rPr>
          <w:sz w:val="24"/>
          <w:szCs w:val="24"/>
          <w:lang w:eastAsia="en-US"/>
        </w:rPr>
        <w:tab/>
        <w:t>Alev geciktirici</w:t>
      </w:r>
      <w:bookmarkEnd w:id="399"/>
      <w:bookmarkEnd w:id="400"/>
      <w:bookmarkEnd w:id="401"/>
    </w:p>
    <w:p w:rsidR="0073416F" w:rsidRDefault="0073416F" w:rsidP="006E39C6">
      <w:pPr>
        <w:autoSpaceDE w:val="0"/>
        <w:autoSpaceDN w:val="0"/>
        <w:adjustRightInd w:val="0"/>
        <w:jc w:val="both"/>
        <w:rPr>
          <w:rFonts w:ascii="ArialMT" w:hAnsi="ArialMT" w:cs="ArialMT"/>
        </w:rPr>
      </w:pPr>
      <w:r w:rsidRPr="00CF7787">
        <w:rPr>
          <w:rFonts w:ascii="ArialMT" w:hAnsi="ArialMT" w:cs="ArialMT"/>
        </w:rPr>
        <w:t>Alevli yanmanın yavaşladığı, sona erdiği veya engellendiği malzeme özelliği</w:t>
      </w:r>
      <w:r>
        <w:rPr>
          <w:rFonts w:ascii="ArialMT" w:hAnsi="ArialMT" w:cs="ArialMT"/>
        </w:rPr>
        <w:t>.</w:t>
      </w:r>
    </w:p>
    <w:p w:rsidR="0073416F" w:rsidRPr="00BA676D" w:rsidRDefault="0073416F" w:rsidP="006E39C6">
      <w:pPr>
        <w:autoSpaceDE w:val="0"/>
        <w:autoSpaceDN w:val="0"/>
        <w:adjustRightInd w:val="0"/>
        <w:jc w:val="both"/>
        <w:rPr>
          <w:rFonts w:ascii="ArialMT" w:hAnsi="ArialMT" w:cs="ArialMT"/>
        </w:rPr>
      </w:pPr>
    </w:p>
    <w:p w:rsidR="0073416F" w:rsidRDefault="0073416F" w:rsidP="006E39C6">
      <w:pPr>
        <w:autoSpaceDE w:val="0"/>
        <w:autoSpaceDN w:val="0"/>
        <w:adjustRightInd w:val="0"/>
        <w:jc w:val="both"/>
        <w:rPr>
          <w:rFonts w:ascii="ArialMT" w:hAnsi="ArialMT" w:cs="ArialMT"/>
        </w:rPr>
      </w:pPr>
      <w:r>
        <w:rPr>
          <w:rFonts w:ascii="Arial-BoldMT" w:hAnsi="Arial-BoldMT" w:cs="Arial-BoldMT"/>
          <w:b/>
          <w:bCs/>
        </w:rPr>
        <w:t xml:space="preserve">Not 1 </w:t>
      </w:r>
      <w:r>
        <w:rPr>
          <w:rFonts w:ascii="ArialMT" w:hAnsi="ArialMT" w:cs="ArialMT"/>
        </w:rPr>
        <w:t>-</w:t>
      </w:r>
      <w:r>
        <w:rPr>
          <w:rFonts w:ascii="ArialMT" w:hAnsi="ArialMT" w:cs="ArialMT"/>
        </w:rPr>
        <w:tab/>
        <w:t xml:space="preserve"> Alev geciktirme temel malzemenin doğal özelliği olabilir veya belli işlem ile açıklanabilir.</w:t>
      </w:r>
    </w:p>
    <w:p w:rsidR="0073416F" w:rsidRDefault="0073416F" w:rsidP="006E39C6">
      <w:pPr>
        <w:autoSpaceDE w:val="0"/>
        <w:autoSpaceDN w:val="0"/>
        <w:adjustRightInd w:val="0"/>
        <w:jc w:val="both"/>
        <w:rPr>
          <w:rFonts w:ascii="ArialMT" w:hAnsi="ArialMT" w:cs="ArialMT"/>
        </w:rPr>
      </w:pPr>
    </w:p>
    <w:p w:rsidR="0073416F" w:rsidRDefault="0073416F" w:rsidP="006E39C6">
      <w:pPr>
        <w:autoSpaceDE w:val="0"/>
        <w:autoSpaceDN w:val="0"/>
        <w:adjustRightInd w:val="0"/>
        <w:ind w:left="709" w:hanging="709"/>
        <w:jc w:val="both"/>
      </w:pPr>
      <w:r>
        <w:rPr>
          <w:rFonts w:ascii="Arial-BoldMT" w:hAnsi="Arial-BoldMT" w:cs="Arial-BoldMT"/>
          <w:b/>
          <w:bCs/>
        </w:rPr>
        <w:t xml:space="preserve">Not 2 </w:t>
      </w:r>
      <w:r>
        <w:rPr>
          <w:rFonts w:ascii="ArialMT" w:hAnsi="ArialMT" w:cs="ArialMT"/>
        </w:rPr>
        <w:t>-</w:t>
      </w:r>
      <w:r>
        <w:rPr>
          <w:rFonts w:ascii="ArialMT" w:hAnsi="ArialMT" w:cs="ArialMT"/>
        </w:rPr>
        <w:tab/>
        <w:t>Deney sırasında bir malzeme tarafından gösterilen alev geciktirme derecesi deney şartlarıyla değişebilir.</w:t>
      </w:r>
    </w:p>
    <w:p w:rsidR="0073416F" w:rsidRDefault="0073416F" w:rsidP="003F1A11">
      <w:pPr>
        <w:autoSpaceDE w:val="0"/>
        <w:autoSpaceDN w:val="0"/>
        <w:adjustRightInd w:val="0"/>
      </w:pPr>
    </w:p>
    <w:p w:rsidR="0073416F" w:rsidRPr="00FA49B1" w:rsidRDefault="0073416F" w:rsidP="003F1A11">
      <w:pPr>
        <w:autoSpaceDE w:val="0"/>
        <w:autoSpaceDN w:val="0"/>
        <w:adjustRightInd w:val="0"/>
      </w:pPr>
      <w:r w:rsidRPr="00FA49B1">
        <w:t xml:space="preserve">[ISO / IEC 13943:2008, </w:t>
      </w:r>
      <w:r>
        <w:t>Madde</w:t>
      </w:r>
      <w:r w:rsidRPr="00FA49B1">
        <w:t xml:space="preserve"> 4.138]</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02" w:name="_Toc404504831"/>
      <w:bookmarkStart w:id="403" w:name="_Toc404505014"/>
      <w:bookmarkStart w:id="404" w:name="_Toc404505220"/>
      <w:r w:rsidRPr="002A0FA9">
        <w:rPr>
          <w:sz w:val="24"/>
          <w:szCs w:val="24"/>
          <w:lang w:eastAsia="en-US"/>
        </w:rPr>
        <w:t>3.24</w:t>
      </w:r>
      <w:r w:rsidRPr="002A0FA9">
        <w:rPr>
          <w:sz w:val="24"/>
          <w:szCs w:val="24"/>
          <w:lang w:eastAsia="en-US"/>
        </w:rPr>
        <w:tab/>
        <w:t>Alev geciktirici, isim</w:t>
      </w:r>
      <w:bookmarkEnd w:id="402"/>
      <w:bookmarkEnd w:id="403"/>
      <w:bookmarkEnd w:id="404"/>
    </w:p>
    <w:p w:rsidR="0073416F" w:rsidRDefault="0073416F" w:rsidP="006E39C6">
      <w:pPr>
        <w:autoSpaceDE w:val="0"/>
        <w:autoSpaceDN w:val="0"/>
        <w:adjustRightInd w:val="0"/>
        <w:jc w:val="both"/>
      </w:pPr>
      <w:r w:rsidRPr="00D03BE3">
        <w:t xml:space="preserve">Bir alevin görüntüsünü bastırmak veya geciktirmek ve/veya alev yayılma hızını azaltmak için bir malzemeye eklenen madde veya uygulanan </w:t>
      </w:r>
      <w:r>
        <w:t>işlem.</w:t>
      </w:r>
    </w:p>
    <w:p w:rsidR="0073416F" w:rsidRPr="00D03BE3" w:rsidRDefault="0073416F" w:rsidP="003F1A11">
      <w:pPr>
        <w:autoSpaceDE w:val="0"/>
        <w:autoSpaceDN w:val="0"/>
        <w:adjustRightInd w:val="0"/>
      </w:pPr>
    </w:p>
    <w:p w:rsidR="0073416F" w:rsidRDefault="0073416F" w:rsidP="002A0FA9">
      <w:pPr>
        <w:tabs>
          <w:tab w:val="left" w:pos="567"/>
        </w:tabs>
        <w:autoSpaceDE w:val="0"/>
        <w:autoSpaceDN w:val="0"/>
        <w:adjustRightInd w:val="0"/>
      </w:pPr>
      <w:r w:rsidRPr="002A0FA9">
        <w:rPr>
          <w:b/>
          <w:bCs/>
        </w:rPr>
        <w:t>Not -</w:t>
      </w:r>
      <w:r w:rsidRPr="00D03BE3">
        <w:t xml:space="preserve"> </w:t>
      </w:r>
      <w:r>
        <w:tab/>
      </w:r>
      <w:r w:rsidRPr="00D03BE3">
        <w:t xml:space="preserve">Alev geciktirici/geciktiricilerinin kullanımı </w:t>
      </w:r>
      <w:r>
        <w:t xml:space="preserve">mutlaka </w:t>
      </w:r>
      <w:r w:rsidRPr="00D03BE3">
        <w:t xml:space="preserve">yanmayı </w:t>
      </w:r>
      <w:r>
        <w:t>bastırmaz</w:t>
      </w:r>
      <w:r w:rsidRPr="00D03BE3">
        <w:t xml:space="preserve"> veya sona erdirme</w:t>
      </w:r>
      <w:r>
        <w:t>z</w:t>
      </w:r>
      <w:r w:rsidRPr="00D03BE3">
        <w:t>.</w:t>
      </w:r>
    </w:p>
    <w:p w:rsidR="0073416F" w:rsidRDefault="0073416F" w:rsidP="003F1A11">
      <w:pPr>
        <w:autoSpaceDE w:val="0"/>
        <w:autoSpaceDN w:val="0"/>
        <w:adjustRightInd w:val="0"/>
      </w:pPr>
    </w:p>
    <w:p w:rsidR="0073416F" w:rsidRDefault="0073416F" w:rsidP="003F1A11">
      <w:pPr>
        <w:autoSpaceDE w:val="0"/>
        <w:autoSpaceDN w:val="0"/>
        <w:adjustRightInd w:val="0"/>
      </w:pPr>
      <w:r w:rsidRPr="00FA49B1">
        <w:t xml:space="preserve">[ISO / IEC 13943:2008, </w:t>
      </w:r>
      <w:r>
        <w:t>Madde 4.</w:t>
      </w:r>
      <w:r w:rsidRPr="00FA49B1">
        <w:t>139]</w:t>
      </w:r>
    </w:p>
    <w:p w:rsidR="0073416F" w:rsidRPr="00FA49B1"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05" w:name="_Toc404504832"/>
      <w:bookmarkStart w:id="406" w:name="_Toc404505015"/>
      <w:bookmarkStart w:id="407" w:name="_Toc404505221"/>
      <w:r w:rsidRPr="002A0FA9">
        <w:rPr>
          <w:sz w:val="24"/>
          <w:szCs w:val="24"/>
          <w:lang w:eastAsia="en-US"/>
        </w:rPr>
        <w:t>3.25</w:t>
      </w:r>
      <w:r w:rsidRPr="002A0FA9">
        <w:rPr>
          <w:sz w:val="24"/>
          <w:szCs w:val="24"/>
          <w:lang w:eastAsia="en-US"/>
        </w:rPr>
        <w:tab/>
        <w:t>Geciktirilen alev</w:t>
      </w:r>
      <w:bookmarkEnd w:id="405"/>
      <w:bookmarkEnd w:id="406"/>
      <w:bookmarkEnd w:id="407"/>
    </w:p>
    <w:p w:rsidR="0073416F" w:rsidRPr="00E005D2" w:rsidRDefault="0073416F" w:rsidP="003F1A11">
      <w:pPr>
        <w:autoSpaceDE w:val="0"/>
        <w:autoSpaceDN w:val="0"/>
        <w:adjustRightInd w:val="0"/>
      </w:pPr>
      <w:r w:rsidRPr="00EC7ECD">
        <w:t>Bir alev geciktirici ile yapılan işlem.</w:t>
      </w:r>
    </w:p>
    <w:p w:rsidR="0073416F" w:rsidRDefault="0073416F" w:rsidP="003F1A11">
      <w:pPr>
        <w:autoSpaceDE w:val="0"/>
        <w:autoSpaceDN w:val="0"/>
        <w:adjustRightInd w:val="0"/>
      </w:pPr>
    </w:p>
    <w:p w:rsidR="0073416F" w:rsidRPr="00FA49B1" w:rsidRDefault="0073416F" w:rsidP="003F1A11">
      <w:pPr>
        <w:autoSpaceDE w:val="0"/>
        <w:autoSpaceDN w:val="0"/>
        <w:adjustRightInd w:val="0"/>
      </w:pPr>
      <w:r w:rsidRPr="00FA49B1">
        <w:t xml:space="preserve">[ISO / IEC 13943:2008, </w:t>
      </w:r>
      <w:r>
        <w:t>Madde</w:t>
      </w:r>
      <w:r w:rsidRPr="00FA49B1">
        <w:t xml:space="preserve"> 4.141]</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08" w:name="_Toc404504833"/>
      <w:bookmarkStart w:id="409" w:name="_Toc404505016"/>
      <w:bookmarkStart w:id="410" w:name="_Toc404505222"/>
      <w:r w:rsidRPr="002A0FA9">
        <w:rPr>
          <w:sz w:val="24"/>
          <w:szCs w:val="24"/>
          <w:lang w:eastAsia="en-US"/>
        </w:rPr>
        <w:t>3.26</w:t>
      </w:r>
      <w:r w:rsidRPr="002A0FA9">
        <w:rPr>
          <w:sz w:val="24"/>
          <w:szCs w:val="24"/>
          <w:lang w:eastAsia="en-US"/>
        </w:rPr>
        <w:tab/>
        <w:t>Tam parlama</w:t>
      </w:r>
      <w:bookmarkEnd w:id="408"/>
      <w:bookmarkEnd w:id="409"/>
      <w:bookmarkEnd w:id="410"/>
    </w:p>
    <w:p w:rsidR="0073416F" w:rsidRPr="00096E90" w:rsidRDefault="0073416F" w:rsidP="003F1A11">
      <w:pPr>
        <w:autoSpaceDE w:val="0"/>
        <w:autoSpaceDN w:val="0"/>
        <w:adjustRightInd w:val="0"/>
      </w:pPr>
      <w:r w:rsidRPr="00096E90">
        <w:t>(Yangın aşaması) bir mahfaza içindeki yanabilir malzemelerin yangınına katılan toplam yüzey durumuna geçiş.</w:t>
      </w:r>
    </w:p>
    <w:p w:rsidR="0073416F" w:rsidRPr="00096E90" w:rsidRDefault="0073416F" w:rsidP="003F1A11">
      <w:pPr>
        <w:autoSpaceDE w:val="0"/>
        <w:autoSpaceDN w:val="0"/>
        <w:adjustRightInd w:val="0"/>
      </w:pPr>
    </w:p>
    <w:p w:rsidR="0073416F" w:rsidRPr="00096E90" w:rsidRDefault="0073416F" w:rsidP="003F1A11">
      <w:pPr>
        <w:autoSpaceDE w:val="0"/>
        <w:autoSpaceDN w:val="0"/>
        <w:adjustRightInd w:val="0"/>
      </w:pPr>
      <w:r w:rsidRPr="00096E90">
        <w:t>[ISO / IEC 13943:2008, Madde 4.156]</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11" w:name="_Toc404504834"/>
      <w:bookmarkStart w:id="412" w:name="_Toc404505017"/>
      <w:bookmarkStart w:id="413" w:name="_Toc404505223"/>
      <w:r w:rsidRPr="002A0FA9">
        <w:rPr>
          <w:sz w:val="24"/>
          <w:szCs w:val="24"/>
          <w:lang w:eastAsia="en-US"/>
        </w:rPr>
        <w:t>3.27</w:t>
      </w:r>
      <w:r w:rsidRPr="002A0FA9">
        <w:rPr>
          <w:sz w:val="24"/>
          <w:szCs w:val="24"/>
          <w:lang w:eastAsia="en-US"/>
        </w:rPr>
        <w:tab/>
        <w:t>Kesirli etkin derişim, FED</w:t>
      </w:r>
      <w:bookmarkEnd w:id="411"/>
      <w:bookmarkEnd w:id="412"/>
      <w:bookmarkEnd w:id="413"/>
    </w:p>
    <w:p w:rsidR="0073416F" w:rsidRDefault="0073416F" w:rsidP="002D3E66">
      <w:pPr>
        <w:autoSpaceDE w:val="0"/>
        <w:autoSpaceDN w:val="0"/>
        <w:adjustRightInd w:val="0"/>
        <w:jc w:val="both"/>
      </w:pPr>
      <w:r w:rsidRPr="00096E90">
        <w:t>Bir tahriş</w:t>
      </w:r>
      <w:r>
        <w:t xml:space="preserve"> edicinin </w:t>
      </w:r>
      <w:r w:rsidRPr="00096E90">
        <w:t>deriş</w:t>
      </w:r>
      <w:r>
        <w:t>iminin</w:t>
      </w:r>
      <w:r w:rsidRPr="00096E90">
        <w:t xml:space="preserve"> ortalama duyarlılıkta maruz kalan</w:t>
      </w:r>
      <w:r>
        <w:t xml:space="preserve"> </w:t>
      </w:r>
      <w:r w:rsidRPr="00096E90">
        <w:t>bir nesne üzerinde belli bir etki üretmesi beklenen derişime oranı.</w:t>
      </w:r>
    </w:p>
    <w:p w:rsidR="0073416F" w:rsidRPr="00096E90" w:rsidRDefault="0073416F" w:rsidP="002D3E66">
      <w:pPr>
        <w:autoSpaceDE w:val="0"/>
        <w:autoSpaceDN w:val="0"/>
        <w:adjustRightInd w:val="0"/>
        <w:jc w:val="both"/>
      </w:pPr>
    </w:p>
    <w:p w:rsidR="0073416F" w:rsidRDefault="0073416F" w:rsidP="002D3E66">
      <w:pPr>
        <w:autoSpaceDE w:val="0"/>
        <w:autoSpaceDN w:val="0"/>
        <w:adjustRightInd w:val="0"/>
        <w:ind w:left="851" w:hanging="851"/>
        <w:jc w:val="both"/>
      </w:pPr>
      <w:r w:rsidRPr="00096E90">
        <w:rPr>
          <w:b/>
          <w:bCs/>
        </w:rPr>
        <w:t xml:space="preserve">Not 1 </w:t>
      </w:r>
      <w:r w:rsidRPr="00096E90">
        <w:t>-</w:t>
      </w:r>
      <w:r>
        <w:tab/>
      </w:r>
      <w:r w:rsidRPr="00096E90">
        <w:t xml:space="preserve">Kavram olarak, </w:t>
      </w:r>
      <w:r>
        <w:t>kesirli etkin derişim güçsüz duruma gelme</w:t>
      </w:r>
      <w:r w:rsidRPr="00096E90">
        <w:t>, ölümcüllük veya başka bir son nokta dahil,</w:t>
      </w:r>
      <w:r>
        <w:t xml:space="preserve"> </w:t>
      </w:r>
      <w:r w:rsidRPr="00096E90">
        <w:t>herhangi bir etkiy</w:t>
      </w:r>
      <w:r>
        <w:t>e atıfta bulunabilir.</w:t>
      </w:r>
    </w:p>
    <w:p w:rsidR="0073416F" w:rsidRDefault="0073416F" w:rsidP="002D3E66">
      <w:pPr>
        <w:autoSpaceDE w:val="0"/>
        <w:autoSpaceDN w:val="0"/>
        <w:adjustRightInd w:val="0"/>
        <w:jc w:val="both"/>
        <w:rPr>
          <w:b/>
          <w:bCs/>
        </w:rPr>
      </w:pPr>
    </w:p>
    <w:p w:rsidR="0073416F" w:rsidRPr="00096E90" w:rsidRDefault="0073416F" w:rsidP="002D3E66">
      <w:pPr>
        <w:autoSpaceDE w:val="0"/>
        <w:autoSpaceDN w:val="0"/>
        <w:adjustRightInd w:val="0"/>
        <w:ind w:left="851" w:hanging="851"/>
        <w:jc w:val="both"/>
      </w:pPr>
      <w:r w:rsidRPr="00096E90">
        <w:rPr>
          <w:b/>
          <w:bCs/>
        </w:rPr>
        <w:t xml:space="preserve">Not 2 </w:t>
      </w:r>
      <w:r w:rsidRPr="00096E90">
        <w:t>-</w:t>
      </w:r>
      <w:r>
        <w:tab/>
      </w:r>
      <w:r w:rsidRPr="00096E90">
        <w:t>Belli bir tahriş ediciye dayalı olarak kullanılmadığında, “FED” terimi yangın üreten bir ortamdaki bütün</w:t>
      </w:r>
      <w:r>
        <w:t xml:space="preserve"> </w:t>
      </w:r>
      <w:r w:rsidRPr="00096E90">
        <w:t>tahriş edicileri ile ilgili FED değerlerinin toplamını temsil eder.</w:t>
      </w:r>
    </w:p>
    <w:p w:rsidR="0073416F" w:rsidRDefault="0073416F" w:rsidP="003F1A11">
      <w:pPr>
        <w:autoSpaceDE w:val="0"/>
        <w:autoSpaceDN w:val="0"/>
        <w:adjustRightInd w:val="0"/>
        <w:rPr>
          <w:b/>
          <w:bCs/>
        </w:rPr>
      </w:pPr>
    </w:p>
    <w:p w:rsidR="0073416F" w:rsidRPr="00096E90" w:rsidRDefault="0073416F" w:rsidP="003F1A11">
      <w:pPr>
        <w:autoSpaceDE w:val="0"/>
        <w:autoSpaceDN w:val="0"/>
        <w:adjustRightInd w:val="0"/>
      </w:pPr>
      <w:r w:rsidRPr="00096E90">
        <w:rPr>
          <w:b/>
          <w:bCs/>
        </w:rPr>
        <w:t xml:space="preserve">Not 3 </w:t>
      </w:r>
      <w:r w:rsidRPr="00096E90">
        <w:t>-</w:t>
      </w:r>
      <w:r>
        <w:tab/>
        <w:t>FED</w:t>
      </w:r>
      <w:r w:rsidRPr="00096E90">
        <w:t xml:space="preserve"> boyutsuzdur</w:t>
      </w:r>
      <w:r>
        <w:t>.</w:t>
      </w:r>
    </w:p>
    <w:p w:rsidR="0073416F" w:rsidRDefault="0073416F" w:rsidP="003F1A11">
      <w:pPr>
        <w:autoSpaceDE w:val="0"/>
        <w:autoSpaceDN w:val="0"/>
        <w:adjustRightInd w:val="0"/>
      </w:pPr>
    </w:p>
    <w:p w:rsidR="0073416F" w:rsidRPr="00FA49B1" w:rsidRDefault="0073416F" w:rsidP="003F1A11">
      <w:pPr>
        <w:autoSpaceDE w:val="0"/>
        <w:autoSpaceDN w:val="0"/>
        <w:adjustRightInd w:val="0"/>
      </w:pPr>
      <w:r w:rsidRPr="00FA49B1">
        <w:t xml:space="preserve">[ISO / IEC 13943:2008, </w:t>
      </w:r>
      <w:r>
        <w:t>Madde</w:t>
      </w:r>
      <w:r w:rsidRPr="00FA49B1">
        <w:t xml:space="preserve"> 4.159]</w:t>
      </w:r>
    </w:p>
    <w:p w:rsidR="0073416F" w:rsidRPr="00803508"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14" w:name="_Toc404504835"/>
      <w:bookmarkStart w:id="415" w:name="_Toc404505018"/>
      <w:bookmarkStart w:id="416" w:name="_Toc404505224"/>
      <w:r w:rsidRPr="002A0FA9">
        <w:rPr>
          <w:sz w:val="24"/>
          <w:szCs w:val="24"/>
          <w:lang w:eastAsia="en-US"/>
        </w:rPr>
        <w:t>3.28</w:t>
      </w:r>
      <w:r w:rsidRPr="002A0FA9">
        <w:rPr>
          <w:sz w:val="24"/>
          <w:szCs w:val="24"/>
          <w:lang w:eastAsia="en-US"/>
        </w:rPr>
        <w:tab/>
        <w:t>Kesirli etkin doz, FED</w:t>
      </w:r>
      <w:bookmarkEnd w:id="414"/>
      <w:bookmarkEnd w:id="415"/>
      <w:bookmarkEnd w:id="416"/>
    </w:p>
    <w:p w:rsidR="0073416F" w:rsidRPr="00803508" w:rsidRDefault="0073416F" w:rsidP="002D3E66">
      <w:pPr>
        <w:autoSpaceDE w:val="0"/>
        <w:autoSpaceDN w:val="0"/>
        <w:adjustRightInd w:val="0"/>
        <w:jc w:val="both"/>
      </w:pPr>
      <w:r w:rsidRPr="00803508">
        <w:t>Bir boğucu maddenin için maruz kalma dozunun ortalama duyarlılıkta maruz kalan bir nesne üzerinde belli bir etki üretmesi beklenen boğucu maddenin maruz kalma dozuna oranı.</w:t>
      </w:r>
    </w:p>
    <w:p w:rsidR="0073416F" w:rsidRDefault="0073416F" w:rsidP="003F1A11">
      <w:pPr>
        <w:autoSpaceDE w:val="0"/>
        <w:autoSpaceDN w:val="0"/>
        <w:adjustRightInd w:val="0"/>
        <w:rPr>
          <w:b/>
          <w:bCs/>
        </w:rPr>
      </w:pPr>
    </w:p>
    <w:p w:rsidR="0073416F" w:rsidRDefault="0073416F" w:rsidP="002A0FA9">
      <w:pPr>
        <w:autoSpaceDE w:val="0"/>
        <w:autoSpaceDN w:val="0"/>
        <w:adjustRightInd w:val="0"/>
        <w:ind w:left="709" w:hanging="709"/>
        <w:jc w:val="both"/>
      </w:pPr>
      <w:r w:rsidRPr="00803508">
        <w:rPr>
          <w:b/>
          <w:bCs/>
        </w:rPr>
        <w:t xml:space="preserve">Not 1 </w:t>
      </w:r>
      <w:r w:rsidRPr="00803508">
        <w:t>-</w:t>
      </w:r>
      <w:r>
        <w:tab/>
      </w:r>
      <w:r w:rsidRPr="00803508">
        <w:t xml:space="preserve">Kavram olarak, kesirli etkin doz, </w:t>
      </w:r>
      <w:r>
        <w:t>güçsüz duruma gelme</w:t>
      </w:r>
      <w:r w:rsidRPr="0002166D">
        <w:t>,</w:t>
      </w:r>
      <w:r w:rsidRPr="00803508">
        <w:t xml:space="preserve"> ölümcüllük veya başka bir son nokta</w:t>
      </w:r>
      <w:r>
        <w:t xml:space="preserve"> dahil, herhangi bir etkiye atıfta bulunabilir</w:t>
      </w:r>
      <w:r w:rsidRPr="00803508">
        <w:t>.</w:t>
      </w:r>
    </w:p>
    <w:p w:rsidR="0073416F" w:rsidRPr="00803508" w:rsidRDefault="0073416F" w:rsidP="003F1A11">
      <w:pPr>
        <w:autoSpaceDE w:val="0"/>
        <w:autoSpaceDN w:val="0"/>
        <w:adjustRightInd w:val="0"/>
        <w:ind w:left="709" w:hanging="709"/>
      </w:pPr>
    </w:p>
    <w:p w:rsidR="0073416F" w:rsidRDefault="0073416F" w:rsidP="002D3E66">
      <w:pPr>
        <w:autoSpaceDE w:val="0"/>
        <w:autoSpaceDN w:val="0"/>
        <w:adjustRightInd w:val="0"/>
        <w:ind w:left="709" w:hanging="709"/>
        <w:jc w:val="both"/>
      </w:pPr>
      <w:r w:rsidRPr="00803508">
        <w:rPr>
          <w:b/>
          <w:bCs/>
        </w:rPr>
        <w:t xml:space="preserve">Not 2 </w:t>
      </w:r>
      <w:r>
        <w:t>-</w:t>
      </w:r>
      <w:r>
        <w:tab/>
        <w:t>Belli bir boğucu maddeye</w:t>
      </w:r>
      <w:r w:rsidRPr="00803508">
        <w:t xml:space="preserve"> dayalı olarak kullanılmadığında, “FED” terimi bir yanma ortamındaki bütün</w:t>
      </w:r>
      <w:r>
        <w:t xml:space="preserve"> boğucu maddeler</w:t>
      </w:r>
      <w:r w:rsidRPr="00803508">
        <w:t xml:space="preserve"> ile ilgili FED değerlerinin toplamını temsil eder.</w:t>
      </w:r>
    </w:p>
    <w:p w:rsidR="0073416F" w:rsidRPr="00803508" w:rsidRDefault="0073416F" w:rsidP="003F1A11">
      <w:pPr>
        <w:autoSpaceDE w:val="0"/>
        <w:autoSpaceDN w:val="0"/>
        <w:adjustRightInd w:val="0"/>
        <w:ind w:left="709" w:hanging="709"/>
      </w:pPr>
    </w:p>
    <w:p w:rsidR="0073416F" w:rsidRDefault="0073416F" w:rsidP="003F1A11">
      <w:r w:rsidRPr="00803508">
        <w:rPr>
          <w:b/>
          <w:bCs/>
        </w:rPr>
        <w:t xml:space="preserve">Not 3 </w:t>
      </w:r>
      <w:r w:rsidRPr="00803508">
        <w:t>-</w:t>
      </w:r>
      <w:r>
        <w:tab/>
      </w:r>
      <w:r w:rsidRPr="00803508">
        <w:t>FED boyutsuzdur.</w:t>
      </w:r>
    </w:p>
    <w:p w:rsidR="0073416F" w:rsidRPr="00803508" w:rsidRDefault="0073416F" w:rsidP="003F1A11"/>
    <w:p w:rsidR="0073416F" w:rsidRDefault="0073416F" w:rsidP="003F1A11">
      <w:pPr>
        <w:autoSpaceDE w:val="0"/>
        <w:autoSpaceDN w:val="0"/>
        <w:adjustRightInd w:val="0"/>
      </w:pPr>
      <w:r w:rsidRPr="00803508">
        <w:t xml:space="preserve">[ISO/IEC 13943:2008, </w:t>
      </w:r>
      <w:r>
        <w:t>Madde</w:t>
      </w:r>
      <w:r w:rsidRPr="00803508">
        <w:t xml:space="preserve"> 4.160]</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17" w:name="_Toc404504836"/>
      <w:bookmarkStart w:id="418" w:name="_Toc404505019"/>
      <w:bookmarkStart w:id="419" w:name="_Toc404505225"/>
      <w:r w:rsidRPr="002A0FA9">
        <w:rPr>
          <w:sz w:val="24"/>
          <w:szCs w:val="24"/>
          <w:lang w:eastAsia="en-US"/>
        </w:rPr>
        <w:t>3.29</w:t>
      </w:r>
      <w:r w:rsidRPr="002A0FA9">
        <w:rPr>
          <w:sz w:val="24"/>
          <w:szCs w:val="24"/>
          <w:lang w:eastAsia="en-US"/>
        </w:rPr>
        <w:tab/>
        <w:t>Tam olarak gelişmiş yangın</w:t>
      </w:r>
      <w:bookmarkEnd w:id="417"/>
      <w:bookmarkEnd w:id="418"/>
      <w:bookmarkEnd w:id="419"/>
    </w:p>
    <w:p w:rsidR="0073416F" w:rsidRPr="00201622" w:rsidRDefault="0073416F" w:rsidP="003F1A11">
      <w:pPr>
        <w:autoSpaceDE w:val="0"/>
        <w:autoSpaceDN w:val="0"/>
        <w:adjustRightInd w:val="0"/>
      </w:pPr>
      <w:r w:rsidRPr="00201622">
        <w:t>Bir yangındaki yanabilir malzemelerin tümünün karıştığı durum</w:t>
      </w:r>
      <w:r>
        <w:t>.</w:t>
      </w:r>
    </w:p>
    <w:p w:rsidR="0073416F" w:rsidRPr="00803508"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4.164]</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20" w:name="_Toc404504837"/>
      <w:bookmarkStart w:id="421" w:name="_Toc404505020"/>
      <w:bookmarkStart w:id="422" w:name="_Toc404505226"/>
      <w:r w:rsidRPr="002A0FA9">
        <w:rPr>
          <w:sz w:val="24"/>
          <w:szCs w:val="24"/>
          <w:lang w:eastAsia="en-US"/>
        </w:rPr>
        <w:t>3.30</w:t>
      </w:r>
      <w:r w:rsidRPr="002A0FA9">
        <w:rPr>
          <w:sz w:val="24"/>
          <w:szCs w:val="24"/>
          <w:lang w:eastAsia="en-US"/>
        </w:rPr>
        <w:tab/>
        <w:t>Isı akısı</w:t>
      </w:r>
      <w:bookmarkEnd w:id="420"/>
      <w:bookmarkEnd w:id="421"/>
      <w:bookmarkEnd w:id="422"/>
    </w:p>
    <w:p w:rsidR="0073416F" w:rsidRPr="00201622" w:rsidRDefault="0073416F" w:rsidP="003F1A11">
      <w:pPr>
        <w:autoSpaceDE w:val="0"/>
        <w:autoSpaceDN w:val="0"/>
        <w:adjustRightInd w:val="0"/>
      </w:pPr>
      <w:r w:rsidRPr="00201622">
        <w:t>Birim alanı başına ve birim zaman başına yayılan, aktarılan veya alınan ısı enerji miktarı.</w:t>
      </w:r>
    </w:p>
    <w:p w:rsidR="0073416F" w:rsidRDefault="0073416F" w:rsidP="003F1A11">
      <w:pPr>
        <w:autoSpaceDE w:val="0"/>
        <w:autoSpaceDN w:val="0"/>
        <w:adjustRightInd w:val="0"/>
      </w:pPr>
    </w:p>
    <w:p w:rsidR="0073416F" w:rsidRPr="00803508" w:rsidRDefault="0073416F" w:rsidP="002A0FA9">
      <w:pPr>
        <w:tabs>
          <w:tab w:val="left" w:pos="567"/>
        </w:tabs>
        <w:autoSpaceDE w:val="0"/>
        <w:autoSpaceDN w:val="0"/>
        <w:adjustRightInd w:val="0"/>
      </w:pPr>
      <w:r>
        <w:rPr>
          <w:b/>
          <w:bCs/>
        </w:rPr>
        <w:t>Not</w:t>
      </w:r>
      <w:r w:rsidRPr="00803508">
        <w:rPr>
          <w:b/>
          <w:bCs/>
        </w:rPr>
        <w:t xml:space="preserve"> </w:t>
      </w:r>
      <w:r>
        <w:t>-</w:t>
      </w:r>
      <w:r>
        <w:tab/>
      </w:r>
      <w:r w:rsidRPr="00803508">
        <w:t>Tipik birim metrekare başına watt'dır (W ×m</w:t>
      </w:r>
      <w:r w:rsidRPr="00152700">
        <w:rPr>
          <w:vertAlign w:val="superscript"/>
        </w:rPr>
        <w:t>–2</w:t>
      </w:r>
      <w:r w:rsidRPr="00803508">
        <w:t>).</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4.173]</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23" w:name="_Toc404504838"/>
      <w:bookmarkStart w:id="424" w:name="_Toc404505021"/>
      <w:bookmarkStart w:id="425" w:name="_Toc404505227"/>
      <w:r w:rsidRPr="002A0FA9">
        <w:rPr>
          <w:sz w:val="24"/>
          <w:szCs w:val="24"/>
          <w:lang w:eastAsia="en-US"/>
        </w:rPr>
        <w:t>3.31</w:t>
      </w:r>
      <w:r w:rsidRPr="002A0FA9">
        <w:rPr>
          <w:sz w:val="24"/>
          <w:szCs w:val="24"/>
          <w:lang w:eastAsia="en-US"/>
        </w:rPr>
        <w:tab/>
        <w:t>Tutuşturma kaynağı</w:t>
      </w:r>
      <w:bookmarkEnd w:id="423"/>
      <w:bookmarkEnd w:id="424"/>
      <w:bookmarkEnd w:id="425"/>
    </w:p>
    <w:p w:rsidR="0073416F" w:rsidRPr="00152700" w:rsidRDefault="0073416F" w:rsidP="003F1A11">
      <w:pPr>
        <w:autoSpaceDE w:val="0"/>
        <w:autoSpaceDN w:val="0"/>
        <w:adjustRightInd w:val="0"/>
      </w:pPr>
      <w:r w:rsidRPr="00152700">
        <w:t>Yanmayı başlatan enerji kaynağı</w:t>
      </w:r>
      <w:r>
        <w:t>.</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4.189]</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26" w:name="_Toc404504839"/>
      <w:bookmarkStart w:id="427" w:name="_Toc404505022"/>
      <w:bookmarkStart w:id="428" w:name="_Toc404505228"/>
      <w:r w:rsidRPr="002A0FA9">
        <w:rPr>
          <w:sz w:val="24"/>
          <w:szCs w:val="24"/>
          <w:lang w:eastAsia="en-US"/>
        </w:rPr>
        <w:t>3.32</w:t>
      </w:r>
      <w:r w:rsidRPr="002A0FA9">
        <w:rPr>
          <w:sz w:val="24"/>
          <w:szCs w:val="24"/>
          <w:lang w:eastAsia="en-US"/>
        </w:rPr>
        <w:tab/>
        <w:t>Güçsüz duruma gelme</w:t>
      </w:r>
      <w:bookmarkEnd w:id="426"/>
      <w:bookmarkEnd w:id="427"/>
      <w:bookmarkEnd w:id="428"/>
    </w:p>
    <w:p w:rsidR="0073416F" w:rsidRDefault="0073416F" w:rsidP="003F1A11">
      <w:pPr>
        <w:autoSpaceDE w:val="0"/>
        <w:autoSpaceDN w:val="0"/>
        <w:adjustRightInd w:val="0"/>
        <w:rPr>
          <w:rFonts w:ascii="ArialMT" w:hAnsi="ArialMT" w:cs="ArialMT"/>
        </w:rPr>
      </w:pPr>
      <w:r>
        <w:rPr>
          <w:rFonts w:ascii="ArialMT" w:hAnsi="ArialMT" w:cs="ArialMT"/>
        </w:rPr>
        <w:t>Belli bir görevi başarmak için fiziksel yetersizlik durumu.</w:t>
      </w:r>
    </w:p>
    <w:p w:rsidR="0073416F" w:rsidRPr="008D4C99" w:rsidRDefault="0073416F" w:rsidP="003F1A11">
      <w:pPr>
        <w:autoSpaceDE w:val="0"/>
        <w:autoSpaceDN w:val="0"/>
        <w:adjustRightInd w:val="0"/>
        <w:rPr>
          <w:b/>
          <w:bCs/>
        </w:rPr>
      </w:pPr>
    </w:p>
    <w:p w:rsidR="0073416F" w:rsidRDefault="0073416F" w:rsidP="003F1A11">
      <w:pPr>
        <w:autoSpaceDE w:val="0"/>
        <w:autoSpaceDN w:val="0"/>
        <w:adjustRightInd w:val="0"/>
      </w:pPr>
      <w:r w:rsidRPr="008D4C99">
        <w:rPr>
          <w:b/>
          <w:bCs/>
        </w:rPr>
        <w:t xml:space="preserve">Not </w:t>
      </w:r>
      <w:r>
        <w:t>–</w:t>
      </w:r>
      <w:r w:rsidRPr="008D4C99">
        <w:t xml:space="preserve"> Belli</w:t>
      </w:r>
      <w:r>
        <w:t xml:space="preserve"> </w:t>
      </w:r>
      <w:r w:rsidRPr="008D4C99">
        <w:t>bir göreve ait bir örnek bir yangından kaçmayı başarmaktır</w:t>
      </w:r>
      <w:r>
        <w:rPr>
          <w:rFonts w:ascii="ArialMT" w:hAnsi="ArialMT" w:cs="ArialMT"/>
        </w:rPr>
        <w:t>.</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4.194]</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29" w:name="_Toc404504840"/>
      <w:bookmarkStart w:id="430" w:name="_Toc404505023"/>
      <w:bookmarkStart w:id="431" w:name="_Toc404505229"/>
      <w:r w:rsidRPr="002A0FA9">
        <w:rPr>
          <w:sz w:val="24"/>
          <w:szCs w:val="24"/>
          <w:lang w:eastAsia="en-US"/>
        </w:rPr>
        <w:t>3.33</w:t>
      </w:r>
      <w:r w:rsidRPr="002A0FA9">
        <w:rPr>
          <w:sz w:val="24"/>
          <w:szCs w:val="24"/>
          <w:lang w:eastAsia="en-US"/>
        </w:rPr>
        <w:tab/>
        <w:t>Ölümcül derişim 50, LC50</w:t>
      </w:r>
      <w:bookmarkEnd w:id="429"/>
      <w:bookmarkEnd w:id="430"/>
      <w:bookmarkEnd w:id="431"/>
    </w:p>
    <w:p w:rsidR="0073416F" w:rsidRPr="00094488" w:rsidRDefault="0073416F" w:rsidP="00C06C7F">
      <w:pPr>
        <w:autoSpaceDE w:val="0"/>
        <w:autoSpaceDN w:val="0"/>
        <w:adjustRightInd w:val="0"/>
        <w:jc w:val="both"/>
      </w:pPr>
      <w:r w:rsidRPr="00094488">
        <w:t>Belirtilen bir maruz kalma süresi ve sonradan maruz kalma süresi içinde</w:t>
      </w:r>
      <w:r>
        <w:t xml:space="preserve"> </w:t>
      </w:r>
      <w:r w:rsidRPr="00094488">
        <w:t>verilen bir canlı türü topluluğunun % 50’sinin ölmesine neden olan, derişim-tepki verisinden istatistiksel</w:t>
      </w:r>
      <w:r>
        <w:t xml:space="preserve"> </w:t>
      </w:r>
      <w:r w:rsidRPr="00094488">
        <w:t>olarak hesaplanan, zehirli bir gaz veya yangın ürünü derişimi.</w:t>
      </w:r>
    </w:p>
    <w:p w:rsidR="0073416F" w:rsidRPr="00094488" w:rsidRDefault="0073416F" w:rsidP="003F1A11">
      <w:pPr>
        <w:autoSpaceDE w:val="0"/>
        <w:autoSpaceDN w:val="0"/>
        <w:adjustRightInd w:val="0"/>
      </w:pPr>
    </w:p>
    <w:p w:rsidR="0073416F" w:rsidRDefault="0073416F" w:rsidP="003F1A11">
      <w:pPr>
        <w:autoSpaceDE w:val="0"/>
        <w:autoSpaceDN w:val="0"/>
        <w:adjustRightInd w:val="0"/>
      </w:pPr>
      <w:r w:rsidRPr="00094488">
        <w:rPr>
          <w:b/>
          <w:bCs/>
        </w:rPr>
        <w:t xml:space="preserve">Not 1 </w:t>
      </w:r>
      <w:r w:rsidRPr="00094488">
        <w:t>-</w:t>
      </w:r>
      <w:r>
        <w:tab/>
      </w:r>
      <w:r w:rsidRPr="00094488">
        <w:t>Yangın ürünü için tipik birim metre küp başına gramdır (g</w:t>
      </w:r>
      <w:r w:rsidRPr="00094488">
        <w:rPr>
          <w:rFonts w:eastAsia="MS Mincho"/>
        </w:rPr>
        <w:t xml:space="preserve">x </w:t>
      </w:r>
      <w:r w:rsidRPr="00094488">
        <w:t>m</w:t>
      </w:r>
      <w:r w:rsidRPr="00094488">
        <w:rPr>
          <w:vertAlign w:val="superscript"/>
        </w:rPr>
        <w:t>-3</w:t>
      </w:r>
      <w:r w:rsidRPr="00094488">
        <w:t>).</w:t>
      </w:r>
    </w:p>
    <w:p w:rsidR="0073416F" w:rsidRPr="00094488" w:rsidRDefault="0073416F" w:rsidP="003F1A11">
      <w:pPr>
        <w:autoSpaceDE w:val="0"/>
        <w:autoSpaceDN w:val="0"/>
        <w:adjustRightInd w:val="0"/>
      </w:pPr>
    </w:p>
    <w:p w:rsidR="0073416F" w:rsidRPr="00094488" w:rsidRDefault="0073416F" w:rsidP="00C06C7F">
      <w:pPr>
        <w:autoSpaceDE w:val="0"/>
        <w:autoSpaceDN w:val="0"/>
        <w:adjustRightInd w:val="0"/>
        <w:ind w:left="709" w:hanging="709"/>
        <w:jc w:val="both"/>
        <w:rPr>
          <w:rFonts w:ascii="Arial-BoldMT" w:hAnsi="Arial-BoldMT" w:cs="Arial-BoldMT"/>
        </w:rPr>
      </w:pPr>
      <w:r>
        <w:rPr>
          <w:rFonts w:ascii="Arial-BoldMT" w:hAnsi="Arial-BoldMT" w:cs="Arial-BoldMT"/>
          <w:b/>
          <w:bCs/>
        </w:rPr>
        <w:t xml:space="preserve">Not 2 </w:t>
      </w:r>
      <w:r>
        <w:rPr>
          <w:rFonts w:ascii="ArialMT" w:hAnsi="ArialMT" w:cs="ArialMT"/>
        </w:rPr>
        <w:t>-</w:t>
      </w:r>
      <w:r>
        <w:rPr>
          <w:rFonts w:ascii="ArialMT" w:hAnsi="ArialMT" w:cs="ArialMT"/>
        </w:rPr>
        <w:tab/>
        <w:t xml:space="preserve">Zehirli bir gaz için tipik birim </w:t>
      </w:r>
      <w:r>
        <w:rPr>
          <w:rFonts w:ascii="TimesNewRomanPS-ItalicMT" w:hAnsi="TimesNewRomanPS-ItalicMT" w:cs="TimesNewRomanPS-ItalicMT"/>
          <w:i/>
          <w:iCs/>
        </w:rPr>
        <w:t>T</w:t>
      </w:r>
      <w:r>
        <w:rPr>
          <w:rFonts w:ascii="ArialMT" w:hAnsi="ArialMT" w:cs="ArialMT"/>
        </w:rPr>
        <w:t xml:space="preserve">=298 K ve </w:t>
      </w:r>
      <w:r>
        <w:rPr>
          <w:rFonts w:ascii="TimesNewRomanPS-ItalicMT" w:hAnsi="TimesNewRomanPS-ItalicMT" w:cs="TimesNewRomanPS-ItalicMT"/>
          <w:i/>
          <w:iCs/>
        </w:rPr>
        <w:t>P</w:t>
      </w:r>
      <w:r>
        <w:rPr>
          <w:rFonts w:ascii="ArialMT" w:hAnsi="ArialMT" w:cs="ArialMT"/>
        </w:rPr>
        <w:t>=1 atm’de litre başına mikro litredir (μL/L), bk. “</w:t>
      </w:r>
      <w:r w:rsidRPr="00094488">
        <w:rPr>
          <w:rFonts w:ascii="ArialMT" w:hAnsi="ArialMT" w:cs="ArialMT"/>
        </w:rPr>
        <w:t>h</w:t>
      </w:r>
      <w:r w:rsidRPr="00094488">
        <w:rPr>
          <w:rFonts w:ascii="Arial-BoldMT" w:hAnsi="Arial-BoldMT" w:cs="Arial-BoldMT"/>
        </w:rPr>
        <w:t xml:space="preserve">acim </w:t>
      </w:r>
      <w:r>
        <w:rPr>
          <w:rFonts w:ascii="Arial-BoldMT Tur" w:hAnsi="Arial-BoldMT Tur" w:cs="Arial-BoldMT Tur"/>
        </w:rPr>
        <w:t>oranı</w:t>
      </w:r>
      <w:r>
        <w:rPr>
          <w:rFonts w:ascii="Arial-BoldMT" w:hAnsi="Arial-BoldMT" w:cs="Arial-BoldMT"/>
        </w:rPr>
        <w:t>” Madde 3.49</w:t>
      </w:r>
      <w:r>
        <w:rPr>
          <w:rFonts w:ascii="ArialMT" w:hAnsi="ArialMT" w:cs="ArialMT"/>
        </w:rPr>
        <w:t>.</w:t>
      </w:r>
    </w:p>
    <w:p w:rsidR="0073416F" w:rsidRPr="00803508"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4.207]</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32" w:name="_Toc404504841"/>
      <w:bookmarkStart w:id="433" w:name="_Toc404505024"/>
      <w:bookmarkStart w:id="434" w:name="_Toc404505230"/>
      <w:r w:rsidRPr="002A0FA9">
        <w:rPr>
          <w:sz w:val="24"/>
          <w:szCs w:val="24"/>
          <w:lang w:eastAsia="en-US"/>
        </w:rPr>
        <w:t>3.34</w:t>
      </w:r>
      <w:r w:rsidRPr="002A0FA9">
        <w:rPr>
          <w:sz w:val="24"/>
          <w:szCs w:val="24"/>
          <w:lang w:eastAsia="en-US"/>
        </w:rPr>
        <w:tab/>
        <w:t>Ölümcül maruz kalma dozu 50, LCt50</w:t>
      </w:r>
      <w:bookmarkEnd w:id="432"/>
      <w:bookmarkEnd w:id="433"/>
      <w:bookmarkEnd w:id="434"/>
    </w:p>
    <w:p w:rsidR="0073416F" w:rsidRDefault="0073416F" w:rsidP="003F1A11">
      <w:pPr>
        <w:autoSpaceDE w:val="0"/>
        <w:autoSpaceDN w:val="0"/>
        <w:adjustRightInd w:val="0"/>
      </w:pPr>
      <w:r w:rsidRPr="00094488">
        <w:t>LC</w:t>
      </w:r>
      <w:r w:rsidRPr="000405AE">
        <w:rPr>
          <w:vertAlign w:val="subscript"/>
        </w:rPr>
        <w:t>50</w:t>
      </w:r>
      <w:r>
        <w:t xml:space="preserve">ürünü </w:t>
      </w:r>
      <w:r w:rsidRPr="00094488">
        <w:t xml:space="preserve">ve üzerinde belirlendiği </w:t>
      </w:r>
      <w:r>
        <w:t>maruz kalma süresi</w:t>
      </w:r>
      <w:r w:rsidRPr="00094488">
        <w:t>.</w:t>
      </w:r>
    </w:p>
    <w:p w:rsidR="0073416F" w:rsidRDefault="0073416F" w:rsidP="003F1A11">
      <w:pPr>
        <w:autoSpaceDE w:val="0"/>
        <w:autoSpaceDN w:val="0"/>
        <w:adjustRightInd w:val="0"/>
      </w:pPr>
    </w:p>
    <w:p w:rsidR="0073416F" w:rsidRDefault="0073416F" w:rsidP="003F1A11">
      <w:pPr>
        <w:autoSpaceDE w:val="0"/>
        <w:autoSpaceDN w:val="0"/>
        <w:adjustRightInd w:val="0"/>
      </w:pPr>
      <w:r>
        <w:t>Atıf. d</w:t>
      </w:r>
      <w:r w:rsidRPr="00094488">
        <w:t xml:space="preserve">erişim(Madde </w:t>
      </w:r>
      <w:r>
        <w:t>3.9</w:t>
      </w:r>
      <w:r w:rsidRPr="00094488">
        <w:t xml:space="preserve">), maruz kalma dozu (Madde </w:t>
      </w:r>
      <w:r>
        <w:t>3.12</w:t>
      </w:r>
      <w:r w:rsidRPr="00094488">
        <w:t>).</w:t>
      </w:r>
    </w:p>
    <w:p w:rsidR="0073416F" w:rsidRPr="00094488" w:rsidRDefault="0073416F" w:rsidP="003F1A11">
      <w:pPr>
        <w:autoSpaceDE w:val="0"/>
        <w:autoSpaceDN w:val="0"/>
        <w:adjustRightInd w:val="0"/>
      </w:pPr>
    </w:p>
    <w:p w:rsidR="0073416F" w:rsidRDefault="0073416F" w:rsidP="003F1A11">
      <w:pPr>
        <w:autoSpaceDE w:val="0"/>
        <w:autoSpaceDN w:val="0"/>
        <w:adjustRightInd w:val="0"/>
      </w:pPr>
      <w:r w:rsidRPr="00094488">
        <w:rPr>
          <w:b/>
          <w:bCs/>
        </w:rPr>
        <w:t xml:space="preserve">Not 1 </w:t>
      </w:r>
      <w:r w:rsidRPr="00094488">
        <w:t>-</w:t>
      </w:r>
      <w:r>
        <w:tab/>
      </w:r>
      <w:r w:rsidRPr="00171865">
        <w:t>LCt</w:t>
      </w:r>
      <w:r w:rsidRPr="000405AE">
        <w:rPr>
          <w:vertAlign w:val="subscript"/>
        </w:rPr>
        <w:t>50</w:t>
      </w:r>
      <w:r w:rsidRPr="00171865">
        <w:t xml:space="preserve"> ölümcül zehirli etki</w:t>
      </w:r>
      <w:r>
        <w:t>nin bir</w:t>
      </w:r>
      <w:r w:rsidRPr="00171865">
        <w:t xml:space="preserve"> ölçüsüdür.</w:t>
      </w:r>
    </w:p>
    <w:p w:rsidR="0073416F" w:rsidRPr="00171865" w:rsidRDefault="0073416F" w:rsidP="003F1A11">
      <w:pPr>
        <w:autoSpaceDE w:val="0"/>
        <w:autoSpaceDN w:val="0"/>
        <w:adjustRightInd w:val="0"/>
      </w:pPr>
    </w:p>
    <w:p w:rsidR="0073416F" w:rsidRDefault="0073416F" w:rsidP="003F1A11">
      <w:pPr>
        <w:autoSpaceDE w:val="0"/>
        <w:autoSpaceDN w:val="0"/>
        <w:adjustRightInd w:val="0"/>
      </w:pPr>
      <w:r w:rsidRPr="00094488">
        <w:rPr>
          <w:b/>
          <w:bCs/>
        </w:rPr>
        <w:t xml:space="preserve">Not 2 </w:t>
      </w:r>
      <w:r w:rsidRPr="00094488">
        <w:t>-</w:t>
      </w:r>
      <w:r>
        <w:tab/>
      </w:r>
      <w:r w:rsidRPr="00094488">
        <w:t xml:space="preserve">Yangın </w:t>
      </w:r>
      <w:r>
        <w:t>ürünü</w:t>
      </w:r>
      <w:r w:rsidRPr="00094488">
        <w:t xml:space="preserve"> için tipik birim metre küp başına gram çarpı dakikadır (g</w:t>
      </w:r>
      <w:r>
        <w:rPr>
          <w:rFonts w:eastAsia="MS Mincho"/>
        </w:rPr>
        <w:t xml:space="preserve"> x </w:t>
      </w:r>
      <w:r w:rsidRPr="00094488">
        <w:t>min</w:t>
      </w:r>
      <w:r>
        <w:t xml:space="preserve"> x </w:t>
      </w:r>
      <w:r w:rsidRPr="00094488">
        <w:t>m</w:t>
      </w:r>
      <w:r w:rsidRPr="000405AE">
        <w:rPr>
          <w:vertAlign w:val="superscript"/>
        </w:rPr>
        <w:t>-3</w:t>
      </w:r>
      <w:r w:rsidRPr="00094488">
        <w:t>).</w:t>
      </w:r>
    </w:p>
    <w:p w:rsidR="0073416F" w:rsidRPr="00094488" w:rsidRDefault="0073416F" w:rsidP="003F1A11">
      <w:pPr>
        <w:autoSpaceDE w:val="0"/>
        <w:autoSpaceDN w:val="0"/>
        <w:adjustRightInd w:val="0"/>
      </w:pPr>
    </w:p>
    <w:p w:rsidR="0073416F" w:rsidRPr="00094488" w:rsidRDefault="0073416F" w:rsidP="00C06C7F">
      <w:pPr>
        <w:autoSpaceDE w:val="0"/>
        <w:autoSpaceDN w:val="0"/>
        <w:adjustRightInd w:val="0"/>
        <w:ind w:left="709" w:hanging="709"/>
        <w:jc w:val="both"/>
      </w:pPr>
      <w:r w:rsidRPr="00094488">
        <w:rPr>
          <w:b/>
          <w:bCs/>
        </w:rPr>
        <w:t xml:space="preserve">Not </w:t>
      </w:r>
      <w:r>
        <w:rPr>
          <w:b/>
          <w:bCs/>
        </w:rPr>
        <w:t>3</w:t>
      </w:r>
      <w:r w:rsidRPr="00094488">
        <w:t>-</w:t>
      </w:r>
      <w:r>
        <w:tab/>
      </w:r>
      <w:r w:rsidRPr="000405AE">
        <w:t xml:space="preserve">Zehirli bir gaz (Madde 4.336) için tipik birim </w:t>
      </w:r>
      <w:r w:rsidRPr="000405AE">
        <w:rPr>
          <w:i/>
          <w:iCs/>
        </w:rPr>
        <w:t>T</w:t>
      </w:r>
      <w:r w:rsidRPr="000405AE">
        <w:t xml:space="preserve">=298 K ve </w:t>
      </w:r>
      <w:r w:rsidRPr="000405AE">
        <w:rPr>
          <w:i/>
          <w:iCs/>
        </w:rPr>
        <w:t>P</w:t>
      </w:r>
      <w:r w:rsidRPr="000405AE">
        <w:t>=1 atm’de litre başına mikrolitre çarpı</w:t>
      </w:r>
      <w:r>
        <w:t xml:space="preserve"> </w:t>
      </w:r>
      <w:r w:rsidRPr="000405AE">
        <w:t>dakikadır (μL x min x L</w:t>
      </w:r>
      <w:r w:rsidRPr="000405AE">
        <w:rPr>
          <w:vertAlign w:val="superscript"/>
        </w:rPr>
        <w:t>-1</w:t>
      </w:r>
      <w:r w:rsidRPr="000405AE">
        <w:t>), bk.</w:t>
      </w:r>
      <w:r>
        <w:t xml:space="preserve"> </w:t>
      </w:r>
      <w:r w:rsidRPr="000405AE">
        <w:t xml:space="preserve">hacim </w:t>
      </w:r>
      <w:r>
        <w:t xml:space="preserve">oranı </w:t>
      </w:r>
      <w:r w:rsidRPr="00094488">
        <w:t xml:space="preserve">(Madde </w:t>
      </w:r>
      <w:r>
        <w:t>3.</w:t>
      </w:r>
      <w:r w:rsidRPr="00094488">
        <w:t>4</w:t>
      </w:r>
      <w:r>
        <w:t>9</w:t>
      </w:r>
      <w:r w:rsidRPr="00094488">
        <w:t>)</w:t>
      </w:r>
      <w:r>
        <w:t>.</w:t>
      </w:r>
    </w:p>
    <w:p w:rsidR="0073416F" w:rsidRDefault="0073416F" w:rsidP="003F1A11">
      <w:pPr>
        <w:autoSpaceDE w:val="0"/>
        <w:autoSpaceDN w:val="0"/>
        <w:adjustRightInd w:val="0"/>
        <w:rPr>
          <w:rFonts w:ascii="ArialMT" w:hAnsi="ArialMT" w:cs="ArialMT"/>
        </w:rPr>
      </w:pPr>
    </w:p>
    <w:p w:rsidR="0073416F" w:rsidRPr="00803508" w:rsidRDefault="0073416F" w:rsidP="003F1A11">
      <w:pPr>
        <w:autoSpaceDE w:val="0"/>
        <w:autoSpaceDN w:val="0"/>
        <w:adjustRightInd w:val="0"/>
      </w:pPr>
      <w:r w:rsidRPr="00803508">
        <w:t xml:space="preserve">[ISO/IEC 13943:2008, </w:t>
      </w:r>
      <w:r>
        <w:t>Madde</w:t>
      </w:r>
      <w:r w:rsidRPr="00803508">
        <w:t xml:space="preserve"> 4.208]</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35" w:name="_Toc404504842"/>
      <w:bookmarkStart w:id="436" w:name="_Toc404505025"/>
      <w:bookmarkStart w:id="437" w:name="_Toc404505231"/>
      <w:r w:rsidRPr="002A0FA9">
        <w:rPr>
          <w:sz w:val="24"/>
          <w:szCs w:val="24"/>
          <w:lang w:eastAsia="en-US"/>
        </w:rPr>
        <w:t>3.35</w:t>
      </w:r>
      <w:r w:rsidRPr="002A0FA9">
        <w:rPr>
          <w:sz w:val="24"/>
          <w:szCs w:val="24"/>
          <w:lang w:eastAsia="en-US"/>
        </w:rPr>
        <w:tab/>
        <w:t>Ölümcül zehirli etki</w:t>
      </w:r>
      <w:bookmarkEnd w:id="435"/>
      <w:bookmarkEnd w:id="436"/>
      <w:bookmarkEnd w:id="437"/>
    </w:p>
    <w:p w:rsidR="0073416F" w:rsidRDefault="0073416F" w:rsidP="003F1A11">
      <w:pPr>
        <w:autoSpaceDE w:val="0"/>
        <w:autoSpaceDN w:val="0"/>
        <w:adjustRightInd w:val="0"/>
      </w:pPr>
      <w:r>
        <w:t>Belirli zehirli etkinin öldürdüğündeki zehirli etki.</w:t>
      </w:r>
    </w:p>
    <w:p w:rsidR="0073416F" w:rsidRDefault="0073416F" w:rsidP="003F1A11">
      <w:pPr>
        <w:autoSpaceDE w:val="0"/>
        <w:autoSpaceDN w:val="0"/>
        <w:adjustRightInd w:val="0"/>
      </w:pPr>
    </w:p>
    <w:p w:rsidR="0073416F" w:rsidRPr="000F5029" w:rsidRDefault="0073416F" w:rsidP="003F1A11">
      <w:pPr>
        <w:autoSpaceDE w:val="0"/>
        <w:autoSpaceDN w:val="0"/>
        <w:adjustRightInd w:val="0"/>
      </w:pPr>
      <w:r>
        <w:t xml:space="preserve">Atıf. ölümcül maruz kalma dozu 50 </w:t>
      </w:r>
      <w:r w:rsidRPr="000F5029">
        <w:rPr>
          <w:i/>
          <w:iCs/>
        </w:rPr>
        <w:t>LCt</w:t>
      </w:r>
      <w:r w:rsidRPr="00CF7787">
        <w:rPr>
          <w:sz w:val="24"/>
          <w:szCs w:val="24"/>
          <w:vertAlign w:val="subscript"/>
        </w:rPr>
        <w:t>50</w:t>
      </w:r>
      <w:r w:rsidRPr="000F5029">
        <w:t>(</w:t>
      </w:r>
      <w:r>
        <w:t xml:space="preserve">Madde </w:t>
      </w:r>
      <w:r w:rsidRPr="000F5029">
        <w:t>3.34</w:t>
      </w:r>
      <w:r>
        <w:t>).</w:t>
      </w:r>
    </w:p>
    <w:p w:rsidR="0073416F" w:rsidRPr="000F5029"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38" w:name="_Toc404504843"/>
      <w:bookmarkStart w:id="439" w:name="_Toc404505026"/>
      <w:bookmarkStart w:id="440" w:name="_Toc404505232"/>
      <w:r w:rsidRPr="002A0FA9">
        <w:rPr>
          <w:sz w:val="24"/>
          <w:szCs w:val="24"/>
          <w:lang w:eastAsia="en-US"/>
        </w:rPr>
        <w:t>3.36</w:t>
      </w:r>
      <w:r w:rsidRPr="002A0FA9">
        <w:rPr>
          <w:sz w:val="24"/>
          <w:szCs w:val="24"/>
          <w:lang w:eastAsia="en-US"/>
        </w:rPr>
        <w:tab/>
        <w:t>Kütle kaybı derişimi</w:t>
      </w:r>
      <w:bookmarkEnd w:id="438"/>
      <w:bookmarkEnd w:id="439"/>
      <w:bookmarkEnd w:id="440"/>
    </w:p>
    <w:p w:rsidR="0073416F" w:rsidRPr="006B7396" w:rsidRDefault="0073416F" w:rsidP="003F1A11">
      <w:pPr>
        <w:autoSpaceDE w:val="0"/>
        <w:autoSpaceDN w:val="0"/>
        <w:adjustRightInd w:val="0"/>
      </w:pPr>
      <w:r>
        <w:t>(</w:t>
      </w:r>
      <w:r w:rsidRPr="006B7396">
        <w:t>Kapalı</w:t>
      </w:r>
      <w:r>
        <w:t xml:space="preserve"> sistem)</w:t>
      </w:r>
      <w:r w:rsidRPr="006B7396">
        <w:t>Yakma sırasında tükenen deney numunesi</w:t>
      </w:r>
      <w:r>
        <w:t xml:space="preserve"> </w:t>
      </w:r>
      <w:r w:rsidRPr="006B7396">
        <w:t>kütlesinin deney</w:t>
      </w:r>
      <w:r>
        <w:t xml:space="preserve"> </w:t>
      </w:r>
      <w:r w:rsidRPr="006B7396">
        <w:t>odası hacmine bölümü.</w:t>
      </w:r>
    </w:p>
    <w:p w:rsidR="0073416F" w:rsidRDefault="0073416F" w:rsidP="003F1A11">
      <w:pPr>
        <w:autoSpaceDE w:val="0"/>
        <w:autoSpaceDN w:val="0"/>
        <w:adjustRightInd w:val="0"/>
      </w:pPr>
    </w:p>
    <w:p w:rsidR="0073416F" w:rsidRPr="006B7396" w:rsidRDefault="0073416F" w:rsidP="003F1A11">
      <w:pPr>
        <w:autoSpaceDE w:val="0"/>
        <w:autoSpaceDN w:val="0"/>
        <w:adjustRightInd w:val="0"/>
      </w:pPr>
      <w:r w:rsidRPr="006B7396">
        <w:rPr>
          <w:b/>
          <w:bCs/>
        </w:rPr>
        <w:t xml:space="preserve">Not </w:t>
      </w:r>
      <w:r w:rsidRPr="006B7396">
        <w:t xml:space="preserve">- </w:t>
      </w:r>
      <w:r>
        <w:tab/>
      </w:r>
      <w:r w:rsidRPr="006B7396">
        <w:t>Tipik birim metre küp başına gramdır (g</w:t>
      </w:r>
      <w:r w:rsidRPr="006B7396">
        <w:rPr>
          <w:rFonts w:eastAsia="MS Mincho"/>
        </w:rPr>
        <w:t xml:space="preserve"> x </w:t>
      </w:r>
      <w:r w:rsidRPr="006B7396">
        <w:t>m</w:t>
      </w:r>
      <w:r w:rsidRPr="006B7396">
        <w:rPr>
          <w:vertAlign w:val="superscript"/>
        </w:rPr>
        <w:t>-3</w:t>
      </w:r>
      <w:r w:rsidRPr="006B7396">
        <w:t>).</w:t>
      </w:r>
    </w:p>
    <w:p w:rsidR="0073416F" w:rsidRDefault="0073416F" w:rsidP="003F1A11">
      <w:pPr>
        <w:autoSpaceDE w:val="0"/>
        <w:autoSpaceDN w:val="0"/>
        <w:adjustRightInd w:val="0"/>
      </w:pPr>
    </w:p>
    <w:p w:rsidR="0073416F" w:rsidRDefault="0073416F" w:rsidP="003F1A11">
      <w:pPr>
        <w:autoSpaceDE w:val="0"/>
        <w:autoSpaceDN w:val="0"/>
        <w:adjustRightInd w:val="0"/>
      </w:pPr>
      <w:r w:rsidRPr="00803508">
        <w:t xml:space="preserve">[ISO/IEC 13943:2008, </w:t>
      </w:r>
      <w:r>
        <w:t>Madde</w:t>
      </w:r>
      <w:r w:rsidRPr="00803508">
        <w:t xml:space="preserve"> 4.222]</w:t>
      </w:r>
      <w:r>
        <w:t>.</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41" w:name="_Toc404504844"/>
      <w:bookmarkStart w:id="442" w:name="_Toc404505027"/>
      <w:bookmarkStart w:id="443" w:name="_Toc404505233"/>
      <w:r w:rsidRPr="002A0FA9">
        <w:rPr>
          <w:sz w:val="24"/>
          <w:szCs w:val="24"/>
          <w:lang w:eastAsia="en-US"/>
        </w:rPr>
        <w:t>3.37</w:t>
      </w:r>
      <w:r w:rsidRPr="002A0FA9">
        <w:rPr>
          <w:sz w:val="24"/>
          <w:szCs w:val="24"/>
          <w:lang w:eastAsia="en-US"/>
        </w:rPr>
        <w:tab/>
        <w:t>Kütle kaybı derişimi</w:t>
      </w:r>
      <w:bookmarkEnd w:id="441"/>
      <w:bookmarkEnd w:id="442"/>
      <w:bookmarkEnd w:id="443"/>
    </w:p>
    <w:p w:rsidR="0073416F" w:rsidRDefault="0073416F" w:rsidP="003F1A11">
      <w:pPr>
        <w:autoSpaceDE w:val="0"/>
        <w:autoSpaceDN w:val="0"/>
        <w:adjustRightInd w:val="0"/>
      </w:pPr>
      <w:r>
        <w:t>(</w:t>
      </w:r>
      <w:r w:rsidRPr="006B7396">
        <w:t>Açık sistem</w:t>
      </w:r>
      <w:r>
        <w:t>)</w:t>
      </w:r>
      <w:r w:rsidRPr="006B7396">
        <w:t xml:space="preserve"> Yanma sırasında tükenen deney numunesi</w:t>
      </w:r>
      <w:r>
        <w:t xml:space="preserve"> </w:t>
      </w:r>
      <w:r w:rsidRPr="006B7396">
        <w:t>kütlesinin deney</w:t>
      </w:r>
      <w:r>
        <w:t xml:space="preserve"> </w:t>
      </w:r>
      <w:r w:rsidRPr="006B7396">
        <w:t>aleti üzerinden geçen toplam hava hacmine bölümü.</w:t>
      </w:r>
    </w:p>
    <w:p w:rsidR="0073416F" w:rsidRDefault="0073416F" w:rsidP="003F1A11">
      <w:pPr>
        <w:autoSpaceDE w:val="0"/>
        <w:autoSpaceDN w:val="0"/>
        <w:adjustRightInd w:val="0"/>
      </w:pPr>
    </w:p>
    <w:p w:rsidR="0073416F" w:rsidRDefault="0073416F" w:rsidP="003F1A11">
      <w:pPr>
        <w:autoSpaceDE w:val="0"/>
        <w:autoSpaceDN w:val="0"/>
        <w:adjustRightInd w:val="0"/>
      </w:pPr>
      <w:r w:rsidRPr="006B7396">
        <w:rPr>
          <w:b/>
          <w:bCs/>
        </w:rPr>
        <w:t xml:space="preserve">Not 1 </w:t>
      </w:r>
      <w:r w:rsidRPr="006B7396">
        <w:t>-</w:t>
      </w:r>
      <w:r>
        <w:tab/>
      </w:r>
      <w:r w:rsidRPr="006B7396">
        <w:t xml:space="preserve"> Bu tarif, </w:t>
      </w:r>
      <w:r>
        <w:t xml:space="preserve">kütlenin </w:t>
      </w:r>
      <w:r w:rsidRPr="006B7396">
        <w:t>zaman boyunca düzgün hava akışın</w:t>
      </w:r>
      <w:r>
        <w:t xml:space="preserve">da </w:t>
      </w:r>
      <w:r w:rsidRPr="006B7396">
        <w:t>saçıl</w:t>
      </w:r>
      <w:r>
        <w:t>dığını</w:t>
      </w:r>
      <w:r w:rsidRPr="006B7396">
        <w:t xml:space="preserve"> varsayar.</w:t>
      </w:r>
    </w:p>
    <w:p w:rsidR="0073416F" w:rsidRPr="006B7396" w:rsidRDefault="0073416F" w:rsidP="003F1A11">
      <w:pPr>
        <w:autoSpaceDE w:val="0"/>
        <w:autoSpaceDN w:val="0"/>
        <w:adjustRightInd w:val="0"/>
      </w:pPr>
    </w:p>
    <w:p w:rsidR="0073416F" w:rsidRPr="006B7396" w:rsidRDefault="0073416F" w:rsidP="003F1A11">
      <w:pPr>
        <w:autoSpaceDE w:val="0"/>
        <w:autoSpaceDN w:val="0"/>
        <w:adjustRightInd w:val="0"/>
      </w:pPr>
      <w:r w:rsidRPr="006B7396">
        <w:rPr>
          <w:b/>
          <w:bCs/>
        </w:rPr>
        <w:t xml:space="preserve">Not 2 </w:t>
      </w:r>
      <w:r w:rsidRPr="006B7396">
        <w:t>-</w:t>
      </w:r>
      <w:r>
        <w:tab/>
      </w:r>
      <w:r w:rsidRPr="006B7396">
        <w:t xml:space="preserve"> Tipik birim metre küp başına gramdır (g</w:t>
      </w:r>
      <w:r w:rsidRPr="00F53A8A">
        <w:t>x m</w:t>
      </w:r>
      <w:r w:rsidRPr="00F53A8A">
        <w:rPr>
          <w:vertAlign w:val="superscript"/>
        </w:rPr>
        <w:t>-3</w:t>
      </w:r>
      <w:r w:rsidRPr="00F53A8A">
        <w:t>).</w:t>
      </w:r>
    </w:p>
    <w:p w:rsidR="0073416F" w:rsidRPr="006B7396" w:rsidRDefault="0073416F" w:rsidP="003F1A11">
      <w:pPr>
        <w:autoSpaceDE w:val="0"/>
        <w:autoSpaceDN w:val="0"/>
        <w:adjustRightInd w:val="0"/>
      </w:pPr>
    </w:p>
    <w:p w:rsidR="0073416F" w:rsidRDefault="0073416F" w:rsidP="003F1A11">
      <w:pPr>
        <w:autoSpaceDE w:val="0"/>
        <w:autoSpaceDN w:val="0"/>
        <w:adjustRightInd w:val="0"/>
      </w:pPr>
      <w:r w:rsidRPr="00803508">
        <w:t>[ISO/IEC 13943:2008, tanım 4.223]</w:t>
      </w:r>
      <w:r>
        <w:t>.</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44" w:name="_Toc404504845"/>
      <w:bookmarkStart w:id="445" w:name="_Toc404505028"/>
      <w:bookmarkStart w:id="446" w:name="_Toc404505234"/>
      <w:r w:rsidRPr="002A0FA9">
        <w:rPr>
          <w:sz w:val="24"/>
          <w:szCs w:val="24"/>
          <w:lang w:eastAsia="en-US"/>
        </w:rPr>
        <w:t>3.38</w:t>
      </w:r>
      <w:r w:rsidRPr="002A0FA9">
        <w:rPr>
          <w:sz w:val="24"/>
          <w:szCs w:val="24"/>
          <w:lang w:eastAsia="en-US"/>
        </w:rPr>
        <w:tab/>
        <w:t>Fiziksel yangın modeli</w:t>
      </w:r>
      <w:bookmarkEnd w:id="444"/>
      <w:bookmarkEnd w:id="445"/>
      <w:bookmarkEnd w:id="446"/>
    </w:p>
    <w:p w:rsidR="0073416F" w:rsidRPr="007130C5" w:rsidRDefault="0073416F" w:rsidP="00604EF7">
      <w:pPr>
        <w:autoSpaceDE w:val="0"/>
        <w:autoSpaceDN w:val="0"/>
        <w:adjustRightInd w:val="0"/>
        <w:jc w:val="both"/>
      </w:pPr>
      <w:r w:rsidRPr="007130C5">
        <w:t>Bir yangının belli bir aşamasını temsil etmeyi amaçlayan yangın deney işlemi, aletler ve ortamı içeren laboratuvar süreci.</w:t>
      </w:r>
    </w:p>
    <w:p w:rsidR="0073416F" w:rsidRPr="007130C5" w:rsidRDefault="0073416F" w:rsidP="003F1A11">
      <w:pPr>
        <w:autoSpaceDE w:val="0"/>
        <w:autoSpaceDN w:val="0"/>
        <w:adjustRightInd w:val="0"/>
      </w:pPr>
    </w:p>
    <w:p w:rsidR="0073416F" w:rsidRPr="007130C5" w:rsidRDefault="0073416F" w:rsidP="003F1A11">
      <w:pPr>
        <w:autoSpaceDE w:val="0"/>
        <w:autoSpaceDN w:val="0"/>
        <w:adjustRightInd w:val="0"/>
      </w:pPr>
      <w:r w:rsidRPr="007130C5">
        <w:t xml:space="preserve">[ISO/IEC 13943:2008, </w:t>
      </w:r>
      <w:r>
        <w:t>Madde</w:t>
      </w:r>
      <w:r w:rsidRPr="007130C5">
        <w:t xml:space="preserve"> 4.251]</w:t>
      </w:r>
      <w:r>
        <w:t>.</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47" w:name="_Toc404504846"/>
      <w:bookmarkStart w:id="448" w:name="_Toc404505029"/>
      <w:bookmarkStart w:id="449" w:name="_Toc404505235"/>
      <w:r w:rsidRPr="002A0FA9">
        <w:rPr>
          <w:sz w:val="24"/>
          <w:szCs w:val="24"/>
          <w:lang w:eastAsia="en-US"/>
        </w:rPr>
        <w:t>3.39</w:t>
      </w:r>
      <w:r w:rsidRPr="002A0FA9">
        <w:rPr>
          <w:sz w:val="24"/>
          <w:szCs w:val="24"/>
          <w:lang w:eastAsia="en-US"/>
        </w:rPr>
        <w:tab/>
        <w:t>Eriyerek bozulma</w:t>
      </w:r>
      <w:bookmarkEnd w:id="447"/>
      <w:bookmarkEnd w:id="448"/>
      <w:bookmarkEnd w:id="449"/>
    </w:p>
    <w:p w:rsidR="0073416F" w:rsidRDefault="0073416F" w:rsidP="003F1A11">
      <w:pPr>
        <w:autoSpaceDE w:val="0"/>
        <w:autoSpaceDN w:val="0"/>
        <w:adjustRightInd w:val="0"/>
      </w:pPr>
      <w:r>
        <w:t xml:space="preserve">Isı etkisiyle bir maddenin kimyasal çözünmesi. </w:t>
      </w:r>
    </w:p>
    <w:p w:rsidR="0073416F" w:rsidRPr="007130C5" w:rsidRDefault="0073416F" w:rsidP="003F1A11">
      <w:pPr>
        <w:autoSpaceDE w:val="0"/>
        <w:autoSpaceDN w:val="0"/>
        <w:adjustRightInd w:val="0"/>
      </w:pPr>
    </w:p>
    <w:p w:rsidR="0073416F" w:rsidRDefault="0073416F" w:rsidP="00666FB8">
      <w:pPr>
        <w:tabs>
          <w:tab w:val="left" w:pos="709"/>
        </w:tabs>
        <w:autoSpaceDE w:val="0"/>
        <w:autoSpaceDN w:val="0"/>
        <w:adjustRightInd w:val="0"/>
        <w:jc w:val="both"/>
      </w:pPr>
      <w:r w:rsidRPr="007130C5">
        <w:rPr>
          <w:b/>
          <w:bCs/>
        </w:rPr>
        <w:t xml:space="preserve">Not 1 </w:t>
      </w:r>
      <w:r w:rsidRPr="007130C5">
        <w:t>-</w:t>
      </w:r>
      <w:r>
        <w:tab/>
        <w:t>Eriyerek bozulma</w:t>
      </w:r>
      <w:r w:rsidRPr="007130C5">
        <w:t xml:space="preserve"> genellikle alevli yanma</w:t>
      </w:r>
      <w:r>
        <w:t>nın</w:t>
      </w:r>
      <w:r w:rsidRPr="007130C5">
        <w:t xml:space="preserve"> başlama</w:t>
      </w:r>
      <w:r>
        <w:t>sın</w:t>
      </w:r>
      <w:r w:rsidRPr="007130C5">
        <w:t xml:space="preserve">dan evvel bir </w:t>
      </w:r>
      <w:r w:rsidRPr="008128F9">
        <w:t>yangın aşaması</w:t>
      </w:r>
      <w:r w:rsidRPr="007130C5">
        <w:t xml:space="preserve"> olarak </w:t>
      </w:r>
      <w:r>
        <w:tab/>
      </w:r>
      <w:r w:rsidRPr="007130C5">
        <w:t>adlandırılır.</w:t>
      </w:r>
    </w:p>
    <w:p w:rsidR="0073416F" w:rsidRPr="007130C5" w:rsidRDefault="0073416F" w:rsidP="00666FB8">
      <w:pPr>
        <w:tabs>
          <w:tab w:val="left" w:pos="709"/>
        </w:tabs>
        <w:autoSpaceDE w:val="0"/>
        <w:autoSpaceDN w:val="0"/>
        <w:adjustRightInd w:val="0"/>
      </w:pPr>
      <w:r w:rsidRPr="007130C5">
        <w:rPr>
          <w:b/>
          <w:bCs/>
        </w:rPr>
        <w:t xml:space="preserve">Not 2 </w:t>
      </w:r>
      <w:r w:rsidRPr="007130C5">
        <w:t>-</w:t>
      </w:r>
      <w:r>
        <w:tab/>
      </w:r>
      <w:r w:rsidRPr="007130C5">
        <w:t>Yangın biliminde, oksijenin varlığı veya yokluğu hakkında hiçbir varsayım yapılmaz.</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 xml:space="preserve">Madde </w:t>
      </w:r>
      <w:r w:rsidRPr="00803508">
        <w:t>4.266]</w:t>
      </w:r>
      <w:r>
        <w:t>.</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50" w:name="_Toc404504847"/>
      <w:bookmarkStart w:id="451" w:name="_Toc404505030"/>
      <w:bookmarkStart w:id="452" w:name="_Toc404505236"/>
      <w:r w:rsidRPr="002A0FA9">
        <w:rPr>
          <w:sz w:val="24"/>
          <w:szCs w:val="24"/>
          <w:lang w:eastAsia="en-US"/>
        </w:rPr>
        <w:t>3.40</w:t>
      </w:r>
      <w:r w:rsidRPr="002A0FA9">
        <w:rPr>
          <w:sz w:val="24"/>
          <w:szCs w:val="24"/>
          <w:lang w:eastAsia="en-US"/>
        </w:rPr>
        <w:tab/>
        <w:t>Gerçek ölçekli yangın deneyi</w:t>
      </w:r>
      <w:bookmarkEnd w:id="450"/>
      <w:bookmarkEnd w:id="451"/>
      <w:bookmarkEnd w:id="452"/>
    </w:p>
    <w:p w:rsidR="0073416F" w:rsidRPr="008128F9" w:rsidRDefault="0073416F" w:rsidP="003F1A11">
      <w:pPr>
        <w:autoSpaceDE w:val="0"/>
        <w:autoSpaceDN w:val="0"/>
        <w:adjustRightInd w:val="0"/>
      </w:pPr>
      <w:r w:rsidRPr="008128F9">
        <w:t>Gerçek ölçeği, eşyanın gerçek yerleşim biçimini ve ortamı dikkate alarak, verilen bir uygulamanın benzetimini yapan yangın deneyi.</w:t>
      </w:r>
    </w:p>
    <w:p w:rsidR="0073416F" w:rsidRPr="008128F9" w:rsidRDefault="0073416F" w:rsidP="003F1A11">
      <w:pPr>
        <w:autoSpaceDE w:val="0"/>
        <w:autoSpaceDN w:val="0"/>
        <w:adjustRightInd w:val="0"/>
      </w:pPr>
    </w:p>
    <w:p w:rsidR="0073416F" w:rsidRPr="008128F9" w:rsidRDefault="0073416F" w:rsidP="00666FB8">
      <w:pPr>
        <w:autoSpaceDE w:val="0"/>
        <w:autoSpaceDN w:val="0"/>
        <w:adjustRightInd w:val="0"/>
        <w:ind w:left="567" w:hanging="567"/>
        <w:jc w:val="both"/>
      </w:pPr>
      <w:r w:rsidRPr="008128F9">
        <w:rPr>
          <w:b/>
          <w:bCs/>
        </w:rPr>
        <w:t xml:space="preserve">Not </w:t>
      </w:r>
      <w:r w:rsidRPr="008128F9">
        <w:t>-</w:t>
      </w:r>
      <w:r>
        <w:rPr>
          <w:b/>
          <w:bCs/>
        </w:rPr>
        <w:tab/>
      </w:r>
      <w:r w:rsidRPr="008128F9">
        <w:t>Böyle bir yangın deneyi normal olarak ürünlerin özelliklerinin belirleyicisi tarafından ve/veya normal</w:t>
      </w:r>
      <w:r>
        <w:t xml:space="preserve"> </w:t>
      </w:r>
      <w:r w:rsidRPr="008128F9">
        <w:t xml:space="preserve">uygulamaya </w:t>
      </w:r>
      <w:r>
        <w:t>uygun olarak</w:t>
      </w:r>
      <w:r w:rsidRPr="008128F9">
        <w:t xml:space="preserve"> ortaya konan şartlara </w:t>
      </w:r>
      <w:r>
        <w:t xml:space="preserve">uygun olarak </w:t>
      </w:r>
      <w:r w:rsidRPr="008128F9">
        <w:t>kullanıldığını varsayar.</w:t>
      </w:r>
    </w:p>
    <w:p w:rsidR="0073416F" w:rsidRPr="008128F9" w:rsidRDefault="0073416F" w:rsidP="003F1A11">
      <w:pPr>
        <w:autoSpaceDE w:val="0"/>
        <w:autoSpaceDN w:val="0"/>
        <w:adjustRightInd w:val="0"/>
        <w:ind w:left="567" w:hanging="567"/>
      </w:pPr>
    </w:p>
    <w:p w:rsidR="0073416F" w:rsidRPr="00803508" w:rsidRDefault="0073416F" w:rsidP="003F1A11">
      <w:pPr>
        <w:autoSpaceDE w:val="0"/>
        <w:autoSpaceDN w:val="0"/>
        <w:adjustRightInd w:val="0"/>
      </w:pPr>
      <w:r w:rsidRPr="00803508">
        <w:t xml:space="preserve">[ISO/IEC 13943:2008, </w:t>
      </w:r>
      <w:r>
        <w:t>Madde</w:t>
      </w:r>
      <w:r w:rsidRPr="00803508">
        <w:t xml:space="preserve"> 4.273]</w:t>
      </w:r>
    </w:p>
    <w:p w:rsidR="0073416F" w:rsidRPr="003C2D15"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53" w:name="_Toc404504848"/>
      <w:bookmarkStart w:id="454" w:name="_Toc404505031"/>
      <w:bookmarkStart w:id="455" w:name="_Toc404505237"/>
      <w:r w:rsidRPr="002A0FA9">
        <w:rPr>
          <w:sz w:val="24"/>
          <w:szCs w:val="24"/>
          <w:lang w:eastAsia="en-US"/>
        </w:rPr>
        <w:t>3.41</w:t>
      </w:r>
      <w:r w:rsidRPr="002A0FA9">
        <w:rPr>
          <w:sz w:val="24"/>
          <w:szCs w:val="24"/>
          <w:lang w:eastAsia="en-US"/>
        </w:rPr>
        <w:tab/>
        <w:t>Duman</w:t>
      </w:r>
      <w:bookmarkEnd w:id="453"/>
      <w:bookmarkEnd w:id="454"/>
      <w:bookmarkEnd w:id="455"/>
    </w:p>
    <w:p w:rsidR="0073416F" w:rsidRPr="003C2D15" w:rsidRDefault="0073416F" w:rsidP="003F1A11">
      <w:pPr>
        <w:autoSpaceDE w:val="0"/>
        <w:autoSpaceDN w:val="0"/>
        <w:adjustRightInd w:val="0"/>
      </w:pPr>
      <w:r w:rsidRPr="003C2D15">
        <w:t>Yangın ürününün görülebilir bölümü.</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 xml:space="preserve">Madde </w:t>
      </w:r>
      <w:r w:rsidRPr="00803508">
        <w:t>4.293]</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56" w:name="_Toc404504849"/>
      <w:bookmarkStart w:id="457" w:name="_Toc404505032"/>
      <w:bookmarkStart w:id="458" w:name="_Toc404505238"/>
      <w:r w:rsidRPr="002A0FA9">
        <w:rPr>
          <w:sz w:val="24"/>
          <w:szCs w:val="24"/>
          <w:lang w:eastAsia="en-US"/>
        </w:rPr>
        <w:t>3.42</w:t>
      </w:r>
      <w:r w:rsidRPr="002A0FA9">
        <w:rPr>
          <w:sz w:val="24"/>
          <w:szCs w:val="24"/>
          <w:lang w:eastAsia="en-US"/>
        </w:rPr>
        <w:tab/>
        <w:t>Deney numunesi</w:t>
      </w:r>
      <w:bookmarkEnd w:id="456"/>
      <w:bookmarkEnd w:id="457"/>
      <w:bookmarkEnd w:id="458"/>
    </w:p>
    <w:p w:rsidR="0073416F" w:rsidRDefault="0073416F" w:rsidP="003F1A11">
      <w:pPr>
        <w:autoSpaceDE w:val="0"/>
        <w:autoSpaceDN w:val="0"/>
        <w:adjustRightInd w:val="0"/>
      </w:pPr>
      <w:r w:rsidRPr="003C2D15">
        <w:t>Değerlendirme ve ölçme işlemine maruz birim.</w:t>
      </w:r>
    </w:p>
    <w:p w:rsidR="0073416F" w:rsidRPr="003C2D15" w:rsidRDefault="0073416F" w:rsidP="003F1A11">
      <w:pPr>
        <w:autoSpaceDE w:val="0"/>
        <w:autoSpaceDN w:val="0"/>
        <w:adjustRightInd w:val="0"/>
      </w:pPr>
    </w:p>
    <w:p w:rsidR="0073416F" w:rsidRDefault="0073416F" w:rsidP="00604EF7">
      <w:pPr>
        <w:autoSpaceDE w:val="0"/>
        <w:autoSpaceDN w:val="0"/>
        <w:adjustRightInd w:val="0"/>
        <w:ind w:left="567" w:hanging="567"/>
        <w:jc w:val="both"/>
      </w:pPr>
      <w:r w:rsidRPr="003C2D15">
        <w:rPr>
          <w:b/>
          <w:bCs/>
        </w:rPr>
        <w:t xml:space="preserve">Not </w:t>
      </w:r>
      <w:r w:rsidRPr="003C2D15">
        <w:t>-</w:t>
      </w:r>
      <w:r>
        <w:rPr>
          <w:b/>
          <w:bCs/>
        </w:rPr>
        <w:tab/>
      </w:r>
      <w:r>
        <w:t>Bir yangın deneyinde</w:t>
      </w:r>
      <w:r w:rsidRPr="003C2D15">
        <w:t>, birim bir malzeme, ürün, bileşen, yapı elemanı veya bunların</w:t>
      </w:r>
      <w:r>
        <w:t xml:space="preserve"> </w:t>
      </w:r>
      <w:r w:rsidRPr="003C2D15">
        <w:t xml:space="preserve">herhangi bir birleşimi olabilir. </w:t>
      </w:r>
      <w:r>
        <w:t>B</w:t>
      </w:r>
      <w:r w:rsidRPr="003C2D15">
        <w:t>u, bir ürünün davranışının benzetimi için kullanılan bir</w:t>
      </w:r>
      <w:r>
        <w:t xml:space="preserve"> </w:t>
      </w:r>
      <w:r w:rsidRPr="003C2D15">
        <w:t>algılayıcı da olabilir.</w:t>
      </w:r>
    </w:p>
    <w:p w:rsidR="0073416F" w:rsidRPr="003C2D15" w:rsidRDefault="0073416F" w:rsidP="003F1A11">
      <w:pPr>
        <w:autoSpaceDE w:val="0"/>
        <w:autoSpaceDN w:val="0"/>
        <w:adjustRightInd w:val="0"/>
        <w:ind w:left="567" w:hanging="567"/>
      </w:pPr>
    </w:p>
    <w:p w:rsidR="0073416F" w:rsidRPr="00803508" w:rsidRDefault="0073416F" w:rsidP="003F1A11">
      <w:pPr>
        <w:autoSpaceDE w:val="0"/>
        <w:autoSpaceDN w:val="0"/>
        <w:adjustRightInd w:val="0"/>
      </w:pPr>
      <w:r w:rsidRPr="00803508">
        <w:t>[ISO/IEC 13943:2008, tanım 4.321]</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59" w:name="_Toc404504850"/>
      <w:bookmarkStart w:id="460" w:name="_Toc404505033"/>
      <w:bookmarkStart w:id="461" w:name="_Toc404505239"/>
      <w:r w:rsidRPr="002A0FA9">
        <w:rPr>
          <w:sz w:val="24"/>
          <w:szCs w:val="24"/>
          <w:lang w:eastAsia="en-US"/>
        </w:rPr>
        <w:t>3.43</w:t>
      </w:r>
      <w:r w:rsidRPr="002A0FA9">
        <w:rPr>
          <w:sz w:val="24"/>
          <w:szCs w:val="24"/>
          <w:lang w:eastAsia="en-US"/>
        </w:rPr>
        <w:tab/>
        <w:t>Isıl çözülme</w:t>
      </w:r>
      <w:bookmarkEnd w:id="459"/>
      <w:bookmarkEnd w:id="460"/>
      <w:bookmarkEnd w:id="461"/>
    </w:p>
    <w:p w:rsidR="0073416F" w:rsidRPr="00254D11" w:rsidRDefault="0073416F" w:rsidP="003F1A11">
      <w:pPr>
        <w:autoSpaceDE w:val="0"/>
        <w:autoSpaceDN w:val="0"/>
        <w:adjustRightInd w:val="0"/>
      </w:pPr>
      <w:r w:rsidRPr="00254D11">
        <w:t>Bir birim üzerinde ısı veya yükseltilmiş sıcaklık etkisiyle kimyasal bileşimde değişikliğe neden olan süreç.</w:t>
      </w:r>
    </w:p>
    <w:p w:rsidR="0073416F" w:rsidRPr="00254D11" w:rsidRDefault="0073416F" w:rsidP="003F1A11">
      <w:pPr>
        <w:autoSpaceDE w:val="0"/>
        <w:autoSpaceDN w:val="0"/>
        <w:adjustRightInd w:val="0"/>
      </w:pPr>
    </w:p>
    <w:p w:rsidR="0073416F" w:rsidRPr="00254D11" w:rsidRDefault="0073416F" w:rsidP="003F1A11">
      <w:pPr>
        <w:autoSpaceDE w:val="0"/>
        <w:autoSpaceDN w:val="0"/>
        <w:adjustRightInd w:val="0"/>
      </w:pPr>
      <w:r w:rsidRPr="00254D11">
        <w:rPr>
          <w:b/>
          <w:bCs/>
        </w:rPr>
        <w:t xml:space="preserve">Not </w:t>
      </w:r>
      <w:r w:rsidRPr="00254D11">
        <w:t>-</w:t>
      </w:r>
      <w:r>
        <w:tab/>
        <w:t xml:space="preserve">Bu </w:t>
      </w:r>
      <w:r w:rsidRPr="00254D11">
        <w:t xml:space="preserve">ısıl </w:t>
      </w:r>
      <w:r>
        <w:t xml:space="preserve">bozulmadan </w:t>
      </w:r>
      <w:r w:rsidRPr="00254D11">
        <w:t>farklıdır.</w:t>
      </w:r>
    </w:p>
    <w:p w:rsidR="0073416F" w:rsidRPr="00803508" w:rsidRDefault="0073416F" w:rsidP="003F1A11">
      <w:pPr>
        <w:autoSpaceDE w:val="0"/>
        <w:autoSpaceDN w:val="0"/>
        <w:adjustRightInd w:val="0"/>
      </w:pPr>
    </w:p>
    <w:p w:rsidR="0073416F" w:rsidRPr="00803508" w:rsidRDefault="0073416F" w:rsidP="003F1A11">
      <w:pPr>
        <w:autoSpaceDE w:val="0"/>
        <w:autoSpaceDN w:val="0"/>
        <w:adjustRightInd w:val="0"/>
      </w:pPr>
      <w:r w:rsidRPr="00803508">
        <w:t>[ISO/IEC 13943:2008, tanım 4.323]</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62" w:name="_Toc404504851"/>
      <w:bookmarkStart w:id="463" w:name="_Toc404505034"/>
      <w:bookmarkStart w:id="464" w:name="_Toc404505240"/>
      <w:r w:rsidRPr="002A0FA9">
        <w:rPr>
          <w:sz w:val="24"/>
          <w:szCs w:val="24"/>
          <w:lang w:eastAsia="en-US"/>
        </w:rPr>
        <w:t>3.44</w:t>
      </w:r>
      <w:r w:rsidRPr="002A0FA9">
        <w:rPr>
          <w:sz w:val="24"/>
          <w:szCs w:val="24"/>
          <w:lang w:eastAsia="en-US"/>
        </w:rPr>
        <w:tab/>
        <w:t>Zehirli</w:t>
      </w:r>
      <w:bookmarkEnd w:id="462"/>
      <w:bookmarkEnd w:id="463"/>
      <w:bookmarkEnd w:id="464"/>
    </w:p>
    <w:p w:rsidR="0073416F" w:rsidRPr="00E617BF" w:rsidRDefault="0073416F" w:rsidP="003F1A11">
      <w:pPr>
        <w:autoSpaceDE w:val="0"/>
        <w:autoSpaceDN w:val="0"/>
        <w:adjustRightInd w:val="0"/>
      </w:pPr>
      <w:r w:rsidRPr="00E617BF">
        <w:t>Zehirli</w:t>
      </w:r>
    </w:p>
    <w:p w:rsidR="0073416F" w:rsidRDefault="0073416F" w:rsidP="003F1A11">
      <w:pPr>
        <w:autoSpaceDE w:val="0"/>
        <w:autoSpaceDN w:val="0"/>
        <w:adjustRightInd w:val="0"/>
        <w:rPr>
          <w:b/>
          <w:bCs/>
        </w:rPr>
      </w:pPr>
    </w:p>
    <w:p w:rsidR="0073416F" w:rsidRPr="00E617BF" w:rsidRDefault="0073416F" w:rsidP="00604EF7">
      <w:pPr>
        <w:autoSpaceDE w:val="0"/>
        <w:autoSpaceDN w:val="0"/>
        <w:adjustRightInd w:val="0"/>
        <w:ind w:left="567" w:hanging="567"/>
        <w:jc w:val="both"/>
      </w:pPr>
      <w:r w:rsidRPr="00E617BF">
        <w:rPr>
          <w:b/>
          <w:bCs/>
        </w:rPr>
        <w:t xml:space="preserve">Not </w:t>
      </w:r>
      <w:r w:rsidRPr="00E617BF">
        <w:t>-</w:t>
      </w:r>
      <w:r>
        <w:t xml:space="preserve"> </w:t>
      </w:r>
      <w:r w:rsidRPr="00E617BF">
        <w:t>Zehirli bir madde canlı organizmalar üzerinde kötü etkiler üretir, örneğin, iritasyon, narkoz veya ölüm gibi.</w:t>
      </w:r>
    </w:p>
    <w:p w:rsidR="0073416F" w:rsidRDefault="0073416F" w:rsidP="003F1A11">
      <w:pPr>
        <w:autoSpaceDE w:val="0"/>
        <w:autoSpaceDN w:val="0"/>
        <w:adjustRightInd w:val="0"/>
      </w:pPr>
    </w:p>
    <w:p w:rsidR="0073416F" w:rsidRPr="00E617BF" w:rsidRDefault="0073416F" w:rsidP="003F1A11">
      <w:pPr>
        <w:autoSpaceDE w:val="0"/>
        <w:autoSpaceDN w:val="0"/>
        <w:adjustRightInd w:val="0"/>
      </w:pPr>
      <w:r w:rsidRPr="00E617BF">
        <w:t>[ISO/IEC 13943:2008, tanım 4.335]</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65" w:name="_Toc404504852"/>
      <w:bookmarkStart w:id="466" w:name="_Toc404505035"/>
      <w:bookmarkStart w:id="467" w:name="_Toc404505241"/>
      <w:r w:rsidRPr="002A0FA9">
        <w:rPr>
          <w:sz w:val="24"/>
          <w:szCs w:val="24"/>
          <w:lang w:eastAsia="en-US"/>
        </w:rPr>
        <w:t>3.45</w:t>
      </w:r>
      <w:r w:rsidRPr="002A0FA9">
        <w:rPr>
          <w:sz w:val="24"/>
          <w:szCs w:val="24"/>
          <w:lang w:eastAsia="en-US"/>
        </w:rPr>
        <w:tab/>
        <w:t>Zehirli tehlike</w:t>
      </w:r>
      <w:bookmarkEnd w:id="465"/>
      <w:bookmarkEnd w:id="466"/>
      <w:bookmarkEnd w:id="467"/>
    </w:p>
    <w:p w:rsidR="0073416F" w:rsidRPr="001B29C5" w:rsidRDefault="0073416F" w:rsidP="003F1A11">
      <w:pPr>
        <w:autoSpaceDE w:val="0"/>
        <w:autoSpaceDN w:val="0"/>
        <w:adjustRightInd w:val="0"/>
      </w:pPr>
      <w:r w:rsidRPr="001B29C5">
        <w:t>Zehirli</w:t>
      </w:r>
      <w:r>
        <w:t xml:space="preserve"> </w:t>
      </w:r>
      <w:r w:rsidRPr="001B29C5">
        <w:t>yanma ürünlerine maruz bırakılmasından kaynaklanan zarar ile ilgili potansiyel.</w:t>
      </w:r>
    </w:p>
    <w:p w:rsidR="0073416F" w:rsidRPr="00E617BF" w:rsidRDefault="0073416F" w:rsidP="003F1A11">
      <w:pPr>
        <w:autoSpaceDE w:val="0"/>
        <w:autoSpaceDN w:val="0"/>
        <w:adjustRightInd w:val="0"/>
      </w:pPr>
    </w:p>
    <w:p w:rsidR="0073416F" w:rsidRPr="00E617BF" w:rsidRDefault="0073416F" w:rsidP="003F1A11">
      <w:pPr>
        <w:autoSpaceDE w:val="0"/>
        <w:autoSpaceDN w:val="0"/>
        <w:adjustRightInd w:val="0"/>
      </w:pPr>
      <w:r w:rsidRPr="00E617BF">
        <w:t xml:space="preserve">Atıf. </w:t>
      </w:r>
      <w:r>
        <w:t>y</w:t>
      </w:r>
      <w:r w:rsidRPr="00E617BF">
        <w:t>angın tehlikesi</w:t>
      </w:r>
      <w:r>
        <w:t xml:space="preserve"> (Madde 317)</w:t>
      </w:r>
      <w:r w:rsidRPr="00E617BF">
        <w:t>.</w:t>
      </w:r>
    </w:p>
    <w:p w:rsidR="0073416F" w:rsidRPr="00E617BF" w:rsidRDefault="0073416F" w:rsidP="003F1A11">
      <w:pPr>
        <w:autoSpaceDE w:val="0"/>
        <w:autoSpaceDN w:val="0"/>
        <w:adjustRightInd w:val="0"/>
      </w:pPr>
    </w:p>
    <w:p w:rsidR="0073416F" w:rsidRPr="00E617BF" w:rsidRDefault="0073416F" w:rsidP="003F1A11">
      <w:pPr>
        <w:autoSpaceDE w:val="0"/>
        <w:autoSpaceDN w:val="0"/>
        <w:adjustRightInd w:val="0"/>
      </w:pPr>
      <w:r w:rsidRPr="00E617BF">
        <w:t xml:space="preserve">[ISO/IEC 13943:2008, </w:t>
      </w:r>
      <w:r>
        <w:t>Madde</w:t>
      </w:r>
      <w:r w:rsidRPr="00E617BF">
        <w:t xml:space="preserve"> 4.337]</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68" w:name="_Toc404504853"/>
      <w:bookmarkStart w:id="469" w:name="_Toc404505036"/>
      <w:bookmarkStart w:id="470" w:name="_Toc404505242"/>
      <w:r w:rsidRPr="002A0FA9">
        <w:rPr>
          <w:sz w:val="24"/>
          <w:szCs w:val="24"/>
          <w:lang w:eastAsia="en-US"/>
        </w:rPr>
        <w:t>3.46</w:t>
      </w:r>
      <w:r w:rsidRPr="002A0FA9">
        <w:rPr>
          <w:sz w:val="24"/>
          <w:szCs w:val="24"/>
          <w:lang w:eastAsia="en-US"/>
        </w:rPr>
        <w:tab/>
        <w:t>Zehirli etki</w:t>
      </w:r>
      <w:bookmarkEnd w:id="468"/>
      <w:bookmarkEnd w:id="469"/>
      <w:bookmarkEnd w:id="470"/>
    </w:p>
    <w:p w:rsidR="0073416F" w:rsidRDefault="0073416F" w:rsidP="003F1A11">
      <w:pPr>
        <w:autoSpaceDE w:val="0"/>
        <w:autoSpaceDN w:val="0"/>
        <w:adjustRightInd w:val="0"/>
        <w:rPr>
          <w:rFonts w:ascii="ArialMT" w:hAnsi="ArialMT" w:cs="ArialMT"/>
        </w:rPr>
      </w:pPr>
      <w:r w:rsidRPr="006F2081">
        <w:rPr>
          <w:rFonts w:ascii="ArialMT" w:hAnsi="ArialMT" w:cs="ArialMT"/>
        </w:rPr>
        <w:t xml:space="preserve">Belli bir zehirli etkiyi aydınlatmak için gerekli </w:t>
      </w:r>
      <w:r w:rsidRPr="006F2081">
        <w:rPr>
          <w:rFonts w:ascii="Arial-BoldMT" w:hAnsi="Arial-BoldMT" w:cs="Arial-BoldMT"/>
        </w:rPr>
        <w:t>zehir</w:t>
      </w:r>
      <w:r w:rsidRPr="006F2081">
        <w:rPr>
          <w:rFonts w:ascii="ArialMT" w:hAnsi="ArialMT" w:cs="ArialMT"/>
        </w:rPr>
        <w:t xml:space="preserve"> miktarının ölçümü.</w:t>
      </w:r>
    </w:p>
    <w:p w:rsidR="0073416F" w:rsidRDefault="0073416F" w:rsidP="003F1A11">
      <w:pPr>
        <w:autoSpaceDE w:val="0"/>
        <w:autoSpaceDN w:val="0"/>
        <w:adjustRightInd w:val="0"/>
        <w:rPr>
          <w:rFonts w:ascii="Arial-BoldMT" w:hAnsi="Arial-BoldMT" w:cs="Arial-BoldMT"/>
        </w:rPr>
      </w:pPr>
    </w:p>
    <w:p w:rsidR="0073416F" w:rsidRDefault="0073416F" w:rsidP="003F1A11">
      <w:pPr>
        <w:autoSpaceDE w:val="0"/>
        <w:autoSpaceDN w:val="0"/>
        <w:adjustRightInd w:val="0"/>
        <w:rPr>
          <w:rFonts w:ascii="ArialMT" w:hAnsi="ArialMT" w:cs="ArialMT"/>
        </w:rPr>
      </w:pPr>
      <w:r>
        <w:rPr>
          <w:rFonts w:ascii="Arial-BoldMT Tur" w:hAnsi="Arial-BoldMT Tur" w:cs="Arial-BoldMT Tur"/>
        </w:rPr>
        <w:t xml:space="preserve">Atıf. </w:t>
      </w:r>
      <w:r>
        <w:rPr>
          <w:rFonts w:ascii="Arial-BoldMT" w:hAnsi="Arial-BoldMT" w:cs="Arial-BoldMT"/>
        </w:rPr>
        <w:t>ölümcül maruz kalma dozu 50</w:t>
      </w:r>
      <w:r w:rsidRPr="006F2081">
        <w:rPr>
          <w:rFonts w:ascii="ArialMT" w:hAnsi="ArialMT" w:cs="ArialMT"/>
        </w:rPr>
        <w:t>.</w:t>
      </w:r>
    </w:p>
    <w:p w:rsidR="0073416F" w:rsidRPr="006F2081" w:rsidRDefault="0073416F" w:rsidP="003F1A11">
      <w:pPr>
        <w:autoSpaceDE w:val="0"/>
        <w:autoSpaceDN w:val="0"/>
        <w:adjustRightInd w:val="0"/>
        <w:rPr>
          <w:rFonts w:ascii="ArialMT" w:hAnsi="ArialMT" w:cs="ArialMT"/>
        </w:rPr>
      </w:pPr>
    </w:p>
    <w:p w:rsidR="0073416F" w:rsidRDefault="0073416F" w:rsidP="003F1A11">
      <w:pPr>
        <w:autoSpaceDE w:val="0"/>
        <w:autoSpaceDN w:val="0"/>
        <w:adjustRightInd w:val="0"/>
      </w:pPr>
      <w:r>
        <w:rPr>
          <w:rFonts w:ascii="Arial-BoldMT" w:hAnsi="Arial-BoldMT" w:cs="Arial-BoldMT"/>
          <w:b/>
          <w:bCs/>
        </w:rPr>
        <w:t xml:space="preserve">Not </w:t>
      </w:r>
      <w:r>
        <w:rPr>
          <w:rFonts w:ascii="ArialMT" w:hAnsi="ArialMT" w:cs="ArialMT"/>
        </w:rPr>
        <w:t xml:space="preserve">- Küçük bir zehirli etki değeri yüksek bir </w:t>
      </w:r>
      <w:r w:rsidRPr="006F2081">
        <w:rPr>
          <w:rFonts w:ascii="Arial-BoldMT Tur" w:hAnsi="Arial-BoldMT Tur" w:cs="Arial-BoldMT Tur"/>
        </w:rPr>
        <w:t xml:space="preserve">zehirliliğe </w:t>
      </w:r>
      <w:r>
        <w:rPr>
          <w:rFonts w:ascii="ArialMT" w:hAnsi="ArialMT" w:cs="ArialMT"/>
        </w:rPr>
        <w:t>ve tam tersi karşılık gelir.</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4.338]</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71" w:name="_Toc404504854"/>
      <w:bookmarkStart w:id="472" w:name="_Toc404505037"/>
      <w:bookmarkStart w:id="473" w:name="_Toc404505243"/>
      <w:r w:rsidRPr="002A0FA9">
        <w:rPr>
          <w:sz w:val="24"/>
          <w:szCs w:val="24"/>
          <w:lang w:eastAsia="en-US"/>
        </w:rPr>
        <w:t>3.47</w:t>
      </w:r>
      <w:r w:rsidRPr="002A0FA9">
        <w:rPr>
          <w:sz w:val="24"/>
          <w:szCs w:val="24"/>
          <w:lang w:eastAsia="en-US"/>
        </w:rPr>
        <w:tab/>
        <w:t>Zehirli</w:t>
      </w:r>
      <w:bookmarkEnd w:id="471"/>
      <w:bookmarkEnd w:id="472"/>
      <w:bookmarkEnd w:id="473"/>
    </w:p>
    <w:p w:rsidR="0073416F" w:rsidRDefault="0073416F" w:rsidP="003F1A11">
      <w:pPr>
        <w:autoSpaceDE w:val="0"/>
        <w:autoSpaceDN w:val="0"/>
        <w:adjustRightInd w:val="0"/>
      </w:pPr>
      <w:r w:rsidRPr="006F2081">
        <w:rPr>
          <w:rFonts w:ascii="Arial-BoldMT" w:hAnsi="Arial-BoldMT" w:cs="Arial-BoldMT"/>
        </w:rPr>
        <w:t xml:space="preserve">Zehirli </w:t>
      </w:r>
      <w:r>
        <w:rPr>
          <w:rFonts w:ascii="ArialMT" w:hAnsi="ArialMT" w:cs="ArialMT"/>
        </w:rPr>
        <w:t>madde.</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4.340]</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74" w:name="_Toc404504855"/>
      <w:bookmarkStart w:id="475" w:name="_Toc404505038"/>
      <w:bookmarkStart w:id="476" w:name="_Toc404505244"/>
      <w:r w:rsidRPr="002A0FA9">
        <w:rPr>
          <w:sz w:val="24"/>
          <w:szCs w:val="24"/>
          <w:lang w:eastAsia="en-US"/>
        </w:rPr>
        <w:t>3.48</w:t>
      </w:r>
      <w:r w:rsidRPr="002A0FA9">
        <w:rPr>
          <w:sz w:val="24"/>
          <w:szCs w:val="24"/>
          <w:lang w:eastAsia="en-US"/>
        </w:rPr>
        <w:tab/>
        <w:t>Zehirlilik</w:t>
      </w:r>
      <w:bookmarkEnd w:id="474"/>
      <w:bookmarkEnd w:id="475"/>
      <w:bookmarkEnd w:id="476"/>
    </w:p>
    <w:p w:rsidR="0073416F" w:rsidRPr="00803508" w:rsidRDefault="0073416F" w:rsidP="003F1A11">
      <w:pPr>
        <w:autoSpaceDE w:val="0"/>
        <w:autoSpaceDN w:val="0"/>
        <w:adjustRightInd w:val="0"/>
      </w:pPr>
      <w:r w:rsidRPr="00803508">
        <w:t>Zehir kalitesi</w:t>
      </w:r>
      <w:r>
        <w:t>.</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t xml:space="preserve">Atıf. akut zehirlilik </w:t>
      </w:r>
      <w:r w:rsidRPr="00803508">
        <w:t>(</w:t>
      </w:r>
      <w:r>
        <w:t xml:space="preserve">Madde </w:t>
      </w:r>
      <w:r w:rsidRPr="00803508">
        <w:t xml:space="preserve">3.1) ve </w:t>
      </w:r>
      <w:r>
        <w:t>z</w:t>
      </w:r>
      <w:r w:rsidRPr="00803508">
        <w:t>ehir</w:t>
      </w:r>
      <w:r>
        <w:t xml:space="preserve"> etkisi</w:t>
      </w:r>
      <w:r w:rsidRPr="00803508">
        <w:t xml:space="preserve"> (</w:t>
      </w:r>
      <w:r>
        <w:t xml:space="preserve">Madde </w:t>
      </w:r>
      <w:r w:rsidRPr="00803508">
        <w:t>3.46)</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t xml:space="preserve">[ISO/IEC 13943:2008, Madde </w:t>
      </w:r>
      <w:r w:rsidRPr="00803508">
        <w:t>4.341]</w:t>
      </w:r>
    </w:p>
    <w:p w:rsidR="0073416F"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77" w:name="_Toc404504856"/>
      <w:bookmarkStart w:id="478" w:name="_Toc404505039"/>
      <w:bookmarkStart w:id="479" w:name="_Toc404505245"/>
      <w:r w:rsidRPr="002A0FA9">
        <w:rPr>
          <w:sz w:val="24"/>
          <w:szCs w:val="24"/>
          <w:lang w:eastAsia="en-US"/>
        </w:rPr>
        <w:t>3.49</w:t>
      </w:r>
      <w:r w:rsidRPr="002A0FA9">
        <w:rPr>
          <w:sz w:val="24"/>
          <w:szCs w:val="24"/>
          <w:lang w:eastAsia="en-US"/>
        </w:rPr>
        <w:tab/>
        <w:t>Hacim oranı</w:t>
      </w:r>
      <w:bookmarkEnd w:id="477"/>
      <w:bookmarkEnd w:id="478"/>
      <w:bookmarkEnd w:id="479"/>
    </w:p>
    <w:p w:rsidR="0073416F" w:rsidRDefault="0073416F" w:rsidP="003F1A11">
      <w:pPr>
        <w:autoSpaceDE w:val="0"/>
        <w:autoSpaceDN w:val="0"/>
        <w:adjustRightInd w:val="0"/>
        <w:rPr>
          <w:rFonts w:ascii="ArialMT" w:hAnsi="ArialMT" w:cs="ArialMT"/>
        </w:rPr>
      </w:pPr>
      <w:r>
        <w:rPr>
          <w:rFonts w:ascii="ArialMT" w:hAnsi="ArialMT" w:cs="ArialMT"/>
        </w:rPr>
        <w:t>&lt;Bir gaz karışımındaki gaz&gt; Aşağıdakilerin oranıdır:</w:t>
      </w:r>
    </w:p>
    <w:p w:rsidR="0073416F" w:rsidRDefault="0073416F" w:rsidP="003F1A11">
      <w:pPr>
        <w:autoSpaceDE w:val="0"/>
        <w:autoSpaceDN w:val="0"/>
        <w:adjustRightInd w:val="0"/>
        <w:rPr>
          <w:rFonts w:ascii="ArialMT" w:hAnsi="ArialMT" w:cs="ArialMT"/>
        </w:rPr>
      </w:pPr>
    </w:p>
    <w:p w:rsidR="0073416F" w:rsidRDefault="0073416F" w:rsidP="003F1A11">
      <w:pPr>
        <w:autoSpaceDE w:val="0"/>
        <w:autoSpaceDN w:val="0"/>
        <w:adjustRightInd w:val="0"/>
        <w:rPr>
          <w:rFonts w:ascii="ArialMT" w:hAnsi="ArialMT" w:cs="ArialMT"/>
        </w:rPr>
      </w:pPr>
      <w:r>
        <w:rPr>
          <w:rFonts w:ascii="ArialMT" w:hAnsi="ArialMT" w:cs="ArialMT"/>
        </w:rPr>
        <w:t>- Gazın yalnız başına belirtilen bir sıcaklık ve basınçta işgal edeceği hacim,</w:t>
      </w:r>
    </w:p>
    <w:p w:rsidR="0073416F" w:rsidRDefault="0073416F" w:rsidP="003F1A11">
      <w:pPr>
        <w:autoSpaceDE w:val="0"/>
        <w:autoSpaceDN w:val="0"/>
        <w:adjustRightInd w:val="0"/>
        <w:rPr>
          <w:rFonts w:ascii="ArialMT" w:hAnsi="ArialMT" w:cs="ArialMT"/>
        </w:rPr>
      </w:pPr>
      <w:r>
        <w:rPr>
          <w:rFonts w:ascii="ArialMT" w:hAnsi="ArialMT" w:cs="ArialMT"/>
        </w:rPr>
        <w:t>- Aynı sıcaklık ve basınçta gaz karışımının işgal ettiği hacim.</w:t>
      </w:r>
    </w:p>
    <w:p w:rsidR="0073416F" w:rsidRDefault="0073416F" w:rsidP="003F1A11">
      <w:pPr>
        <w:autoSpaceDE w:val="0"/>
        <w:autoSpaceDN w:val="0"/>
        <w:adjustRightInd w:val="0"/>
        <w:rPr>
          <w:rFonts w:ascii="Arial-BoldMT" w:hAnsi="Arial-BoldMT" w:cs="Arial-BoldMT"/>
          <w:b/>
          <w:bCs/>
        </w:rPr>
      </w:pPr>
    </w:p>
    <w:p w:rsidR="0073416F" w:rsidRDefault="0073416F" w:rsidP="00604EF7">
      <w:pPr>
        <w:autoSpaceDE w:val="0"/>
        <w:autoSpaceDN w:val="0"/>
        <w:adjustRightInd w:val="0"/>
        <w:ind w:left="709" w:hanging="709"/>
        <w:jc w:val="both"/>
        <w:rPr>
          <w:rFonts w:ascii="ArialMT" w:hAnsi="ArialMT" w:cs="ArialMT"/>
        </w:rPr>
      </w:pPr>
      <w:r>
        <w:rPr>
          <w:rFonts w:ascii="Arial-BoldMT" w:hAnsi="Arial-BoldMT" w:cs="Arial-BoldMT"/>
          <w:b/>
          <w:bCs/>
        </w:rPr>
        <w:t xml:space="preserve">Not 1 </w:t>
      </w:r>
      <w:r>
        <w:rPr>
          <w:rFonts w:ascii="ArialMT" w:hAnsi="ArialMT" w:cs="ArialMT"/>
        </w:rPr>
        <w:t>-</w:t>
      </w:r>
      <w:r>
        <w:rPr>
          <w:rFonts w:ascii="ArialMT" w:hAnsi="ArialMT" w:cs="ArialMT"/>
        </w:rPr>
        <w:tab/>
        <w:t>T sıcaklığında ve P basıncındaki bir gazın derişimi, hacim oranının o sıcaklık ve basınçtaki yoğunluğu ile çarpımı vasıtasıyla hacim oranından (ideal gaz davranışı varsayılarak) hesaplanabilir.</w:t>
      </w:r>
    </w:p>
    <w:p w:rsidR="0073416F" w:rsidRDefault="0073416F" w:rsidP="00604EF7">
      <w:pPr>
        <w:autoSpaceDE w:val="0"/>
        <w:autoSpaceDN w:val="0"/>
        <w:adjustRightInd w:val="0"/>
        <w:jc w:val="both"/>
        <w:rPr>
          <w:rFonts w:ascii="ArialMT" w:hAnsi="ArialMT" w:cs="ArialMT"/>
        </w:rPr>
      </w:pPr>
    </w:p>
    <w:p w:rsidR="0073416F" w:rsidRDefault="0073416F" w:rsidP="00604EF7">
      <w:pPr>
        <w:autoSpaceDE w:val="0"/>
        <w:autoSpaceDN w:val="0"/>
        <w:adjustRightInd w:val="0"/>
        <w:jc w:val="both"/>
        <w:rPr>
          <w:rFonts w:ascii="ArialMT" w:hAnsi="ArialMT" w:cs="ArialMT"/>
        </w:rPr>
      </w:pPr>
      <w:r>
        <w:rPr>
          <w:rFonts w:ascii="Arial-BoldMT" w:hAnsi="Arial-BoldMT" w:cs="Arial-BoldMT"/>
          <w:b/>
          <w:bCs/>
        </w:rPr>
        <w:t xml:space="preserve">Not 2 </w:t>
      </w:r>
      <w:r>
        <w:rPr>
          <w:rFonts w:ascii="ArialMT" w:hAnsi="ArialMT" w:cs="ArialMT"/>
        </w:rPr>
        <w:t xml:space="preserve">- </w:t>
      </w:r>
      <w:r>
        <w:rPr>
          <w:rFonts w:ascii="ArialMT" w:hAnsi="ArialMT" w:cs="ArialMT"/>
        </w:rPr>
        <w:tab/>
        <w:t>Başkaca belirtilmedikçe, 298 K’lık bir sıcaklık ve 1 atm’lik bir basınç varsayılır.</w:t>
      </w:r>
    </w:p>
    <w:p w:rsidR="0073416F" w:rsidRDefault="0073416F" w:rsidP="00604EF7">
      <w:pPr>
        <w:autoSpaceDE w:val="0"/>
        <w:autoSpaceDN w:val="0"/>
        <w:adjustRightInd w:val="0"/>
        <w:jc w:val="both"/>
        <w:rPr>
          <w:rFonts w:ascii="Arial-BoldMT" w:hAnsi="Arial-BoldMT" w:cs="Arial-BoldMT"/>
          <w:b/>
          <w:bCs/>
        </w:rPr>
      </w:pPr>
    </w:p>
    <w:p w:rsidR="0073416F" w:rsidRDefault="0073416F" w:rsidP="00604EF7">
      <w:pPr>
        <w:autoSpaceDE w:val="0"/>
        <w:autoSpaceDN w:val="0"/>
        <w:adjustRightInd w:val="0"/>
        <w:ind w:left="709" w:hanging="709"/>
        <w:jc w:val="both"/>
      </w:pPr>
      <w:r>
        <w:rPr>
          <w:rFonts w:ascii="Arial-BoldMT" w:hAnsi="Arial-BoldMT" w:cs="Arial-BoldMT"/>
          <w:b/>
          <w:bCs/>
        </w:rPr>
        <w:t xml:space="preserve">Not 3 </w:t>
      </w:r>
      <w:r>
        <w:rPr>
          <w:rFonts w:ascii="ArialMT" w:hAnsi="ArialMT" w:cs="ArialMT"/>
        </w:rPr>
        <w:t xml:space="preserve">- </w:t>
      </w:r>
      <w:r>
        <w:rPr>
          <w:rFonts w:ascii="ArialMT" w:hAnsi="ArialMT" w:cs="ArialMT"/>
        </w:rPr>
        <w:tab/>
        <w:t xml:space="preserve">Hacim oranı boyutsuzdur ve genellikle litre başına mikrolitre (μL/L) cinsinden ifade edilir, bu yüzde olarak </w:t>
      </w:r>
      <w:r w:rsidRPr="005F2DC6">
        <w:rPr>
          <w:rFonts w:ascii="ArialMT" w:hAnsi="ArialMT" w:cs="ArialMT"/>
        </w:rPr>
        <w:t>cm</w:t>
      </w:r>
      <w:r w:rsidRPr="005F2DC6">
        <w:rPr>
          <w:rFonts w:ascii="ArialMT" w:hAnsi="ArialMT" w:cs="ArialMT"/>
          <w:vertAlign w:val="superscript"/>
        </w:rPr>
        <w:t>3</w:t>
      </w:r>
      <w:r w:rsidRPr="005F2DC6">
        <w:rPr>
          <w:rFonts w:ascii="ArialMT" w:hAnsi="ArialMT" w:cs="ArialMT"/>
        </w:rPr>
        <w:t>/m</w:t>
      </w:r>
      <w:r w:rsidRPr="005F2DC6">
        <w:rPr>
          <w:rFonts w:ascii="ArialMT" w:hAnsi="ArialMT" w:cs="ArialMT"/>
          <w:vertAlign w:val="superscript"/>
        </w:rPr>
        <w:t>3</w:t>
      </w:r>
      <w:r w:rsidRPr="005F2DC6">
        <w:rPr>
          <w:rFonts w:ascii="ArialMT" w:hAnsi="ArialMT" w:cs="ArialMT"/>
        </w:rPr>
        <w:t>e</w:t>
      </w:r>
      <w:r>
        <w:rPr>
          <w:rFonts w:ascii="ArialMT" w:hAnsi="ArialMT" w:cs="ArialMT"/>
        </w:rPr>
        <w:t xml:space="preserve"> veya 10</w:t>
      </w:r>
      <w:r w:rsidRPr="005F2DC6">
        <w:rPr>
          <w:rFonts w:ascii="ArialMT" w:hAnsi="ArialMT" w:cs="ArialMT"/>
          <w:vertAlign w:val="superscript"/>
        </w:rPr>
        <w:t>-6</w:t>
      </w:r>
      <w:r>
        <w:rPr>
          <w:rFonts w:ascii="ArialMT" w:hAnsi="ArialMT" w:cs="ArialMT"/>
        </w:rPr>
        <w:t>ya eşdeğerdir.</w:t>
      </w:r>
    </w:p>
    <w:p w:rsidR="0073416F" w:rsidRDefault="0073416F" w:rsidP="003F1A11">
      <w:pPr>
        <w:autoSpaceDE w:val="0"/>
        <w:autoSpaceDN w:val="0"/>
        <w:adjustRightInd w:val="0"/>
      </w:pPr>
    </w:p>
    <w:p w:rsidR="0073416F" w:rsidRPr="00803508" w:rsidRDefault="0073416F" w:rsidP="003F1A11">
      <w:pPr>
        <w:autoSpaceDE w:val="0"/>
        <w:autoSpaceDN w:val="0"/>
        <w:adjustRightInd w:val="0"/>
      </w:pPr>
      <w:r w:rsidRPr="00803508">
        <w:t xml:space="preserve">[ISO/IEC 13943:2008, </w:t>
      </w:r>
      <w:r>
        <w:t>Madde</w:t>
      </w:r>
      <w:r w:rsidRPr="00803508">
        <w:t xml:space="preserve"> 4.351]</w:t>
      </w:r>
    </w:p>
    <w:p w:rsidR="0073416F" w:rsidRPr="00803508" w:rsidRDefault="0073416F" w:rsidP="003F1A11">
      <w:pPr>
        <w:autoSpaceDE w:val="0"/>
        <w:autoSpaceDN w:val="0"/>
        <w:adjustRightInd w:val="0"/>
      </w:pPr>
    </w:p>
    <w:p w:rsidR="0073416F" w:rsidRPr="002A0FA9" w:rsidRDefault="0073416F" w:rsidP="002A0FA9">
      <w:pPr>
        <w:pStyle w:val="Heading3"/>
        <w:rPr>
          <w:sz w:val="24"/>
          <w:szCs w:val="24"/>
          <w:lang w:eastAsia="en-US"/>
        </w:rPr>
      </w:pPr>
      <w:bookmarkStart w:id="480" w:name="_Toc404504857"/>
      <w:bookmarkStart w:id="481" w:name="_Toc404505040"/>
      <w:bookmarkStart w:id="482" w:name="_Toc404505246"/>
      <w:r w:rsidRPr="002A0FA9">
        <w:rPr>
          <w:sz w:val="24"/>
          <w:szCs w:val="24"/>
          <w:lang w:eastAsia="en-US"/>
        </w:rPr>
        <w:t>3.50</w:t>
      </w:r>
      <w:r w:rsidRPr="002A0FA9">
        <w:rPr>
          <w:sz w:val="24"/>
          <w:szCs w:val="24"/>
          <w:lang w:eastAsia="en-US"/>
        </w:rPr>
        <w:tab/>
        <w:t xml:space="preserve"> Hacimsel verim</w:t>
      </w:r>
      <w:bookmarkEnd w:id="480"/>
      <w:bookmarkEnd w:id="481"/>
      <w:bookmarkEnd w:id="482"/>
    </w:p>
    <w:p w:rsidR="0073416F" w:rsidRPr="0098241E" w:rsidRDefault="0073416F" w:rsidP="003F1A11">
      <w:pPr>
        <w:autoSpaceDE w:val="0"/>
        <w:autoSpaceDN w:val="0"/>
        <w:adjustRightInd w:val="0"/>
      </w:pPr>
      <w:r w:rsidRPr="0098241E">
        <w:t>Yangın etkileyicisi bileşeninin, 298 K ve 1 atm’deki hacminin, bu hacmin üretimiyle ilgili</w:t>
      </w:r>
      <w:r>
        <w:t xml:space="preserve"> deney numunesinin </w:t>
      </w:r>
      <w:r w:rsidRPr="0098241E">
        <w:t>kütle kaybına bölümü.</w:t>
      </w:r>
    </w:p>
    <w:p w:rsidR="0073416F" w:rsidRDefault="0073416F" w:rsidP="003F1A11">
      <w:pPr>
        <w:autoSpaceDE w:val="0"/>
        <w:autoSpaceDN w:val="0"/>
        <w:adjustRightInd w:val="0"/>
        <w:rPr>
          <w:rFonts w:ascii="Arial-BoldMT" w:hAnsi="Arial-BoldMT" w:cs="Arial-BoldMT"/>
          <w:b/>
          <w:bCs/>
        </w:rPr>
      </w:pPr>
    </w:p>
    <w:p w:rsidR="0073416F" w:rsidRPr="00803508" w:rsidRDefault="0073416F" w:rsidP="003F1A11">
      <w:pPr>
        <w:autoSpaceDE w:val="0"/>
        <w:autoSpaceDN w:val="0"/>
        <w:adjustRightInd w:val="0"/>
      </w:pPr>
      <w:r>
        <w:rPr>
          <w:rFonts w:ascii="Arial-BoldMT" w:hAnsi="Arial-BoldMT" w:cs="Arial-BoldMT"/>
          <w:b/>
          <w:bCs/>
        </w:rPr>
        <w:t xml:space="preserve">Not 1 </w:t>
      </w:r>
      <w:r>
        <w:rPr>
          <w:rFonts w:ascii="ArialMT" w:hAnsi="ArialMT" w:cs="ArialMT"/>
        </w:rPr>
        <w:t xml:space="preserve">- </w:t>
      </w:r>
      <w:r w:rsidRPr="0098241E">
        <w:t>Tipik birim gram başına metre küptür (m</w:t>
      </w:r>
      <w:r w:rsidRPr="00DB20ED">
        <w:rPr>
          <w:vertAlign w:val="superscript"/>
        </w:rPr>
        <w:t>3</w:t>
      </w:r>
      <w:r>
        <w:t xml:space="preserve"> x </w:t>
      </w:r>
      <w:r w:rsidRPr="0098241E">
        <w:t>g</w:t>
      </w:r>
      <w:r w:rsidRPr="00DB20ED">
        <w:rPr>
          <w:vertAlign w:val="superscript"/>
        </w:rPr>
        <w:t>-1</w:t>
      </w:r>
      <w:r w:rsidRPr="0098241E">
        <w:t>).</w:t>
      </w:r>
    </w:p>
    <w:p w:rsidR="0073416F" w:rsidRDefault="0073416F" w:rsidP="003F1A11">
      <w:pPr>
        <w:autoSpaceDE w:val="0"/>
        <w:autoSpaceDN w:val="0"/>
        <w:adjustRightInd w:val="0"/>
      </w:pPr>
    </w:p>
    <w:p w:rsidR="0073416F" w:rsidRDefault="0073416F" w:rsidP="003F1A11">
      <w:pPr>
        <w:autoSpaceDE w:val="0"/>
        <w:autoSpaceDN w:val="0"/>
        <w:adjustRightInd w:val="0"/>
      </w:pPr>
      <w:r w:rsidRPr="00803508">
        <w:t>[ISO/IEC 13943:2008, tanım 4.352]</w:t>
      </w:r>
    </w:p>
    <w:p w:rsidR="0073416F" w:rsidRPr="00803508" w:rsidRDefault="0073416F" w:rsidP="003F1A11">
      <w:pPr>
        <w:autoSpaceDE w:val="0"/>
        <w:autoSpaceDN w:val="0"/>
        <w:adjustRightInd w:val="0"/>
      </w:pPr>
    </w:p>
    <w:p w:rsidR="0073416F" w:rsidRPr="00B603F9" w:rsidRDefault="0073416F" w:rsidP="004378E8">
      <w:pPr>
        <w:pStyle w:val="Heading2"/>
        <w:rPr>
          <w:sz w:val="28"/>
          <w:szCs w:val="28"/>
        </w:rPr>
      </w:pPr>
      <w:bookmarkStart w:id="483" w:name="_Toc404438984"/>
      <w:bookmarkStart w:id="484" w:name="_Toc404439596"/>
      <w:bookmarkStart w:id="485" w:name="_Toc404440049"/>
      <w:bookmarkStart w:id="486" w:name="_Toc404440183"/>
      <w:bookmarkStart w:id="487" w:name="_Toc404440216"/>
      <w:bookmarkStart w:id="488" w:name="_Toc404440249"/>
      <w:bookmarkStart w:id="489" w:name="_Toc404440467"/>
      <w:bookmarkStart w:id="490" w:name="_Toc404441232"/>
      <w:bookmarkStart w:id="491" w:name="_Toc404441496"/>
      <w:bookmarkStart w:id="492" w:name="_Toc404505247"/>
      <w:r w:rsidRPr="00B603F9">
        <w:rPr>
          <w:sz w:val="28"/>
          <w:szCs w:val="28"/>
        </w:rPr>
        <w:t>4</w:t>
      </w:r>
      <w:r w:rsidRPr="00B603F9">
        <w:rPr>
          <w:sz w:val="28"/>
          <w:szCs w:val="28"/>
        </w:rPr>
        <w:tab/>
        <w:t>Küçük ölçekli zehirlilik deneylerinin görevi</w:t>
      </w:r>
      <w:bookmarkEnd w:id="483"/>
      <w:bookmarkEnd w:id="484"/>
      <w:bookmarkEnd w:id="485"/>
      <w:bookmarkEnd w:id="486"/>
      <w:bookmarkEnd w:id="487"/>
      <w:bookmarkEnd w:id="488"/>
      <w:bookmarkEnd w:id="489"/>
      <w:bookmarkEnd w:id="490"/>
      <w:bookmarkEnd w:id="491"/>
      <w:bookmarkEnd w:id="492"/>
    </w:p>
    <w:p w:rsidR="0073416F" w:rsidRDefault="0073416F" w:rsidP="003F1A11">
      <w:pPr>
        <w:rPr>
          <w:rFonts w:ascii="ArialMT" w:hAnsi="ArialMT" w:cs="ArialMT"/>
          <w:b/>
          <w:bCs/>
        </w:rPr>
      </w:pPr>
    </w:p>
    <w:p w:rsidR="0073416F" w:rsidRPr="002A0FA9" w:rsidRDefault="0073416F" w:rsidP="002A0FA9">
      <w:pPr>
        <w:pStyle w:val="Heading3"/>
        <w:rPr>
          <w:sz w:val="24"/>
          <w:szCs w:val="24"/>
          <w:lang w:eastAsia="en-US"/>
        </w:rPr>
      </w:pPr>
      <w:bookmarkStart w:id="493" w:name="_Toc404438985"/>
      <w:bookmarkStart w:id="494" w:name="_Toc404439597"/>
      <w:bookmarkStart w:id="495" w:name="_Toc404440050"/>
      <w:bookmarkStart w:id="496" w:name="_Toc404440184"/>
      <w:bookmarkStart w:id="497" w:name="_Toc404440217"/>
      <w:bookmarkStart w:id="498" w:name="_Toc404440250"/>
      <w:bookmarkStart w:id="499" w:name="_Toc404440468"/>
      <w:bookmarkStart w:id="500" w:name="_Toc404441233"/>
      <w:bookmarkStart w:id="501" w:name="_Toc404441497"/>
      <w:bookmarkStart w:id="502" w:name="_Toc404505248"/>
      <w:bookmarkEnd w:id="1"/>
      <w:bookmarkEnd w:id="2"/>
      <w:bookmarkEnd w:id="3"/>
      <w:bookmarkEnd w:id="4"/>
      <w:bookmarkEnd w:id="5"/>
      <w:bookmarkEnd w:id="6"/>
      <w:bookmarkEnd w:id="7"/>
      <w:bookmarkEnd w:id="8"/>
      <w:bookmarkEnd w:id="39"/>
      <w:bookmarkEnd w:id="40"/>
      <w:bookmarkEnd w:id="41"/>
      <w:bookmarkEnd w:id="42"/>
      <w:bookmarkEnd w:id="43"/>
      <w:bookmarkEnd w:id="44"/>
      <w:r w:rsidRPr="002A0FA9">
        <w:rPr>
          <w:sz w:val="24"/>
          <w:szCs w:val="24"/>
          <w:lang w:eastAsia="en-US"/>
        </w:rPr>
        <w:t>4.1</w:t>
      </w:r>
      <w:r w:rsidRPr="002A0FA9">
        <w:rPr>
          <w:sz w:val="24"/>
          <w:szCs w:val="24"/>
          <w:lang w:eastAsia="en-US"/>
        </w:rPr>
        <w:tab/>
        <w:t>Genel</w:t>
      </w:r>
      <w:bookmarkEnd w:id="493"/>
      <w:bookmarkEnd w:id="494"/>
      <w:bookmarkEnd w:id="495"/>
      <w:bookmarkEnd w:id="496"/>
      <w:bookmarkEnd w:id="497"/>
      <w:bookmarkEnd w:id="498"/>
      <w:bookmarkEnd w:id="499"/>
      <w:bookmarkEnd w:id="500"/>
      <w:bookmarkEnd w:id="501"/>
      <w:bookmarkEnd w:id="502"/>
    </w:p>
    <w:p w:rsidR="0073416F" w:rsidRDefault="0073416F" w:rsidP="00604EF7">
      <w:pPr>
        <w:jc w:val="both"/>
        <w:rPr>
          <w:rFonts w:ascii="ArialMT" w:hAnsi="ArialMT" w:cs="ArialMT"/>
        </w:rPr>
      </w:pPr>
      <w:r>
        <w:rPr>
          <w:rFonts w:ascii="ArialMT" w:hAnsi="ArialMT" w:cs="ArialMT"/>
        </w:rPr>
        <w:t>Küçük ölçekli zehirlilik deneyleri ve özellikle zehir etkisi deneyleri, zehir tehlike değerlendirmeleri, zehirli tehlike değerlendirmeleri, yangın tehlike değerlendirmeleri veya yangın güvenliği mühendislik hesaplamalarında kullanılacak veriyi oluşturmak için çok özel bir amaca hizmet eder</w:t>
      </w:r>
    </w:p>
    <w:p w:rsidR="0073416F" w:rsidRDefault="0073416F" w:rsidP="00497C71">
      <w:pPr>
        <w:rPr>
          <w:rFonts w:ascii="ArialMT" w:hAnsi="ArialMT" w:cs="ArialMT"/>
        </w:rPr>
      </w:pPr>
    </w:p>
    <w:p w:rsidR="0073416F" w:rsidRDefault="0073416F" w:rsidP="00604EF7">
      <w:pPr>
        <w:jc w:val="both"/>
        <w:rPr>
          <w:rFonts w:ascii="ArialMT" w:hAnsi="ArialMT" w:cs="ArialMT"/>
        </w:rPr>
      </w:pPr>
      <w:r>
        <w:rPr>
          <w:rFonts w:ascii="ArialMT" w:hAnsi="ArialMT" w:cs="ArialMT"/>
        </w:rPr>
        <w:t>Bu deneyler, bir malzeme veya ürün ile ilişkili zehirlilik veya zehir tehlikesinin doğrudan göstergesini veren verileri sağladığı gibi sık sık yanlış bir şekilde yorumlanır. Bu gibi yorumlamalar geçersizdir ve SO 19706 ve IEC 60695-7-1'de verilen kılavuza zıt düşmektedir ve zehir tehlikesine verilen bir malzeme veya ürün muhtemelen ürünün katkısı hakkında yanlış varsayımlara yol açmaktadır.</w:t>
      </w:r>
    </w:p>
    <w:p w:rsidR="0073416F" w:rsidRDefault="0073416F" w:rsidP="00497C71">
      <w:pPr>
        <w:rPr>
          <w:rFonts w:ascii="ArialMT" w:hAnsi="ArialMT" w:cs="ArialMT"/>
        </w:rPr>
      </w:pPr>
    </w:p>
    <w:p w:rsidR="0073416F" w:rsidRDefault="0073416F" w:rsidP="00F74D7B">
      <w:pPr>
        <w:jc w:val="both"/>
        <w:rPr>
          <w:rFonts w:ascii="ArialMT" w:hAnsi="ArialMT" w:cs="ArialMT"/>
        </w:rPr>
      </w:pPr>
      <w:r>
        <w:rPr>
          <w:rFonts w:ascii="ArialMT" w:hAnsi="ArialMT" w:cs="ArialMT"/>
        </w:rPr>
        <w:t>Bu nedenle, küçük ölçekli zehirlilik deneylerindeki veriler, zehir tehlikesinin herhangi bir düzeyde doğrudan ürün özelliklerinde veya izolasyonda işaret edilmesinde kullanılmamalıdır.</w:t>
      </w:r>
    </w:p>
    <w:p w:rsidR="0073416F" w:rsidRDefault="0073416F" w:rsidP="00497C71">
      <w:pPr>
        <w:rPr>
          <w:rFonts w:ascii="ArialMT" w:hAnsi="ArialMT" w:cs="ArialMT"/>
        </w:rPr>
      </w:pPr>
    </w:p>
    <w:p w:rsidR="0073416F" w:rsidRDefault="0073416F" w:rsidP="00F74D7B">
      <w:pPr>
        <w:jc w:val="both"/>
        <w:rPr>
          <w:rFonts w:ascii="ArialMT" w:hAnsi="ArialMT" w:cs="ArialMT"/>
        </w:rPr>
      </w:pPr>
      <w:r>
        <w:rPr>
          <w:rFonts w:ascii="ArialMT" w:hAnsi="ArialMT" w:cs="ArialMT"/>
        </w:rPr>
        <w:t>Zehir etkisi deney yöntemlerinden elde edilen verileri sadece diğer ürün bazlı reaksiyona bağlı kütle kaybı oranı gibi yangın verileri için zehir tehlikesi değerlendirmesinin bir parçası olarak kullanılmalıdır.</w:t>
      </w:r>
    </w:p>
    <w:p w:rsidR="0073416F" w:rsidRDefault="0073416F" w:rsidP="00497C71">
      <w:pPr>
        <w:rPr>
          <w:rFonts w:ascii="ArialMT" w:hAnsi="ArialMT" w:cs="ArialMT"/>
          <w:b/>
          <w:bCs/>
        </w:rPr>
      </w:pPr>
    </w:p>
    <w:p w:rsidR="0073416F" w:rsidRPr="00B603F9" w:rsidRDefault="0073416F" w:rsidP="004378E8">
      <w:pPr>
        <w:pStyle w:val="Heading2"/>
      </w:pPr>
      <w:bookmarkStart w:id="503" w:name="_Toc404438986"/>
      <w:bookmarkStart w:id="504" w:name="_Toc404439598"/>
      <w:bookmarkStart w:id="505" w:name="_Toc404440051"/>
      <w:bookmarkStart w:id="506" w:name="_Toc404440185"/>
      <w:bookmarkStart w:id="507" w:name="_Toc404440218"/>
      <w:bookmarkStart w:id="508" w:name="_Toc404440251"/>
      <w:bookmarkStart w:id="509" w:name="_Toc404440469"/>
      <w:bookmarkStart w:id="510" w:name="_Toc404441234"/>
      <w:bookmarkStart w:id="511" w:name="_Toc404441498"/>
      <w:bookmarkStart w:id="512" w:name="_Toc404505249"/>
      <w:r w:rsidRPr="00B603F9">
        <w:t>4.2</w:t>
      </w:r>
      <w:r w:rsidRPr="00B603F9">
        <w:tab/>
        <w:t xml:space="preserve">Zehir </w:t>
      </w:r>
      <w:r>
        <w:t>e</w:t>
      </w:r>
      <w:r w:rsidRPr="00B603F9">
        <w:t>tkisi</w:t>
      </w:r>
      <w:bookmarkEnd w:id="503"/>
      <w:bookmarkEnd w:id="504"/>
      <w:bookmarkEnd w:id="505"/>
      <w:bookmarkEnd w:id="506"/>
      <w:bookmarkEnd w:id="507"/>
      <w:bookmarkEnd w:id="508"/>
      <w:bookmarkEnd w:id="509"/>
      <w:bookmarkEnd w:id="510"/>
      <w:bookmarkEnd w:id="511"/>
      <w:bookmarkEnd w:id="512"/>
    </w:p>
    <w:p w:rsidR="0073416F" w:rsidRDefault="0073416F" w:rsidP="00F74D7B">
      <w:pPr>
        <w:jc w:val="both"/>
        <w:rPr>
          <w:rFonts w:ascii="ArialMT" w:hAnsi="ArialMT" w:cs="ArialMT"/>
        </w:rPr>
      </w:pPr>
      <w:r>
        <w:rPr>
          <w:rFonts w:ascii="ArialMT" w:hAnsi="ArialMT" w:cs="ArialMT"/>
        </w:rPr>
        <w:t xml:space="preserve">Zehir etkisi terimi yangın biliminde özel teknik bir terimdir. Bu belirli bir zehir etkisini ortaya çıkarmak için gerekli olan zehirli madde miktarının ölçüsüdür. Yaygın olarak kullanılan belirli bir zehir etkisine maruz bırakılan organizmaların %50'sinin ölümüne neden olan maruz kalma dozudur. </w:t>
      </w:r>
      <w:r w:rsidRPr="00E97925">
        <w:t>Bu</w:t>
      </w:r>
      <w:r>
        <w:t>,</w:t>
      </w:r>
      <w:r w:rsidRPr="00E97925">
        <w:t xml:space="preserve"> </w:t>
      </w:r>
      <w:r w:rsidRPr="00E97925">
        <w:rPr>
          <w:i/>
          <w:iCs/>
        </w:rPr>
        <w:t>LCt</w:t>
      </w:r>
      <w:r w:rsidRPr="00E97925">
        <w:rPr>
          <w:vertAlign w:val="subscript"/>
        </w:rPr>
        <w:t>50</w:t>
      </w:r>
      <w:r>
        <w:rPr>
          <w:vertAlign w:val="subscript"/>
        </w:rPr>
        <w:t xml:space="preserve"> </w:t>
      </w:r>
      <w:r w:rsidRPr="00E97925">
        <w:t>(</w:t>
      </w:r>
      <w:r>
        <w:rPr>
          <w:rFonts w:ascii="ArialMT" w:hAnsi="ArialMT" w:cs="ArialMT"/>
        </w:rPr>
        <w:t>ölümcül maruz kalama dozu 50) olarak bilinir.</w:t>
      </w:r>
    </w:p>
    <w:p w:rsidR="0073416F" w:rsidRDefault="0073416F" w:rsidP="00F74D7B">
      <w:pPr>
        <w:jc w:val="both"/>
        <w:rPr>
          <w:rFonts w:ascii="ArialMT" w:hAnsi="ArialMT" w:cs="ArialMT"/>
        </w:rPr>
      </w:pPr>
    </w:p>
    <w:p w:rsidR="0073416F" w:rsidRDefault="0073416F" w:rsidP="007D710F">
      <w:pPr>
        <w:jc w:val="both"/>
        <w:rPr>
          <w:rFonts w:ascii="ArialMT" w:hAnsi="ArialMT" w:cs="ArialMT"/>
        </w:rPr>
      </w:pPr>
      <w:r>
        <w:rPr>
          <w:rFonts w:ascii="ArialMT" w:hAnsi="ArialMT" w:cs="ArialMT"/>
        </w:rPr>
        <w:t xml:space="preserve">Zehirli bileşenlerin bir karışımı içinde, </w:t>
      </w:r>
      <w:r>
        <w:rPr>
          <w:rFonts w:ascii="ArialMT" w:hAnsi="ArialMT" w:cs="ArialMT"/>
          <w:i/>
          <w:iCs/>
        </w:rPr>
        <w:t>i</w:t>
      </w:r>
      <w:r>
        <w:rPr>
          <w:rFonts w:ascii="ArialMT" w:hAnsi="ArialMT" w:cs="ArialMT"/>
        </w:rPr>
        <w:t>'inci zehirli bileşenin maruz kalma dozu, [D]</w:t>
      </w:r>
      <w:r w:rsidRPr="00E97925">
        <w:rPr>
          <w:rFonts w:ascii="ArialMT" w:hAnsi="ArialMT" w:cs="ArialMT"/>
          <w:i/>
          <w:iCs/>
          <w:vertAlign w:val="subscript"/>
        </w:rPr>
        <w:t>i</w:t>
      </w:r>
      <w:r>
        <w:rPr>
          <w:rFonts w:ascii="ArialMT" w:hAnsi="ArialMT" w:cs="ArialMT"/>
        </w:rPr>
        <w:t>, aşağıdaki bağıntıyla tanımlanır:</w:t>
      </w:r>
    </w:p>
    <w:p w:rsidR="0073416F" w:rsidRDefault="0073416F" w:rsidP="00497C71">
      <w:pPr>
        <w:rPr>
          <w:rFonts w:ascii="ArialMT" w:hAnsi="ArialMT" w:cs="ArialMT"/>
        </w:rPr>
      </w:pPr>
      <w:ins w:id="513" w:author="fundaa" w:date="2014-11-27T10:35:00Z">
        <w:r w:rsidRPr="001973F7">
          <w:pict>
            <v:shape id="_x0000_i1040" type="#_x0000_t75" style="width:179.25pt;height:25.5pt">
              <v:imagedata r:id="rId39" o:title="" chromakey="white"/>
            </v:shape>
          </w:pict>
        </w:r>
      </w:ins>
    </w:p>
    <w:p w:rsidR="0073416F" w:rsidRDefault="0073416F" w:rsidP="00497C71">
      <w:pPr>
        <w:rPr>
          <w:rFonts w:ascii="ArialMT" w:hAnsi="ArialMT" w:cs="ArialMT"/>
        </w:rPr>
      </w:pPr>
    </w:p>
    <w:p w:rsidR="0073416F" w:rsidRDefault="0073416F" w:rsidP="00497C71">
      <w:pPr>
        <w:rPr>
          <w:rFonts w:ascii="ArialMT" w:hAnsi="ArialMT" w:cs="ArialMT"/>
        </w:rPr>
      </w:pPr>
      <w:r>
        <w:rPr>
          <w:rFonts w:ascii="ArialMT" w:hAnsi="ArialMT" w:cs="ArialMT"/>
        </w:rPr>
        <w:t xml:space="preserve">veya </w:t>
      </w:r>
      <w:r w:rsidRPr="00E97925">
        <w:rPr>
          <w:rFonts w:ascii="ArialMT" w:hAnsi="ArialMT" w:cs="ArialMT"/>
          <w:i/>
          <w:iCs/>
        </w:rPr>
        <w:t>i</w:t>
      </w:r>
      <w:r>
        <w:rPr>
          <w:rFonts w:ascii="ArialMT" w:hAnsi="ArialMT" w:cs="ArialMT"/>
        </w:rPr>
        <w:t>'inci zehir bileşenin hacim oranı zaman içinde sabit ise,</w:t>
      </w:r>
    </w:p>
    <w:p w:rsidR="0073416F" w:rsidRDefault="0073416F" w:rsidP="00497C71">
      <w:pPr>
        <w:rPr>
          <w:rFonts w:ascii="ArialMT" w:hAnsi="ArialMT" w:cs="ArialMT"/>
        </w:rPr>
      </w:pPr>
    </w:p>
    <w:p w:rsidR="0073416F" w:rsidRDefault="0073416F" w:rsidP="00497C71">
      <w:pPr>
        <w:rPr>
          <w:rFonts w:ascii="ArialMT" w:hAnsi="ArialMT" w:cs="ArialMT"/>
        </w:rPr>
      </w:pPr>
      <w:ins w:id="514" w:author="fundaa" w:date="2014-11-27T10:35:00Z">
        <w:r w:rsidRPr="001973F7">
          <w:pict>
            <v:shape id="_x0000_i1041" type="#_x0000_t75" style="width:55.5pt;height:11.25pt">
              <v:imagedata r:id="rId40" o:title="" chromakey="white"/>
            </v:shape>
          </w:pict>
        </w:r>
      </w:ins>
    </w:p>
    <w:p w:rsidR="0073416F" w:rsidRDefault="0073416F" w:rsidP="00497C71">
      <w:pPr>
        <w:rPr>
          <w:rFonts w:ascii="ArialMT" w:hAnsi="ArialMT" w:cs="ArialMT"/>
        </w:rPr>
      </w:pPr>
    </w:p>
    <w:p w:rsidR="0073416F" w:rsidRDefault="0073416F" w:rsidP="00497C71">
      <w:pPr>
        <w:rPr>
          <w:rFonts w:ascii="ArialMT" w:hAnsi="ArialMT" w:cs="ArialMT"/>
        </w:rPr>
      </w:pPr>
      <w:r>
        <w:rPr>
          <w:rFonts w:ascii="ArialMT" w:hAnsi="ArialMT" w:cs="ArialMT"/>
        </w:rPr>
        <w:t xml:space="preserve">Burada, </w:t>
      </w:r>
    </w:p>
    <w:p w:rsidR="0073416F" w:rsidRDefault="0073416F" w:rsidP="00497C71">
      <w:pPr>
        <w:rPr>
          <w:rFonts w:ascii="ArialMT" w:hAnsi="ArialMT" w:cs="ArialMT"/>
        </w:rPr>
      </w:pPr>
      <w:r w:rsidRPr="001973F7">
        <w:rPr>
          <w:rFonts w:ascii="ArialMT" w:hAnsi="ArialMT" w:cs="ArialMT"/>
        </w:rPr>
        <w:fldChar w:fldCharType="begin"/>
      </w:r>
      <w:r w:rsidRPr="001973F7">
        <w:rPr>
          <w:rFonts w:ascii="ArialMT" w:hAnsi="ArialMT" w:cs="ArialMT"/>
        </w:rPr>
        <w:instrText xml:space="preserve"> QUOTE </w:instrText>
      </w:r>
      <w:ins w:id="515" w:author="fundaa" w:date="2014-11-27T10:35:00Z">
        <w:r w:rsidRPr="001973F7">
          <w:pict>
            <v:shape id="_x0000_i1042" type="#_x0000_t75" style="width:15pt;height:13.5pt">
              <v:imagedata r:id="rId41" o:title="" chromakey="white"/>
            </v:shape>
          </w:pict>
        </w:r>
      </w:ins>
      <w:r w:rsidRPr="001973F7">
        <w:rPr>
          <w:rFonts w:ascii="ArialMT" w:hAnsi="ArialMT" w:cs="ArialMT"/>
        </w:rPr>
        <w:instrText xml:space="preserve"> </w:instrText>
      </w:r>
      <w:r w:rsidRPr="001973F7">
        <w:rPr>
          <w:rFonts w:ascii="ArialMT" w:hAnsi="ArialMT" w:cs="ArialMT"/>
        </w:rPr>
        <w:fldChar w:fldCharType="separate"/>
      </w:r>
      <w:ins w:id="516" w:author="fundaa" w:date="2014-11-27T10:35:00Z">
        <w:r w:rsidRPr="001973F7">
          <w:pict>
            <v:shape id="_x0000_i1043" type="#_x0000_t75" style="width:15pt;height:13.5pt">
              <v:imagedata r:id="rId41" o:title="" chromakey="white"/>
            </v:shape>
          </w:pict>
        </w:r>
      </w:ins>
      <w:r w:rsidRPr="001973F7">
        <w:rPr>
          <w:rFonts w:ascii="ArialMT" w:hAnsi="ArialMT" w:cs="ArialMT"/>
        </w:rPr>
        <w:fldChar w:fldCharType="end"/>
      </w:r>
      <w:r>
        <w:rPr>
          <w:rFonts w:ascii="ArialMT" w:hAnsi="ArialMT" w:cs="ArialMT"/>
        </w:rPr>
        <w:tab/>
      </w:r>
      <w:r w:rsidRPr="009E64CD">
        <w:rPr>
          <w:rFonts w:ascii="ArialMT" w:hAnsi="ArialMT" w:cs="ArialMT"/>
          <w:i/>
          <w:iCs/>
        </w:rPr>
        <w:t>i</w:t>
      </w:r>
      <w:r>
        <w:rPr>
          <w:rFonts w:ascii="ArialMT" w:hAnsi="ArialMT" w:cs="ArialMT"/>
        </w:rPr>
        <w:t>’inci zehir bileşenin hacim oranı,</w:t>
      </w:r>
    </w:p>
    <w:p w:rsidR="0073416F" w:rsidRDefault="0073416F" w:rsidP="00497C71">
      <w:pPr>
        <w:rPr>
          <w:rFonts w:ascii="ArialMT" w:hAnsi="ArialMT" w:cs="ArialMT"/>
        </w:rPr>
      </w:pPr>
      <w:r w:rsidRPr="001973F7">
        <w:rPr>
          <w:rFonts w:ascii="ArialMT" w:hAnsi="ArialMT" w:cs="ArialMT"/>
        </w:rPr>
        <w:fldChar w:fldCharType="begin"/>
      </w:r>
      <w:r w:rsidRPr="001973F7">
        <w:rPr>
          <w:rFonts w:ascii="ArialMT" w:hAnsi="ArialMT" w:cs="ArialMT"/>
        </w:rPr>
        <w:instrText xml:space="preserve"> QUOTE </w:instrText>
      </w:r>
      <w:ins w:id="517" w:author="fundaa" w:date="2014-11-27T10:35:00Z">
        <w:r w:rsidRPr="001973F7">
          <w:pict>
            <v:shape id="_x0000_i1044" type="#_x0000_t75" style="width:15.75pt;height:13.5pt">
              <v:imagedata r:id="rId42" o:title="" chromakey="white"/>
            </v:shape>
          </w:pict>
        </w:r>
      </w:ins>
      <w:r w:rsidRPr="001973F7">
        <w:rPr>
          <w:rFonts w:ascii="ArialMT" w:hAnsi="ArialMT" w:cs="ArialMT"/>
        </w:rPr>
        <w:instrText xml:space="preserve"> </w:instrText>
      </w:r>
      <w:r w:rsidRPr="001973F7">
        <w:rPr>
          <w:rFonts w:ascii="ArialMT" w:hAnsi="ArialMT" w:cs="ArialMT"/>
        </w:rPr>
        <w:fldChar w:fldCharType="separate"/>
      </w:r>
      <w:ins w:id="518" w:author="fundaa" w:date="2014-11-27T10:35:00Z">
        <w:r w:rsidRPr="001973F7">
          <w:pict>
            <v:shape id="_x0000_i1045" type="#_x0000_t75" style="width:15.75pt;height:13.5pt">
              <v:imagedata r:id="rId42" o:title="" chromakey="white"/>
            </v:shape>
          </w:pict>
        </w:r>
      </w:ins>
      <w:r w:rsidRPr="001973F7">
        <w:rPr>
          <w:rFonts w:ascii="ArialMT" w:hAnsi="ArialMT" w:cs="ArialMT"/>
        </w:rPr>
        <w:fldChar w:fldCharType="end"/>
      </w:r>
      <w:r>
        <w:rPr>
          <w:rFonts w:ascii="ArialMT" w:hAnsi="ArialMT" w:cs="ArialMT"/>
        </w:rPr>
        <w:tab/>
        <w:t xml:space="preserve">Bir zehir etkisi deneyinden, </w:t>
      </w:r>
      <w:r w:rsidRPr="009E64CD">
        <w:rPr>
          <w:rFonts w:ascii="ArialMT" w:hAnsi="ArialMT" w:cs="ArialMT"/>
          <w:i/>
          <w:iCs/>
        </w:rPr>
        <w:t>i</w:t>
      </w:r>
      <w:r>
        <w:rPr>
          <w:rFonts w:ascii="ArialMT" w:hAnsi="ArialMT" w:cs="ArialMT"/>
        </w:rPr>
        <w:t>’inci zehir bileşenin hacimsel verim,</w:t>
      </w:r>
    </w:p>
    <w:p w:rsidR="0073416F" w:rsidRDefault="0073416F" w:rsidP="00497C71">
      <w:pPr>
        <w:ind w:left="709" w:hanging="709"/>
        <w:rPr>
          <w:rFonts w:ascii="ArialMT" w:hAnsi="ArialMT" w:cs="ArialMT"/>
        </w:rPr>
      </w:pPr>
      <w:r w:rsidRPr="001973F7">
        <w:rPr>
          <w:rFonts w:ascii="ArialMT" w:hAnsi="ArialMT" w:cs="ArialMT"/>
        </w:rPr>
        <w:fldChar w:fldCharType="begin"/>
      </w:r>
      <w:r w:rsidRPr="001973F7">
        <w:rPr>
          <w:rFonts w:ascii="ArialMT" w:hAnsi="ArialMT" w:cs="ArialMT"/>
        </w:rPr>
        <w:instrText xml:space="preserve"> QUOTE </w:instrText>
      </w:r>
      <w:ins w:id="519" w:author="fundaa" w:date="2014-11-27T10:35:00Z">
        <w:r w:rsidRPr="001973F7">
          <w:pict>
            <v:shape id="_x0000_i1046" type="#_x0000_t75" style="width:21.75pt;height:13.5pt">
              <v:imagedata r:id="rId43" o:title="" chromakey="white"/>
            </v:shape>
          </w:pict>
        </w:r>
      </w:ins>
      <w:r w:rsidRPr="001973F7">
        <w:rPr>
          <w:rFonts w:ascii="ArialMT" w:hAnsi="ArialMT" w:cs="ArialMT"/>
        </w:rPr>
        <w:instrText xml:space="preserve"> </w:instrText>
      </w:r>
      <w:r w:rsidRPr="001973F7">
        <w:rPr>
          <w:rFonts w:ascii="ArialMT" w:hAnsi="ArialMT" w:cs="ArialMT"/>
        </w:rPr>
        <w:fldChar w:fldCharType="separate"/>
      </w:r>
      <w:ins w:id="520" w:author="fundaa" w:date="2014-11-27T10:35:00Z">
        <w:r w:rsidRPr="001973F7">
          <w:pict>
            <v:shape id="_x0000_i1047" type="#_x0000_t75" style="width:21.75pt;height:13.5pt">
              <v:imagedata r:id="rId43" o:title="" chromakey="white"/>
            </v:shape>
          </w:pict>
        </w:r>
      </w:ins>
      <w:r w:rsidRPr="001973F7">
        <w:rPr>
          <w:rFonts w:ascii="ArialMT" w:hAnsi="ArialMT" w:cs="ArialMT"/>
        </w:rPr>
        <w:fldChar w:fldCharType="end"/>
      </w:r>
      <w:r>
        <w:rPr>
          <w:rFonts w:ascii="ArialMT" w:hAnsi="ArialMT" w:cs="ArialMT"/>
        </w:rPr>
        <w:tab/>
        <w:t xml:space="preserve">Maruz kalma süresi </w:t>
      </w:r>
      <w:r w:rsidRPr="005F2DC6">
        <w:rPr>
          <w:rFonts w:ascii="ArialMT" w:hAnsi="ArialMT" w:cs="ArialMT"/>
          <w:i/>
          <w:iCs/>
        </w:rPr>
        <w:t>t</w:t>
      </w:r>
      <w:r>
        <w:rPr>
          <w:rFonts w:ascii="ArialMT" w:hAnsi="ArialMT" w:cs="ArialMT"/>
          <w:i/>
          <w:iCs/>
        </w:rPr>
        <w:t xml:space="preserve"> </w:t>
      </w:r>
      <w:r>
        <w:rPr>
          <w:rFonts w:ascii="ArialMT" w:hAnsi="ArialMT" w:cs="ArialMT"/>
        </w:rPr>
        <w:t>içinde kütle kaybı entegralinin yangın ürünü kütlesine bölümü olan kütle kaybı derişimi entegrali,</w:t>
      </w:r>
    </w:p>
    <w:p w:rsidR="0073416F" w:rsidRDefault="0073416F" w:rsidP="00497C71">
      <w:pPr>
        <w:rPr>
          <w:rFonts w:ascii="ArialMT" w:hAnsi="ArialMT" w:cs="ArialMT"/>
        </w:rPr>
      </w:pPr>
      <w:r w:rsidRPr="001973F7">
        <w:rPr>
          <w:rFonts w:ascii="ArialMT" w:hAnsi="ArialMT" w:cs="ArialMT"/>
        </w:rPr>
        <w:fldChar w:fldCharType="begin"/>
      </w:r>
      <w:r w:rsidRPr="001973F7">
        <w:rPr>
          <w:rFonts w:ascii="ArialMT" w:hAnsi="ArialMT" w:cs="ArialMT"/>
        </w:rPr>
        <w:instrText xml:space="preserve"> QUOTE </w:instrText>
      </w:r>
      <w:ins w:id="521" w:author="fundaa" w:date="2014-11-27T10:35:00Z">
        <w:r w:rsidRPr="001973F7">
          <w:pict>
            <v:shape id="_x0000_i1048" type="#_x0000_t75" style="width:14.25pt;height:13.5pt">
              <v:imagedata r:id="rId44" o:title="" chromakey="white"/>
            </v:shape>
          </w:pict>
        </w:r>
      </w:ins>
      <w:r w:rsidRPr="001973F7">
        <w:rPr>
          <w:rFonts w:ascii="ArialMT" w:hAnsi="ArialMT" w:cs="ArialMT"/>
        </w:rPr>
        <w:instrText xml:space="preserve"> </w:instrText>
      </w:r>
      <w:r w:rsidRPr="001973F7">
        <w:rPr>
          <w:rFonts w:ascii="ArialMT" w:hAnsi="ArialMT" w:cs="ArialMT"/>
        </w:rPr>
        <w:fldChar w:fldCharType="separate"/>
      </w:r>
      <w:ins w:id="522" w:author="fundaa" w:date="2014-11-27T10:35:00Z">
        <w:r w:rsidRPr="001973F7">
          <w:pict>
            <v:shape id="_x0000_i1049" type="#_x0000_t75" style="width:14.25pt;height:13.5pt">
              <v:imagedata r:id="rId44" o:title="" chromakey="white"/>
            </v:shape>
          </w:pict>
        </w:r>
      </w:ins>
      <w:r w:rsidRPr="001973F7">
        <w:rPr>
          <w:rFonts w:ascii="ArialMT" w:hAnsi="ArialMT" w:cs="ArialMT"/>
        </w:rPr>
        <w:fldChar w:fldCharType="end"/>
      </w:r>
      <w:r>
        <w:rPr>
          <w:rFonts w:ascii="ArialMT" w:hAnsi="ArialMT" w:cs="ArialMT"/>
          <w:i/>
          <w:iCs/>
        </w:rPr>
        <w:tab/>
      </w:r>
      <w:r>
        <w:rPr>
          <w:rFonts w:ascii="ArialMT" w:hAnsi="ArialMT" w:cs="ArialMT"/>
        </w:rPr>
        <w:t>Maruz kalama süresi sırasında deney numunesi kaybının kütlesidir;</w:t>
      </w:r>
    </w:p>
    <w:p w:rsidR="0073416F" w:rsidRDefault="0073416F" w:rsidP="00497C71">
      <w:pPr>
        <w:rPr>
          <w:rFonts w:ascii="ArialMT" w:hAnsi="ArialMT" w:cs="ArialMT"/>
        </w:rPr>
      </w:pPr>
      <w:r w:rsidRPr="001973F7">
        <w:rPr>
          <w:rFonts w:ascii="ArialMT" w:hAnsi="ArialMT" w:cs="ArialMT"/>
        </w:rPr>
        <w:fldChar w:fldCharType="begin"/>
      </w:r>
      <w:r w:rsidRPr="001973F7">
        <w:rPr>
          <w:rFonts w:ascii="ArialMT" w:hAnsi="ArialMT" w:cs="ArialMT"/>
        </w:rPr>
        <w:instrText xml:space="preserve"> QUOTE </w:instrText>
      </w:r>
      <w:ins w:id="523" w:author="fundaa" w:date="2014-11-27T10:35:00Z">
        <w:r w:rsidRPr="001973F7">
          <w:pict>
            <v:shape id="_x0000_i1050" type="#_x0000_t75" style="width:9pt;height:13.5pt">
              <v:imagedata r:id="rId45" o:title="" chromakey="white"/>
            </v:shape>
          </w:pict>
        </w:r>
      </w:ins>
      <w:r w:rsidRPr="001973F7">
        <w:rPr>
          <w:rFonts w:ascii="ArialMT" w:hAnsi="ArialMT" w:cs="ArialMT"/>
        </w:rPr>
        <w:instrText xml:space="preserve"> </w:instrText>
      </w:r>
      <w:r w:rsidRPr="001973F7">
        <w:rPr>
          <w:rFonts w:ascii="ArialMT" w:hAnsi="ArialMT" w:cs="ArialMT"/>
        </w:rPr>
        <w:fldChar w:fldCharType="separate"/>
      </w:r>
      <w:ins w:id="524" w:author="fundaa" w:date="2014-11-27T10:35:00Z">
        <w:r w:rsidRPr="001973F7">
          <w:pict>
            <v:shape id="_x0000_i1051" type="#_x0000_t75" style="width:9pt;height:13.5pt">
              <v:imagedata r:id="rId45" o:title="" chromakey="white"/>
            </v:shape>
          </w:pict>
        </w:r>
      </w:ins>
      <w:r w:rsidRPr="001973F7">
        <w:rPr>
          <w:rFonts w:ascii="ArialMT" w:hAnsi="ArialMT" w:cs="ArialMT"/>
        </w:rPr>
        <w:fldChar w:fldCharType="end"/>
      </w:r>
      <w:r>
        <w:rPr>
          <w:rFonts w:ascii="ArialMT" w:hAnsi="ArialMT" w:cs="ArialMT"/>
          <w:i/>
          <w:iCs/>
        </w:rPr>
        <w:tab/>
      </w:r>
      <w:r>
        <w:rPr>
          <w:rFonts w:ascii="ArialMT" w:hAnsi="ArialMT" w:cs="ArialMT"/>
        </w:rPr>
        <w:t>Maruz kalma süresi ve,</w:t>
      </w:r>
    </w:p>
    <w:p w:rsidR="0073416F" w:rsidRDefault="0073416F" w:rsidP="00497C71">
      <w:pPr>
        <w:rPr>
          <w:rFonts w:ascii="ArialMT" w:hAnsi="ArialMT" w:cs="ArialMT"/>
          <w:i/>
          <w:iCs/>
        </w:rPr>
      </w:pPr>
      <w:r>
        <w:rPr>
          <w:rFonts w:ascii="ArialMT" w:hAnsi="ArialMT" w:cs="ArialMT"/>
          <w:i/>
          <w:iCs/>
        </w:rPr>
        <w:t>V</w:t>
      </w:r>
      <w:r>
        <w:rPr>
          <w:rFonts w:ascii="ArialMT" w:hAnsi="ArialMT" w:cs="ArialMT"/>
          <w:i/>
          <w:iCs/>
        </w:rPr>
        <w:tab/>
      </w:r>
      <w:r>
        <w:rPr>
          <w:rFonts w:ascii="ArialMT" w:hAnsi="ArialMT" w:cs="ArialMT"/>
        </w:rPr>
        <w:t>Yangın ürününün içine dağıtıldığı hacim</w:t>
      </w:r>
      <w:r>
        <w:rPr>
          <w:rFonts w:ascii="ArialMT" w:hAnsi="ArialMT" w:cs="ArialMT"/>
          <w:i/>
          <w:iCs/>
        </w:rPr>
        <w:t>.</w:t>
      </w:r>
    </w:p>
    <w:p w:rsidR="0073416F" w:rsidRDefault="0073416F" w:rsidP="00497C71">
      <w:pPr>
        <w:rPr>
          <w:rFonts w:ascii="ArialMT" w:hAnsi="ArialMT" w:cs="ArialMT"/>
        </w:rPr>
      </w:pPr>
    </w:p>
    <w:p w:rsidR="0073416F" w:rsidRDefault="0073416F" w:rsidP="007D710F">
      <w:pPr>
        <w:jc w:val="both"/>
        <w:rPr>
          <w:rFonts w:ascii="ArialMT" w:hAnsi="ArialMT" w:cs="ArialMT"/>
        </w:rPr>
      </w:pPr>
      <w:r>
        <w:rPr>
          <w:rFonts w:ascii="ArialMT" w:hAnsi="ArialMT" w:cs="ArialMT"/>
        </w:rPr>
        <w:t>Her iki durumda da maruz kalma dozu hacim oranının x zaman örneğin, min birimi vardır.</w:t>
      </w:r>
    </w:p>
    <w:p w:rsidR="0073416F" w:rsidRDefault="0073416F" w:rsidP="007D710F">
      <w:pPr>
        <w:jc w:val="both"/>
        <w:rPr>
          <w:rFonts w:ascii="ArialMT" w:hAnsi="ArialMT" w:cs="ArialMT"/>
        </w:rPr>
      </w:pPr>
    </w:p>
    <w:p w:rsidR="0073416F" w:rsidRDefault="0073416F" w:rsidP="007B701B">
      <w:pPr>
        <w:jc w:val="both"/>
        <w:rPr>
          <w:rFonts w:ascii="ArialMT" w:hAnsi="ArialMT" w:cs="ArialMT"/>
        </w:rPr>
      </w:pPr>
      <w:r>
        <w:rPr>
          <w:rFonts w:ascii="ArialMT" w:hAnsi="ArialMT" w:cs="ArialMT"/>
        </w:rPr>
        <w:t xml:space="preserve">Bazı durumlarda, </w:t>
      </w:r>
      <w:r>
        <w:rPr>
          <w:rFonts w:ascii="ArialMT" w:hAnsi="ArialMT" w:cs="ArialMT"/>
          <w:i/>
          <w:iCs/>
        </w:rPr>
        <w:t>”</w:t>
      </w:r>
      <w:r w:rsidRPr="00375758">
        <w:rPr>
          <w:rFonts w:ascii="ArialMT" w:hAnsi="ArialMT" w:cs="ArialMT"/>
        </w:rPr>
        <w:t>kütle k</w:t>
      </w:r>
      <w:r>
        <w:rPr>
          <w:rFonts w:ascii="ArialMT" w:hAnsi="ArialMT" w:cs="ArialMT"/>
        </w:rPr>
        <w:t xml:space="preserve">aybı derişimi” olarak bilinen </w:t>
      </w:r>
      <w:r w:rsidRPr="001973F7">
        <w:rPr>
          <w:rFonts w:ascii="ArialMT" w:hAnsi="ArialMT" w:cs="ArialMT"/>
        </w:rPr>
        <w:fldChar w:fldCharType="begin"/>
      </w:r>
      <w:r w:rsidRPr="001973F7">
        <w:rPr>
          <w:rFonts w:ascii="ArialMT" w:hAnsi="ArialMT" w:cs="ArialMT"/>
        </w:rPr>
        <w:instrText xml:space="preserve"> QUOTE </w:instrText>
      </w:r>
      <w:ins w:id="525" w:author="fundaa" w:date="2014-11-27T10:35:00Z">
        <w:r w:rsidRPr="001973F7">
          <w:pict>
            <v:shape id="_x0000_i1052" type="#_x0000_t75" style="width:21.75pt;height:15pt">
              <v:imagedata r:id="rId46" o:title="" chromakey="white"/>
            </v:shape>
          </w:pict>
        </w:r>
      </w:ins>
      <w:r w:rsidRPr="001973F7">
        <w:rPr>
          <w:rFonts w:ascii="ArialMT" w:hAnsi="ArialMT" w:cs="ArialMT"/>
        </w:rPr>
        <w:instrText xml:space="preserve"> </w:instrText>
      </w:r>
      <w:r w:rsidRPr="001973F7">
        <w:rPr>
          <w:rFonts w:ascii="ArialMT" w:hAnsi="ArialMT" w:cs="ArialMT"/>
        </w:rPr>
        <w:fldChar w:fldCharType="separate"/>
      </w:r>
      <w:ins w:id="526" w:author="fundaa" w:date="2014-11-27T10:35:00Z">
        <w:r w:rsidRPr="001973F7">
          <w:pict>
            <v:shape id="_x0000_i1053" type="#_x0000_t75" style="width:21.75pt;height:15pt">
              <v:imagedata r:id="rId46" o:title="" chromakey="white"/>
            </v:shape>
          </w:pict>
        </w:r>
      </w:ins>
      <w:r w:rsidRPr="001973F7">
        <w:rPr>
          <w:rFonts w:ascii="ArialMT" w:hAnsi="ArialMT" w:cs="ArialMT"/>
        </w:rPr>
        <w:fldChar w:fldCharType="end"/>
      </w:r>
      <w:r>
        <w:rPr>
          <w:rFonts w:ascii="ArialMT" w:hAnsi="ArialMT" w:cs="ArialMT"/>
        </w:rPr>
        <w:t>, maruz kalma dozunun derişim x zaman, örneğin</w:t>
      </w:r>
    </w:p>
    <w:p w:rsidR="0073416F" w:rsidRDefault="0073416F" w:rsidP="007D710F">
      <w:pPr>
        <w:jc w:val="both"/>
        <w:rPr>
          <w:rFonts w:ascii="ArialMT" w:hAnsi="ArialMT" w:cs="ArialMT"/>
        </w:rPr>
      </w:pPr>
      <w:r>
        <w:rPr>
          <w:rFonts w:ascii="ArialMT" w:hAnsi="ArialMT" w:cs="ArialMT"/>
        </w:rPr>
        <w:t>g x min x m</w:t>
      </w:r>
      <w:r>
        <w:rPr>
          <w:rFonts w:ascii="ArialMT" w:hAnsi="ArialMT" w:cs="ArialMT"/>
          <w:vertAlign w:val="superscript"/>
        </w:rPr>
        <w:t>-3</w:t>
      </w:r>
      <w:r>
        <w:rPr>
          <w:rFonts w:ascii="ArialMT" w:hAnsi="ArialMT" w:cs="ArialMT"/>
        </w:rPr>
        <w:t>var olduğu durumlarda, hacim oranının yerine kullanılır.</w:t>
      </w:r>
    </w:p>
    <w:p w:rsidR="0073416F" w:rsidRDefault="0073416F" w:rsidP="00497C71">
      <w:pPr>
        <w:rPr>
          <w:rFonts w:ascii="ArialMT" w:hAnsi="ArialMT" w:cs="ArialMT"/>
        </w:rPr>
      </w:pPr>
    </w:p>
    <w:p w:rsidR="0073416F" w:rsidRDefault="0073416F" w:rsidP="007B701B">
      <w:pPr>
        <w:jc w:val="both"/>
        <w:rPr>
          <w:rFonts w:ascii="ArialMT" w:hAnsi="ArialMT" w:cs="ArialMT"/>
        </w:rPr>
      </w:pPr>
      <w:r>
        <w:rPr>
          <w:rFonts w:ascii="ArialMT" w:hAnsi="ArialMT" w:cs="ArialMT"/>
        </w:rPr>
        <w:t>20 g x m</w:t>
      </w:r>
      <w:r>
        <w:rPr>
          <w:rFonts w:ascii="ArialMT" w:hAnsi="ArialMT" w:cs="ArialMT"/>
          <w:vertAlign w:val="superscript"/>
        </w:rPr>
        <w:t>-3</w:t>
      </w:r>
      <w:r>
        <w:rPr>
          <w:rFonts w:ascii="ArialMT" w:hAnsi="ArialMT" w:cs="ArialMT"/>
        </w:rPr>
        <w:t>'lük bir kütle kaybı derişime 30 min’lik bir maruz kalmanın tanımlı etkiye neden olduğunu varsayalım, o zaman, malzemenin zehir etkisi 600 g x min x m</w:t>
      </w:r>
      <w:r>
        <w:rPr>
          <w:rFonts w:ascii="ArialMT" w:hAnsi="ArialMT" w:cs="ArialMT"/>
          <w:vertAlign w:val="superscript"/>
        </w:rPr>
        <w:t>-3</w:t>
      </w:r>
      <w:r>
        <w:rPr>
          <w:rFonts w:ascii="ArialMT" w:hAnsi="ArialMT" w:cs="ArialMT"/>
        </w:rPr>
        <w:t>'tür. Bu, örneğin, 60 x m</w:t>
      </w:r>
      <w:r>
        <w:rPr>
          <w:rFonts w:ascii="ArialMT" w:hAnsi="ArialMT" w:cs="ArialMT"/>
          <w:vertAlign w:val="superscript"/>
        </w:rPr>
        <w:t>-3</w:t>
      </w:r>
      <w:r>
        <w:rPr>
          <w:rFonts w:ascii="ArialMT" w:hAnsi="ArialMT" w:cs="ArialMT"/>
        </w:rPr>
        <w:t xml:space="preserve">’'lük bir kütle kaybı derişimine 10 min’lik bir maruz kalmanın tanımlı etkiye neden olduğu anlamına gelir. </w:t>
      </w:r>
      <w:r w:rsidRPr="00CA77F8">
        <w:rPr>
          <w:rFonts w:ascii="ArialMT" w:hAnsi="ArialMT" w:cs="ArialMT"/>
        </w:rPr>
        <w:t>Benzer şekilde, 30 g x m</w:t>
      </w:r>
      <w:r w:rsidRPr="00CA77F8">
        <w:rPr>
          <w:rFonts w:ascii="ArialMT" w:hAnsi="ArialMT" w:cs="ArialMT"/>
          <w:vertAlign w:val="superscript"/>
        </w:rPr>
        <w:t>-3</w:t>
      </w:r>
      <w:r w:rsidRPr="00CA77F8">
        <w:rPr>
          <w:rFonts w:ascii="ArialMT" w:hAnsi="ArialMT" w:cs="ArialMT"/>
        </w:rPr>
        <w:t xml:space="preserve"> lük bir kütle kaybı derişime 20 </w:t>
      </w:r>
      <w:r>
        <w:rPr>
          <w:rFonts w:ascii="ArialMT" w:hAnsi="ArialMT" w:cs="ArialMT"/>
        </w:rPr>
        <w:t>min’</w:t>
      </w:r>
      <w:r w:rsidRPr="00CA77F8">
        <w:rPr>
          <w:rFonts w:ascii="ArialMT" w:hAnsi="ArialMT" w:cs="ArialMT"/>
        </w:rPr>
        <w:t>lık bir maruz kalma aynı tanımlı etkiye neden olduğu da varsayılır.</w:t>
      </w:r>
    </w:p>
    <w:p w:rsidR="0073416F" w:rsidRPr="00CA77F8" w:rsidRDefault="0073416F" w:rsidP="007B701B">
      <w:pPr>
        <w:jc w:val="both"/>
        <w:rPr>
          <w:rFonts w:ascii="ArialMT" w:hAnsi="ArialMT" w:cs="ArialMT"/>
        </w:rPr>
      </w:pPr>
    </w:p>
    <w:p w:rsidR="0073416F" w:rsidRDefault="0073416F" w:rsidP="007B701B">
      <w:pPr>
        <w:jc w:val="both"/>
        <w:rPr>
          <w:rFonts w:ascii="ArialMT" w:hAnsi="ArialMT" w:cs="ArialMT"/>
        </w:rPr>
      </w:pPr>
      <w:r w:rsidRPr="00CA77F8">
        <w:rPr>
          <w:rFonts w:ascii="ArialMT" w:hAnsi="ArialMT" w:cs="ArialMT"/>
        </w:rPr>
        <w:t>Verilen bir malzemeden yangın ürününün zehir etkisi, yangın ürününün üretilmesi için kullanılan fiziksel yangın modeline göre değişmektedir. Özellikle, sıcaklık ve havalandırma koşulları çok önemli değişkenlerdir. Bu</w:t>
      </w:r>
      <w:r>
        <w:rPr>
          <w:rFonts w:ascii="ArialMT" w:hAnsi="ArialMT" w:cs="ArialMT"/>
        </w:rPr>
        <w:t>,</w:t>
      </w:r>
      <w:r w:rsidRPr="00CA77F8">
        <w:rPr>
          <w:rFonts w:ascii="ArialMT" w:hAnsi="ArialMT" w:cs="ArialMT"/>
        </w:rPr>
        <w:t xml:space="preserve"> Madde 5.1’de daha fazla </w:t>
      </w:r>
      <w:r>
        <w:rPr>
          <w:rFonts w:ascii="ArialMT" w:hAnsi="ArialMT" w:cs="ArialMT"/>
        </w:rPr>
        <w:t>ele alınmaktadır</w:t>
      </w:r>
      <w:r w:rsidRPr="00CA77F8">
        <w:rPr>
          <w:rFonts w:ascii="ArialMT" w:hAnsi="ArialMT" w:cs="ArialMT"/>
        </w:rPr>
        <w:t>.</w:t>
      </w:r>
    </w:p>
    <w:p w:rsidR="0073416F" w:rsidRPr="00CA77F8" w:rsidRDefault="0073416F" w:rsidP="00497C71">
      <w:pPr>
        <w:rPr>
          <w:rFonts w:ascii="ArialMT" w:hAnsi="ArialMT" w:cs="ArialMT"/>
        </w:rPr>
      </w:pPr>
    </w:p>
    <w:p w:rsidR="0073416F" w:rsidRPr="00C6787B" w:rsidRDefault="0073416F" w:rsidP="004378E8">
      <w:pPr>
        <w:pStyle w:val="Heading2"/>
      </w:pPr>
      <w:bookmarkStart w:id="527" w:name="_Toc404438987"/>
      <w:bookmarkStart w:id="528" w:name="_Toc404439599"/>
      <w:bookmarkStart w:id="529" w:name="_Toc404440052"/>
      <w:bookmarkStart w:id="530" w:name="_Toc404440186"/>
      <w:bookmarkStart w:id="531" w:name="_Toc404440219"/>
      <w:bookmarkStart w:id="532" w:name="_Toc404440252"/>
      <w:bookmarkStart w:id="533" w:name="_Toc404440470"/>
      <w:bookmarkStart w:id="534" w:name="_Toc404441235"/>
      <w:bookmarkStart w:id="535" w:name="_Toc404441499"/>
      <w:bookmarkStart w:id="536" w:name="_Toc404505250"/>
      <w:r w:rsidRPr="00C6787B">
        <w:t>4.3</w:t>
      </w:r>
      <w:r w:rsidRPr="00C6787B">
        <w:tab/>
        <w:t>Kesirli etkin doz (FED) ve zehir tehlikesi</w:t>
      </w:r>
      <w:bookmarkEnd w:id="527"/>
      <w:bookmarkEnd w:id="528"/>
      <w:bookmarkEnd w:id="529"/>
      <w:bookmarkEnd w:id="530"/>
      <w:bookmarkEnd w:id="531"/>
      <w:bookmarkEnd w:id="532"/>
      <w:bookmarkEnd w:id="533"/>
      <w:bookmarkEnd w:id="534"/>
      <w:bookmarkEnd w:id="535"/>
      <w:bookmarkEnd w:id="536"/>
    </w:p>
    <w:p w:rsidR="0073416F" w:rsidRDefault="0073416F" w:rsidP="00497C71">
      <w:pPr>
        <w:jc w:val="both"/>
        <w:rPr>
          <w:rFonts w:ascii="ArialMT" w:hAnsi="ArialMT" w:cs="ArialMT"/>
        </w:rPr>
      </w:pPr>
      <w:r w:rsidRPr="00CA77F8">
        <w:rPr>
          <w:rFonts w:ascii="ArialMT" w:hAnsi="ArialMT" w:cs="ArialMT"/>
        </w:rPr>
        <w:t xml:space="preserve">Zehir etkisi, kütle kaybı birim başına ifade edilen, yangın ürününün neden olduğu zehirli etkiyi tanımlayan herhangi bir verilen yangın </w:t>
      </w:r>
      <w:r>
        <w:rPr>
          <w:rFonts w:ascii="ArialMT" w:hAnsi="ArialMT" w:cs="ArialMT"/>
        </w:rPr>
        <w:t>senoryasında</w:t>
      </w:r>
      <w:r w:rsidRPr="00CA77F8">
        <w:rPr>
          <w:rFonts w:ascii="ArialMT" w:hAnsi="ArialMT" w:cs="ArialMT"/>
        </w:rPr>
        <w:t xml:space="preserve"> ortaya çıkmış zehir tehlikesini belirleyen faktörlerden biridir. Verilen bir </w:t>
      </w:r>
      <w:r>
        <w:rPr>
          <w:rFonts w:ascii="ArialMT" w:hAnsi="ArialMT" w:cs="ArialMT"/>
        </w:rPr>
        <w:t xml:space="preserve">senoryada </w:t>
      </w:r>
      <w:r w:rsidRPr="00CA77F8">
        <w:rPr>
          <w:rFonts w:ascii="ArialMT" w:hAnsi="ArialMT" w:cs="ArialMT"/>
        </w:rPr>
        <w:t>özellikle bir ürün tarafından ortaya çıkarılan zehir tehlikesini belirlemek için, zamana bağlı olarak ne kadar yangın ürünün serbest bırakıldığını (ürünün kütle kaybı özellikleri) tanımlayan verilere sahip olunması ve yangın ürününün içinde yayılma hacmi bilmek eşit derecede önemlidir.</w:t>
      </w:r>
    </w:p>
    <w:p w:rsidR="0073416F" w:rsidRPr="00CA77F8" w:rsidRDefault="0073416F" w:rsidP="00497C71">
      <w:pPr>
        <w:jc w:val="both"/>
        <w:rPr>
          <w:rFonts w:ascii="ArialMT" w:hAnsi="ArialMT" w:cs="ArialMT"/>
        </w:rPr>
      </w:pPr>
    </w:p>
    <w:p w:rsidR="0073416F" w:rsidRPr="00CA77F8" w:rsidRDefault="0073416F" w:rsidP="00497C71">
      <w:pPr>
        <w:jc w:val="both"/>
        <w:rPr>
          <w:rFonts w:ascii="ArialMT" w:hAnsi="ArialMT" w:cs="ArialMT"/>
        </w:rPr>
      </w:pPr>
      <w:r w:rsidRPr="00CA77F8">
        <w:rPr>
          <w:rFonts w:ascii="ArialMT" w:hAnsi="ArialMT" w:cs="ArialMT"/>
        </w:rPr>
        <w:t>Verilen bir dağıtım hacmi için, zehir tehlikesi söz konusu ürünün kütle kaybı oranı özellikleri ve zehir etkisinin ürünü ile orantılıdır. Bu nedenle, yüksek zehir etkisi ve düşük son ürün kütle kaybı oranı akış hızı</w:t>
      </w:r>
      <w:r>
        <w:rPr>
          <w:rFonts w:ascii="ArialMT" w:hAnsi="ArialMT" w:cs="ArialMT"/>
        </w:rPr>
        <w:t>na</w:t>
      </w:r>
      <w:r w:rsidRPr="00CA77F8">
        <w:rPr>
          <w:rFonts w:ascii="ArialMT" w:hAnsi="ArialMT" w:cs="ArialMT"/>
        </w:rPr>
        <w:t xml:space="preserve"> sahip bir malzeme düşük zehir etkisi ve yüksek son ürün kütle kaybı oranına sahip bir malzemeye benzer bir zehir tehlikesi ortaya çıkarabilir.</w:t>
      </w:r>
    </w:p>
    <w:p w:rsidR="0073416F" w:rsidRDefault="0073416F" w:rsidP="00497C71">
      <w:pPr>
        <w:rPr>
          <w:b/>
          <w:bCs/>
          <w:sz w:val="24"/>
          <w:szCs w:val="24"/>
        </w:rPr>
      </w:pPr>
    </w:p>
    <w:p w:rsidR="0073416F" w:rsidRPr="00CA77F8" w:rsidRDefault="0073416F" w:rsidP="004378E8">
      <w:pPr>
        <w:pStyle w:val="Heading2"/>
      </w:pPr>
      <w:bookmarkStart w:id="537" w:name="_Toc404438988"/>
      <w:bookmarkStart w:id="538" w:name="_Toc404439600"/>
      <w:bookmarkStart w:id="539" w:name="_Toc404440053"/>
      <w:bookmarkStart w:id="540" w:name="_Toc404440187"/>
      <w:bookmarkStart w:id="541" w:name="_Toc404440220"/>
      <w:bookmarkStart w:id="542" w:name="_Toc404440253"/>
      <w:bookmarkStart w:id="543" w:name="_Toc404440471"/>
      <w:bookmarkStart w:id="544" w:name="_Toc404441236"/>
      <w:bookmarkStart w:id="545" w:name="_Toc404441500"/>
      <w:bookmarkStart w:id="546" w:name="_Toc404505251"/>
      <w:r w:rsidRPr="00C6787B">
        <w:t>4.4</w:t>
      </w:r>
      <w:r w:rsidRPr="00C6787B">
        <w:tab/>
        <w:t>Kesirli etkin derişim (FEC)</w:t>
      </w:r>
      <w:bookmarkEnd w:id="537"/>
      <w:bookmarkEnd w:id="538"/>
      <w:bookmarkEnd w:id="539"/>
      <w:bookmarkEnd w:id="540"/>
      <w:bookmarkEnd w:id="541"/>
      <w:bookmarkEnd w:id="542"/>
      <w:bookmarkEnd w:id="543"/>
      <w:bookmarkEnd w:id="544"/>
      <w:bookmarkEnd w:id="545"/>
      <w:bookmarkEnd w:id="546"/>
    </w:p>
    <w:p w:rsidR="0073416F" w:rsidRDefault="0073416F" w:rsidP="00497C71">
      <w:pPr>
        <w:jc w:val="both"/>
        <w:rPr>
          <w:rFonts w:ascii="ArialMT" w:hAnsi="ArialMT" w:cs="ArialMT"/>
        </w:rPr>
      </w:pPr>
      <w:r>
        <w:rPr>
          <w:rFonts w:ascii="ArialMT" w:hAnsi="ArialMT" w:cs="ArialMT"/>
        </w:rPr>
        <w:t xml:space="preserve">Duyumsal ve/ veya üst solunum tahrişi ediciler, zehir tehlikesini değerlendirmek için temel prensip sadece her tahriş edicinin derişimi içerir. </w:t>
      </w:r>
      <w:r w:rsidRPr="00BF625F">
        <w:rPr>
          <w:rFonts w:ascii="ArialMT" w:hAnsi="ArialMT" w:cs="ArialMT"/>
        </w:rPr>
        <w:t>Kesirli etkin derişim</w:t>
      </w:r>
      <w:r>
        <w:rPr>
          <w:rFonts w:ascii="ArialMT" w:hAnsi="ArialMT" w:cs="ArialMT"/>
        </w:rPr>
        <w:t>ler, her tahriş edici için zamanın her bir ayrık artırımında belirlenmektedir. Toplamları belirli bir eşik değerini aştığı zaman, seçilen güvenlik kıstaslarına göre kaçış için mevcut zamanı temsil eder (bk. ISO 13571).</w:t>
      </w:r>
    </w:p>
    <w:p w:rsidR="0073416F" w:rsidRDefault="0073416F" w:rsidP="00497C71">
      <w:pPr>
        <w:rPr>
          <w:b/>
          <w:bCs/>
          <w:sz w:val="24"/>
          <w:szCs w:val="24"/>
        </w:rPr>
      </w:pPr>
    </w:p>
    <w:p w:rsidR="0073416F" w:rsidRPr="00000C78" w:rsidRDefault="0073416F" w:rsidP="004378E8">
      <w:pPr>
        <w:pStyle w:val="Heading2"/>
      </w:pPr>
      <w:bookmarkStart w:id="547" w:name="_Toc404438989"/>
      <w:bookmarkStart w:id="548" w:name="_Toc404439601"/>
      <w:bookmarkStart w:id="549" w:name="_Toc404440054"/>
      <w:bookmarkStart w:id="550" w:name="_Toc404440188"/>
      <w:bookmarkStart w:id="551" w:name="_Toc404440221"/>
      <w:bookmarkStart w:id="552" w:name="_Toc404440254"/>
      <w:bookmarkStart w:id="553" w:name="_Toc404440472"/>
      <w:bookmarkStart w:id="554" w:name="_Toc404441237"/>
      <w:bookmarkStart w:id="555" w:name="_Toc404441501"/>
      <w:bookmarkStart w:id="556" w:name="_Toc404505252"/>
      <w:r w:rsidRPr="00000C78">
        <w:t>4.5</w:t>
      </w:r>
      <w:r w:rsidRPr="00000C78">
        <w:tab/>
        <w:t>Genel zehir etkileri</w:t>
      </w:r>
      <w:bookmarkEnd w:id="547"/>
      <w:bookmarkEnd w:id="548"/>
      <w:bookmarkEnd w:id="549"/>
      <w:bookmarkEnd w:id="550"/>
      <w:bookmarkEnd w:id="551"/>
      <w:bookmarkEnd w:id="552"/>
      <w:bookmarkEnd w:id="553"/>
      <w:bookmarkEnd w:id="554"/>
      <w:bookmarkEnd w:id="555"/>
      <w:bookmarkEnd w:id="556"/>
    </w:p>
    <w:p w:rsidR="0073416F" w:rsidRDefault="0073416F" w:rsidP="00497C71">
      <w:pPr>
        <w:jc w:val="both"/>
        <w:rPr>
          <w:rFonts w:ascii="ArialMT" w:hAnsi="ArialMT" w:cs="ArialMT"/>
        </w:rPr>
      </w:pPr>
      <w:r>
        <w:rPr>
          <w:rFonts w:ascii="ArialMT" w:hAnsi="ArialMT" w:cs="ArialMT"/>
        </w:rPr>
        <w:t xml:space="preserve">Zehir tehlike değerlendirmesi yapmanın farkında olmak önemlidir. Söz konusu malzeme / malzemeler üzerinde zehir etkisi verilerine sahip olmak her zaman gerekli değildir. ISO'daki kapsamlı çalışmalar ve başka yerlerde yayınlanmış çalışmalar çoğu malzemelerin benzer zehir etkisinin yangın atmosferlerinin ürettiğini göstermektedir. </w:t>
      </w:r>
    </w:p>
    <w:p w:rsidR="0073416F" w:rsidRDefault="0073416F" w:rsidP="00497C71">
      <w:pPr>
        <w:jc w:val="both"/>
        <w:rPr>
          <w:rFonts w:ascii="ArialMT" w:hAnsi="ArialMT" w:cs="ArialMT"/>
        </w:rPr>
      </w:pPr>
    </w:p>
    <w:p w:rsidR="0073416F" w:rsidRDefault="0073416F" w:rsidP="00497C71">
      <w:pPr>
        <w:jc w:val="both"/>
        <w:rPr>
          <w:rFonts w:ascii="ArialMT" w:hAnsi="ArialMT" w:cs="ArialMT"/>
        </w:rPr>
      </w:pPr>
      <w:r>
        <w:rPr>
          <w:rFonts w:ascii="ArialMT" w:hAnsi="ArialMT" w:cs="ArialMT"/>
        </w:rPr>
        <w:t>Bu nedenle, herhangi bir yangın senaryosunun bir başlangıç zehir tehlike değerlendirmesi için, 900 g x min x m</w:t>
      </w:r>
      <w:r w:rsidRPr="00015424">
        <w:rPr>
          <w:rFonts w:ascii="ArialMT" w:hAnsi="ArialMT" w:cs="ArialMT"/>
          <w:vertAlign w:val="superscript"/>
        </w:rPr>
        <w:t>-3</w:t>
      </w:r>
      <w:r>
        <w:rPr>
          <w:rFonts w:ascii="ArialMT" w:hAnsi="ArialMT" w:cs="ArialMT"/>
          <w:vertAlign w:val="superscript"/>
        </w:rPr>
        <w:t xml:space="preserve"> </w:t>
      </w:r>
      <w:r>
        <w:rPr>
          <w:rFonts w:ascii="ArialMT" w:hAnsi="ArialMT" w:cs="ArialMT"/>
        </w:rPr>
        <w:t>ün genel bir zehir etkisinin iyi havalandırılan ön parlamalı yangınlarda malzemeler için ve etkisi azalmış sonradan parlamalı yangınlar için de 450 g x min x m</w:t>
      </w:r>
      <w:r w:rsidRPr="009C7891">
        <w:rPr>
          <w:rFonts w:ascii="ArialMT" w:hAnsi="ArialMT" w:cs="ArialMT"/>
          <w:vertAlign w:val="superscript"/>
        </w:rPr>
        <w:t>-3</w:t>
      </w:r>
      <w:r>
        <w:rPr>
          <w:rFonts w:ascii="ArialMT" w:hAnsi="ArialMT" w:cs="ArialMT"/>
          <w:vertAlign w:val="superscript"/>
        </w:rPr>
        <w:t xml:space="preserve"> </w:t>
      </w:r>
      <w:r>
        <w:rPr>
          <w:rFonts w:ascii="ArialMT" w:hAnsi="ArialMT" w:cs="ArialMT"/>
        </w:rPr>
        <w:t>olarak var sayılması önerilmektedir (bk. ISO 13571:2007, Madde 7.4). Varsayılan bir genel zehir etkisinin kuvveti, %50'lik zehir etkisi değerleri ve varsayılan genel değerlerin % 50 ve % 200'lük zehir etkisi değerleri kullanarak, daha sonra değerlendirmesi tekrarlanarak değerlendirilebilir. Alternatif zehir etkisi değerleri önemli ölçüde değerlendirme ile ilgili sonucunu değiştirirse, daha sonra daha hassas zehir etkisi gücü verileri gerekebilir.</w:t>
      </w:r>
    </w:p>
    <w:p w:rsidR="0073416F" w:rsidRDefault="0073416F" w:rsidP="00497C71">
      <w:pPr>
        <w:rPr>
          <w:rFonts w:ascii="ArialMT" w:hAnsi="ArialMT" w:cs="ArialMT"/>
          <w:b/>
          <w:bCs/>
        </w:rPr>
      </w:pPr>
    </w:p>
    <w:p w:rsidR="0073416F" w:rsidRPr="00B603F9" w:rsidRDefault="0073416F" w:rsidP="004378E8">
      <w:pPr>
        <w:pStyle w:val="Heading2"/>
        <w:rPr>
          <w:sz w:val="28"/>
          <w:szCs w:val="28"/>
        </w:rPr>
      </w:pPr>
      <w:bookmarkStart w:id="557" w:name="_Toc404505253"/>
      <w:bookmarkStart w:id="558" w:name="_Toc404438990"/>
      <w:bookmarkStart w:id="559" w:name="_Toc404439602"/>
      <w:bookmarkStart w:id="560" w:name="_Toc404440055"/>
      <w:bookmarkStart w:id="561" w:name="_Toc404440189"/>
      <w:bookmarkStart w:id="562" w:name="_Toc404440222"/>
      <w:bookmarkStart w:id="563" w:name="_Toc404440255"/>
      <w:bookmarkStart w:id="564" w:name="_Toc404440473"/>
      <w:bookmarkStart w:id="565" w:name="_Toc404441238"/>
      <w:bookmarkStart w:id="566" w:name="_Toc404441502"/>
      <w:r w:rsidRPr="00B603F9">
        <w:rPr>
          <w:sz w:val="28"/>
          <w:szCs w:val="28"/>
        </w:rPr>
        <w:t>5</w:t>
      </w:r>
      <w:r w:rsidRPr="00B603F9">
        <w:rPr>
          <w:sz w:val="28"/>
          <w:szCs w:val="28"/>
        </w:rPr>
        <w:tab/>
        <w:t>Küçük ölçekli zehirlilik deneylerinin genel hususları</w:t>
      </w:r>
      <w:bookmarkEnd w:id="557"/>
      <w:r w:rsidRPr="00B603F9">
        <w:rPr>
          <w:sz w:val="28"/>
          <w:szCs w:val="28"/>
        </w:rPr>
        <w:t xml:space="preserve"> </w:t>
      </w:r>
      <w:bookmarkEnd w:id="558"/>
      <w:bookmarkEnd w:id="559"/>
      <w:bookmarkEnd w:id="560"/>
      <w:bookmarkEnd w:id="561"/>
      <w:bookmarkEnd w:id="562"/>
      <w:bookmarkEnd w:id="563"/>
      <w:bookmarkEnd w:id="564"/>
      <w:bookmarkEnd w:id="565"/>
      <w:bookmarkEnd w:id="566"/>
    </w:p>
    <w:p w:rsidR="0073416F" w:rsidRPr="00361E53" w:rsidRDefault="0073416F" w:rsidP="00B603F9">
      <w:pPr>
        <w:pStyle w:val="Subtitle"/>
        <w:rPr>
          <w:rFonts w:ascii="ArialMT" w:hAnsi="ArialMT" w:cs="ArialMT"/>
          <w:sz w:val="20"/>
          <w:szCs w:val="20"/>
        </w:rPr>
      </w:pPr>
    </w:p>
    <w:p w:rsidR="0073416F" w:rsidRPr="00B603F9" w:rsidRDefault="0073416F" w:rsidP="004378E8">
      <w:pPr>
        <w:pStyle w:val="Heading2"/>
      </w:pPr>
      <w:bookmarkStart w:id="567" w:name="_Toc404438991"/>
      <w:bookmarkStart w:id="568" w:name="_Toc404439603"/>
      <w:bookmarkStart w:id="569" w:name="_Toc404440056"/>
      <w:bookmarkStart w:id="570" w:name="_Toc404440190"/>
      <w:bookmarkStart w:id="571" w:name="_Toc404440223"/>
      <w:bookmarkStart w:id="572" w:name="_Toc404440256"/>
      <w:bookmarkStart w:id="573" w:name="_Toc404440474"/>
      <w:bookmarkStart w:id="574" w:name="_Toc404441239"/>
      <w:bookmarkStart w:id="575" w:name="_Toc404441503"/>
      <w:bookmarkStart w:id="576" w:name="_Toc404505254"/>
      <w:r w:rsidRPr="00B603F9">
        <w:t>5.1</w:t>
      </w:r>
      <w:r w:rsidRPr="00B603F9">
        <w:tab/>
        <w:t>Genel</w:t>
      </w:r>
      <w:bookmarkEnd w:id="567"/>
      <w:bookmarkEnd w:id="568"/>
      <w:bookmarkEnd w:id="569"/>
      <w:bookmarkEnd w:id="570"/>
      <w:bookmarkEnd w:id="571"/>
      <w:bookmarkEnd w:id="572"/>
      <w:bookmarkEnd w:id="573"/>
      <w:bookmarkEnd w:id="574"/>
      <w:bookmarkEnd w:id="575"/>
      <w:bookmarkEnd w:id="576"/>
    </w:p>
    <w:p w:rsidR="0073416F" w:rsidRDefault="0073416F" w:rsidP="00497C71">
      <w:pPr>
        <w:rPr>
          <w:rFonts w:ascii="ArialMT" w:hAnsi="ArialMT" w:cs="ArialMT"/>
        </w:rPr>
      </w:pPr>
      <w:r>
        <w:rPr>
          <w:rFonts w:ascii="ArialMT" w:hAnsi="ArialMT" w:cs="ArialMT"/>
        </w:rPr>
        <w:t>Küçük ölçekli zehirlilik deneyleri esas olarak iki bölüm içermektedir:</w:t>
      </w:r>
    </w:p>
    <w:p w:rsidR="0073416F" w:rsidRPr="006C35AF" w:rsidRDefault="0073416F" w:rsidP="006E3AE7">
      <w:pPr>
        <w:pStyle w:val="ListParagraph"/>
        <w:numPr>
          <w:ilvl w:val="0"/>
          <w:numId w:val="4"/>
        </w:numPr>
        <w:spacing w:after="200" w:line="276" w:lineRule="auto"/>
        <w:jc w:val="both"/>
        <w:rPr>
          <w:rFonts w:ascii="ArialMT" w:hAnsi="ArialMT" w:cs="ArialMT"/>
        </w:rPr>
      </w:pPr>
      <w:r w:rsidRPr="006C35AF">
        <w:rPr>
          <w:rFonts w:ascii="ArialMT" w:hAnsi="ArialMT" w:cs="ArialMT"/>
        </w:rPr>
        <w:t>Ayrışma koşulları (fiziksel yangın modeli) gerçek bir yangının belirli bir aşamasına göre aynı bağıl bileşime sahip olan yangın ürününü üretecek şekilde olmalıdır</w:t>
      </w:r>
      <w:r>
        <w:rPr>
          <w:rFonts w:ascii="ArialMT" w:hAnsi="ArialMT" w:cs="ArialMT"/>
        </w:rPr>
        <w:t xml:space="preserve"> </w:t>
      </w:r>
      <w:r w:rsidRPr="00497C71">
        <w:rPr>
          <w:rFonts w:ascii="ArialMT" w:hAnsi="ArialMT" w:cs="ArialMT"/>
        </w:rPr>
        <w:t>ve</w:t>
      </w:r>
      <w:r>
        <w:rPr>
          <w:rFonts w:ascii="ArialMT" w:hAnsi="ArialMT" w:cs="ArialMT"/>
        </w:rPr>
        <w:t>,</w:t>
      </w:r>
    </w:p>
    <w:p w:rsidR="0073416F" w:rsidRDefault="0073416F" w:rsidP="006E3AE7">
      <w:pPr>
        <w:pStyle w:val="ListParagraph"/>
        <w:numPr>
          <w:ilvl w:val="0"/>
          <w:numId w:val="4"/>
        </w:numPr>
        <w:spacing w:before="100" w:beforeAutospacing="1" w:after="100" w:afterAutospacing="1"/>
        <w:jc w:val="both"/>
        <w:rPr>
          <w:rFonts w:ascii="ArialMT" w:hAnsi="ArialMT" w:cs="ArialMT"/>
        </w:rPr>
      </w:pPr>
      <w:r>
        <w:rPr>
          <w:rFonts w:ascii="ArialMT" w:hAnsi="ArialMT" w:cs="ArialMT"/>
        </w:rPr>
        <w:t>Kontrollü bir şekilde hem hayvanların yangın ürününe maruz bırakarak ve tepkilerini izleyerek veya yangın ürününün kimyasal analizini yaparak ve yangın ürününe ait derişimdeki zehir etkisini hesaplayarak yapılabilen, zehir etkisini değerlendirmek veya hesaplamak için yangın ürününe yönelik değerlendirme yöntemlerini.</w:t>
      </w:r>
    </w:p>
    <w:p w:rsidR="0073416F" w:rsidRPr="00B572E9" w:rsidRDefault="0073416F" w:rsidP="00917190">
      <w:pPr>
        <w:jc w:val="both"/>
        <w:rPr>
          <w:rFonts w:ascii="ArialMT" w:hAnsi="ArialMT" w:cs="ArialMT"/>
        </w:rPr>
      </w:pPr>
      <w:r w:rsidRPr="00B572E9">
        <w:rPr>
          <w:rFonts w:ascii="ArialMT" w:hAnsi="ArialMT" w:cs="ArialMT"/>
        </w:rPr>
        <w:t>Herhangi bir yöntemin kritik bir parçası da deneye tabi tutulmuş malzemenin kütle kaybı için gözlemlenmiş derişimleri veya zehir etkisi ile bağdaştırabilmektir.</w:t>
      </w:r>
    </w:p>
    <w:p w:rsidR="0073416F" w:rsidRDefault="0073416F" w:rsidP="00497C71">
      <w:pPr>
        <w:rPr>
          <w:b/>
          <w:bCs/>
          <w:sz w:val="24"/>
          <w:szCs w:val="24"/>
        </w:rPr>
      </w:pPr>
    </w:p>
    <w:p w:rsidR="0073416F" w:rsidRPr="00B572E9" w:rsidRDefault="0073416F" w:rsidP="004378E8">
      <w:pPr>
        <w:pStyle w:val="Heading2"/>
      </w:pPr>
      <w:bookmarkStart w:id="577" w:name="_Toc404438992"/>
      <w:bookmarkStart w:id="578" w:name="_Toc404439604"/>
      <w:bookmarkStart w:id="579" w:name="_Toc404440057"/>
      <w:bookmarkStart w:id="580" w:name="_Toc404440191"/>
      <w:bookmarkStart w:id="581" w:name="_Toc404440224"/>
      <w:bookmarkStart w:id="582" w:name="_Toc404440257"/>
      <w:bookmarkStart w:id="583" w:name="_Toc404440475"/>
      <w:bookmarkStart w:id="584" w:name="_Toc404441240"/>
      <w:bookmarkStart w:id="585" w:name="_Toc404441504"/>
      <w:bookmarkStart w:id="586" w:name="_Toc404505255"/>
      <w:r w:rsidRPr="00C6787B">
        <w:t>5.2</w:t>
      </w:r>
      <w:r w:rsidRPr="00C6787B">
        <w:tab/>
        <w:t>Fiziksel yangın modelleri</w:t>
      </w:r>
      <w:bookmarkEnd w:id="577"/>
      <w:bookmarkEnd w:id="578"/>
      <w:bookmarkEnd w:id="579"/>
      <w:bookmarkEnd w:id="580"/>
      <w:bookmarkEnd w:id="581"/>
      <w:bookmarkEnd w:id="582"/>
      <w:bookmarkEnd w:id="583"/>
      <w:bookmarkEnd w:id="584"/>
      <w:bookmarkEnd w:id="585"/>
      <w:bookmarkEnd w:id="586"/>
    </w:p>
    <w:p w:rsidR="0073416F" w:rsidRDefault="0073416F" w:rsidP="00497C71">
      <w:pPr>
        <w:rPr>
          <w:rFonts w:ascii="ArialMT" w:hAnsi="ArialMT" w:cs="ArialMT"/>
        </w:rPr>
      </w:pPr>
      <w:r w:rsidRPr="00B572E9">
        <w:rPr>
          <w:rFonts w:ascii="ArialMT" w:hAnsi="ArialMT" w:cs="ArialMT"/>
        </w:rPr>
        <w:t>Verilen bir malzeme kendisiyle ilişkilendirilmiş tek bir zehir etkisine sahip değildir.</w:t>
      </w:r>
    </w:p>
    <w:p w:rsidR="0073416F" w:rsidRPr="00B572E9" w:rsidRDefault="0073416F" w:rsidP="00497C71">
      <w:pPr>
        <w:rPr>
          <w:rFonts w:ascii="ArialMT" w:hAnsi="ArialMT" w:cs="ArialMT"/>
        </w:rPr>
      </w:pPr>
    </w:p>
    <w:p w:rsidR="0073416F" w:rsidRDefault="0073416F" w:rsidP="00917190">
      <w:pPr>
        <w:jc w:val="both"/>
        <w:rPr>
          <w:rFonts w:ascii="ArialMT" w:hAnsi="ArialMT" w:cs="ArialMT"/>
        </w:rPr>
      </w:pPr>
      <w:r w:rsidRPr="00B572E9">
        <w:rPr>
          <w:rFonts w:ascii="ArialMT" w:hAnsi="ArialMT" w:cs="ArialMT"/>
        </w:rPr>
        <w:t>Verilen bir malzemede yangın ürününün bileşimi o malzemenin kendisine ait bir özellik değildir, ancak malzemenin yakıldığı koşullara çok önemli oranda bağ</w:t>
      </w:r>
      <w:r>
        <w:rPr>
          <w:rFonts w:ascii="ArialMT" w:hAnsi="ArialMT" w:cs="ArialMT"/>
        </w:rPr>
        <w:t>l</w:t>
      </w:r>
      <w:r w:rsidRPr="00B572E9">
        <w:rPr>
          <w:rFonts w:ascii="ArialMT" w:hAnsi="ArialMT" w:cs="ArialMT"/>
        </w:rPr>
        <w:t>ıdır. Bu nedenle yangın ürünü ile ilgili zehir etkisi yanma koşullarına bağlıdır. Ayrışma sıcaklığı ve havalandırma miktarı, yangın ürününün bileşimini ve dolayısıyla zehir etkisini etkileyen temel değişkenlerdir.</w:t>
      </w:r>
    </w:p>
    <w:p w:rsidR="0073416F" w:rsidRPr="00B572E9" w:rsidRDefault="0073416F" w:rsidP="00497C71">
      <w:pPr>
        <w:rPr>
          <w:rFonts w:ascii="ArialMT" w:hAnsi="ArialMT" w:cs="ArialMT"/>
        </w:rPr>
      </w:pPr>
    </w:p>
    <w:p w:rsidR="0073416F" w:rsidRDefault="0073416F" w:rsidP="00917190">
      <w:pPr>
        <w:jc w:val="both"/>
        <w:rPr>
          <w:rFonts w:ascii="ArialMT" w:hAnsi="ArialMT" w:cs="ArialMT"/>
        </w:rPr>
      </w:pPr>
      <w:r>
        <w:rPr>
          <w:rFonts w:ascii="ArialMT" w:hAnsi="ArialMT" w:cs="ArialMT"/>
        </w:rPr>
        <w:t>Bu değişkenler kritik bir etkiye sahiptir, çünkü değişkenler üretilen hem boğucu ve hem de tahriş edici tiplerin miktarını ve doğasını etkilerler. Örneğin, eğer bir malzeme azot içeriyorsa, iyi havalandırılan koşullarda azot oksitleri üretilebilecek durumda iken, havalandırması bozulmuş koşullarda amonyak ve hidrojen siyanür oluşturabilecektir.</w:t>
      </w:r>
    </w:p>
    <w:p w:rsidR="0073416F" w:rsidRDefault="0073416F" w:rsidP="00497C71">
      <w:pPr>
        <w:rPr>
          <w:rFonts w:ascii="ArialMT" w:hAnsi="ArialMT" w:cs="ArialMT"/>
        </w:rPr>
      </w:pPr>
    </w:p>
    <w:p w:rsidR="0073416F" w:rsidRPr="00917190" w:rsidRDefault="0073416F" w:rsidP="00917190">
      <w:pPr>
        <w:jc w:val="both"/>
        <w:rPr>
          <w:rFonts w:ascii="ArialMT" w:hAnsi="ArialMT" w:cs="ArialMT"/>
        </w:rPr>
      </w:pPr>
      <w:r w:rsidRPr="00917190">
        <w:rPr>
          <w:rFonts w:ascii="ArialMT" w:hAnsi="ArialMT" w:cs="ArialMT"/>
        </w:rPr>
        <w:t>Yanma koşulları karbonun karbon oksitlerine dönüşüm verimini de etkiler (karbon monoksit ve karbon dioksit – CO</w:t>
      </w:r>
      <w:r w:rsidRPr="00917190">
        <w:rPr>
          <w:rFonts w:ascii="ArialMT" w:hAnsi="ArialMT" w:cs="ArialMT"/>
          <w:vertAlign w:val="subscript"/>
        </w:rPr>
        <w:t>2</w:t>
      </w:r>
      <w:r w:rsidRPr="00917190">
        <w:rPr>
          <w:rFonts w:ascii="ArialMT" w:hAnsi="ArialMT" w:cs="ArialMT"/>
        </w:rPr>
        <w:t>/CO oranı). Düşük bir CO</w:t>
      </w:r>
      <w:r w:rsidRPr="00917190">
        <w:rPr>
          <w:rFonts w:ascii="ArialMT" w:hAnsi="ArialMT" w:cs="ArialMT"/>
          <w:vertAlign w:val="subscript"/>
        </w:rPr>
        <w:t>2</w:t>
      </w:r>
      <w:r w:rsidRPr="00917190">
        <w:rPr>
          <w:rFonts w:ascii="ArialMT" w:hAnsi="ArialMT" w:cs="ArialMT"/>
        </w:rPr>
        <w:t>/CO oranı daha düşük bir zehir etkisi değerinde sonuçlanacak olan karbon monoksitin daha yüksek bir oranını göstermektedir (yani daha zehirlidir).</w:t>
      </w:r>
    </w:p>
    <w:p w:rsidR="0073416F" w:rsidRPr="00917190" w:rsidRDefault="0073416F" w:rsidP="00917190">
      <w:pPr>
        <w:jc w:val="both"/>
        <w:rPr>
          <w:rFonts w:ascii="ArialMT" w:hAnsi="ArialMT" w:cs="ArialMT"/>
        </w:rPr>
      </w:pPr>
    </w:p>
    <w:p w:rsidR="0073416F" w:rsidRPr="00917190" w:rsidRDefault="0073416F" w:rsidP="007411A3">
      <w:pPr>
        <w:jc w:val="both"/>
        <w:rPr>
          <w:rFonts w:ascii="ArialMT" w:hAnsi="ArialMT" w:cs="ArialMT"/>
        </w:rPr>
      </w:pPr>
      <w:r w:rsidRPr="00917190">
        <w:rPr>
          <w:rFonts w:ascii="ArialMT" w:hAnsi="ArialMT" w:cs="ArialMT"/>
        </w:rPr>
        <w:t>Bu, standard olan bir deney yönteminde (fiziksel yangın modeli) tanımlanan deney koşulları ilgili yangın senaryosunda arzu edilen yangın tipiyle ilgili olması ve çoğaltması</w:t>
      </w:r>
      <w:r>
        <w:rPr>
          <w:rFonts w:ascii="ArialMT" w:hAnsi="ArialMT" w:cs="ArialMT"/>
        </w:rPr>
        <w:t>nı</w:t>
      </w:r>
      <w:r w:rsidRPr="00917190">
        <w:rPr>
          <w:rFonts w:ascii="ArialMT" w:hAnsi="ArialMT" w:cs="ArialMT"/>
        </w:rPr>
        <w:t xml:space="preserve"> göstermek çok önemlidir. ISO, ISO 19706 standardında Çizelge 1'de gösterildiği gibi yangın tiplerinin genel bir sınıflandırmasını yayımlamıştır. Yangın ürününün zehir etkisini etkileyen önemli faktörler oksijen derişimi ve ışıma / sıcaklıktır.</w:t>
      </w:r>
    </w:p>
    <w:p w:rsidR="0073416F" w:rsidRPr="00917190" w:rsidRDefault="0073416F" w:rsidP="007411A3">
      <w:pPr>
        <w:jc w:val="both"/>
        <w:rPr>
          <w:rFonts w:ascii="ArialMT" w:hAnsi="ArialMT" w:cs="ArialMT"/>
        </w:rPr>
      </w:pPr>
    </w:p>
    <w:p w:rsidR="0073416F" w:rsidRPr="00917190" w:rsidRDefault="0073416F" w:rsidP="007411A3">
      <w:pPr>
        <w:jc w:val="both"/>
        <w:rPr>
          <w:rFonts w:ascii="ArialMT" w:hAnsi="ArialMT" w:cs="ArialMT"/>
        </w:rPr>
      </w:pPr>
      <w:r w:rsidRPr="00917190">
        <w:rPr>
          <w:rFonts w:ascii="ArialMT" w:hAnsi="ArialMT" w:cs="ArialMT"/>
        </w:rPr>
        <w:t>ISO 16312-1 standardı kılavuzunda fiziksel yangın modellerinin geçerliliklerinin değerlendirmesi için tehlike ve risk değerlendirilmesine yönelik yangın ürününün zehir verilerinin elde edilme kriterler verilmiştir ve ISO/TR 16312-2 standardı münferit fiziksel yangın modeller ile ilgili değerlendirmeleri vermektedir.</w:t>
      </w:r>
    </w:p>
    <w:p w:rsidR="0073416F" w:rsidRPr="00917190" w:rsidRDefault="0073416F" w:rsidP="007411A3">
      <w:pPr>
        <w:jc w:val="both"/>
        <w:rPr>
          <w:rFonts w:ascii="ArialMT" w:hAnsi="ArialMT" w:cs="ArialMT"/>
        </w:rPr>
      </w:pPr>
    </w:p>
    <w:p w:rsidR="0073416F" w:rsidRPr="00917190" w:rsidRDefault="0073416F" w:rsidP="007411A3">
      <w:pPr>
        <w:jc w:val="both"/>
        <w:rPr>
          <w:rFonts w:ascii="ArialMT" w:hAnsi="ArialMT" w:cs="ArialMT"/>
        </w:rPr>
      </w:pPr>
      <w:r w:rsidRPr="00917190">
        <w:rPr>
          <w:rFonts w:ascii="ArialMT" w:hAnsi="ArialMT" w:cs="ArialMT"/>
        </w:rPr>
        <w:t>ISO 19703 standardı, zehirli ürünün verimlilikleri ve yangın koşullarının eş değerlik oranı ve yanma verimliliği yönünden elde edilen hesaplamaları için tanımları ve bağıntıları sağlamaktadır.</w:t>
      </w:r>
    </w:p>
    <w:p w:rsidR="0073416F" w:rsidRPr="00917190" w:rsidRDefault="0073416F" w:rsidP="003F1A11">
      <w:pPr>
        <w:rPr>
          <w:rFonts w:ascii="ArialMT" w:hAnsi="ArialMT" w:cs="ArialMT"/>
        </w:rPr>
      </w:pPr>
    </w:p>
    <w:p w:rsidR="0073416F" w:rsidRPr="00917190" w:rsidRDefault="0073416F" w:rsidP="003F1A11">
      <w:pPr>
        <w:autoSpaceDE w:val="0"/>
        <w:autoSpaceDN w:val="0"/>
        <w:adjustRightInd w:val="0"/>
      </w:pPr>
    </w:p>
    <w:p w:rsidR="0073416F" w:rsidRPr="00917190" w:rsidRDefault="0073416F" w:rsidP="003F1A11">
      <w:pPr>
        <w:autoSpaceDE w:val="0"/>
        <w:autoSpaceDN w:val="0"/>
        <w:adjustRightInd w:val="0"/>
      </w:pPr>
    </w:p>
    <w:p w:rsidR="0073416F" w:rsidRPr="00F81026" w:rsidRDefault="0073416F" w:rsidP="003F1A11">
      <w:pPr>
        <w:autoSpaceDE w:val="0"/>
        <w:autoSpaceDN w:val="0"/>
        <w:adjustRightInd w:val="0"/>
        <w:rPr>
          <w:rFonts w:ascii="Arial,Bold" w:hAnsi="Arial,Bold" w:cs="Arial,Bold"/>
          <w:b/>
          <w:bCs/>
        </w:rPr>
        <w:sectPr w:rsidR="0073416F" w:rsidRPr="00F81026" w:rsidSect="00180B4A">
          <w:headerReference w:type="even" r:id="rId47"/>
          <w:headerReference w:type="default" r:id="rId48"/>
          <w:footerReference w:type="even" r:id="rId49"/>
          <w:footerReference w:type="default" r:id="rId50"/>
          <w:pgSz w:w="11906" w:h="16838" w:code="9"/>
          <w:pgMar w:top="1418" w:right="1134" w:bottom="1134" w:left="1134" w:header="851" w:footer="851" w:gutter="0"/>
          <w:cols w:space="708"/>
          <w:docGrid w:linePitch="360"/>
        </w:sectPr>
      </w:pPr>
    </w:p>
    <w:p w:rsidR="0073416F" w:rsidRPr="003B67D5" w:rsidRDefault="0073416F" w:rsidP="00DE13F4">
      <w:pPr>
        <w:pStyle w:val="Heading4"/>
        <w:rPr>
          <w:sz w:val="20"/>
          <w:szCs w:val="20"/>
        </w:rPr>
      </w:pPr>
      <w:bookmarkStart w:id="587" w:name="_Toc391578228"/>
      <w:bookmarkStart w:id="588" w:name="_Toc404438993"/>
      <w:bookmarkStart w:id="589" w:name="_Toc404505050"/>
      <w:bookmarkStart w:id="590" w:name="_Toc404505256"/>
      <w:r w:rsidRPr="00DE13F4">
        <w:rPr>
          <w:sz w:val="20"/>
          <w:szCs w:val="20"/>
        </w:rPr>
        <w:t>Çizelge 1 –</w:t>
      </w:r>
      <w:r w:rsidRPr="003B67D5">
        <w:rPr>
          <w:sz w:val="20"/>
          <w:szCs w:val="20"/>
        </w:rPr>
        <w:t xml:space="preserve"> </w:t>
      </w:r>
      <w:r w:rsidRPr="003B67D5">
        <w:rPr>
          <w:b w:val="0"/>
          <w:bCs w:val="0"/>
          <w:sz w:val="20"/>
          <w:szCs w:val="20"/>
        </w:rPr>
        <w:t>Yangın tiplerinin özellikleri</w:t>
      </w:r>
      <w:bookmarkEnd w:id="587"/>
      <w:r w:rsidRPr="003B67D5">
        <w:rPr>
          <w:b w:val="0"/>
          <w:bCs w:val="0"/>
          <w:sz w:val="20"/>
          <w:szCs w:val="20"/>
        </w:rPr>
        <w:t xml:space="preserve"> (bk. ISO 19706)</w:t>
      </w:r>
      <w:bookmarkEnd w:id="588"/>
      <w:bookmarkEnd w:id="589"/>
      <w:bookmarkEnd w:id="590"/>
    </w:p>
    <w:p w:rsidR="0073416F" w:rsidRPr="00945A41" w:rsidRDefault="0073416F" w:rsidP="00945A41">
      <w:r>
        <w:tab/>
      </w:r>
    </w:p>
    <w:tbl>
      <w:tblPr>
        <w:tblW w:w="15356"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0A0"/>
      </w:tblPr>
      <w:tblGrid>
        <w:gridCol w:w="4004"/>
        <w:gridCol w:w="1559"/>
        <w:gridCol w:w="1423"/>
        <w:gridCol w:w="1271"/>
        <w:gridCol w:w="1428"/>
        <w:gridCol w:w="1265"/>
        <w:gridCol w:w="1588"/>
        <w:gridCol w:w="1247"/>
        <w:gridCol w:w="1463"/>
      </w:tblGrid>
      <w:tr w:rsidR="0073416F" w:rsidRPr="00945A41">
        <w:tc>
          <w:tcPr>
            <w:tcW w:w="4112" w:type="dxa"/>
            <w:vMerge w:val="restart"/>
          </w:tcPr>
          <w:p w:rsidR="0073416F" w:rsidRPr="001973F7" w:rsidRDefault="0073416F" w:rsidP="00945A41">
            <w:pPr>
              <w:pStyle w:val="BodyText"/>
              <w:rPr>
                <w:b/>
                <w:bCs/>
              </w:rPr>
            </w:pPr>
            <w:bookmarkStart w:id="591" w:name="_Toc404438994"/>
            <w:r w:rsidRPr="001973F7">
              <w:rPr>
                <w:b/>
                <w:bCs/>
              </w:rPr>
              <w:t>Yangın tipi</w:t>
            </w:r>
            <w:bookmarkEnd w:id="591"/>
          </w:p>
          <w:p w:rsidR="0073416F" w:rsidRPr="001973F7" w:rsidRDefault="0073416F" w:rsidP="00945A41">
            <w:pPr>
              <w:pStyle w:val="BodyText"/>
              <w:rPr>
                <w:b/>
                <w:bCs/>
              </w:rPr>
            </w:pPr>
          </w:p>
        </w:tc>
        <w:tc>
          <w:tcPr>
            <w:tcW w:w="1559" w:type="dxa"/>
            <w:vMerge w:val="restart"/>
          </w:tcPr>
          <w:p w:rsidR="0073416F" w:rsidRPr="001973F7" w:rsidRDefault="0073416F" w:rsidP="001973F7">
            <w:pPr>
              <w:pStyle w:val="BodyText"/>
              <w:jc w:val="center"/>
              <w:rPr>
                <w:b/>
                <w:bCs/>
              </w:rPr>
            </w:pPr>
            <w:bookmarkStart w:id="592" w:name="_Toc404438995"/>
            <w:r w:rsidRPr="001973F7">
              <w:rPr>
                <w:b/>
                <w:bCs/>
              </w:rPr>
              <w:t>Yakıt yüzeyine ısı akısı</w:t>
            </w:r>
            <w:bookmarkEnd w:id="592"/>
          </w:p>
        </w:tc>
        <w:tc>
          <w:tcPr>
            <w:tcW w:w="2694" w:type="dxa"/>
            <w:gridSpan w:val="2"/>
          </w:tcPr>
          <w:p w:rsidR="0073416F" w:rsidRPr="001973F7" w:rsidRDefault="0073416F" w:rsidP="001973F7">
            <w:pPr>
              <w:pStyle w:val="BodyText"/>
              <w:jc w:val="center"/>
              <w:rPr>
                <w:b/>
                <w:bCs/>
              </w:rPr>
            </w:pPr>
            <w:bookmarkStart w:id="593" w:name="_Toc404438996"/>
            <w:r w:rsidRPr="001973F7">
              <w:rPr>
                <w:b/>
                <w:bCs/>
              </w:rPr>
              <w:t>Azami sıcaklık</w:t>
            </w:r>
            <w:bookmarkEnd w:id="593"/>
          </w:p>
        </w:tc>
        <w:tc>
          <w:tcPr>
            <w:tcW w:w="2693" w:type="dxa"/>
            <w:gridSpan w:val="2"/>
          </w:tcPr>
          <w:p w:rsidR="0073416F" w:rsidRPr="001973F7" w:rsidRDefault="0073416F" w:rsidP="001973F7">
            <w:pPr>
              <w:pStyle w:val="BodyText"/>
              <w:jc w:val="center"/>
              <w:rPr>
                <w:b/>
                <w:bCs/>
              </w:rPr>
            </w:pPr>
            <w:bookmarkStart w:id="594" w:name="_Toc404438997"/>
            <w:r w:rsidRPr="001973F7">
              <w:rPr>
                <w:b/>
                <w:bCs/>
              </w:rPr>
              <w:t>% oksijen hacmi</w:t>
            </w:r>
            <w:bookmarkEnd w:id="594"/>
          </w:p>
        </w:tc>
        <w:tc>
          <w:tcPr>
            <w:tcW w:w="1588" w:type="dxa"/>
            <w:vMerge w:val="restart"/>
          </w:tcPr>
          <w:p w:rsidR="0073416F" w:rsidRPr="001973F7" w:rsidRDefault="0073416F" w:rsidP="001973F7">
            <w:pPr>
              <w:pStyle w:val="BodyText"/>
              <w:jc w:val="center"/>
              <w:rPr>
                <w:b/>
                <w:bCs/>
              </w:rPr>
            </w:pPr>
            <w:bookmarkStart w:id="595" w:name="_Toc404438998"/>
            <w:r w:rsidRPr="001973F7">
              <w:rPr>
                <w:b/>
                <w:bCs/>
              </w:rPr>
              <w:t>Yakıt/hava</w:t>
            </w:r>
            <w:bookmarkEnd w:id="595"/>
          </w:p>
          <w:p w:rsidR="0073416F" w:rsidRPr="001973F7" w:rsidRDefault="0073416F" w:rsidP="001973F7">
            <w:pPr>
              <w:pStyle w:val="BodyText"/>
              <w:jc w:val="center"/>
              <w:rPr>
                <w:b/>
                <w:bCs/>
              </w:rPr>
            </w:pPr>
            <w:bookmarkStart w:id="596" w:name="_Toc404438999"/>
            <w:r w:rsidRPr="001973F7">
              <w:rPr>
                <w:b/>
                <w:bCs/>
              </w:rPr>
              <w:t>eş değerlik oranı (baca dumanı)</w:t>
            </w:r>
            <w:bookmarkEnd w:id="596"/>
          </w:p>
        </w:tc>
        <w:tc>
          <w:tcPr>
            <w:tcW w:w="1247" w:type="dxa"/>
            <w:vMerge w:val="restart"/>
          </w:tcPr>
          <w:p w:rsidR="0073416F" w:rsidRPr="001973F7" w:rsidRDefault="0073416F" w:rsidP="001973F7">
            <w:pPr>
              <w:pStyle w:val="BodyText"/>
              <w:jc w:val="center"/>
              <w:rPr>
                <w:b/>
                <w:bCs/>
              </w:rPr>
            </w:pPr>
            <w:ins w:id="597" w:author="fundaa" w:date="2014-11-27T10:35:00Z">
              <w:r w:rsidRPr="001973F7">
                <w:pict>
                  <v:shape id="_x0000_i1054" type="#_x0000_t75" style="width:30pt;height:25.5pt">
                    <v:imagedata r:id="rId51" o:title="" chromakey="white"/>
                  </v:shape>
                </w:pict>
              </w:r>
            </w:ins>
          </w:p>
          <w:p w:rsidR="0073416F" w:rsidRPr="001973F7" w:rsidRDefault="0073416F" w:rsidP="001973F7">
            <w:pPr>
              <w:pStyle w:val="BodyText"/>
              <w:jc w:val="center"/>
              <w:rPr>
                <w:b/>
                <w:bCs/>
              </w:rPr>
            </w:pPr>
          </w:p>
          <w:p w:rsidR="0073416F" w:rsidRPr="001973F7" w:rsidRDefault="0073416F" w:rsidP="001973F7">
            <w:pPr>
              <w:pStyle w:val="BodyText"/>
              <w:jc w:val="center"/>
              <w:rPr>
                <w:b/>
                <w:bCs/>
              </w:rPr>
            </w:pPr>
            <w:bookmarkStart w:id="598" w:name="_Toc404439001"/>
            <w:r w:rsidRPr="001973F7">
              <w:rPr>
                <w:b/>
                <w:bCs/>
              </w:rPr>
              <w:t>v/v</w:t>
            </w:r>
            <w:bookmarkEnd w:id="598"/>
          </w:p>
        </w:tc>
        <w:tc>
          <w:tcPr>
            <w:tcW w:w="1463" w:type="dxa"/>
            <w:vMerge w:val="restart"/>
          </w:tcPr>
          <w:p w:rsidR="0073416F" w:rsidRPr="001973F7" w:rsidRDefault="0073416F" w:rsidP="001973F7">
            <w:pPr>
              <w:pStyle w:val="BodyText"/>
              <w:jc w:val="center"/>
              <w:rPr>
                <w:b/>
                <w:bCs/>
              </w:rPr>
            </w:pPr>
            <w:ins w:id="599" w:author="fundaa" w:date="2014-11-27T10:35:00Z">
              <w:r w:rsidRPr="001973F7">
                <w:pict>
                  <v:shape id="_x0000_i1055" type="#_x0000_t75" style="width:65.25pt;height:25.5pt">
                    <v:imagedata r:id="rId52" o:title="" chromakey="white"/>
                  </v:shape>
                </w:pict>
              </w:r>
            </w:ins>
          </w:p>
          <w:p w:rsidR="0073416F" w:rsidRPr="001973F7" w:rsidRDefault="0073416F" w:rsidP="001973F7">
            <w:pPr>
              <w:pStyle w:val="BodyText"/>
              <w:jc w:val="center"/>
              <w:rPr>
                <w:b/>
                <w:bCs/>
              </w:rPr>
            </w:pPr>
          </w:p>
          <w:p w:rsidR="0073416F" w:rsidRPr="001973F7" w:rsidRDefault="0073416F" w:rsidP="001973F7">
            <w:pPr>
              <w:pStyle w:val="BodyText"/>
              <w:jc w:val="center"/>
              <w:rPr>
                <w:b/>
                <w:bCs/>
              </w:rPr>
            </w:pPr>
            <w:bookmarkStart w:id="600" w:name="_Toc404439003"/>
            <w:r w:rsidRPr="001973F7">
              <w:rPr>
                <w:b/>
                <w:bCs/>
              </w:rPr>
              <w:t>% verim</w:t>
            </w:r>
            <w:bookmarkEnd w:id="600"/>
          </w:p>
        </w:tc>
      </w:tr>
      <w:tr w:rsidR="0073416F" w:rsidRPr="00945A41">
        <w:tc>
          <w:tcPr>
            <w:tcW w:w="4112" w:type="dxa"/>
            <w:vMerge/>
          </w:tcPr>
          <w:p w:rsidR="0073416F" w:rsidRPr="001973F7" w:rsidRDefault="0073416F" w:rsidP="00945A41">
            <w:pPr>
              <w:pStyle w:val="BodyText"/>
            </w:pPr>
          </w:p>
        </w:tc>
        <w:tc>
          <w:tcPr>
            <w:tcW w:w="1559" w:type="dxa"/>
            <w:vMerge/>
          </w:tcPr>
          <w:p w:rsidR="0073416F" w:rsidRPr="001973F7" w:rsidRDefault="0073416F" w:rsidP="00945A41">
            <w:pPr>
              <w:pStyle w:val="BodyText"/>
            </w:pPr>
          </w:p>
        </w:tc>
        <w:tc>
          <w:tcPr>
            <w:tcW w:w="1423" w:type="dxa"/>
          </w:tcPr>
          <w:p w:rsidR="0073416F" w:rsidRPr="001973F7" w:rsidRDefault="0073416F" w:rsidP="00945A41">
            <w:pPr>
              <w:pStyle w:val="BodyText"/>
              <w:rPr>
                <w:b/>
                <w:bCs/>
              </w:rPr>
            </w:pPr>
            <w:bookmarkStart w:id="601" w:name="_Toc404439004"/>
            <w:bookmarkStart w:id="602" w:name="_Toc404439605"/>
            <w:r w:rsidRPr="001973F7">
              <w:rPr>
                <w:b/>
                <w:bCs/>
              </w:rPr>
              <w:t>Yakıt yüzeyi</w:t>
            </w:r>
            <w:bookmarkEnd w:id="601"/>
            <w:bookmarkEnd w:id="602"/>
          </w:p>
        </w:tc>
        <w:tc>
          <w:tcPr>
            <w:tcW w:w="1271" w:type="dxa"/>
          </w:tcPr>
          <w:p w:rsidR="0073416F" w:rsidRPr="001973F7" w:rsidRDefault="0073416F" w:rsidP="00945A41">
            <w:pPr>
              <w:pStyle w:val="BodyText"/>
              <w:rPr>
                <w:b/>
                <w:bCs/>
              </w:rPr>
            </w:pPr>
            <w:bookmarkStart w:id="603" w:name="_Toc404439005"/>
            <w:bookmarkStart w:id="604" w:name="_Toc404439606"/>
            <w:r w:rsidRPr="001973F7">
              <w:rPr>
                <w:b/>
                <w:bCs/>
              </w:rPr>
              <w:t>Üst seviye</w:t>
            </w:r>
            <w:bookmarkEnd w:id="603"/>
            <w:bookmarkEnd w:id="604"/>
          </w:p>
        </w:tc>
        <w:tc>
          <w:tcPr>
            <w:tcW w:w="1428" w:type="dxa"/>
          </w:tcPr>
          <w:p w:rsidR="0073416F" w:rsidRPr="001973F7" w:rsidRDefault="0073416F" w:rsidP="00945A41">
            <w:pPr>
              <w:pStyle w:val="BodyText"/>
              <w:rPr>
                <w:b/>
                <w:bCs/>
              </w:rPr>
            </w:pPr>
            <w:bookmarkStart w:id="605" w:name="_Toc404439006"/>
            <w:bookmarkStart w:id="606" w:name="_Toc404439607"/>
            <w:r w:rsidRPr="001973F7">
              <w:rPr>
                <w:b/>
                <w:bCs/>
              </w:rPr>
              <w:t>Hapsolmuş</w:t>
            </w:r>
            <w:bookmarkEnd w:id="605"/>
            <w:bookmarkEnd w:id="606"/>
          </w:p>
        </w:tc>
        <w:tc>
          <w:tcPr>
            <w:tcW w:w="1265" w:type="dxa"/>
          </w:tcPr>
          <w:p w:rsidR="0073416F" w:rsidRPr="001973F7" w:rsidRDefault="0073416F" w:rsidP="00945A41">
            <w:pPr>
              <w:pStyle w:val="BodyText"/>
              <w:rPr>
                <w:b/>
                <w:bCs/>
              </w:rPr>
            </w:pPr>
            <w:bookmarkStart w:id="607" w:name="_Toc404439007"/>
            <w:bookmarkStart w:id="608" w:name="_Toc404439608"/>
            <w:r w:rsidRPr="001973F7">
              <w:rPr>
                <w:b/>
                <w:bCs/>
              </w:rPr>
              <w:t>Tükenmiş</w:t>
            </w:r>
            <w:bookmarkEnd w:id="607"/>
            <w:bookmarkEnd w:id="608"/>
          </w:p>
        </w:tc>
        <w:tc>
          <w:tcPr>
            <w:tcW w:w="1588" w:type="dxa"/>
            <w:vMerge/>
          </w:tcPr>
          <w:p w:rsidR="0073416F" w:rsidRPr="001973F7" w:rsidRDefault="0073416F" w:rsidP="00945A41">
            <w:pPr>
              <w:pStyle w:val="BodyText"/>
            </w:pPr>
          </w:p>
        </w:tc>
        <w:tc>
          <w:tcPr>
            <w:tcW w:w="1247" w:type="dxa"/>
            <w:vMerge/>
          </w:tcPr>
          <w:p w:rsidR="0073416F" w:rsidRPr="001973F7" w:rsidRDefault="0073416F" w:rsidP="00945A41">
            <w:pPr>
              <w:pStyle w:val="BodyText"/>
            </w:pPr>
          </w:p>
        </w:tc>
        <w:tc>
          <w:tcPr>
            <w:tcW w:w="1463" w:type="dxa"/>
            <w:vMerge/>
          </w:tcPr>
          <w:p w:rsidR="0073416F" w:rsidRPr="001973F7" w:rsidRDefault="0073416F" w:rsidP="00945A41">
            <w:pPr>
              <w:pStyle w:val="BodyText"/>
            </w:pPr>
          </w:p>
        </w:tc>
      </w:tr>
      <w:tr w:rsidR="0073416F" w:rsidRPr="00945A41">
        <w:tc>
          <w:tcPr>
            <w:tcW w:w="15356" w:type="dxa"/>
            <w:gridSpan w:val="9"/>
          </w:tcPr>
          <w:p w:rsidR="0073416F" w:rsidRPr="001973F7" w:rsidRDefault="0073416F" w:rsidP="001973F7">
            <w:pPr>
              <w:pStyle w:val="BodyText"/>
              <w:numPr>
                <w:ilvl w:val="0"/>
                <w:numId w:val="8"/>
              </w:numPr>
              <w:ind w:left="460" w:hanging="426"/>
            </w:pPr>
            <w:bookmarkStart w:id="609" w:name="_Toc404439008"/>
            <w:bookmarkStart w:id="610" w:name="_Toc404439609"/>
            <w:r w:rsidRPr="001973F7">
              <w:t>Alevlenmeyen</w:t>
            </w:r>
            <w:bookmarkEnd w:id="609"/>
            <w:bookmarkEnd w:id="610"/>
          </w:p>
        </w:tc>
      </w:tr>
      <w:tr w:rsidR="0073416F" w:rsidRPr="00945A41">
        <w:tc>
          <w:tcPr>
            <w:tcW w:w="4112" w:type="dxa"/>
          </w:tcPr>
          <w:p w:rsidR="0073416F" w:rsidRPr="001973F7" w:rsidRDefault="0073416F" w:rsidP="001973F7">
            <w:pPr>
              <w:pStyle w:val="BodyText"/>
              <w:ind w:left="460" w:hanging="460"/>
            </w:pPr>
            <w:bookmarkStart w:id="611" w:name="_Toc404439009"/>
            <w:bookmarkStart w:id="612" w:name="_Toc404439610"/>
            <w:r w:rsidRPr="001973F7">
              <w:t>a)</w:t>
            </w:r>
            <w:r w:rsidRPr="001973F7">
              <w:tab/>
              <w:t>Kendi kendine devam eden (için için yanan)</w:t>
            </w:r>
            <w:bookmarkEnd w:id="611"/>
            <w:bookmarkEnd w:id="612"/>
          </w:p>
        </w:tc>
        <w:tc>
          <w:tcPr>
            <w:tcW w:w="1559" w:type="dxa"/>
          </w:tcPr>
          <w:p w:rsidR="0073416F" w:rsidRPr="001973F7" w:rsidRDefault="0073416F" w:rsidP="001973F7">
            <w:pPr>
              <w:pStyle w:val="BodyText"/>
              <w:jc w:val="center"/>
            </w:pPr>
            <w:bookmarkStart w:id="613" w:name="_Toc404439010"/>
            <w:bookmarkStart w:id="614" w:name="_Toc404439611"/>
            <w:r w:rsidRPr="001973F7">
              <w:t>Uygulanmaz</w:t>
            </w:r>
            <w:bookmarkEnd w:id="613"/>
            <w:bookmarkEnd w:id="614"/>
          </w:p>
        </w:tc>
        <w:tc>
          <w:tcPr>
            <w:tcW w:w="1423" w:type="dxa"/>
          </w:tcPr>
          <w:p w:rsidR="0073416F" w:rsidRPr="001973F7" w:rsidRDefault="0073416F" w:rsidP="001973F7">
            <w:pPr>
              <w:pStyle w:val="BodyText"/>
              <w:jc w:val="center"/>
            </w:pPr>
            <w:bookmarkStart w:id="615" w:name="_Toc404439011"/>
            <w:bookmarkStart w:id="616" w:name="_Toc404439612"/>
            <w:r w:rsidRPr="001973F7">
              <w:t>450 ila 800</w:t>
            </w:r>
            <w:bookmarkEnd w:id="615"/>
            <w:bookmarkEnd w:id="616"/>
          </w:p>
        </w:tc>
        <w:tc>
          <w:tcPr>
            <w:tcW w:w="1271" w:type="dxa"/>
          </w:tcPr>
          <w:p w:rsidR="0073416F" w:rsidRPr="001973F7" w:rsidRDefault="0073416F" w:rsidP="001973F7">
            <w:pPr>
              <w:pStyle w:val="BodyText"/>
              <w:jc w:val="center"/>
            </w:pPr>
            <w:bookmarkStart w:id="617" w:name="_Toc404439012"/>
            <w:bookmarkStart w:id="618" w:name="_Toc404439613"/>
            <w:r w:rsidRPr="001973F7">
              <w:t>25 ila 85</w:t>
            </w:r>
            <w:r w:rsidRPr="001973F7">
              <w:rPr>
                <w:vertAlign w:val="superscript"/>
              </w:rPr>
              <w:t>d</w:t>
            </w:r>
            <w:bookmarkEnd w:id="617"/>
            <w:bookmarkEnd w:id="618"/>
          </w:p>
        </w:tc>
        <w:tc>
          <w:tcPr>
            <w:tcW w:w="1428" w:type="dxa"/>
          </w:tcPr>
          <w:p w:rsidR="0073416F" w:rsidRPr="001973F7" w:rsidRDefault="0073416F" w:rsidP="001973F7">
            <w:pPr>
              <w:pStyle w:val="BodyText"/>
              <w:jc w:val="center"/>
            </w:pPr>
            <w:bookmarkStart w:id="619" w:name="_Toc404439013"/>
            <w:bookmarkStart w:id="620" w:name="_Toc404439614"/>
            <w:r w:rsidRPr="001973F7">
              <w:t>20</w:t>
            </w:r>
            <w:bookmarkEnd w:id="619"/>
            <w:bookmarkEnd w:id="620"/>
          </w:p>
        </w:tc>
        <w:tc>
          <w:tcPr>
            <w:tcW w:w="1265" w:type="dxa"/>
          </w:tcPr>
          <w:p w:rsidR="0073416F" w:rsidRPr="001973F7" w:rsidRDefault="0073416F" w:rsidP="001973F7">
            <w:pPr>
              <w:pStyle w:val="BodyText"/>
              <w:jc w:val="center"/>
            </w:pPr>
            <w:bookmarkStart w:id="621" w:name="_Toc404439014"/>
            <w:bookmarkStart w:id="622" w:name="_Toc404439615"/>
            <w:r w:rsidRPr="001973F7">
              <w:t>20</w:t>
            </w:r>
            <w:bookmarkEnd w:id="621"/>
            <w:bookmarkEnd w:id="622"/>
          </w:p>
        </w:tc>
        <w:tc>
          <w:tcPr>
            <w:tcW w:w="1588" w:type="dxa"/>
          </w:tcPr>
          <w:p w:rsidR="0073416F" w:rsidRPr="001973F7" w:rsidRDefault="0073416F" w:rsidP="001973F7">
            <w:pPr>
              <w:pStyle w:val="BodyText"/>
              <w:jc w:val="center"/>
            </w:pPr>
            <w:bookmarkStart w:id="623" w:name="_Toc404439015"/>
            <w:bookmarkStart w:id="624" w:name="_Toc404439616"/>
            <w:r w:rsidRPr="001973F7">
              <w:t>-</w:t>
            </w:r>
            <w:bookmarkEnd w:id="623"/>
            <w:bookmarkEnd w:id="624"/>
          </w:p>
        </w:tc>
        <w:tc>
          <w:tcPr>
            <w:tcW w:w="1247" w:type="dxa"/>
          </w:tcPr>
          <w:p w:rsidR="0073416F" w:rsidRPr="001973F7" w:rsidRDefault="0073416F" w:rsidP="001973F7">
            <w:pPr>
              <w:pStyle w:val="BodyText"/>
              <w:jc w:val="center"/>
            </w:pPr>
            <w:bookmarkStart w:id="625" w:name="_Toc404439016"/>
            <w:bookmarkStart w:id="626" w:name="_Toc404439617"/>
            <w:r w:rsidRPr="001973F7">
              <w:t>0,1 ila 1</w:t>
            </w:r>
            <w:bookmarkEnd w:id="625"/>
            <w:bookmarkEnd w:id="626"/>
          </w:p>
        </w:tc>
        <w:tc>
          <w:tcPr>
            <w:tcW w:w="1463" w:type="dxa"/>
          </w:tcPr>
          <w:p w:rsidR="0073416F" w:rsidRPr="001973F7" w:rsidRDefault="0073416F" w:rsidP="001973F7">
            <w:pPr>
              <w:pStyle w:val="BodyText"/>
              <w:jc w:val="center"/>
            </w:pPr>
            <w:bookmarkStart w:id="627" w:name="_Toc404439017"/>
            <w:bookmarkStart w:id="628" w:name="_Toc404439618"/>
            <w:r w:rsidRPr="001973F7">
              <w:t>50 ila 90</w:t>
            </w:r>
            <w:bookmarkEnd w:id="627"/>
            <w:bookmarkEnd w:id="628"/>
          </w:p>
        </w:tc>
      </w:tr>
      <w:tr w:rsidR="0073416F" w:rsidRPr="00945A41">
        <w:tc>
          <w:tcPr>
            <w:tcW w:w="4112" w:type="dxa"/>
          </w:tcPr>
          <w:p w:rsidR="0073416F" w:rsidRPr="001973F7" w:rsidRDefault="0073416F" w:rsidP="001973F7">
            <w:pPr>
              <w:pStyle w:val="BodyText"/>
              <w:ind w:left="460" w:hanging="460"/>
            </w:pPr>
            <w:bookmarkStart w:id="629" w:name="_Toc404439018"/>
            <w:bookmarkStart w:id="630" w:name="_Toc404439619"/>
            <w:r w:rsidRPr="001973F7">
              <w:t>b)</w:t>
            </w:r>
            <w:r w:rsidRPr="001973F7">
              <w:tab/>
              <w:t xml:space="preserve">Harici olarak uygulanan ışımadan oksitleyici </w:t>
            </w:r>
            <w:bookmarkEnd w:id="629"/>
            <w:bookmarkEnd w:id="630"/>
            <w:r w:rsidRPr="001973F7">
              <w:t>eriyerek bozulma</w:t>
            </w:r>
          </w:p>
        </w:tc>
        <w:tc>
          <w:tcPr>
            <w:tcW w:w="1559" w:type="dxa"/>
          </w:tcPr>
          <w:p w:rsidR="0073416F" w:rsidRPr="001973F7" w:rsidRDefault="0073416F" w:rsidP="001973F7">
            <w:pPr>
              <w:pStyle w:val="BodyText"/>
              <w:jc w:val="center"/>
            </w:pPr>
            <w:bookmarkStart w:id="631" w:name="_Toc404439019"/>
            <w:bookmarkStart w:id="632" w:name="_Toc404439620"/>
            <w:r w:rsidRPr="001973F7">
              <w:t>-</w:t>
            </w:r>
            <w:bookmarkEnd w:id="631"/>
            <w:bookmarkEnd w:id="632"/>
          </w:p>
        </w:tc>
        <w:tc>
          <w:tcPr>
            <w:tcW w:w="1423" w:type="dxa"/>
          </w:tcPr>
          <w:p w:rsidR="0073416F" w:rsidRPr="001973F7" w:rsidRDefault="0073416F" w:rsidP="001973F7">
            <w:pPr>
              <w:pStyle w:val="BodyText"/>
              <w:jc w:val="center"/>
            </w:pPr>
            <w:bookmarkStart w:id="633" w:name="_Toc404439020"/>
            <w:bookmarkStart w:id="634" w:name="_Toc404439621"/>
            <w:r w:rsidRPr="001973F7">
              <w:t xml:space="preserve">300 ila 600 </w:t>
            </w:r>
            <w:r w:rsidRPr="001973F7">
              <w:rPr>
                <w:vertAlign w:val="superscript"/>
              </w:rPr>
              <w:t>a</w:t>
            </w:r>
            <w:bookmarkEnd w:id="633"/>
            <w:bookmarkEnd w:id="634"/>
          </w:p>
        </w:tc>
        <w:tc>
          <w:tcPr>
            <w:tcW w:w="1271" w:type="dxa"/>
          </w:tcPr>
          <w:p w:rsidR="0073416F" w:rsidRPr="001973F7" w:rsidRDefault="0073416F" w:rsidP="001973F7">
            <w:pPr>
              <w:pStyle w:val="BodyText"/>
              <w:jc w:val="center"/>
              <w:rPr>
                <w:vertAlign w:val="superscript"/>
              </w:rPr>
            </w:pPr>
            <w:bookmarkStart w:id="635" w:name="_Toc404439021"/>
            <w:bookmarkStart w:id="636" w:name="_Toc404439622"/>
            <w:r w:rsidRPr="001973F7">
              <w:rPr>
                <w:vertAlign w:val="superscript"/>
              </w:rPr>
              <w:t>b</w:t>
            </w:r>
            <w:bookmarkEnd w:id="635"/>
            <w:bookmarkEnd w:id="636"/>
          </w:p>
        </w:tc>
        <w:tc>
          <w:tcPr>
            <w:tcW w:w="1428" w:type="dxa"/>
          </w:tcPr>
          <w:p w:rsidR="0073416F" w:rsidRPr="001973F7" w:rsidRDefault="0073416F" w:rsidP="001973F7">
            <w:pPr>
              <w:pStyle w:val="BodyText"/>
              <w:jc w:val="center"/>
            </w:pPr>
            <w:bookmarkStart w:id="637" w:name="_Toc404439022"/>
            <w:bookmarkStart w:id="638" w:name="_Toc404439623"/>
            <w:r w:rsidRPr="001973F7">
              <w:t>20</w:t>
            </w:r>
            <w:bookmarkEnd w:id="637"/>
            <w:bookmarkEnd w:id="638"/>
          </w:p>
        </w:tc>
        <w:tc>
          <w:tcPr>
            <w:tcW w:w="1265" w:type="dxa"/>
          </w:tcPr>
          <w:p w:rsidR="0073416F" w:rsidRPr="001973F7" w:rsidRDefault="0073416F" w:rsidP="001973F7">
            <w:pPr>
              <w:pStyle w:val="BodyText"/>
              <w:jc w:val="center"/>
            </w:pPr>
            <w:bookmarkStart w:id="639" w:name="_Toc404439023"/>
            <w:bookmarkStart w:id="640" w:name="_Toc404439624"/>
            <w:r w:rsidRPr="001973F7">
              <w:t>20</w:t>
            </w:r>
            <w:bookmarkEnd w:id="639"/>
            <w:bookmarkEnd w:id="640"/>
          </w:p>
        </w:tc>
        <w:tc>
          <w:tcPr>
            <w:tcW w:w="1588" w:type="dxa"/>
          </w:tcPr>
          <w:p w:rsidR="0073416F" w:rsidRPr="001973F7" w:rsidRDefault="0073416F" w:rsidP="001973F7">
            <w:pPr>
              <w:pStyle w:val="BodyText"/>
              <w:jc w:val="center"/>
            </w:pPr>
            <w:bookmarkStart w:id="641" w:name="_Toc404439024"/>
            <w:bookmarkStart w:id="642" w:name="_Toc404439625"/>
            <w:r w:rsidRPr="001973F7">
              <w:t>&lt; 1</w:t>
            </w:r>
            <w:bookmarkEnd w:id="641"/>
            <w:bookmarkEnd w:id="642"/>
          </w:p>
        </w:tc>
        <w:tc>
          <w:tcPr>
            <w:tcW w:w="1247" w:type="dxa"/>
          </w:tcPr>
          <w:p w:rsidR="0073416F" w:rsidRPr="001973F7" w:rsidRDefault="0073416F" w:rsidP="001973F7">
            <w:pPr>
              <w:pStyle w:val="BodyText"/>
              <w:jc w:val="center"/>
              <w:rPr>
                <w:vertAlign w:val="superscript"/>
              </w:rPr>
            </w:pPr>
            <w:bookmarkStart w:id="643" w:name="_Toc404439025"/>
            <w:bookmarkStart w:id="644" w:name="_Toc404439626"/>
            <w:r w:rsidRPr="001973F7">
              <w:rPr>
                <w:vertAlign w:val="superscript"/>
              </w:rPr>
              <w:t>c</w:t>
            </w:r>
            <w:bookmarkEnd w:id="643"/>
            <w:bookmarkEnd w:id="644"/>
          </w:p>
        </w:tc>
        <w:tc>
          <w:tcPr>
            <w:tcW w:w="1463" w:type="dxa"/>
          </w:tcPr>
          <w:p w:rsidR="0073416F" w:rsidRPr="001973F7" w:rsidRDefault="0073416F" w:rsidP="001973F7">
            <w:pPr>
              <w:pStyle w:val="BodyText"/>
              <w:jc w:val="center"/>
              <w:rPr>
                <w:vertAlign w:val="superscript"/>
              </w:rPr>
            </w:pPr>
            <w:bookmarkStart w:id="645" w:name="_Toc404439026"/>
            <w:bookmarkStart w:id="646" w:name="_Toc404439627"/>
            <w:r w:rsidRPr="001973F7">
              <w:rPr>
                <w:vertAlign w:val="superscript"/>
              </w:rPr>
              <w:t>c</w:t>
            </w:r>
            <w:bookmarkEnd w:id="645"/>
            <w:bookmarkEnd w:id="646"/>
          </w:p>
        </w:tc>
      </w:tr>
      <w:tr w:rsidR="0073416F" w:rsidRPr="00945A41">
        <w:tc>
          <w:tcPr>
            <w:tcW w:w="4112" w:type="dxa"/>
          </w:tcPr>
          <w:p w:rsidR="0073416F" w:rsidRPr="001973F7" w:rsidRDefault="0073416F" w:rsidP="001973F7">
            <w:pPr>
              <w:pStyle w:val="BodyText"/>
              <w:ind w:left="460" w:hanging="460"/>
            </w:pPr>
            <w:bookmarkStart w:id="647" w:name="_Toc404439027"/>
            <w:bookmarkStart w:id="648" w:name="_Toc404439628"/>
            <w:r w:rsidRPr="001973F7">
              <w:t>c)</w:t>
            </w:r>
            <w:r w:rsidRPr="001973F7">
              <w:tab/>
              <w:t xml:space="preserve">Harici olarak uygulanan ışımadan havasız </w:t>
            </w:r>
            <w:bookmarkEnd w:id="647"/>
            <w:bookmarkEnd w:id="648"/>
            <w:r w:rsidRPr="001973F7">
              <w:t>eriyerek bozulma</w:t>
            </w:r>
          </w:p>
        </w:tc>
        <w:tc>
          <w:tcPr>
            <w:tcW w:w="1559" w:type="dxa"/>
          </w:tcPr>
          <w:p w:rsidR="0073416F" w:rsidRPr="001973F7" w:rsidRDefault="0073416F" w:rsidP="001973F7">
            <w:pPr>
              <w:pStyle w:val="BodyText"/>
              <w:jc w:val="center"/>
            </w:pPr>
            <w:bookmarkStart w:id="649" w:name="_Toc404439028"/>
            <w:bookmarkStart w:id="650" w:name="_Toc404439629"/>
            <w:r w:rsidRPr="001973F7">
              <w:t>-</w:t>
            </w:r>
            <w:bookmarkEnd w:id="649"/>
            <w:bookmarkEnd w:id="650"/>
          </w:p>
        </w:tc>
        <w:tc>
          <w:tcPr>
            <w:tcW w:w="1423" w:type="dxa"/>
          </w:tcPr>
          <w:p w:rsidR="0073416F" w:rsidRPr="001973F7" w:rsidRDefault="0073416F" w:rsidP="001973F7">
            <w:pPr>
              <w:pStyle w:val="BodyText"/>
              <w:jc w:val="center"/>
            </w:pPr>
            <w:bookmarkStart w:id="651" w:name="_Toc404439029"/>
            <w:bookmarkStart w:id="652" w:name="_Toc404439630"/>
            <w:r w:rsidRPr="001973F7">
              <w:t>100 ila 500</w:t>
            </w:r>
            <w:bookmarkEnd w:id="651"/>
            <w:bookmarkEnd w:id="652"/>
          </w:p>
        </w:tc>
        <w:tc>
          <w:tcPr>
            <w:tcW w:w="1271" w:type="dxa"/>
          </w:tcPr>
          <w:p w:rsidR="0073416F" w:rsidRPr="001973F7" w:rsidRDefault="0073416F" w:rsidP="001973F7">
            <w:pPr>
              <w:pStyle w:val="BodyText"/>
              <w:jc w:val="center"/>
              <w:rPr>
                <w:vertAlign w:val="superscript"/>
              </w:rPr>
            </w:pPr>
            <w:bookmarkStart w:id="653" w:name="_Toc404439030"/>
            <w:bookmarkStart w:id="654" w:name="_Toc404439631"/>
            <w:r w:rsidRPr="001973F7">
              <w:rPr>
                <w:vertAlign w:val="superscript"/>
              </w:rPr>
              <w:t>b</w:t>
            </w:r>
            <w:bookmarkEnd w:id="653"/>
            <w:bookmarkEnd w:id="654"/>
          </w:p>
        </w:tc>
        <w:tc>
          <w:tcPr>
            <w:tcW w:w="1428" w:type="dxa"/>
          </w:tcPr>
          <w:p w:rsidR="0073416F" w:rsidRPr="001973F7" w:rsidRDefault="0073416F" w:rsidP="001973F7">
            <w:pPr>
              <w:pStyle w:val="BodyText"/>
              <w:jc w:val="center"/>
            </w:pPr>
            <w:bookmarkStart w:id="655" w:name="_Toc404439031"/>
            <w:bookmarkStart w:id="656" w:name="_Toc404439632"/>
            <w:r w:rsidRPr="001973F7">
              <w:t>0</w:t>
            </w:r>
            <w:bookmarkEnd w:id="655"/>
            <w:bookmarkEnd w:id="656"/>
          </w:p>
        </w:tc>
        <w:tc>
          <w:tcPr>
            <w:tcW w:w="1265" w:type="dxa"/>
          </w:tcPr>
          <w:p w:rsidR="0073416F" w:rsidRPr="001973F7" w:rsidRDefault="0073416F" w:rsidP="001973F7">
            <w:pPr>
              <w:pStyle w:val="BodyText"/>
              <w:jc w:val="center"/>
            </w:pPr>
            <w:bookmarkStart w:id="657" w:name="_Toc404439032"/>
            <w:bookmarkStart w:id="658" w:name="_Toc404439633"/>
            <w:r w:rsidRPr="001973F7">
              <w:t>0</w:t>
            </w:r>
            <w:bookmarkEnd w:id="657"/>
            <w:bookmarkEnd w:id="658"/>
          </w:p>
        </w:tc>
        <w:tc>
          <w:tcPr>
            <w:tcW w:w="1588" w:type="dxa"/>
          </w:tcPr>
          <w:p w:rsidR="0073416F" w:rsidRPr="001973F7" w:rsidRDefault="0073416F" w:rsidP="001973F7">
            <w:pPr>
              <w:pStyle w:val="BodyText"/>
              <w:jc w:val="center"/>
            </w:pPr>
            <w:bookmarkStart w:id="659" w:name="_Toc404439033"/>
            <w:bookmarkStart w:id="660" w:name="_Toc404439634"/>
            <w:r w:rsidRPr="001973F7">
              <w:t>&gt;&gt;1</w:t>
            </w:r>
            <w:bookmarkEnd w:id="659"/>
            <w:bookmarkEnd w:id="660"/>
          </w:p>
        </w:tc>
        <w:tc>
          <w:tcPr>
            <w:tcW w:w="1247" w:type="dxa"/>
          </w:tcPr>
          <w:p w:rsidR="0073416F" w:rsidRPr="001973F7" w:rsidRDefault="0073416F" w:rsidP="001973F7">
            <w:pPr>
              <w:pStyle w:val="BodyText"/>
              <w:jc w:val="center"/>
              <w:rPr>
                <w:vertAlign w:val="superscript"/>
              </w:rPr>
            </w:pPr>
            <w:bookmarkStart w:id="661" w:name="_Toc404439034"/>
            <w:bookmarkStart w:id="662" w:name="_Toc404439635"/>
            <w:r w:rsidRPr="001973F7">
              <w:rPr>
                <w:vertAlign w:val="superscript"/>
              </w:rPr>
              <w:t>c</w:t>
            </w:r>
            <w:bookmarkEnd w:id="661"/>
            <w:bookmarkEnd w:id="662"/>
          </w:p>
        </w:tc>
        <w:tc>
          <w:tcPr>
            <w:tcW w:w="1463" w:type="dxa"/>
          </w:tcPr>
          <w:p w:rsidR="0073416F" w:rsidRPr="001973F7" w:rsidRDefault="0073416F" w:rsidP="001973F7">
            <w:pPr>
              <w:pStyle w:val="BodyText"/>
              <w:jc w:val="center"/>
              <w:rPr>
                <w:vertAlign w:val="superscript"/>
              </w:rPr>
            </w:pPr>
            <w:bookmarkStart w:id="663" w:name="_Toc404439035"/>
            <w:bookmarkStart w:id="664" w:name="_Toc404439636"/>
            <w:r w:rsidRPr="001973F7">
              <w:rPr>
                <w:vertAlign w:val="superscript"/>
              </w:rPr>
              <w:t>c</w:t>
            </w:r>
            <w:bookmarkEnd w:id="663"/>
            <w:bookmarkEnd w:id="664"/>
          </w:p>
        </w:tc>
      </w:tr>
      <w:tr w:rsidR="0073416F" w:rsidRPr="00945A41">
        <w:tc>
          <w:tcPr>
            <w:tcW w:w="4112" w:type="dxa"/>
          </w:tcPr>
          <w:p w:rsidR="0073416F" w:rsidRPr="001973F7" w:rsidRDefault="0073416F" w:rsidP="001973F7">
            <w:pPr>
              <w:pStyle w:val="BodyText"/>
              <w:numPr>
                <w:ilvl w:val="0"/>
                <w:numId w:val="8"/>
              </w:numPr>
              <w:ind w:left="460" w:hanging="426"/>
            </w:pPr>
            <w:bookmarkStart w:id="665" w:name="_Toc404439036"/>
            <w:bookmarkStart w:id="666" w:name="_Toc404439637"/>
            <w:r w:rsidRPr="001973F7">
              <w:t xml:space="preserve">İyi havalandırılmış alevlenme </w:t>
            </w:r>
            <w:r w:rsidRPr="001973F7">
              <w:rPr>
                <w:vertAlign w:val="superscript"/>
              </w:rPr>
              <w:t>d</w:t>
            </w:r>
            <w:bookmarkEnd w:id="665"/>
            <w:bookmarkEnd w:id="666"/>
          </w:p>
        </w:tc>
        <w:tc>
          <w:tcPr>
            <w:tcW w:w="1559" w:type="dxa"/>
          </w:tcPr>
          <w:p w:rsidR="0073416F" w:rsidRPr="001973F7" w:rsidRDefault="0073416F" w:rsidP="001973F7">
            <w:pPr>
              <w:pStyle w:val="BodyText"/>
              <w:jc w:val="center"/>
            </w:pPr>
            <w:bookmarkStart w:id="667" w:name="_Toc404439037"/>
            <w:bookmarkStart w:id="668" w:name="_Toc404439638"/>
            <w:r w:rsidRPr="001973F7">
              <w:t>0 ila 6</w:t>
            </w:r>
            <w:bookmarkEnd w:id="667"/>
            <w:bookmarkEnd w:id="668"/>
          </w:p>
        </w:tc>
        <w:tc>
          <w:tcPr>
            <w:tcW w:w="1423" w:type="dxa"/>
          </w:tcPr>
          <w:p w:rsidR="0073416F" w:rsidRPr="001973F7" w:rsidRDefault="0073416F" w:rsidP="001973F7">
            <w:pPr>
              <w:pStyle w:val="BodyText"/>
              <w:jc w:val="center"/>
            </w:pPr>
            <w:bookmarkStart w:id="669" w:name="_Toc404439038"/>
            <w:bookmarkStart w:id="670" w:name="_Toc404439639"/>
            <w:r w:rsidRPr="001973F7">
              <w:t>350ila 650</w:t>
            </w:r>
            <w:bookmarkEnd w:id="669"/>
            <w:bookmarkEnd w:id="670"/>
          </w:p>
        </w:tc>
        <w:tc>
          <w:tcPr>
            <w:tcW w:w="1271" w:type="dxa"/>
          </w:tcPr>
          <w:p w:rsidR="0073416F" w:rsidRPr="001973F7" w:rsidRDefault="0073416F" w:rsidP="001973F7">
            <w:pPr>
              <w:pStyle w:val="BodyText"/>
              <w:jc w:val="center"/>
            </w:pPr>
            <w:bookmarkStart w:id="671" w:name="_Toc404439039"/>
            <w:bookmarkStart w:id="672" w:name="_Toc404439640"/>
            <w:r w:rsidRPr="001973F7">
              <w:t>50 ila 500</w:t>
            </w:r>
            <w:bookmarkEnd w:id="671"/>
            <w:bookmarkEnd w:id="672"/>
          </w:p>
        </w:tc>
        <w:tc>
          <w:tcPr>
            <w:tcW w:w="1428" w:type="dxa"/>
          </w:tcPr>
          <w:p w:rsidR="0073416F" w:rsidRPr="001973F7" w:rsidRDefault="0073416F" w:rsidP="001973F7">
            <w:pPr>
              <w:pStyle w:val="BodyText"/>
              <w:jc w:val="center"/>
            </w:pPr>
            <w:bookmarkStart w:id="673" w:name="_Toc404439040"/>
            <w:bookmarkStart w:id="674" w:name="_Toc404439641"/>
            <w:r w:rsidRPr="001973F7">
              <w:t>≈ 20</w:t>
            </w:r>
            <w:bookmarkEnd w:id="673"/>
            <w:bookmarkEnd w:id="674"/>
          </w:p>
        </w:tc>
        <w:tc>
          <w:tcPr>
            <w:tcW w:w="1265" w:type="dxa"/>
          </w:tcPr>
          <w:p w:rsidR="0073416F" w:rsidRPr="001973F7" w:rsidRDefault="0073416F" w:rsidP="001973F7">
            <w:pPr>
              <w:pStyle w:val="BodyText"/>
              <w:jc w:val="center"/>
            </w:pPr>
            <w:bookmarkStart w:id="675" w:name="_Toc404439041"/>
            <w:bookmarkStart w:id="676" w:name="_Toc404439642"/>
            <w:r w:rsidRPr="001973F7">
              <w:t>≈ 20</w:t>
            </w:r>
            <w:bookmarkEnd w:id="675"/>
            <w:bookmarkEnd w:id="676"/>
          </w:p>
        </w:tc>
        <w:tc>
          <w:tcPr>
            <w:tcW w:w="1588" w:type="dxa"/>
          </w:tcPr>
          <w:p w:rsidR="0073416F" w:rsidRPr="001973F7" w:rsidRDefault="0073416F" w:rsidP="001973F7">
            <w:pPr>
              <w:pStyle w:val="BodyText"/>
              <w:jc w:val="center"/>
            </w:pPr>
            <w:bookmarkStart w:id="677" w:name="_Toc404439042"/>
            <w:bookmarkStart w:id="678" w:name="_Toc404439643"/>
            <w:r w:rsidRPr="001973F7">
              <w:t>&lt; 1</w:t>
            </w:r>
            <w:bookmarkEnd w:id="677"/>
            <w:bookmarkEnd w:id="678"/>
          </w:p>
        </w:tc>
        <w:tc>
          <w:tcPr>
            <w:tcW w:w="1247" w:type="dxa"/>
          </w:tcPr>
          <w:p w:rsidR="0073416F" w:rsidRPr="001973F7" w:rsidRDefault="0073416F" w:rsidP="001973F7">
            <w:pPr>
              <w:pStyle w:val="BodyText"/>
              <w:jc w:val="center"/>
            </w:pPr>
            <w:bookmarkStart w:id="679" w:name="_Toc404439043"/>
            <w:bookmarkStart w:id="680" w:name="_Toc404439644"/>
            <w:r w:rsidRPr="001973F7">
              <w:t xml:space="preserve">&lt; 0,005 </w:t>
            </w:r>
            <w:r w:rsidRPr="001973F7">
              <w:rPr>
                <w:vertAlign w:val="superscript"/>
              </w:rPr>
              <w:t>e</w:t>
            </w:r>
            <w:bookmarkEnd w:id="679"/>
            <w:bookmarkEnd w:id="680"/>
          </w:p>
        </w:tc>
        <w:tc>
          <w:tcPr>
            <w:tcW w:w="1463" w:type="dxa"/>
          </w:tcPr>
          <w:p w:rsidR="0073416F" w:rsidRPr="001973F7" w:rsidRDefault="0073416F" w:rsidP="001973F7">
            <w:pPr>
              <w:pStyle w:val="BodyText"/>
              <w:jc w:val="center"/>
            </w:pPr>
            <w:bookmarkStart w:id="681" w:name="_Toc404439044"/>
            <w:bookmarkStart w:id="682" w:name="_Toc404439645"/>
            <w:r w:rsidRPr="001973F7">
              <w:t>&gt; 95</w:t>
            </w:r>
            <w:bookmarkEnd w:id="681"/>
            <w:bookmarkEnd w:id="682"/>
          </w:p>
        </w:tc>
      </w:tr>
      <w:tr w:rsidR="0073416F" w:rsidRPr="00945A41">
        <w:tc>
          <w:tcPr>
            <w:tcW w:w="4112" w:type="dxa"/>
          </w:tcPr>
          <w:p w:rsidR="0073416F" w:rsidRPr="001973F7" w:rsidRDefault="0073416F" w:rsidP="001973F7">
            <w:pPr>
              <w:pStyle w:val="BodyText"/>
              <w:numPr>
                <w:ilvl w:val="0"/>
                <w:numId w:val="8"/>
              </w:numPr>
              <w:ind w:left="460" w:hanging="426"/>
            </w:pPr>
            <w:bookmarkStart w:id="683" w:name="_Toc404439045"/>
            <w:bookmarkStart w:id="684" w:name="_Toc404439646"/>
            <w:r w:rsidRPr="001973F7">
              <w:t xml:space="preserve">Düşük havalandırılmış alevlenme </w:t>
            </w:r>
            <w:r w:rsidRPr="001973F7">
              <w:rPr>
                <w:vertAlign w:val="superscript"/>
              </w:rPr>
              <w:t>f</w:t>
            </w:r>
            <w:bookmarkEnd w:id="683"/>
            <w:bookmarkEnd w:id="684"/>
          </w:p>
        </w:tc>
        <w:tc>
          <w:tcPr>
            <w:tcW w:w="11244" w:type="dxa"/>
            <w:gridSpan w:val="8"/>
          </w:tcPr>
          <w:p w:rsidR="0073416F" w:rsidRPr="001973F7" w:rsidRDefault="0073416F" w:rsidP="001973F7">
            <w:pPr>
              <w:pStyle w:val="BodyText"/>
              <w:jc w:val="center"/>
            </w:pPr>
          </w:p>
        </w:tc>
      </w:tr>
      <w:tr w:rsidR="0073416F" w:rsidRPr="00945A41">
        <w:tc>
          <w:tcPr>
            <w:tcW w:w="4112" w:type="dxa"/>
          </w:tcPr>
          <w:p w:rsidR="0073416F" w:rsidRPr="001973F7" w:rsidRDefault="0073416F" w:rsidP="001973F7">
            <w:pPr>
              <w:pStyle w:val="BodyText"/>
              <w:ind w:left="318" w:hanging="318"/>
            </w:pPr>
            <w:bookmarkStart w:id="685" w:name="_Toc404439046"/>
            <w:bookmarkStart w:id="686" w:name="_Toc404439647"/>
            <w:r w:rsidRPr="001973F7">
              <w:t>a)</w:t>
            </w:r>
            <w:r w:rsidRPr="001973F7">
              <w:tab/>
              <w:t>Genellikle yetersiz havalandırılmış bölmede küçük yerel alevlenme</w:t>
            </w:r>
            <w:bookmarkEnd w:id="685"/>
            <w:bookmarkEnd w:id="686"/>
          </w:p>
        </w:tc>
        <w:tc>
          <w:tcPr>
            <w:tcW w:w="1559" w:type="dxa"/>
          </w:tcPr>
          <w:p w:rsidR="0073416F" w:rsidRPr="001973F7" w:rsidRDefault="0073416F" w:rsidP="001973F7">
            <w:pPr>
              <w:pStyle w:val="BodyText"/>
              <w:jc w:val="center"/>
            </w:pPr>
            <w:bookmarkStart w:id="687" w:name="_Toc404439047"/>
            <w:bookmarkStart w:id="688" w:name="_Toc404439648"/>
            <w:r w:rsidRPr="001973F7">
              <w:t>0 ila 30</w:t>
            </w:r>
            <w:bookmarkEnd w:id="687"/>
            <w:bookmarkEnd w:id="688"/>
          </w:p>
        </w:tc>
        <w:tc>
          <w:tcPr>
            <w:tcW w:w="1423" w:type="dxa"/>
          </w:tcPr>
          <w:p w:rsidR="0073416F" w:rsidRPr="001973F7" w:rsidRDefault="0073416F" w:rsidP="001973F7">
            <w:pPr>
              <w:pStyle w:val="BodyText"/>
              <w:jc w:val="center"/>
            </w:pPr>
            <w:bookmarkStart w:id="689" w:name="_Toc404439048"/>
            <w:bookmarkStart w:id="690" w:name="_Toc404439649"/>
            <w:r w:rsidRPr="001973F7">
              <w:t xml:space="preserve">300 ila 600 </w:t>
            </w:r>
            <w:r w:rsidRPr="001973F7">
              <w:rPr>
                <w:vertAlign w:val="superscript"/>
              </w:rPr>
              <w:t>a</w:t>
            </w:r>
            <w:bookmarkEnd w:id="689"/>
            <w:bookmarkEnd w:id="690"/>
          </w:p>
        </w:tc>
        <w:tc>
          <w:tcPr>
            <w:tcW w:w="1271" w:type="dxa"/>
          </w:tcPr>
          <w:p w:rsidR="0073416F" w:rsidRPr="001973F7" w:rsidRDefault="0073416F" w:rsidP="001973F7">
            <w:pPr>
              <w:pStyle w:val="BodyText"/>
              <w:jc w:val="center"/>
            </w:pPr>
            <w:bookmarkStart w:id="691" w:name="_Toc404439049"/>
            <w:bookmarkStart w:id="692" w:name="_Toc404439650"/>
            <w:r w:rsidRPr="001973F7">
              <w:t>50 ila 500</w:t>
            </w:r>
            <w:bookmarkEnd w:id="691"/>
            <w:bookmarkEnd w:id="692"/>
          </w:p>
        </w:tc>
        <w:tc>
          <w:tcPr>
            <w:tcW w:w="1428" w:type="dxa"/>
          </w:tcPr>
          <w:p w:rsidR="0073416F" w:rsidRPr="001973F7" w:rsidRDefault="0073416F" w:rsidP="001973F7">
            <w:pPr>
              <w:pStyle w:val="BodyText"/>
              <w:jc w:val="center"/>
            </w:pPr>
            <w:bookmarkStart w:id="693" w:name="_Toc404439050"/>
            <w:bookmarkStart w:id="694" w:name="_Toc404439651"/>
            <w:r w:rsidRPr="001973F7">
              <w:t>15 ila 20</w:t>
            </w:r>
            <w:bookmarkEnd w:id="693"/>
            <w:bookmarkEnd w:id="694"/>
          </w:p>
        </w:tc>
        <w:tc>
          <w:tcPr>
            <w:tcW w:w="1265" w:type="dxa"/>
          </w:tcPr>
          <w:p w:rsidR="0073416F" w:rsidRPr="001973F7" w:rsidRDefault="0073416F" w:rsidP="001973F7">
            <w:pPr>
              <w:pStyle w:val="BodyText"/>
              <w:jc w:val="center"/>
            </w:pPr>
            <w:bookmarkStart w:id="695" w:name="_Toc404439051"/>
            <w:bookmarkStart w:id="696" w:name="_Toc404439652"/>
            <w:r w:rsidRPr="001973F7">
              <w:t>15 ila 20</w:t>
            </w:r>
            <w:bookmarkEnd w:id="695"/>
            <w:bookmarkEnd w:id="696"/>
          </w:p>
        </w:tc>
        <w:tc>
          <w:tcPr>
            <w:tcW w:w="1588" w:type="dxa"/>
          </w:tcPr>
          <w:p w:rsidR="0073416F" w:rsidRPr="001973F7" w:rsidRDefault="0073416F" w:rsidP="001973F7">
            <w:pPr>
              <w:pStyle w:val="BodyText"/>
              <w:jc w:val="center"/>
            </w:pPr>
            <w:bookmarkStart w:id="697" w:name="_Toc404439052"/>
            <w:bookmarkStart w:id="698" w:name="_Toc404439653"/>
            <w:r w:rsidRPr="001973F7">
              <w:t>&gt; 1</w:t>
            </w:r>
            <w:bookmarkEnd w:id="697"/>
            <w:bookmarkEnd w:id="698"/>
          </w:p>
        </w:tc>
        <w:tc>
          <w:tcPr>
            <w:tcW w:w="1247" w:type="dxa"/>
          </w:tcPr>
          <w:p w:rsidR="0073416F" w:rsidRPr="001973F7" w:rsidRDefault="0073416F" w:rsidP="001973F7">
            <w:pPr>
              <w:pStyle w:val="BodyText"/>
              <w:jc w:val="center"/>
            </w:pPr>
            <w:bookmarkStart w:id="699" w:name="_Toc404439053"/>
            <w:bookmarkStart w:id="700" w:name="_Toc404439654"/>
            <w:r w:rsidRPr="001973F7">
              <w:t>0,2 ila 0,4</w:t>
            </w:r>
            <w:bookmarkEnd w:id="699"/>
            <w:bookmarkEnd w:id="700"/>
          </w:p>
        </w:tc>
        <w:tc>
          <w:tcPr>
            <w:tcW w:w="1463" w:type="dxa"/>
          </w:tcPr>
          <w:p w:rsidR="0073416F" w:rsidRPr="001973F7" w:rsidRDefault="0073416F" w:rsidP="001973F7">
            <w:pPr>
              <w:pStyle w:val="BodyText"/>
              <w:jc w:val="center"/>
            </w:pPr>
            <w:bookmarkStart w:id="701" w:name="_Toc404439054"/>
            <w:bookmarkStart w:id="702" w:name="_Toc404439655"/>
            <w:r w:rsidRPr="001973F7">
              <w:t>70 ila 80</w:t>
            </w:r>
            <w:bookmarkEnd w:id="701"/>
            <w:bookmarkEnd w:id="702"/>
          </w:p>
        </w:tc>
      </w:tr>
      <w:tr w:rsidR="0073416F" w:rsidRPr="00945A41">
        <w:tc>
          <w:tcPr>
            <w:tcW w:w="4112" w:type="dxa"/>
          </w:tcPr>
          <w:p w:rsidR="0073416F" w:rsidRPr="001973F7" w:rsidRDefault="0073416F" w:rsidP="001973F7">
            <w:pPr>
              <w:pStyle w:val="BodyText"/>
              <w:ind w:left="318" w:hanging="318"/>
            </w:pPr>
            <w:bookmarkStart w:id="703" w:name="_Toc404439055"/>
            <w:bookmarkStart w:id="704" w:name="_Toc404439656"/>
            <w:r w:rsidRPr="001973F7">
              <w:t>b)</w:t>
            </w:r>
            <w:r w:rsidRPr="001973F7">
              <w:tab/>
              <w:t>Sonradan parlayan yangın</w:t>
            </w:r>
            <w:bookmarkEnd w:id="703"/>
            <w:bookmarkEnd w:id="704"/>
          </w:p>
        </w:tc>
        <w:tc>
          <w:tcPr>
            <w:tcW w:w="1559" w:type="dxa"/>
          </w:tcPr>
          <w:p w:rsidR="0073416F" w:rsidRPr="001973F7" w:rsidRDefault="0073416F" w:rsidP="001973F7">
            <w:pPr>
              <w:pStyle w:val="BodyText"/>
              <w:jc w:val="center"/>
            </w:pPr>
            <w:bookmarkStart w:id="705" w:name="_Toc404439056"/>
            <w:bookmarkStart w:id="706" w:name="_Toc404439657"/>
            <w:r w:rsidRPr="001973F7">
              <w:t>50-150</w:t>
            </w:r>
            <w:bookmarkEnd w:id="705"/>
            <w:bookmarkEnd w:id="706"/>
          </w:p>
        </w:tc>
        <w:tc>
          <w:tcPr>
            <w:tcW w:w="1423" w:type="dxa"/>
          </w:tcPr>
          <w:p w:rsidR="0073416F" w:rsidRPr="001973F7" w:rsidRDefault="0073416F" w:rsidP="001973F7">
            <w:pPr>
              <w:pStyle w:val="BodyText"/>
              <w:jc w:val="center"/>
            </w:pPr>
            <w:bookmarkStart w:id="707" w:name="_Toc404439057"/>
            <w:bookmarkStart w:id="708" w:name="_Toc404439658"/>
            <w:r w:rsidRPr="001973F7">
              <w:t xml:space="preserve">350 ila 650 </w:t>
            </w:r>
            <w:r w:rsidRPr="001973F7">
              <w:rPr>
                <w:vertAlign w:val="superscript"/>
              </w:rPr>
              <w:t>g</w:t>
            </w:r>
            <w:bookmarkEnd w:id="707"/>
            <w:bookmarkEnd w:id="708"/>
          </w:p>
        </w:tc>
        <w:tc>
          <w:tcPr>
            <w:tcW w:w="1271" w:type="dxa"/>
          </w:tcPr>
          <w:p w:rsidR="0073416F" w:rsidRPr="001973F7" w:rsidRDefault="0073416F" w:rsidP="001973F7">
            <w:pPr>
              <w:pStyle w:val="BodyText"/>
              <w:jc w:val="center"/>
            </w:pPr>
            <w:bookmarkStart w:id="709" w:name="_Toc404439058"/>
            <w:bookmarkStart w:id="710" w:name="_Toc404439659"/>
            <w:r w:rsidRPr="001973F7">
              <w:t>&gt; 600</w:t>
            </w:r>
            <w:bookmarkEnd w:id="709"/>
            <w:bookmarkEnd w:id="710"/>
          </w:p>
        </w:tc>
        <w:tc>
          <w:tcPr>
            <w:tcW w:w="1428" w:type="dxa"/>
          </w:tcPr>
          <w:p w:rsidR="0073416F" w:rsidRPr="001973F7" w:rsidRDefault="0073416F" w:rsidP="001973F7">
            <w:pPr>
              <w:pStyle w:val="BodyText"/>
              <w:jc w:val="center"/>
            </w:pPr>
            <w:bookmarkStart w:id="711" w:name="_Toc404439059"/>
            <w:bookmarkStart w:id="712" w:name="_Toc404439660"/>
            <w:r w:rsidRPr="001973F7">
              <w:t>&lt; 15</w:t>
            </w:r>
            <w:bookmarkEnd w:id="711"/>
            <w:bookmarkEnd w:id="712"/>
          </w:p>
        </w:tc>
        <w:tc>
          <w:tcPr>
            <w:tcW w:w="1265" w:type="dxa"/>
          </w:tcPr>
          <w:p w:rsidR="0073416F" w:rsidRPr="001973F7" w:rsidRDefault="0073416F" w:rsidP="001973F7">
            <w:pPr>
              <w:pStyle w:val="BodyText"/>
              <w:jc w:val="center"/>
            </w:pPr>
            <w:bookmarkStart w:id="713" w:name="_Toc404439060"/>
            <w:bookmarkStart w:id="714" w:name="_Toc404439661"/>
            <w:r w:rsidRPr="001973F7">
              <w:t>&lt; 5</w:t>
            </w:r>
            <w:bookmarkEnd w:id="713"/>
            <w:bookmarkEnd w:id="714"/>
          </w:p>
        </w:tc>
        <w:tc>
          <w:tcPr>
            <w:tcW w:w="1588" w:type="dxa"/>
          </w:tcPr>
          <w:p w:rsidR="0073416F" w:rsidRPr="001973F7" w:rsidRDefault="0073416F" w:rsidP="001973F7">
            <w:pPr>
              <w:pStyle w:val="BodyText"/>
              <w:jc w:val="center"/>
            </w:pPr>
            <w:bookmarkStart w:id="715" w:name="_Toc404439061"/>
            <w:bookmarkStart w:id="716" w:name="_Toc404439662"/>
            <w:r w:rsidRPr="001973F7">
              <w:t xml:space="preserve">&gt; 1 </w:t>
            </w:r>
            <w:r w:rsidRPr="001973F7">
              <w:rPr>
                <w:vertAlign w:val="superscript"/>
              </w:rPr>
              <w:t>h</w:t>
            </w:r>
            <w:bookmarkEnd w:id="715"/>
            <w:bookmarkEnd w:id="716"/>
          </w:p>
        </w:tc>
        <w:tc>
          <w:tcPr>
            <w:tcW w:w="1247" w:type="dxa"/>
          </w:tcPr>
          <w:p w:rsidR="0073416F" w:rsidRPr="001973F7" w:rsidRDefault="0073416F" w:rsidP="001973F7">
            <w:pPr>
              <w:pStyle w:val="BodyText"/>
              <w:jc w:val="center"/>
            </w:pPr>
            <w:bookmarkStart w:id="717" w:name="_Toc404439062"/>
            <w:bookmarkStart w:id="718" w:name="_Toc404439663"/>
            <w:r w:rsidRPr="001973F7">
              <w:t>0,1 ila 0,4</w:t>
            </w:r>
            <w:bookmarkEnd w:id="717"/>
            <w:bookmarkEnd w:id="718"/>
          </w:p>
        </w:tc>
        <w:tc>
          <w:tcPr>
            <w:tcW w:w="1463" w:type="dxa"/>
          </w:tcPr>
          <w:p w:rsidR="0073416F" w:rsidRPr="001973F7" w:rsidRDefault="0073416F" w:rsidP="001973F7">
            <w:pPr>
              <w:pStyle w:val="BodyText"/>
              <w:jc w:val="center"/>
            </w:pPr>
            <w:bookmarkStart w:id="719" w:name="_Toc404439063"/>
            <w:bookmarkStart w:id="720" w:name="_Toc404439664"/>
            <w:r w:rsidRPr="001973F7">
              <w:t>70 ila 90</w:t>
            </w:r>
            <w:bookmarkEnd w:id="719"/>
            <w:bookmarkEnd w:id="720"/>
          </w:p>
        </w:tc>
      </w:tr>
      <w:tr w:rsidR="0073416F" w:rsidRPr="00945A41">
        <w:tc>
          <w:tcPr>
            <w:tcW w:w="15356" w:type="dxa"/>
            <w:gridSpan w:val="9"/>
          </w:tcPr>
          <w:p w:rsidR="0073416F" w:rsidRPr="001973F7" w:rsidRDefault="0073416F" w:rsidP="001973F7">
            <w:pPr>
              <w:pStyle w:val="BodyText"/>
              <w:ind w:left="460" w:hanging="460"/>
            </w:pPr>
            <w:bookmarkStart w:id="721" w:name="_Toc404439064"/>
            <w:r w:rsidRPr="001973F7">
              <w:t>a</w:t>
            </w:r>
            <w:r w:rsidRPr="001973F7">
              <w:tab/>
              <w:t>Üst sınır verilen bir yanıcının iyi havalandırılan alevli yanmasından daha düşüktür.</w:t>
            </w:r>
            <w:bookmarkEnd w:id="721"/>
          </w:p>
          <w:p w:rsidR="0073416F" w:rsidRPr="001973F7" w:rsidRDefault="0073416F" w:rsidP="001973F7">
            <w:pPr>
              <w:pStyle w:val="BodyText"/>
              <w:ind w:left="460" w:hanging="460"/>
              <w:jc w:val="both"/>
            </w:pPr>
            <w:bookmarkStart w:id="722" w:name="_Toc404439065"/>
            <w:bookmarkStart w:id="723" w:name="_Toc404439665"/>
            <w:r w:rsidRPr="001973F7">
              <w:t>b</w:t>
            </w:r>
            <w:r w:rsidRPr="001973F7">
              <w:tab/>
              <w:t>Yangın odasının üst seviyesindeki sıcaklık harici olarak uygulanan ışıma ve oda geometrisinden çoğunlukla belirlenir.</w:t>
            </w:r>
            <w:bookmarkEnd w:id="722"/>
            <w:bookmarkEnd w:id="723"/>
          </w:p>
          <w:p w:rsidR="0073416F" w:rsidRPr="001973F7" w:rsidRDefault="0073416F" w:rsidP="001973F7">
            <w:pPr>
              <w:pStyle w:val="BodyText"/>
              <w:ind w:left="460" w:hanging="460"/>
              <w:jc w:val="both"/>
            </w:pPr>
            <w:bookmarkStart w:id="724" w:name="_Toc404439066"/>
            <w:bookmarkStart w:id="725" w:name="_Toc404439666"/>
            <w:r w:rsidRPr="001973F7">
              <w:t>c</w:t>
            </w:r>
            <w:r w:rsidRPr="001973F7">
              <w:tab/>
              <w:t>Birkaç veri vardır, ancak eriyerek bozulma için bu oran malzeme kimyasına, yerel havalandırmaya ve ısıl koşullara büyük ölçüde bağlı olarak değişmesi beklenmektedir.</w:t>
            </w:r>
            <w:bookmarkEnd w:id="724"/>
            <w:bookmarkEnd w:id="725"/>
            <w:r w:rsidRPr="001973F7">
              <w:t xml:space="preserve"> </w:t>
            </w:r>
          </w:p>
          <w:p w:rsidR="0073416F" w:rsidRPr="001973F7" w:rsidRDefault="0073416F" w:rsidP="001973F7">
            <w:pPr>
              <w:pStyle w:val="BodyText"/>
              <w:ind w:left="460" w:hanging="460"/>
              <w:jc w:val="both"/>
            </w:pPr>
            <w:bookmarkStart w:id="726" w:name="_Toc404439067"/>
            <w:bookmarkStart w:id="727" w:name="_Toc404439667"/>
            <w:r w:rsidRPr="001973F7">
              <w:t>d</w:t>
            </w:r>
            <w:r w:rsidRPr="001973F7">
              <w:tab/>
              <w:t>Yangınların oksijen tüketimi oda veya giriş akımlarına kıyasla daha küçüktür, alev ucu sıcak gaz üst seviyesinin altındadır veya üst seviye önemli oranda CO verimini artırmak için önemli değildir ve yanma oranı yakıtın bulunabilirliği ile kontrol edilir.</w:t>
            </w:r>
            <w:bookmarkEnd w:id="726"/>
            <w:bookmarkEnd w:id="727"/>
          </w:p>
          <w:p w:rsidR="0073416F" w:rsidRPr="001973F7" w:rsidRDefault="0073416F" w:rsidP="001973F7">
            <w:pPr>
              <w:pStyle w:val="BodyText"/>
              <w:ind w:left="460" w:hanging="460"/>
              <w:jc w:val="both"/>
            </w:pPr>
            <w:bookmarkStart w:id="728" w:name="_Toc404439068"/>
            <w:bookmarkStart w:id="729" w:name="_Toc404439668"/>
            <w:r w:rsidRPr="001973F7">
              <w:t>e</w:t>
            </w:r>
            <w:r w:rsidRPr="001973F7">
              <w:tab/>
              <w:t>Oran yangına dayanıklı olan malzemeler için daha yüksek büyüklük sırasına kadar olabilir. 0, 75’e kadar eş değerlik oranları için bu oran da önemli bir artış yoktur. ≈ 0,75 ile 1 arasında, bu oranda bir miktar artış oluşabilir.</w:t>
            </w:r>
            <w:bookmarkEnd w:id="728"/>
            <w:bookmarkEnd w:id="729"/>
          </w:p>
          <w:p w:rsidR="0073416F" w:rsidRPr="001973F7" w:rsidRDefault="0073416F" w:rsidP="001973F7">
            <w:pPr>
              <w:pStyle w:val="BodyText"/>
              <w:ind w:left="460" w:hanging="460"/>
              <w:jc w:val="both"/>
            </w:pPr>
            <w:bookmarkStart w:id="730" w:name="_Toc404439069"/>
            <w:bookmarkStart w:id="731" w:name="_Toc404439669"/>
            <w:r w:rsidRPr="001973F7">
              <w:t>f</w:t>
            </w:r>
            <w:r w:rsidRPr="001973F7">
              <w:tab/>
              <w:t>Yangın oksijen ihtiyacı havalandırma açıklığı / açıklıkları ile sınırlandırılır, alevler üst seviyeye uzanır.</w:t>
            </w:r>
            <w:bookmarkEnd w:id="730"/>
            <w:bookmarkEnd w:id="731"/>
          </w:p>
          <w:p w:rsidR="0073416F" w:rsidRPr="001973F7" w:rsidRDefault="0073416F" w:rsidP="001973F7">
            <w:pPr>
              <w:pStyle w:val="BodyText"/>
              <w:ind w:left="460" w:hanging="460"/>
              <w:jc w:val="both"/>
            </w:pPr>
            <w:bookmarkStart w:id="732" w:name="_Toc404439070"/>
            <w:bookmarkStart w:id="733" w:name="_Toc404439670"/>
            <w:r w:rsidRPr="001973F7">
              <w:t>g</w:t>
            </w:r>
            <w:r w:rsidRPr="001973F7">
              <w:tab/>
              <w:t>İyi havalandırılmış alevlenme ile benzer olduğu varsayılır.</w:t>
            </w:r>
            <w:bookmarkEnd w:id="732"/>
            <w:bookmarkEnd w:id="733"/>
          </w:p>
          <w:p w:rsidR="0073416F" w:rsidRPr="001973F7" w:rsidRDefault="0073416F" w:rsidP="001973F7">
            <w:pPr>
              <w:pStyle w:val="BodyText"/>
              <w:ind w:left="460" w:hanging="460"/>
              <w:jc w:val="both"/>
            </w:pPr>
            <w:bookmarkStart w:id="734" w:name="_Toc404439071"/>
            <w:bookmarkStart w:id="735" w:name="_Toc404439671"/>
            <w:r w:rsidRPr="001973F7">
              <w:t>h</w:t>
            </w:r>
            <w:r w:rsidRPr="001973F7">
              <w:tab/>
              <w:t>Baca dumanı eşdeğerlik oranı ölçülmemiştir. küresel eş değerlik oranının kullanımı uygun değildir.</w:t>
            </w:r>
            <w:bookmarkEnd w:id="734"/>
            <w:bookmarkEnd w:id="735"/>
          </w:p>
          <w:p w:rsidR="0073416F" w:rsidRPr="001973F7" w:rsidRDefault="0073416F" w:rsidP="001973F7">
            <w:pPr>
              <w:pStyle w:val="BodyText"/>
              <w:ind w:left="460" w:hanging="460"/>
              <w:jc w:val="both"/>
            </w:pPr>
            <w:bookmarkStart w:id="736" w:name="_Toc404439072"/>
            <w:bookmarkStart w:id="737" w:name="_Toc404439672"/>
            <w:r w:rsidRPr="001973F7">
              <w:t>i</w:t>
            </w:r>
            <w:r w:rsidRPr="001973F7">
              <w:tab/>
              <w:t>Daha düşük oranlarda örnekler ölçülmüştür. Genel olarak bu oda havalandırma dışında ikinci yanmadan kaynaklanır.</w:t>
            </w:r>
            <w:bookmarkEnd w:id="736"/>
            <w:bookmarkEnd w:id="737"/>
            <w:r w:rsidRPr="001973F7">
              <w:t xml:space="preserve"> </w:t>
            </w:r>
          </w:p>
        </w:tc>
      </w:tr>
    </w:tbl>
    <w:p w:rsidR="0073416F" w:rsidRPr="00F81026" w:rsidRDefault="0073416F" w:rsidP="003F1A11">
      <w:pPr>
        <w:autoSpaceDE w:val="0"/>
        <w:autoSpaceDN w:val="0"/>
        <w:adjustRightInd w:val="0"/>
        <w:sectPr w:rsidR="0073416F" w:rsidRPr="00F81026" w:rsidSect="00497C71">
          <w:headerReference w:type="even" r:id="rId53"/>
          <w:headerReference w:type="default" r:id="rId54"/>
          <w:pgSz w:w="16838" w:h="11906" w:orient="landscape" w:code="9"/>
          <w:pgMar w:top="1134" w:right="1418" w:bottom="1134" w:left="1134" w:header="851" w:footer="851" w:gutter="0"/>
          <w:cols w:space="708"/>
          <w:docGrid w:linePitch="360"/>
        </w:sectPr>
      </w:pPr>
    </w:p>
    <w:p w:rsidR="0073416F" w:rsidRPr="00C6787B" w:rsidRDefault="0073416F" w:rsidP="004378E8">
      <w:pPr>
        <w:pStyle w:val="Heading2"/>
      </w:pPr>
      <w:bookmarkStart w:id="738" w:name="_Toc404439073"/>
      <w:bookmarkStart w:id="739" w:name="_Toc404439673"/>
      <w:bookmarkStart w:id="740" w:name="_Toc404440058"/>
      <w:bookmarkStart w:id="741" w:name="_Toc404440192"/>
      <w:bookmarkStart w:id="742" w:name="_Toc404440225"/>
      <w:bookmarkStart w:id="743" w:name="_Toc404440258"/>
      <w:bookmarkStart w:id="744" w:name="_Toc404440476"/>
      <w:bookmarkStart w:id="745" w:name="_Toc404441241"/>
      <w:bookmarkStart w:id="746" w:name="_Toc404441505"/>
      <w:bookmarkStart w:id="747" w:name="_Toc404505257"/>
      <w:r w:rsidRPr="00C6787B">
        <w:t>5.3</w:t>
      </w:r>
      <w:r w:rsidRPr="00C6787B">
        <w:tab/>
        <w:t>Bir bölme yangınında yangın aşamaları</w:t>
      </w:r>
      <w:bookmarkEnd w:id="738"/>
      <w:bookmarkEnd w:id="739"/>
      <w:bookmarkEnd w:id="740"/>
      <w:bookmarkEnd w:id="741"/>
      <w:bookmarkEnd w:id="742"/>
      <w:bookmarkEnd w:id="743"/>
      <w:bookmarkEnd w:id="744"/>
      <w:bookmarkEnd w:id="745"/>
      <w:bookmarkEnd w:id="746"/>
      <w:bookmarkEnd w:id="747"/>
    </w:p>
    <w:p w:rsidR="0073416F" w:rsidRPr="00067C5D" w:rsidRDefault="0073416F" w:rsidP="00067C5D">
      <w:pPr>
        <w:autoSpaceDE w:val="0"/>
        <w:autoSpaceDN w:val="0"/>
        <w:adjustRightInd w:val="0"/>
        <w:jc w:val="both"/>
      </w:pPr>
      <w:r w:rsidRPr="00067C5D">
        <w:t>Genel sıcaklık</w:t>
      </w:r>
      <w:r>
        <w:t>-</w:t>
      </w:r>
      <w:r w:rsidRPr="00067C5D">
        <w:t>zaman eğrisinin üç aşamayı ve ayrıca sönme aşamasını gösterdiği yerlerde, genel bir örnek bölme içinde yangın gelişimine göre belirlenebilir (bk. Şekil 1 ve Çizelge 1).</w:t>
      </w:r>
    </w:p>
    <w:p w:rsidR="0073416F" w:rsidRPr="00067C5D" w:rsidRDefault="0073416F" w:rsidP="00067C5D">
      <w:pPr>
        <w:autoSpaceDE w:val="0"/>
        <w:autoSpaceDN w:val="0"/>
        <w:adjustRightInd w:val="0"/>
        <w:jc w:val="both"/>
      </w:pPr>
    </w:p>
    <w:p w:rsidR="0073416F" w:rsidRPr="000D44B2" w:rsidRDefault="0073416F" w:rsidP="00067C5D">
      <w:pPr>
        <w:autoSpaceDE w:val="0"/>
        <w:autoSpaceDN w:val="0"/>
        <w:adjustRightInd w:val="0"/>
        <w:jc w:val="both"/>
      </w:pPr>
      <w:r w:rsidRPr="00067C5D">
        <w:t>Aşama 1 (alevlenmeyen ayrışma) yangın oda sıcaklığında küçük artış ile sürdürülebilir alevlenme için yangın öncesinin başlangıç aşamasıdır. Duman ve zehir ürün üretimi bu aşama sırasında ana tehditlerdir. Yangın tipleri 1a, 1b ve 1c bu aşama sırasında tümü oluşabilir. Aşama 2 (gelişen yangın) ateşleme ile başlar ve yangın oda sıcaklığında bir üslü artış ile sona erer. Yangının yayılması, ısı açığa çıkışı ve duman üretimi ve zehir ürünü bu aşama sırasında ana tehditlerdir. Tip 2 yangın bu aşamaya karşılık gelmektedir. Aşama</w:t>
      </w:r>
      <w:r w:rsidRPr="000D44B2">
        <w:t xml:space="preserve"> 3 (tam gelişmiş yangın), sıcaklıkta hızlı ve büyük bir artış ile (parlama) odanın yanıcı içeriğinin tüm yüzeyi ani tutuşması odanın tamamında oluşarak geniş bir ölçüde ayrışma olduğu zaman başlar. Yangın tipi 3b bu aşamaya karşılık gelmekt</w:t>
      </w:r>
      <w:r>
        <w:t>e</w:t>
      </w:r>
      <w:r w:rsidRPr="000D44B2">
        <w:t>dir.</w:t>
      </w:r>
    </w:p>
    <w:p w:rsidR="0073416F" w:rsidRPr="000D44B2" w:rsidRDefault="0073416F" w:rsidP="003F1A11">
      <w:pPr>
        <w:autoSpaceDE w:val="0"/>
        <w:autoSpaceDN w:val="0"/>
        <w:adjustRightInd w:val="0"/>
        <w:rPr>
          <w:b/>
          <w:bCs/>
        </w:rPr>
      </w:pPr>
    </w:p>
    <w:p w:rsidR="0073416F" w:rsidRPr="000D44B2" w:rsidRDefault="0073416F" w:rsidP="00067C5D">
      <w:pPr>
        <w:autoSpaceDE w:val="0"/>
        <w:autoSpaceDN w:val="0"/>
        <w:adjustRightInd w:val="0"/>
        <w:jc w:val="both"/>
        <w:rPr>
          <w:b/>
          <w:bCs/>
        </w:rPr>
      </w:pPr>
      <w:r w:rsidRPr="00701C20">
        <w:t>Aşama 3'ün sonunda, yanıcılar ve</w:t>
      </w:r>
      <w:r>
        <w:t xml:space="preserve"> </w:t>
      </w:r>
      <w:r w:rsidRPr="00701C20">
        <w:t>/ veya oksijen büyük ölçüde tüketilmiştir ve bu nedenle sıcaklık sistemin</w:t>
      </w:r>
      <w:r w:rsidRPr="000D44B2">
        <w:t xml:space="preserve"> havalandırma ve kütle transfer özelliklerine ve havalandırmaya bağlı olarak bir oranda düşer. Bu aşama bozunma aşaması olarak da bilinir</w:t>
      </w:r>
    </w:p>
    <w:p w:rsidR="0073416F" w:rsidRPr="000D44B2" w:rsidRDefault="0073416F" w:rsidP="003F1A11">
      <w:pPr>
        <w:autoSpaceDE w:val="0"/>
        <w:autoSpaceDN w:val="0"/>
        <w:adjustRightInd w:val="0"/>
        <w:jc w:val="center"/>
        <w:rPr>
          <w:b/>
          <w:bCs/>
        </w:rPr>
      </w:pPr>
    </w:p>
    <w:p w:rsidR="0073416F" w:rsidRPr="000D44B2" w:rsidRDefault="0073416F" w:rsidP="003F1A11">
      <w:pPr>
        <w:autoSpaceDE w:val="0"/>
        <w:autoSpaceDN w:val="0"/>
        <w:adjustRightInd w:val="0"/>
        <w:jc w:val="center"/>
        <w:rPr>
          <w:b/>
          <w:bCs/>
        </w:rPr>
      </w:pPr>
    </w:p>
    <w:p w:rsidR="0073416F" w:rsidRPr="000D44B2" w:rsidRDefault="0073416F" w:rsidP="003F1A11">
      <w:pPr>
        <w:autoSpaceDE w:val="0"/>
        <w:autoSpaceDN w:val="0"/>
        <w:adjustRightInd w:val="0"/>
        <w:jc w:val="center"/>
        <w:rPr>
          <w:b/>
          <w:bCs/>
        </w:rPr>
      </w:pPr>
      <w:ins w:id="748" w:author="fundaa" w:date="2014-11-27T10:35:00Z">
        <w:r w:rsidRPr="001973F7">
          <w:rPr>
            <w:b/>
            <w:bCs/>
            <w:noProof/>
            <w:rPrChange w:id="749" w:author="fundaa" w:date="2014-11-27T10:35:00Z">
              <w:rPr>
                <w:b/>
                <w:bCs/>
                <w:noProof/>
              </w:rPr>
            </w:rPrChange>
          </w:rPr>
          <w:pict>
            <v:shape id="Resim 2" o:spid="_x0000_i1056" type="#_x0000_t75" style="width:420.75pt;height:198.75pt;visibility:visible">
              <v:imagedata r:id="rId55" o:title=""/>
            </v:shape>
          </w:pict>
        </w:r>
      </w:ins>
    </w:p>
    <w:p w:rsidR="0073416F" w:rsidRPr="000D44B2" w:rsidRDefault="0073416F" w:rsidP="003F1A11">
      <w:pPr>
        <w:autoSpaceDE w:val="0"/>
        <w:autoSpaceDN w:val="0"/>
        <w:adjustRightInd w:val="0"/>
        <w:jc w:val="center"/>
        <w:rPr>
          <w:b/>
          <w:bCs/>
        </w:rPr>
      </w:pPr>
    </w:p>
    <w:p w:rsidR="0073416F" w:rsidRPr="00DE13F4" w:rsidRDefault="0073416F" w:rsidP="00DE13F4">
      <w:pPr>
        <w:pStyle w:val="Heading4"/>
        <w:jc w:val="center"/>
        <w:rPr>
          <w:b w:val="0"/>
          <w:bCs w:val="0"/>
          <w:sz w:val="20"/>
          <w:szCs w:val="20"/>
        </w:rPr>
      </w:pPr>
      <w:bookmarkStart w:id="750" w:name="_Toc404505258"/>
      <w:r w:rsidRPr="00DE13F4">
        <w:rPr>
          <w:sz w:val="20"/>
          <w:szCs w:val="20"/>
        </w:rPr>
        <w:t>Şekil 1 -</w:t>
      </w:r>
      <w:r w:rsidRPr="00DE13F4">
        <w:rPr>
          <w:b w:val="0"/>
          <w:bCs w:val="0"/>
          <w:sz w:val="20"/>
          <w:szCs w:val="20"/>
        </w:rPr>
        <w:t xml:space="preserve"> Bir bölme içinde yangın gelişimine ait farklı aşamalar</w:t>
      </w:r>
      <w:bookmarkEnd w:id="750"/>
    </w:p>
    <w:p w:rsidR="0073416F" w:rsidRPr="00C6787B" w:rsidRDefault="0073416F" w:rsidP="003F1A11">
      <w:pPr>
        <w:autoSpaceDE w:val="0"/>
        <w:autoSpaceDN w:val="0"/>
        <w:adjustRightInd w:val="0"/>
        <w:jc w:val="center"/>
      </w:pPr>
    </w:p>
    <w:p w:rsidR="0073416F" w:rsidRPr="00C6787B" w:rsidRDefault="0073416F" w:rsidP="004378E8">
      <w:pPr>
        <w:pStyle w:val="Heading2"/>
      </w:pPr>
      <w:bookmarkStart w:id="751" w:name="_Toc404439074"/>
      <w:bookmarkStart w:id="752" w:name="_Toc404439674"/>
      <w:bookmarkStart w:id="753" w:name="_Toc404440059"/>
      <w:bookmarkStart w:id="754" w:name="_Toc404440193"/>
      <w:bookmarkStart w:id="755" w:name="_Toc404440226"/>
      <w:bookmarkStart w:id="756" w:name="_Toc404440259"/>
      <w:bookmarkStart w:id="757" w:name="_Toc404440477"/>
      <w:bookmarkStart w:id="758" w:name="_Toc404441242"/>
      <w:bookmarkStart w:id="759" w:name="_Toc404441506"/>
      <w:bookmarkStart w:id="760" w:name="_Toc404505259"/>
      <w:r w:rsidRPr="00C6787B">
        <w:t>5.4</w:t>
      </w:r>
      <w:r w:rsidRPr="00C6787B">
        <w:tab/>
        <w:t xml:space="preserve">Analiz </w:t>
      </w:r>
      <w:r>
        <w:t>y</w:t>
      </w:r>
      <w:r w:rsidRPr="00C6787B">
        <w:t>öntemleri</w:t>
      </w:r>
      <w:bookmarkEnd w:id="751"/>
      <w:bookmarkEnd w:id="752"/>
      <w:bookmarkEnd w:id="753"/>
      <w:bookmarkEnd w:id="754"/>
      <w:bookmarkEnd w:id="755"/>
      <w:bookmarkEnd w:id="756"/>
      <w:bookmarkEnd w:id="757"/>
      <w:bookmarkEnd w:id="758"/>
      <w:bookmarkEnd w:id="759"/>
      <w:bookmarkEnd w:id="760"/>
    </w:p>
    <w:p w:rsidR="0073416F" w:rsidRPr="000D44B2" w:rsidRDefault="0073416F" w:rsidP="00067C5D">
      <w:pPr>
        <w:autoSpaceDE w:val="0"/>
        <w:autoSpaceDN w:val="0"/>
        <w:adjustRightInd w:val="0"/>
        <w:jc w:val="both"/>
      </w:pPr>
      <w:r w:rsidRPr="000D44B2">
        <w:t xml:space="preserve">Yangın ürününün zehirliliği hakkında ilk çalışmalar, büyük ölçüde yangın gazlarının kimyasal analizlerine dayanırdı ve sıcaklık ve hava havalandırma rolünün değerlendirme eksikliği ve münferit gazların ilgili zehir etkisi verilerinin düşük niteliğinden dolayı genellikle hatalı sonuçlar verirdi.  </w:t>
      </w:r>
    </w:p>
    <w:p w:rsidR="0073416F" w:rsidRPr="000D44B2" w:rsidRDefault="0073416F" w:rsidP="00067C5D">
      <w:pPr>
        <w:autoSpaceDE w:val="0"/>
        <w:autoSpaceDN w:val="0"/>
        <w:adjustRightInd w:val="0"/>
        <w:jc w:val="both"/>
      </w:pPr>
    </w:p>
    <w:p w:rsidR="0073416F" w:rsidRPr="00067C5D" w:rsidRDefault="0073416F" w:rsidP="00067C5D">
      <w:pPr>
        <w:autoSpaceDE w:val="0"/>
        <w:autoSpaceDN w:val="0"/>
        <w:adjustRightInd w:val="0"/>
        <w:jc w:val="both"/>
      </w:pPr>
      <w:r w:rsidRPr="00067C5D">
        <w:t xml:space="preserve">1970'ler de ve 1980'lerin başındaki çalışmalar yangın ürünlerinin münferit etkileşimleri ile ilgili eksiksiz bir şekilde anlaşılmasının temeli hayvan deneylerine odaklanmıştı ve yüksek özel bir zehirlilik sergileyen ürünlerin olası varlığı sadece hayvanın maruz kalması ile belirlenebilirdi. </w:t>
      </w:r>
    </w:p>
    <w:p w:rsidR="0073416F" w:rsidRPr="00067C5D" w:rsidRDefault="0073416F" w:rsidP="00067C5D">
      <w:pPr>
        <w:autoSpaceDE w:val="0"/>
        <w:autoSpaceDN w:val="0"/>
        <w:adjustRightInd w:val="0"/>
        <w:jc w:val="both"/>
      </w:pPr>
    </w:p>
    <w:p w:rsidR="0073416F" w:rsidRPr="00067C5D" w:rsidRDefault="0073416F" w:rsidP="00067C5D">
      <w:pPr>
        <w:autoSpaceDE w:val="0"/>
        <w:autoSpaceDN w:val="0"/>
        <w:adjustRightInd w:val="0"/>
        <w:jc w:val="both"/>
      </w:pPr>
      <w:r w:rsidRPr="00067C5D">
        <w:t>Bu çalışmanın sonuçları yangın ürünlerinin bileşenleri arasında sadece bir dereceye kadar birbirini etkileyen etkiler</w:t>
      </w:r>
      <w:r>
        <w:t>i olduğudur</w:t>
      </w:r>
      <w:r w:rsidRPr="00067C5D">
        <w:t xml:space="preserve"> ve nadiren yüksek özel bir zehirlilik sergileyen ürünlerin olası varıkları ile ilgili olan bir örnek </w:t>
      </w:r>
      <w:r>
        <w:t xml:space="preserve">ise </w:t>
      </w:r>
      <w:r w:rsidRPr="00067C5D">
        <w:t>bulunmamaktadır. Birçok malzemenin yangın ürününün zehir etkisi büyüklük sırası bir buçuk içinde bulunur.</w:t>
      </w:r>
    </w:p>
    <w:p w:rsidR="0073416F" w:rsidRPr="000D44B2" w:rsidRDefault="0073416F" w:rsidP="003F1A11">
      <w:pPr>
        <w:autoSpaceDE w:val="0"/>
        <w:autoSpaceDN w:val="0"/>
        <w:adjustRightInd w:val="0"/>
      </w:pPr>
    </w:p>
    <w:p w:rsidR="0073416F" w:rsidRPr="00DD0D0B" w:rsidRDefault="0073416F" w:rsidP="00DD0D0B">
      <w:pPr>
        <w:autoSpaceDE w:val="0"/>
        <w:autoSpaceDN w:val="0"/>
        <w:adjustRightInd w:val="0"/>
        <w:jc w:val="both"/>
      </w:pPr>
      <w:r w:rsidRPr="000D44B2">
        <w:t>Kimyasal analizlerin ve hayvan deneylerinden zaten bulunan toksilojik veriler makul bir şekilde kabul edilebilir sonuçlara dayanarak yangın gaz karışımlarının zehir etkisini hesaplamak mümkündür. Belirli bir yangın ürünü için toksilojik veriler mevcut olmadığında, hayvana dayalı deneylerin bazı sınırlı kullanımı gerekli olabileceği kabul edilmesine rağmen</w:t>
      </w:r>
      <w:r w:rsidRPr="00DD0D0B">
        <w:t>, bu zehir etkisi ile ilgili olan olağan ölçmede hayvanları kullanma gereksinimi önler.</w:t>
      </w:r>
    </w:p>
    <w:p w:rsidR="0073416F" w:rsidRPr="000D44B2" w:rsidRDefault="0073416F" w:rsidP="003F1A11">
      <w:pPr>
        <w:autoSpaceDE w:val="0"/>
        <w:autoSpaceDN w:val="0"/>
        <w:adjustRightInd w:val="0"/>
      </w:pPr>
    </w:p>
    <w:p w:rsidR="0073416F" w:rsidRPr="00EA19B9" w:rsidRDefault="0073416F" w:rsidP="00EA19B9">
      <w:pPr>
        <w:keepNext/>
        <w:tabs>
          <w:tab w:val="left" w:pos="567"/>
          <w:tab w:val="left" w:pos="709"/>
        </w:tabs>
        <w:jc w:val="both"/>
        <w:outlineLvl w:val="1"/>
        <w:rPr>
          <w:b/>
          <w:bCs/>
          <w:sz w:val="22"/>
          <w:szCs w:val="22"/>
          <w:lang w:eastAsia="en-US"/>
        </w:rPr>
      </w:pPr>
      <w:bookmarkStart w:id="761" w:name="_Toc404439675"/>
      <w:bookmarkStart w:id="762" w:name="_Toc404440060"/>
      <w:bookmarkStart w:id="763" w:name="_Toc404440260"/>
      <w:bookmarkStart w:id="764" w:name="_Toc404440478"/>
      <w:bookmarkStart w:id="765" w:name="_Toc404441243"/>
      <w:bookmarkStart w:id="766" w:name="_Toc404441507"/>
      <w:bookmarkStart w:id="767" w:name="_Toc404505260"/>
      <w:r w:rsidRPr="00EA19B9">
        <w:rPr>
          <w:b/>
          <w:bCs/>
          <w:sz w:val="22"/>
          <w:szCs w:val="22"/>
          <w:lang w:eastAsia="en-US"/>
        </w:rPr>
        <w:t>5.4.1</w:t>
      </w:r>
      <w:r w:rsidRPr="00EA19B9">
        <w:rPr>
          <w:b/>
          <w:bCs/>
          <w:sz w:val="22"/>
          <w:szCs w:val="22"/>
          <w:lang w:eastAsia="en-US"/>
        </w:rPr>
        <w:tab/>
        <w:t>Kimyasal analiz bazlı yöntemler</w:t>
      </w:r>
      <w:bookmarkEnd w:id="761"/>
      <w:bookmarkEnd w:id="762"/>
      <w:bookmarkEnd w:id="763"/>
      <w:bookmarkEnd w:id="764"/>
      <w:bookmarkEnd w:id="765"/>
      <w:bookmarkEnd w:id="766"/>
      <w:bookmarkEnd w:id="767"/>
    </w:p>
    <w:p w:rsidR="0073416F" w:rsidRPr="000D44B2" w:rsidRDefault="0073416F" w:rsidP="00DD0D0B">
      <w:pPr>
        <w:autoSpaceDE w:val="0"/>
        <w:autoSpaceDN w:val="0"/>
        <w:adjustRightInd w:val="0"/>
        <w:jc w:val="both"/>
      </w:pPr>
      <w:r w:rsidRPr="000D44B2">
        <w:t xml:space="preserve">Kimyasal analiz </w:t>
      </w:r>
      <w:r>
        <w:t>bazlı</w:t>
      </w:r>
      <w:r w:rsidRPr="000D44B2">
        <w:t xml:space="preserve"> yöntemler, hem statik hem de dinamik olarak fiziksel yangın modeli tarafından üretilen yangın ürününün çeşitli gazlarının derişimini ölçmek için geleneksel laboratuvar analitik tekniklerini kullanır [1]</w:t>
      </w:r>
      <w:r w:rsidRPr="000D44B2">
        <w:rPr>
          <w:rStyle w:val="FootnoteReference"/>
        </w:rPr>
        <w:footnoteReference w:id="1"/>
      </w:r>
      <w:r w:rsidRPr="000D44B2">
        <w:t>.</w:t>
      </w:r>
    </w:p>
    <w:p w:rsidR="0073416F" w:rsidRPr="000D44B2" w:rsidRDefault="0073416F" w:rsidP="00DD0D0B">
      <w:pPr>
        <w:autoSpaceDE w:val="0"/>
        <w:autoSpaceDN w:val="0"/>
        <w:adjustRightInd w:val="0"/>
        <w:jc w:val="both"/>
      </w:pPr>
    </w:p>
    <w:p w:rsidR="0073416F" w:rsidRPr="000D44B2" w:rsidRDefault="0073416F" w:rsidP="00DD0D0B">
      <w:pPr>
        <w:autoSpaceDE w:val="0"/>
        <w:autoSpaceDN w:val="0"/>
        <w:adjustRightInd w:val="0"/>
        <w:jc w:val="both"/>
      </w:pPr>
      <w:r w:rsidRPr="000D44B2">
        <w:t xml:space="preserve">Kimyasal analiz </w:t>
      </w:r>
      <w:r>
        <w:t>bazlı</w:t>
      </w:r>
      <w:r w:rsidRPr="000D44B2">
        <w:t xml:space="preserve"> tekniklerin doğruluğu hakkında kritik bir etkiye sahip olan çeşitli faktörler aşağıda bulunmaktadır:</w:t>
      </w:r>
    </w:p>
    <w:p w:rsidR="0073416F" w:rsidRPr="006C1616" w:rsidRDefault="0073416F" w:rsidP="00361E53">
      <w:pPr>
        <w:pStyle w:val="ListParagraph"/>
        <w:numPr>
          <w:ilvl w:val="0"/>
          <w:numId w:val="5"/>
        </w:numPr>
        <w:tabs>
          <w:tab w:val="left" w:pos="284"/>
        </w:tabs>
        <w:autoSpaceDE w:val="0"/>
        <w:autoSpaceDN w:val="0"/>
        <w:adjustRightInd w:val="0"/>
        <w:spacing w:before="100" w:beforeAutospacing="1" w:line="276" w:lineRule="auto"/>
        <w:ind w:left="0" w:firstLine="0"/>
        <w:jc w:val="both"/>
      </w:pPr>
      <w:r w:rsidRPr="006C1616">
        <w:t xml:space="preserve">Deneye tabi tutulan malzeme bileşimi ile ilgili bilgiye dayanan analiz için seçilen ürün türler makul bir </w:t>
      </w:r>
      <w:r>
        <w:tab/>
      </w:r>
      <w:r w:rsidRPr="006C1616">
        <w:t>şekilde serbest bırakılması beklenebilecek türleri kapsayacak kadar geniş olmalıdır</w:t>
      </w:r>
      <w:r>
        <w:t>,</w:t>
      </w:r>
    </w:p>
    <w:p w:rsidR="0073416F" w:rsidRPr="000D44B2" w:rsidRDefault="0073416F" w:rsidP="00361E53">
      <w:pPr>
        <w:tabs>
          <w:tab w:val="left" w:pos="284"/>
        </w:tabs>
        <w:autoSpaceDE w:val="0"/>
        <w:autoSpaceDN w:val="0"/>
        <w:adjustRightInd w:val="0"/>
      </w:pPr>
    </w:p>
    <w:p w:rsidR="0073416F" w:rsidRPr="000D44B2" w:rsidRDefault="0073416F" w:rsidP="00361E53">
      <w:pPr>
        <w:tabs>
          <w:tab w:val="left" w:pos="284"/>
        </w:tabs>
        <w:autoSpaceDE w:val="0"/>
        <w:autoSpaceDN w:val="0"/>
        <w:adjustRightInd w:val="0"/>
      </w:pPr>
      <w:r>
        <w:tab/>
      </w:r>
      <w:r w:rsidRPr="000D44B2">
        <w:t>Tüm durumlarda, karbon dioksit, karbon monoksit ve oksijen ölçülmelidir.</w:t>
      </w:r>
    </w:p>
    <w:p w:rsidR="0073416F" w:rsidRPr="000D44B2" w:rsidRDefault="0073416F" w:rsidP="00361E53">
      <w:pPr>
        <w:pStyle w:val="ListParagraph"/>
        <w:numPr>
          <w:ilvl w:val="0"/>
          <w:numId w:val="5"/>
        </w:numPr>
        <w:tabs>
          <w:tab w:val="left" w:pos="284"/>
        </w:tabs>
        <w:autoSpaceDE w:val="0"/>
        <w:autoSpaceDN w:val="0"/>
        <w:adjustRightInd w:val="0"/>
        <w:spacing w:before="100" w:beforeAutospacing="1" w:line="276" w:lineRule="auto"/>
        <w:ind w:left="0" w:firstLine="0"/>
        <w:jc w:val="both"/>
      </w:pPr>
      <w:r w:rsidRPr="000D44B2">
        <w:t xml:space="preserve">Ölçülen gaz derişimleri deney numunesinin birim kütle kaybı başına derişimi çevirmek için, deney </w:t>
      </w:r>
      <w:r>
        <w:tab/>
      </w:r>
      <w:r w:rsidRPr="000D44B2">
        <w:t>sırasında, deney numunesinin kütle kaybını değerlendirmeye yönelik olan güvenilir bir yöntem olmalıdır</w:t>
      </w:r>
      <w:r>
        <w:t>,</w:t>
      </w:r>
    </w:p>
    <w:p w:rsidR="0073416F" w:rsidRPr="000D44B2" w:rsidRDefault="0073416F" w:rsidP="00361E53">
      <w:pPr>
        <w:pStyle w:val="ListParagraph"/>
        <w:tabs>
          <w:tab w:val="left" w:pos="284"/>
        </w:tabs>
        <w:autoSpaceDE w:val="0"/>
        <w:autoSpaceDN w:val="0"/>
        <w:adjustRightInd w:val="0"/>
        <w:ind w:left="0"/>
        <w:jc w:val="both"/>
      </w:pPr>
    </w:p>
    <w:p w:rsidR="0073416F" w:rsidRPr="000D44B2" w:rsidRDefault="0073416F" w:rsidP="00361E53">
      <w:pPr>
        <w:pStyle w:val="ListParagraph"/>
        <w:numPr>
          <w:ilvl w:val="0"/>
          <w:numId w:val="5"/>
        </w:numPr>
        <w:tabs>
          <w:tab w:val="left" w:pos="284"/>
        </w:tabs>
        <w:autoSpaceDE w:val="0"/>
        <w:autoSpaceDN w:val="0"/>
        <w:adjustRightInd w:val="0"/>
        <w:spacing w:before="100" w:beforeAutospacing="1" w:line="276" w:lineRule="auto"/>
        <w:ind w:left="0" w:firstLine="0"/>
        <w:jc w:val="both"/>
      </w:pPr>
      <w:r w:rsidRPr="000D44B2">
        <w:t xml:space="preserve">Ölçülen gaz derişimlerini ve kütle kaybını zehir etkisi değerlerine dönüştürmek mümkün olmalıdır. </w:t>
      </w:r>
      <w:r>
        <w:tab/>
      </w:r>
      <w:r w:rsidRPr="000D44B2">
        <w:t xml:space="preserve">Hesaplama yöntemi için IEC 60695-7-3'e bakınız. </w:t>
      </w:r>
    </w:p>
    <w:p w:rsidR="0073416F" w:rsidRPr="000D44B2" w:rsidRDefault="0073416F" w:rsidP="00361E53">
      <w:pPr>
        <w:pStyle w:val="ListParagraph"/>
        <w:tabs>
          <w:tab w:val="left" w:pos="284"/>
        </w:tabs>
        <w:ind w:left="0"/>
        <w:jc w:val="both"/>
      </w:pPr>
    </w:p>
    <w:p w:rsidR="0073416F" w:rsidRPr="000D44B2" w:rsidRDefault="0073416F" w:rsidP="006C1616">
      <w:pPr>
        <w:autoSpaceDE w:val="0"/>
        <w:autoSpaceDN w:val="0"/>
        <w:adjustRightInd w:val="0"/>
        <w:jc w:val="both"/>
      </w:pPr>
      <w:r w:rsidRPr="000D44B2">
        <w:t>ISO 19701 standardında, yangın ürünlerinin örnekleme ve analizi için yöntemler gözden geçirilmektedir ve ISO 19702 standardı kılavuzunda FTIR (Fourier transformasyonu kızılötesi analiz) kullanımı verilmiştir.</w:t>
      </w:r>
    </w:p>
    <w:p w:rsidR="0073416F" w:rsidRPr="000D44B2" w:rsidRDefault="0073416F" w:rsidP="006C1616">
      <w:pPr>
        <w:autoSpaceDE w:val="0"/>
        <w:autoSpaceDN w:val="0"/>
        <w:adjustRightInd w:val="0"/>
        <w:jc w:val="both"/>
      </w:pPr>
    </w:p>
    <w:p w:rsidR="0073416F" w:rsidRPr="00EA19B9" w:rsidRDefault="0073416F" w:rsidP="006C1616">
      <w:pPr>
        <w:keepNext/>
        <w:tabs>
          <w:tab w:val="left" w:pos="567"/>
          <w:tab w:val="left" w:pos="709"/>
        </w:tabs>
        <w:jc w:val="both"/>
        <w:outlineLvl w:val="1"/>
        <w:rPr>
          <w:b/>
          <w:bCs/>
          <w:sz w:val="22"/>
          <w:szCs w:val="22"/>
          <w:lang w:eastAsia="en-US"/>
        </w:rPr>
      </w:pPr>
      <w:bookmarkStart w:id="768" w:name="_Toc404439075"/>
      <w:bookmarkStart w:id="769" w:name="_Toc404439676"/>
      <w:bookmarkStart w:id="770" w:name="_Toc404440061"/>
      <w:bookmarkStart w:id="771" w:name="_Toc404440194"/>
      <w:bookmarkStart w:id="772" w:name="_Toc404440227"/>
      <w:bookmarkStart w:id="773" w:name="_Toc404441508"/>
      <w:bookmarkStart w:id="774" w:name="_Toc404505261"/>
      <w:r w:rsidRPr="00EA19B9">
        <w:rPr>
          <w:b/>
          <w:bCs/>
          <w:sz w:val="22"/>
          <w:szCs w:val="22"/>
          <w:lang w:eastAsia="en-US"/>
        </w:rPr>
        <w:t>5.4.2</w:t>
      </w:r>
      <w:r w:rsidRPr="00EA19B9">
        <w:rPr>
          <w:b/>
          <w:bCs/>
          <w:sz w:val="22"/>
          <w:szCs w:val="22"/>
          <w:lang w:eastAsia="en-US"/>
        </w:rPr>
        <w:tab/>
        <w:t>Hayvan maruziyetine dayanan yöntemler</w:t>
      </w:r>
      <w:bookmarkEnd w:id="768"/>
      <w:bookmarkEnd w:id="769"/>
      <w:bookmarkEnd w:id="770"/>
      <w:bookmarkEnd w:id="771"/>
      <w:bookmarkEnd w:id="772"/>
      <w:bookmarkEnd w:id="773"/>
      <w:bookmarkEnd w:id="774"/>
    </w:p>
    <w:p w:rsidR="0073416F" w:rsidRPr="000D44B2" w:rsidRDefault="0073416F" w:rsidP="006C1616">
      <w:pPr>
        <w:autoSpaceDE w:val="0"/>
        <w:autoSpaceDN w:val="0"/>
        <w:adjustRightInd w:val="0"/>
        <w:jc w:val="both"/>
        <w:rPr>
          <w:b/>
          <w:bCs/>
        </w:rPr>
      </w:pPr>
    </w:p>
    <w:p w:rsidR="0073416F" w:rsidRPr="000D44B2" w:rsidRDefault="0073416F" w:rsidP="003F1A11">
      <w:pPr>
        <w:autoSpaceDE w:val="0"/>
        <w:autoSpaceDN w:val="0"/>
        <w:adjustRightInd w:val="0"/>
      </w:pPr>
      <w:r w:rsidRPr="000D44B2">
        <w:t xml:space="preserve">Daha ileri çalışmalarda havyan deneylerine dayalı yöntemlerle </w:t>
      </w:r>
      <w:r>
        <w:t>yapılması</w:t>
      </w:r>
      <w:r w:rsidRPr="000D44B2">
        <w:t xml:space="preserve"> önerilmemektedir. </w:t>
      </w:r>
    </w:p>
    <w:p w:rsidR="0073416F" w:rsidRPr="000D44B2" w:rsidRDefault="0073416F" w:rsidP="003F1A11">
      <w:pPr>
        <w:autoSpaceDE w:val="0"/>
        <w:autoSpaceDN w:val="0"/>
        <w:adjustRightInd w:val="0"/>
      </w:pPr>
    </w:p>
    <w:p w:rsidR="0073416F" w:rsidRPr="000D44B2" w:rsidRDefault="0073416F" w:rsidP="00361E53">
      <w:pPr>
        <w:autoSpaceDE w:val="0"/>
        <w:autoSpaceDN w:val="0"/>
        <w:adjustRightInd w:val="0"/>
        <w:ind w:left="567" w:hanging="567"/>
        <w:jc w:val="both"/>
      </w:pPr>
      <w:r w:rsidRPr="000D44B2">
        <w:rPr>
          <w:b/>
          <w:bCs/>
        </w:rPr>
        <w:t>Not-</w:t>
      </w:r>
      <w:r w:rsidRPr="000D44B2">
        <w:rPr>
          <w:b/>
          <w:bCs/>
        </w:rPr>
        <w:tab/>
      </w:r>
      <w:r w:rsidRPr="000D44B2">
        <w:t>Deney numunesi kütle kaybı bir hayvan maruz kalma deneyinde ölçmemişse, bu durumda zehir bileşenlerinin verimleri hesaplanamaz.</w:t>
      </w:r>
    </w:p>
    <w:p w:rsidR="0073416F" w:rsidRPr="000D44B2" w:rsidRDefault="0073416F" w:rsidP="003F1A11">
      <w:pPr>
        <w:autoSpaceDE w:val="0"/>
        <w:autoSpaceDN w:val="0"/>
        <w:adjustRightInd w:val="0"/>
      </w:pPr>
    </w:p>
    <w:p w:rsidR="0073416F" w:rsidRPr="00B603F9" w:rsidRDefault="0073416F" w:rsidP="004378E8">
      <w:pPr>
        <w:pStyle w:val="Heading2"/>
        <w:rPr>
          <w:sz w:val="28"/>
          <w:szCs w:val="28"/>
        </w:rPr>
      </w:pPr>
      <w:bookmarkStart w:id="775" w:name="_Toc404439076"/>
      <w:bookmarkStart w:id="776" w:name="_Toc404439677"/>
      <w:bookmarkStart w:id="777" w:name="_Toc404440062"/>
      <w:bookmarkStart w:id="778" w:name="_Toc404440195"/>
      <w:bookmarkStart w:id="779" w:name="_Toc404440228"/>
      <w:bookmarkStart w:id="780" w:name="_Toc404440261"/>
      <w:bookmarkStart w:id="781" w:name="_Toc404440479"/>
      <w:bookmarkStart w:id="782" w:name="_Toc404441244"/>
      <w:bookmarkStart w:id="783" w:name="_Toc404441509"/>
      <w:bookmarkStart w:id="784" w:name="_Toc404505262"/>
      <w:r w:rsidRPr="00B603F9">
        <w:rPr>
          <w:sz w:val="28"/>
          <w:szCs w:val="28"/>
        </w:rPr>
        <w:t>6</w:t>
      </w:r>
      <w:r w:rsidRPr="00B603F9">
        <w:rPr>
          <w:sz w:val="28"/>
          <w:szCs w:val="28"/>
        </w:rPr>
        <w:tab/>
        <w:t>Yayınlanan kimyasal analize dayalı deney yöntemlerinin özeti</w:t>
      </w:r>
      <w:bookmarkEnd w:id="775"/>
      <w:bookmarkEnd w:id="776"/>
      <w:bookmarkEnd w:id="777"/>
      <w:bookmarkEnd w:id="778"/>
      <w:bookmarkEnd w:id="779"/>
      <w:bookmarkEnd w:id="780"/>
      <w:bookmarkEnd w:id="781"/>
      <w:bookmarkEnd w:id="782"/>
      <w:bookmarkEnd w:id="783"/>
      <w:bookmarkEnd w:id="784"/>
    </w:p>
    <w:p w:rsidR="0073416F" w:rsidRPr="000D44B2" w:rsidRDefault="0073416F" w:rsidP="003F1A11">
      <w:pPr>
        <w:autoSpaceDE w:val="0"/>
        <w:autoSpaceDN w:val="0"/>
        <w:adjustRightInd w:val="0"/>
        <w:rPr>
          <w:b/>
          <w:bCs/>
        </w:rPr>
      </w:pPr>
    </w:p>
    <w:p w:rsidR="0073416F" w:rsidRPr="00EA19B9" w:rsidRDefault="0073416F" w:rsidP="00EA19B9">
      <w:pPr>
        <w:keepNext/>
        <w:tabs>
          <w:tab w:val="left" w:pos="567"/>
          <w:tab w:val="left" w:pos="709"/>
        </w:tabs>
        <w:jc w:val="both"/>
        <w:outlineLvl w:val="1"/>
        <w:rPr>
          <w:b/>
          <w:bCs/>
          <w:sz w:val="22"/>
          <w:szCs w:val="22"/>
          <w:lang w:eastAsia="en-US"/>
        </w:rPr>
      </w:pPr>
      <w:bookmarkStart w:id="785" w:name="_Toc404439077"/>
      <w:bookmarkStart w:id="786" w:name="_Toc404439678"/>
      <w:bookmarkStart w:id="787" w:name="_Toc404440063"/>
      <w:bookmarkStart w:id="788" w:name="_Toc404440196"/>
      <w:bookmarkStart w:id="789" w:name="_Toc404440229"/>
      <w:bookmarkStart w:id="790" w:name="_Toc404440262"/>
      <w:bookmarkStart w:id="791" w:name="_Toc404440480"/>
      <w:bookmarkStart w:id="792" w:name="_Toc404441245"/>
      <w:bookmarkStart w:id="793" w:name="_Toc404441510"/>
      <w:bookmarkStart w:id="794" w:name="_Toc404505263"/>
      <w:r w:rsidRPr="00EA19B9">
        <w:rPr>
          <w:b/>
          <w:bCs/>
          <w:sz w:val="22"/>
          <w:szCs w:val="22"/>
          <w:lang w:eastAsia="en-US"/>
        </w:rPr>
        <w:t>6.1</w:t>
      </w:r>
      <w:r w:rsidRPr="00EA19B9">
        <w:rPr>
          <w:b/>
          <w:bCs/>
          <w:sz w:val="22"/>
          <w:szCs w:val="22"/>
          <w:lang w:eastAsia="en-US"/>
        </w:rPr>
        <w:tab/>
        <w:t>Genel</w:t>
      </w:r>
      <w:bookmarkEnd w:id="785"/>
      <w:bookmarkEnd w:id="786"/>
      <w:bookmarkEnd w:id="787"/>
      <w:bookmarkEnd w:id="788"/>
      <w:bookmarkEnd w:id="789"/>
      <w:bookmarkEnd w:id="790"/>
      <w:bookmarkEnd w:id="791"/>
      <w:bookmarkEnd w:id="792"/>
      <w:bookmarkEnd w:id="793"/>
      <w:bookmarkEnd w:id="794"/>
    </w:p>
    <w:p w:rsidR="0073416F" w:rsidRPr="000D44B2" w:rsidRDefault="0073416F" w:rsidP="006C1616">
      <w:pPr>
        <w:autoSpaceDE w:val="0"/>
        <w:autoSpaceDN w:val="0"/>
        <w:adjustRightInd w:val="0"/>
        <w:jc w:val="both"/>
      </w:pPr>
      <w:r w:rsidRPr="000D44B2">
        <w:t xml:space="preserve">Bu özet sadece geçerli </w:t>
      </w:r>
      <w:r>
        <w:t>kaynak</w:t>
      </w:r>
      <w:r w:rsidRPr="000D44B2">
        <w:t xml:space="preserve"> dokümanları olan yayımlanmış standartların yerine geçmez.</w:t>
      </w:r>
    </w:p>
    <w:p w:rsidR="0073416F" w:rsidRPr="000D44B2" w:rsidRDefault="0073416F" w:rsidP="006C1616">
      <w:pPr>
        <w:autoSpaceDE w:val="0"/>
        <w:autoSpaceDN w:val="0"/>
        <w:adjustRightInd w:val="0"/>
        <w:jc w:val="both"/>
      </w:pPr>
    </w:p>
    <w:p w:rsidR="0073416F" w:rsidRDefault="0073416F" w:rsidP="006C1616">
      <w:pPr>
        <w:autoSpaceDE w:val="0"/>
        <w:autoSpaceDN w:val="0"/>
        <w:adjustRightInd w:val="0"/>
        <w:jc w:val="both"/>
      </w:pPr>
      <w:r w:rsidRPr="000D44B2">
        <w:t>Bu maddede gözden geçirilen kimyasal analize dayalı deney yöntemleri uluslararası, ulusal ya da endüstriyel standartlarda yayımlandığı ve elektronik alanda yaygın kullanımda olduğu esas alınarak seçilmiştir. Tüm mümkün olan deney yöntemlerini gözden geçirme amaçlanmamıştır.</w:t>
      </w:r>
    </w:p>
    <w:p w:rsidR="0073416F" w:rsidRDefault="0073416F" w:rsidP="003F1A11">
      <w:pPr>
        <w:autoSpaceDE w:val="0"/>
        <w:autoSpaceDN w:val="0"/>
        <w:adjustRightInd w:val="0"/>
      </w:pPr>
    </w:p>
    <w:p w:rsidR="0073416F" w:rsidRPr="00C6787B" w:rsidRDefault="0073416F" w:rsidP="004378E8">
      <w:pPr>
        <w:pStyle w:val="Heading2"/>
      </w:pPr>
      <w:bookmarkStart w:id="795" w:name="_Toc404439078"/>
      <w:bookmarkStart w:id="796" w:name="_Toc404439679"/>
      <w:bookmarkStart w:id="797" w:name="_Toc404440064"/>
      <w:bookmarkStart w:id="798" w:name="_Toc404440197"/>
      <w:bookmarkStart w:id="799" w:name="_Toc404440230"/>
      <w:bookmarkStart w:id="800" w:name="_Toc404440263"/>
      <w:bookmarkStart w:id="801" w:name="_Toc404440481"/>
      <w:bookmarkStart w:id="802" w:name="_Toc404441246"/>
      <w:bookmarkStart w:id="803" w:name="_Toc404441511"/>
      <w:bookmarkStart w:id="804" w:name="_Toc404505264"/>
      <w:r w:rsidRPr="00C6787B">
        <w:t>6.2</w:t>
      </w:r>
      <w:r w:rsidRPr="00C6787B">
        <w:tab/>
        <w:t>Birleşik Krallık Savunma Bakanlığı - Savunma Standardı (DS)</w:t>
      </w:r>
      <w:bookmarkEnd w:id="795"/>
      <w:bookmarkEnd w:id="796"/>
      <w:bookmarkEnd w:id="797"/>
      <w:bookmarkEnd w:id="798"/>
      <w:bookmarkEnd w:id="799"/>
      <w:bookmarkEnd w:id="800"/>
      <w:bookmarkEnd w:id="801"/>
      <w:bookmarkEnd w:id="802"/>
      <w:bookmarkEnd w:id="803"/>
      <w:bookmarkEnd w:id="804"/>
    </w:p>
    <w:p w:rsidR="0073416F" w:rsidRPr="000D44B2" w:rsidRDefault="0073416F" w:rsidP="003F1A11">
      <w:pPr>
        <w:autoSpaceDE w:val="0"/>
        <w:autoSpaceDN w:val="0"/>
        <w:adjustRightInd w:val="0"/>
        <w:rPr>
          <w:b/>
          <w:bCs/>
        </w:rPr>
      </w:pPr>
    </w:p>
    <w:p w:rsidR="0073416F" w:rsidRPr="00EA19B9" w:rsidRDefault="0073416F" w:rsidP="00EA19B9">
      <w:pPr>
        <w:keepNext/>
        <w:tabs>
          <w:tab w:val="left" w:pos="567"/>
          <w:tab w:val="left" w:pos="709"/>
        </w:tabs>
        <w:jc w:val="both"/>
        <w:outlineLvl w:val="1"/>
        <w:rPr>
          <w:b/>
          <w:bCs/>
          <w:sz w:val="22"/>
          <w:szCs w:val="22"/>
          <w:lang w:eastAsia="en-US"/>
        </w:rPr>
      </w:pPr>
      <w:bookmarkStart w:id="805" w:name="_Toc404439680"/>
      <w:bookmarkStart w:id="806" w:name="_Toc404440065"/>
      <w:bookmarkStart w:id="807" w:name="_Toc404441512"/>
      <w:bookmarkStart w:id="808" w:name="_Toc404505265"/>
      <w:r w:rsidRPr="00EA19B9">
        <w:rPr>
          <w:b/>
          <w:bCs/>
          <w:sz w:val="22"/>
          <w:szCs w:val="22"/>
          <w:lang w:eastAsia="en-US"/>
        </w:rPr>
        <w:t>6.2.1</w:t>
      </w:r>
      <w:r w:rsidRPr="00EA19B9">
        <w:rPr>
          <w:b/>
          <w:bCs/>
          <w:sz w:val="22"/>
          <w:szCs w:val="22"/>
          <w:lang w:eastAsia="en-US"/>
        </w:rPr>
        <w:tab/>
        <w:t>Özet</w:t>
      </w:r>
      <w:bookmarkEnd w:id="805"/>
      <w:bookmarkEnd w:id="806"/>
      <w:bookmarkEnd w:id="807"/>
      <w:bookmarkEnd w:id="808"/>
    </w:p>
    <w:p w:rsidR="0073416F" w:rsidRPr="000D44B2" w:rsidRDefault="0073416F" w:rsidP="003F1A11">
      <w:pPr>
        <w:autoSpaceDE w:val="0"/>
        <w:autoSpaceDN w:val="0"/>
        <w:adjustRightInd w:val="0"/>
        <w:jc w:val="both"/>
      </w:pPr>
      <w:r w:rsidRPr="000D44B2">
        <w:t>DS 02-713 [2] standardında tarif edilen deney, malzemenin küçük bir örneği belirli koşullar altında fazla havada tamamen yakıldığında, ortaya çıkan küçük molekül türleri ile ilgili olarak yanma ürünlerinin zehirliliğini araştırmaktadır.</w:t>
      </w:r>
    </w:p>
    <w:p w:rsidR="0073416F" w:rsidRPr="000D44B2" w:rsidRDefault="0073416F" w:rsidP="003F1A11">
      <w:pPr>
        <w:autoSpaceDE w:val="0"/>
        <w:autoSpaceDN w:val="0"/>
        <w:adjustRightInd w:val="0"/>
      </w:pPr>
    </w:p>
    <w:p w:rsidR="0073416F" w:rsidRPr="00EA19B9" w:rsidRDefault="0073416F" w:rsidP="00EA19B9">
      <w:pPr>
        <w:keepNext/>
        <w:tabs>
          <w:tab w:val="left" w:pos="567"/>
          <w:tab w:val="left" w:pos="709"/>
        </w:tabs>
        <w:jc w:val="both"/>
        <w:outlineLvl w:val="1"/>
        <w:rPr>
          <w:b/>
          <w:bCs/>
          <w:sz w:val="22"/>
          <w:szCs w:val="22"/>
          <w:lang w:eastAsia="en-US"/>
        </w:rPr>
      </w:pPr>
      <w:bookmarkStart w:id="809" w:name="_Toc404439681"/>
      <w:bookmarkStart w:id="810" w:name="_Toc404440066"/>
      <w:bookmarkStart w:id="811" w:name="_Toc404441513"/>
      <w:bookmarkStart w:id="812" w:name="_Toc404505266"/>
      <w:r w:rsidRPr="00EA19B9">
        <w:rPr>
          <w:b/>
          <w:bCs/>
          <w:sz w:val="22"/>
          <w:szCs w:val="22"/>
          <w:lang w:eastAsia="en-US"/>
        </w:rPr>
        <w:t>6.2.2</w:t>
      </w:r>
      <w:r w:rsidRPr="00EA19B9">
        <w:rPr>
          <w:b/>
          <w:bCs/>
          <w:sz w:val="22"/>
          <w:szCs w:val="22"/>
          <w:lang w:eastAsia="en-US"/>
        </w:rPr>
        <w:tab/>
        <w:t>Amaç ve prensip</w:t>
      </w:r>
      <w:bookmarkEnd w:id="809"/>
      <w:bookmarkEnd w:id="810"/>
      <w:bookmarkEnd w:id="811"/>
      <w:bookmarkEnd w:id="812"/>
    </w:p>
    <w:p w:rsidR="0073416F" w:rsidRDefault="0073416F" w:rsidP="006C1616">
      <w:pPr>
        <w:autoSpaceDE w:val="0"/>
        <w:autoSpaceDN w:val="0"/>
        <w:adjustRightInd w:val="0"/>
        <w:jc w:val="both"/>
      </w:pPr>
      <w:r w:rsidRPr="000D44B2">
        <w:t xml:space="preserve">Deneye tabi tutulan malzemenin yanma koşulları altında tam yanmadan ortaya çıkan bazı küçük molekül gazlı türlerin analitik verileri matematiksel olarak birleştirilmiş bir zehirlilik indeksini elde etmek amacıyla baz olarak 30 </w:t>
      </w:r>
      <w:r>
        <w:t>min</w:t>
      </w:r>
      <w:r w:rsidRPr="000D44B2">
        <w:t xml:space="preserve"> içinde ölümüne neden olmak için her bir gazın maruz kalma seviyesini (hacim oranı) kullanarak hesaplanır.</w:t>
      </w:r>
    </w:p>
    <w:p w:rsidR="0073416F" w:rsidRDefault="0073416F" w:rsidP="006C1616">
      <w:pPr>
        <w:autoSpaceDE w:val="0"/>
        <w:autoSpaceDN w:val="0"/>
        <w:adjustRightInd w:val="0"/>
        <w:jc w:val="both"/>
      </w:pPr>
    </w:p>
    <w:p w:rsidR="0073416F" w:rsidRPr="000D44B2" w:rsidRDefault="0073416F" w:rsidP="006C1616">
      <w:pPr>
        <w:autoSpaceDE w:val="0"/>
        <w:autoSpaceDN w:val="0"/>
        <w:adjustRightInd w:val="0"/>
        <w:jc w:val="both"/>
      </w:pPr>
      <w:r w:rsidRPr="000D44B2">
        <w:t xml:space="preserve">Deneye tabi tutulan malzemenin yanma koşulları altında tam yanmadan ortaya çıkan bazı küçük molekül gazlı türlerin analitik verileri matematiksel olarak birleştirilmiş bir zehirlilik indeksini elde etmek amacıyla baz olarak 30 </w:t>
      </w:r>
      <w:r>
        <w:t>min</w:t>
      </w:r>
      <w:r w:rsidRPr="000D44B2">
        <w:t xml:space="preserve"> içinde ölümüne neden olmak için her bir gaz</w:t>
      </w:r>
      <w:r>
        <w:t>a</w:t>
      </w:r>
      <w:r w:rsidRPr="000D44B2">
        <w:t xml:space="preserve"> maruz kalma seviyesini (hacim oranı) kullanarak hesaplanır.</w:t>
      </w:r>
    </w:p>
    <w:p w:rsidR="0073416F" w:rsidRPr="000D44B2" w:rsidRDefault="0073416F" w:rsidP="003F1A11">
      <w:pPr>
        <w:autoSpaceDE w:val="0"/>
        <w:autoSpaceDN w:val="0"/>
        <w:adjustRightInd w:val="0"/>
      </w:pPr>
    </w:p>
    <w:p w:rsidR="0073416F" w:rsidRPr="00EA19B9" w:rsidRDefault="0073416F" w:rsidP="00EA19B9">
      <w:pPr>
        <w:keepNext/>
        <w:tabs>
          <w:tab w:val="left" w:pos="567"/>
          <w:tab w:val="left" w:pos="709"/>
        </w:tabs>
        <w:jc w:val="both"/>
        <w:outlineLvl w:val="1"/>
        <w:rPr>
          <w:b/>
          <w:bCs/>
          <w:sz w:val="22"/>
          <w:szCs w:val="22"/>
          <w:lang w:eastAsia="en-US"/>
        </w:rPr>
      </w:pPr>
      <w:bookmarkStart w:id="813" w:name="_Toc404439682"/>
      <w:bookmarkStart w:id="814" w:name="_Toc404440067"/>
      <w:bookmarkStart w:id="815" w:name="_Toc404505267"/>
      <w:r w:rsidRPr="00EA19B9">
        <w:rPr>
          <w:b/>
          <w:bCs/>
          <w:sz w:val="22"/>
          <w:szCs w:val="22"/>
          <w:lang w:eastAsia="en-US"/>
        </w:rPr>
        <w:t>6.2.3</w:t>
      </w:r>
      <w:r w:rsidRPr="00EA19B9">
        <w:rPr>
          <w:b/>
          <w:bCs/>
          <w:sz w:val="22"/>
          <w:szCs w:val="22"/>
          <w:lang w:eastAsia="en-US"/>
        </w:rPr>
        <w:tab/>
        <w:t>Deney numunesi</w:t>
      </w:r>
      <w:bookmarkEnd w:id="813"/>
      <w:bookmarkEnd w:id="814"/>
      <w:bookmarkEnd w:id="815"/>
    </w:p>
    <w:p w:rsidR="0073416F" w:rsidRPr="000D44B2" w:rsidRDefault="0073416F" w:rsidP="006C1616">
      <w:pPr>
        <w:autoSpaceDE w:val="0"/>
        <w:autoSpaceDN w:val="0"/>
        <w:adjustRightInd w:val="0"/>
        <w:jc w:val="both"/>
      </w:pPr>
      <w:r w:rsidRPr="000D44B2">
        <w:t>Deney numunelerinin yeterli bir sayısı (normal olarak üçtür) deneye tabi tutulan malzemeden kesilir. Deney numunesinin kütlesi yanma ürünlerinin niteliği ve analitik prosedürün hassasiyetine bağlı olarak en uygun analitik hassasiyeti sağlamak için seçilir.</w:t>
      </w:r>
    </w:p>
    <w:p w:rsidR="0073416F" w:rsidRPr="000D44B2" w:rsidRDefault="0073416F" w:rsidP="003F1A11">
      <w:pPr>
        <w:autoSpaceDE w:val="0"/>
        <w:autoSpaceDN w:val="0"/>
        <w:adjustRightInd w:val="0"/>
      </w:pPr>
    </w:p>
    <w:p w:rsidR="0073416F" w:rsidRPr="00EA19B9" w:rsidRDefault="0073416F" w:rsidP="00EA19B9">
      <w:pPr>
        <w:keepNext/>
        <w:tabs>
          <w:tab w:val="left" w:pos="567"/>
          <w:tab w:val="left" w:pos="709"/>
        </w:tabs>
        <w:jc w:val="both"/>
        <w:outlineLvl w:val="1"/>
        <w:rPr>
          <w:b/>
          <w:bCs/>
          <w:sz w:val="22"/>
          <w:szCs w:val="22"/>
          <w:lang w:eastAsia="en-US"/>
        </w:rPr>
      </w:pPr>
      <w:bookmarkStart w:id="816" w:name="_Toc404439683"/>
      <w:bookmarkStart w:id="817" w:name="_Toc404440068"/>
      <w:bookmarkStart w:id="818" w:name="_Toc404441514"/>
      <w:bookmarkStart w:id="819" w:name="_Toc404505268"/>
      <w:r w:rsidRPr="00EA19B9">
        <w:rPr>
          <w:b/>
          <w:bCs/>
          <w:sz w:val="22"/>
          <w:szCs w:val="22"/>
          <w:lang w:eastAsia="en-US"/>
        </w:rPr>
        <w:t>6.2.4</w:t>
      </w:r>
      <w:r w:rsidRPr="00EA19B9">
        <w:rPr>
          <w:b/>
          <w:bCs/>
          <w:sz w:val="22"/>
          <w:szCs w:val="22"/>
          <w:lang w:eastAsia="en-US"/>
        </w:rPr>
        <w:tab/>
        <w:t>Deney yöntemi</w:t>
      </w:r>
      <w:bookmarkEnd w:id="816"/>
      <w:bookmarkEnd w:id="817"/>
      <w:bookmarkEnd w:id="818"/>
      <w:bookmarkEnd w:id="819"/>
    </w:p>
    <w:p w:rsidR="0073416F" w:rsidRPr="006C1616" w:rsidRDefault="0073416F" w:rsidP="006C1616">
      <w:pPr>
        <w:autoSpaceDE w:val="0"/>
        <w:autoSpaceDN w:val="0"/>
        <w:adjustRightInd w:val="0"/>
        <w:jc w:val="both"/>
      </w:pPr>
      <w:r w:rsidRPr="006C1616">
        <w:t>Düzenek polipropilen gibi saydam olmayan plastik örtü ile kaplanmış en az 0,7 m</w:t>
      </w:r>
      <w:r w:rsidRPr="006C1616">
        <w:rPr>
          <w:vertAlign w:val="superscript"/>
        </w:rPr>
        <w:t>3</w:t>
      </w:r>
      <w:r w:rsidRPr="006C1616">
        <w:t xml:space="preserve"> lük hava geçirmez bir mahfazadır. Haznesi karıştırma fanı ile donatılmıştır. 1 150 °C ± 50 °C sıcaklığa sahip olan bir metan bunsen hamlacı ısı kaynağıdır ve deney numunesi alev sınırı içinde yerleştirmek için desteklenir. Yanma süresi deney numunesinin tamamının tüm yanmasını sağlamak için devam ettirilir ve süre kaydedilir.</w:t>
      </w:r>
    </w:p>
    <w:p w:rsidR="0073416F" w:rsidRPr="000D44B2" w:rsidRDefault="0073416F" w:rsidP="003F1A11">
      <w:pPr>
        <w:autoSpaceDE w:val="0"/>
        <w:autoSpaceDN w:val="0"/>
        <w:adjustRightInd w:val="0"/>
      </w:pPr>
    </w:p>
    <w:p w:rsidR="0073416F" w:rsidRPr="000D44B2" w:rsidRDefault="0073416F" w:rsidP="006C1616">
      <w:pPr>
        <w:autoSpaceDE w:val="0"/>
        <w:autoSpaceDN w:val="0"/>
        <w:adjustRightInd w:val="0"/>
        <w:jc w:val="both"/>
      </w:pPr>
      <w:r w:rsidRPr="000D44B2">
        <w:t>Deney odası atmosferi k</w:t>
      </w:r>
      <w:r>
        <w:t>a</w:t>
      </w:r>
      <w:r w:rsidRPr="000D44B2">
        <w:t>lorimetrik gaz algılama tüpleri kullanılarak örnekler alınır. Tam yanmadan sonra, brülör söndürülür. 30 saniyelik bir süre boyunca karıştırma fanı kullanılır. Bu kapatılır ve gazdan örnek alınır. Halojen gazlar içeren deneyler önce yapılır. Gözlemlenen gazlar; karbon monoksit, karbon dioksit, hidrojen sülfür, amonyak, formaldehit, hidrojen klorür, akrilonitril, kükürt dioksit, nitrojen oksitleri (NO</w:t>
      </w:r>
      <w:r w:rsidRPr="000D44B2">
        <w:rPr>
          <w:vertAlign w:val="subscript"/>
        </w:rPr>
        <w:t>X</w:t>
      </w:r>
      <w:r w:rsidRPr="000D44B2">
        <w:t>), fenol, hidrojen siyanür, hidrojen bromür, hidrojen florür ve fosgendir.</w:t>
      </w:r>
    </w:p>
    <w:p w:rsidR="0073416F" w:rsidRPr="000D44B2" w:rsidRDefault="0073416F" w:rsidP="003F1A11">
      <w:pPr>
        <w:autoSpaceDE w:val="0"/>
        <w:autoSpaceDN w:val="0"/>
        <w:adjustRightInd w:val="0"/>
      </w:pPr>
    </w:p>
    <w:p w:rsidR="0073416F" w:rsidRPr="006C1616" w:rsidRDefault="0073416F" w:rsidP="006C1616">
      <w:pPr>
        <w:autoSpaceDE w:val="0"/>
        <w:autoSpaceDN w:val="0"/>
        <w:adjustRightInd w:val="0"/>
        <w:jc w:val="both"/>
      </w:pPr>
      <w:r w:rsidRPr="006C1616">
        <w:t>Ölçülecek gazlar için temel düzeltme faktörü hiç örnek bulunmadan deney uygulaması kullanarak da belirlenir.</w:t>
      </w:r>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pPr>
      <w:r w:rsidRPr="000D44B2">
        <w:t>Sonuçlar aşağıdaki gibi ağırlıklı hesaplama</w:t>
      </w:r>
      <w:r>
        <w:t xml:space="preserve">ya dayalı </w:t>
      </w:r>
      <w:r w:rsidRPr="000D44B2">
        <w:t xml:space="preserve">olarak zehirlilik indeksi </w:t>
      </w:r>
      <w:r>
        <w:t>şeklinde</w:t>
      </w:r>
      <w:r w:rsidRPr="000D44B2">
        <w:t xml:space="preserve"> ifade edilmektedir:</w:t>
      </w:r>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pPr>
      <w:r w:rsidRPr="000D44B2">
        <w:t>Burada,</w:t>
      </w:r>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ind w:left="567" w:hanging="567"/>
      </w:pPr>
      <w:r w:rsidRPr="001973F7">
        <w:rPr>
          <w:sz w:val="16"/>
          <w:szCs w:val="16"/>
        </w:rPr>
        <w:fldChar w:fldCharType="begin"/>
      </w:r>
      <w:r w:rsidRPr="001973F7">
        <w:rPr>
          <w:sz w:val="16"/>
          <w:szCs w:val="16"/>
        </w:rPr>
        <w:instrText xml:space="preserve"> QUOTE </w:instrText>
      </w:r>
      <w:ins w:id="820" w:author="fundaa" w:date="2014-11-27T10:35:00Z">
        <w:r w:rsidRPr="001973F7">
          <w:pict>
            <v:shape id="_x0000_i1057" type="#_x0000_t75" style="width:13.5pt;height:12.75pt">
              <v:imagedata r:id="rId56" o:title="" chromakey="white"/>
            </v:shape>
          </w:pict>
        </w:r>
      </w:ins>
      <w:r w:rsidRPr="001973F7">
        <w:rPr>
          <w:sz w:val="16"/>
          <w:szCs w:val="16"/>
        </w:rPr>
        <w:instrText xml:space="preserve"> </w:instrText>
      </w:r>
      <w:r w:rsidRPr="001973F7">
        <w:rPr>
          <w:sz w:val="16"/>
          <w:szCs w:val="16"/>
        </w:rPr>
        <w:fldChar w:fldCharType="separate"/>
      </w:r>
      <w:ins w:id="821" w:author="fundaa" w:date="2014-11-27T10:35:00Z">
        <w:r w:rsidRPr="001973F7">
          <w:pict>
            <v:shape id="_x0000_i1058" type="#_x0000_t75" style="width:13.5pt;height:12.75pt">
              <v:imagedata r:id="rId56" o:title="" chromakey="white"/>
            </v:shape>
          </w:pict>
        </w:r>
      </w:ins>
      <w:r w:rsidRPr="001973F7">
        <w:rPr>
          <w:sz w:val="16"/>
          <w:szCs w:val="16"/>
        </w:rPr>
        <w:fldChar w:fldCharType="end"/>
      </w:r>
      <w:r w:rsidRPr="000D44B2">
        <w:rPr>
          <w:i/>
          <w:iCs/>
          <w:sz w:val="16"/>
          <w:szCs w:val="16"/>
        </w:rPr>
        <w:tab/>
      </w:r>
      <w:r w:rsidRPr="000D44B2">
        <w:t>Çizelge 2'de gösterildiği gibi  0 min maruz kalma süresi boyunca öldürücü sayılan gazın hacim oranıdır.</w:t>
      </w:r>
    </w:p>
    <w:p w:rsidR="0073416F" w:rsidRPr="000D44B2" w:rsidRDefault="0073416F" w:rsidP="003F1A11">
      <w:pPr>
        <w:autoSpaceDE w:val="0"/>
        <w:autoSpaceDN w:val="0"/>
        <w:adjustRightInd w:val="0"/>
        <w:ind w:left="567" w:hanging="567"/>
      </w:pPr>
      <w:r w:rsidRPr="001973F7">
        <w:rPr>
          <w:sz w:val="16"/>
          <w:szCs w:val="16"/>
        </w:rPr>
        <w:fldChar w:fldCharType="begin"/>
      </w:r>
      <w:r w:rsidRPr="001973F7">
        <w:rPr>
          <w:sz w:val="16"/>
          <w:szCs w:val="16"/>
        </w:rPr>
        <w:instrText xml:space="preserve"> QUOTE </w:instrText>
      </w:r>
      <w:ins w:id="822" w:author="fundaa" w:date="2014-11-27T10:35:00Z">
        <w:r w:rsidRPr="001973F7">
          <w:pict>
            <v:shape id="_x0000_i1059" type="#_x0000_t75" style="width:14.25pt;height:11.25pt">
              <v:imagedata r:id="rId57" o:title="" chromakey="white"/>
            </v:shape>
          </w:pict>
        </w:r>
      </w:ins>
      <w:r w:rsidRPr="001973F7">
        <w:rPr>
          <w:sz w:val="16"/>
          <w:szCs w:val="16"/>
        </w:rPr>
        <w:instrText xml:space="preserve"> </w:instrText>
      </w:r>
      <w:r w:rsidRPr="001973F7">
        <w:rPr>
          <w:sz w:val="16"/>
          <w:szCs w:val="16"/>
        </w:rPr>
        <w:fldChar w:fldCharType="separate"/>
      </w:r>
      <w:ins w:id="823" w:author="fundaa" w:date="2014-11-27T10:35:00Z">
        <w:r w:rsidRPr="001973F7">
          <w:pict>
            <v:shape id="_x0000_i1060" type="#_x0000_t75" style="width:14.25pt;height:11.25pt">
              <v:imagedata r:id="rId57" o:title="" chromakey="white"/>
            </v:shape>
          </w:pict>
        </w:r>
      </w:ins>
      <w:r w:rsidRPr="001973F7">
        <w:rPr>
          <w:sz w:val="16"/>
          <w:szCs w:val="16"/>
        </w:rPr>
        <w:fldChar w:fldCharType="end"/>
      </w:r>
      <w:r w:rsidRPr="000D44B2">
        <w:rPr>
          <w:i/>
          <w:iCs/>
          <w:sz w:val="16"/>
          <w:szCs w:val="16"/>
        </w:rPr>
        <w:tab/>
      </w:r>
      <w:r w:rsidRPr="000D44B2">
        <w:t>Malzemenin 100 g'ı yakıldığında ve yanma ürünleri havanın 1 m</w:t>
      </w:r>
      <w:r w:rsidRPr="000D44B2">
        <w:rPr>
          <w:vertAlign w:val="superscript"/>
        </w:rPr>
        <w:t xml:space="preserve">3 </w:t>
      </w:r>
      <w:r w:rsidRPr="000D44B2">
        <w:t>ü içinde dağıtılmış olduğunda üretilen her bir gazın hacim oranıdır.</w:t>
      </w:r>
    </w:p>
    <w:p w:rsidR="0073416F" w:rsidRPr="000D44B2" w:rsidRDefault="0073416F" w:rsidP="003F1A11">
      <w:pPr>
        <w:autoSpaceDE w:val="0"/>
        <w:autoSpaceDN w:val="0"/>
        <w:adjustRightInd w:val="0"/>
        <w:rPr>
          <w:sz w:val="16"/>
          <w:szCs w:val="16"/>
        </w:rPr>
      </w:pPr>
    </w:p>
    <w:p w:rsidR="0073416F" w:rsidRPr="00361E53" w:rsidRDefault="0073416F" w:rsidP="00361E53">
      <w:pPr>
        <w:pStyle w:val="Heading4"/>
        <w:rPr>
          <w:b w:val="0"/>
          <w:bCs w:val="0"/>
          <w:sz w:val="20"/>
          <w:szCs w:val="20"/>
        </w:rPr>
      </w:pPr>
      <w:bookmarkStart w:id="824" w:name="_Toc404505269"/>
      <w:r w:rsidRPr="003066A0">
        <w:rPr>
          <w:sz w:val="20"/>
          <w:szCs w:val="20"/>
        </w:rPr>
        <w:t>Çizelge 2 -</w:t>
      </w:r>
      <w:r w:rsidRPr="00361E53">
        <w:rPr>
          <w:b w:val="0"/>
          <w:bCs w:val="0"/>
          <w:sz w:val="20"/>
          <w:szCs w:val="20"/>
        </w:rPr>
        <w:t xml:space="preserve"> Çeşitli gazlar için DS 02-713 standardından alınan </w:t>
      </w:r>
      <w:r w:rsidRPr="001973F7">
        <w:rPr>
          <w:b w:val="0"/>
          <w:bCs w:val="0"/>
          <w:sz w:val="20"/>
          <w:szCs w:val="20"/>
        </w:rPr>
        <w:fldChar w:fldCharType="begin"/>
      </w:r>
      <w:r w:rsidRPr="001973F7">
        <w:rPr>
          <w:b w:val="0"/>
          <w:bCs w:val="0"/>
          <w:sz w:val="20"/>
          <w:szCs w:val="20"/>
        </w:rPr>
        <w:instrText xml:space="preserve"> QUOTE </w:instrText>
      </w:r>
      <w:ins w:id="825" w:author="fundaa" w:date="2014-11-27T10:35:00Z">
        <w:r w:rsidRPr="001973F7">
          <w:pict>
            <v:shape id="_x0000_i1061" type="#_x0000_t75" style="width:12.75pt;height:12.75pt">
              <v:imagedata r:id="rId58" o:title="" chromakey="white"/>
            </v:shape>
          </w:pict>
        </w:r>
      </w:ins>
      <w:r w:rsidRPr="001973F7">
        <w:rPr>
          <w:b w:val="0"/>
          <w:bCs w:val="0"/>
          <w:sz w:val="20"/>
          <w:szCs w:val="20"/>
        </w:rPr>
        <w:instrText xml:space="preserve"> </w:instrText>
      </w:r>
      <w:r w:rsidRPr="001973F7">
        <w:rPr>
          <w:b w:val="0"/>
          <w:bCs w:val="0"/>
          <w:sz w:val="20"/>
          <w:szCs w:val="20"/>
        </w:rPr>
        <w:fldChar w:fldCharType="separate"/>
      </w:r>
      <w:ins w:id="826" w:author="fundaa" w:date="2014-11-27T10:35:00Z">
        <w:r w:rsidRPr="001973F7">
          <w:pict>
            <v:shape id="_x0000_i1062" type="#_x0000_t75" style="width:12.75pt;height:12.75pt">
              <v:imagedata r:id="rId58" o:title="" chromakey="white"/>
            </v:shape>
          </w:pict>
        </w:r>
      </w:ins>
      <w:r w:rsidRPr="001973F7">
        <w:rPr>
          <w:b w:val="0"/>
          <w:bCs w:val="0"/>
          <w:sz w:val="20"/>
          <w:szCs w:val="20"/>
        </w:rPr>
        <w:fldChar w:fldCharType="end"/>
      </w:r>
      <w:r w:rsidRPr="00361E53">
        <w:rPr>
          <w:b w:val="0"/>
          <w:bCs w:val="0"/>
          <w:sz w:val="20"/>
          <w:szCs w:val="20"/>
        </w:rPr>
        <w:t xml:space="preserve"> değerleri</w:t>
      </w:r>
      <w:bookmarkEnd w:id="824"/>
    </w:p>
    <w:p w:rsidR="0073416F" w:rsidRPr="000D44B2" w:rsidRDefault="0073416F" w:rsidP="005932DD">
      <w:pP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054"/>
        <w:gridCol w:w="1935"/>
      </w:tblGrid>
      <w:tr w:rsidR="0073416F" w:rsidRPr="000D44B2">
        <w:trPr>
          <w:trHeight w:val="353"/>
        </w:trPr>
        <w:tc>
          <w:tcPr>
            <w:tcW w:w="2162" w:type="dxa"/>
          </w:tcPr>
          <w:p w:rsidR="0073416F" w:rsidRPr="001973F7" w:rsidRDefault="0073416F" w:rsidP="001973F7">
            <w:pPr>
              <w:jc w:val="center"/>
              <w:rPr>
                <w:b/>
                <w:bCs/>
              </w:rPr>
            </w:pPr>
            <w:r w:rsidRPr="001973F7">
              <w:rPr>
                <w:b/>
                <w:bCs/>
              </w:rPr>
              <w:t>Gaz</w:t>
            </w:r>
          </w:p>
        </w:tc>
        <w:tc>
          <w:tcPr>
            <w:tcW w:w="1935" w:type="dxa"/>
          </w:tcPr>
          <w:p w:rsidR="0073416F" w:rsidRPr="001973F7" w:rsidRDefault="0073416F" w:rsidP="001973F7">
            <w:pPr>
              <w:jc w:val="center"/>
              <w:rPr>
                <w:b/>
                <w:bCs/>
              </w:rPr>
            </w:pPr>
            <w:r w:rsidRPr="001973F7">
              <w:rPr>
                <w:b/>
                <w:bCs/>
              </w:rPr>
              <w:fldChar w:fldCharType="begin"/>
            </w:r>
            <w:r w:rsidRPr="001973F7">
              <w:rPr>
                <w:b/>
                <w:bCs/>
              </w:rPr>
              <w:instrText xml:space="preserve"> QUOTE </w:instrText>
            </w:r>
            <w:ins w:id="827" w:author="fundaa" w:date="2014-11-27T10:35:00Z">
              <w:r w:rsidRPr="001973F7">
                <w:pict>
                  <v:shape id="_x0000_i1063" type="#_x0000_t75" style="width:12.75pt;height:12.75pt">
                    <v:imagedata r:id="rId58" o:title="" chromakey="white"/>
                  </v:shape>
                </w:pict>
              </w:r>
            </w:ins>
            <w:r w:rsidRPr="001973F7">
              <w:rPr>
                <w:b/>
                <w:bCs/>
              </w:rPr>
              <w:instrText xml:space="preserve"> </w:instrText>
            </w:r>
            <w:r w:rsidRPr="001973F7">
              <w:rPr>
                <w:b/>
                <w:bCs/>
              </w:rPr>
              <w:fldChar w:fldCharType="separate"/>
            </w:r>
            <w:ins w:id="828" w:author="fundaa" w:date="2014-11-27T10:35:00Z">
              <w:r w:rsidRPr="001973F7">
                <w:pict>
                  <v:shape id="_x0000_i1064" type="#_x0000_t75" style="width:12.75pt;height:12.75pt">
                    <v:imagedata r:id="rId58" o:title="" chromakey="white"/>
                  </v:shape>
                </w:pict>
              </w:r>
            </w:ins>
            <w:r w:rsidRPr="001973F7">
              <w:rPr>
                <w:b/>
                <w:bCs/>
              </w:rPr>
              <w:fldChar w:fldCharType="end"/>
            </w:r>
            <w:r w:rsidRPr="001973F7">
              <w:rPr>
                <w:b/>
                <w:bCs/>
              </w:rPr>
              <w:t xml:space="preserve"> değeri x 10</w:t>
            </w:r>
            <w:r w:rsidRPr="001973F7">
              <w:rPr>
                <w:b/>
                <w:bCs/>
                <w:vertAlign w:val="superscript"/>
              </w:rPr>
              <w:t>6</w:t>
            </w:r>
          </w:p>
        </w:tc>
      </w:tr>
      <w:tr w:rsidR="0073416F" w:rsidRPr="000D44B2">
        <w:trPr>
          <w:trHeight w:val="333"/>
        </w:trPr>
        <w:tc>
          <w:tcPr>
            <w:tcW w:w="2162" w:type="dxa"/>
            <w:vAlign w:val="center"/>
          </w:tcPr>
          <w:p w:rsidR="0073416F" w:rsidRPr="001973F7" w:rsidRDefault="0073416F" w:rsidP="00497C71">
            <w:r w:rsidRPr="001973F7">
              <w:t>Karbon dioksit</w:t>
            </w:r>
          </w:p>
        </w:tc>
        <w:tc>
          <w:tcPr>
            <w:tcW w:w="1935" w:type="dxa"/>
            <w:vAlign w:val="center"/>
          </w:tcPr>
          <w:p w:rsidR="0073416F" w:rsidRPr="001973F7" w:rsidRDefault="0073416F" w:rsidP="001973F7">
            <w:pPr>
              <w:jc w:val="center"/>
            </w:pPr>
            <w:r w:rsidRPr="001973F7">
              <w:t>100000</w:t>
            </w:r>
          </w:p>
        </w:tc>
      </w:tr>
      <w:tr w:rsidR="0073416F" w:rsidRPr="000D44B2">
        <w:trPr>
          <w:trHeight w:val="353"/>
        </w:trPr>
        <w:tc>
          <w:tcPr>
            <w:tcW w:w="2162" w:type="dxa"/>
            <w:vAlign w:val="center"/>
          </w:tcPr>
          <w:p w:rsidR="0073416F" w:rsidRPr="001973F7" w:rsidRDefault="0073416F" w:rsidP="00497C71">
            <w:r w:rsidRPr="001973F7">
              <w:t>Karbon monoksit</w:t>
            </w:r>
          </w:p>
        </w:tc>
        <w:tc>
          <w:tcPr>
            <w:tcW w:w="1935" w:type="dxa"/>
            <w:vAlign w:val="center"/>
          </w:tcPr>
          <w:p w:rsidR="0073416F" w:rsidRPr="001973F7" w:rsidRDefault="0073416F" w:rsidP="001973F7">
            <w:pPr>
              <w:jc w:val="center"/>
            </w:pPr>
            <w:r w:rsidRPr="001973F7">
              <w:t>4000</w:t>
            </w:r>
          </w:p>
        </w:tc>
      </w:tr>
      <w:tr w:rsidR="0073416F" w:rsidRPr="000D44B2">
        <w:trPr>
          <w:trHeight w:val="333"/>
        </w:trPr>
        <w:tc>
          <w:tcPr>
            <w:tcW w:w="2162" w:type="dxa"/>
            <w:vAlign w:val="center"/>
          </w:tcPr>
          <w:p w:rsidR="0073416F" w:rsidRPr="001973F7" w:rsidRDefault="0073416F" w:rsidP="00497C71">
            <w:r w:rsidRPr="001973F7">
              <w:t>Hidrojen sülfür</w:t>
            </w:r>
          </w:p>
        </w:tc>
        <w:tc>
          <w:tcPr>
            <w:tcW w:w="1935" w:type="dxa"/>
            <w:vAlign w:val="center"/>
          </w:tcPr>
          <w:p w:rsidR="0073416F" w:rsidRPr="001973F7" w:rsidRDefault="0073416F" w:rsidP="001973F7">
            <w:pPr>
              <w:jc w:val="center"/>
            </w:pPr>
            <w:r w:rsidRPr="001973F7">
              <w:t>750</w:t>
            </w:r>
          </w:p>
        </w:tc>
      </w:tr>
      <w:tr w:rsidR="0073416F" w:rsidRPr="000D44B2">
        <w:trPr>
          <w:trHeight w:val="353"/>
        </w:trPr>
        <w:tc>
          <w:tcPr>
            <w:tcW w:w="2162" w:type="dxa"/>
            <w:vAlign w:val="center"/>
          </w:tcPr>
          <w:p w:rsidR="0073416F" w:rsidRPr="001973F7" w:rsidRDefault="0073416F" w:rsidP="00497C71">
            <w:r w:rsidRPr="001973F7">
              <w:t>Amonyak</w:t>
            </w:r>
          </w:p>
        </w:tc>
        <w:tc>
          <w:tcPr>
            <w:tcW w:w="1935" w:type="dxa"/>
            <w:vAlign w:val="center"/>
          </w:tcPr>
          <w:p w:rsidR="0073416F" w:rsidRPr="001973F7" w:rsidRDefault="0073416F" w:rsidP="001973F7">
            <w:pPr>
              <w:jc w:val="center"/>
            </w:pPr>
            <w:r w:rsidRPr="001973F7">
              <w:t>750</w:t>
            </w:r>
          </w:p>
        </w:tc>
      </w:tr>
      <w:tr w:rsidR="0073416F" w:rsidRPr="000D44B2">
        <w:trPr>
          <w:trHeight w:val="333"/>
        </w:trPr>
        <w:tc>
          <w:tcPr>
            <w:tcW w:w="2162" w:type="dxa"/>
            <w:vAlign w:val="center"/>
          </w:tcPr>
          <w:p w:rsidR="0073416F" w:rsidRPr="001973F7" w:rsidRDefault="0073416F" w:rsidP="00497C71">
            <w:r w:rsidRPr="001973F7">
              <w:t>Formaldehit</w:t>
            </w:r>
          </w:p>
        </w:tc>
        <w:tc>
          <w:tcPr>
            <w:tcW w:w="1935" w:type="dxa"/>
            <w:vAlign w:val="center"/>
          </w:tcPr>
          <w:p w:rsidR="0073416F" w:rsidRPr="001973F7" w:rsidRDefault="0073416F" w:rsidP="001973F7">
            <w:pPr>
              <w:jc w:val="center"/>
            </w:pPr>
            <w:r w:rsidRPr="001973F7">
              <w:t>500</w:t>
            </w:r>
          </w:p>
        </w:tc>
      </w:tr>
      <w:tr w:rsidR="0073416F" w:rsidRPr="000D44B2">
        <w:trPr>
          <w:trHeight w:val="353"/>
        </w:trPr>
        <w:tc>
          <w:tcPr>
            <w:tcW w:w="2162" w:type="dxa"/>
            <w:vAlign w:val="center"/>
          </w:tcPr>
          <w:p w:rsidR="0073416F" w:rsidRPr="001973F7" w:rsidRDefault="0073416F" w:rsidP="00497C71">
            <w:r w:rsidRPr="001973F7">
              <w:t>Hidrojen klorür</w:t>
            </w:r>
          </w:p>
        </w:tc>
        <w:tc>
          <w:tcPr>
            <w:tcW w:w="1935" w:type="dxa"/>
            <w:vAlign w:val="center"/>
          </w:tcPr>
          <w:p w:rsidR="0073416F" w:rsidRPr="001973F7" w:rsidRDefault="0073416F" w:rsidP="001973F7">
            <w:pPr>
              <w:jc w:val="center"/>
            </w:pPr>
            <w:r w:rsidRPr="001973F7">
              <w:t>500</w:t>
            </w:r>
          </w:p>
        </w:tc>
      </w:tr>
      <w:tr w:rsidR="0073416F" w:rsidRPr="000D44B2">
        <w:trPr>
          <w:trHeight w:val="353"/>
        </w:trPr>
        <w:tc>
          <w:tcPr>
            <w:tcW w:w="2162" w:type="dxa"/>
            <w:vAlign w:val="center"/>
          </w:tcPr>
          <w:p w:rsidR="0073416F" w:rsidRPr="001973F7" w:rsidRDefault="0073416F" w:rsidP="00497C71">
            <w:r w:rsidRPr="001973F7">
              <w:t>Akrilonitril</w:t>
            </w:r>
          </w:p>
        </w:tc>
        <w:tc>
          <w:tcPr>
            <w:tcW w:w="1935" w:type="dxa"/>
            <w:vAlign w:val="center"/>
          </w:tcPr>
          <w:p w:rsidR="0073416F" w:rsidRPr="001973F7" w:rsidRDefault="0073416F" w:rsidP="001973F7">
            <w:pPr>
              <w:jc w:val="center"/>
            </w:pPr>
            <w:r w:rsidRPr="001973F7">
              <w:t>400</w:t>
            </w:r>
          </w:p>
        </w:tc>
      </w:tr>
      <w:tr w:rsidR="0073416F" w:rsidRPr="000D44B2">
        <w:trPr>
          <w:trHeight w:val="333"/>
        </w:trPr>
        <w:tc>
          <w:tcPr>
            <w:tcW w:w="2162" w:type="dxa"/>
            <w:vAlign w:val="center"/>
          </w:tcPr>
          <w:p w:rsidR="0073416F" w:rsidRPr="001973F7" w:rsidRDefault="0073416F" w:rsidP="00497C71">
            <w:r w:rsidRPr="001973F7">
              <w:t>Sülfür dioksit</w:t>
            </w:r>
          </w:p>
        </w:tc>
        <w:tc>
          <w:tcPr>
            <w:tcW w:w="1935" w:type="dxa"/>
            <w:vAlign w:val="center"/>
          </w:tcPr>
          <w:p w:rsidR="0073416F" w:rsidRPr="001973F7" w:rsidRDefault="0073416F" w:rsidP="001973F7">
            <w:pPr>
              <w:jc w:val="center"/>
            </w:pPr>
            <w:r w:rsidRPr="001973F7">
              <w:t>400</w:t>
            </w:r>
          </w:p>
        </w:tc>
      </w:tr>
      <w:tr w:rsidR="0073416F" w:rsidRPr="000D44B2">
        <w:trPr>
          <w:trHeight w:val="353"/>
        </w:trPr>
        <w:tc>
          <w:tcPr>
            <w:tcW w:w="2162" w:type="dxa"/>
            <w:vAlign w:val="center"/>
          </w:tcPr>
          <w:p w:rsidR="0073416F" w:rsidRPr="001973F7" w:rsidRDefault="0073416F" w:rsidP="00497C71">
            <w:r w:rsidRPr="001973F7">
              <w:t>Azot oksit</w:t>
            </w:r>
          </w:p>
        </w:tc>
        <w:tc>
          <w:tcPr>
            <w:tcW w:w="1935" w:type="dxa"/>
            <w:vAlign w:val="center"/>
          </w:tcPr>
          <w:p w:rsidR="0073416F" w:rsidRPr="001973F7" w:rsidRDefault="0073416F" w:rsidP="001973F7">
            <w:pPr>
              <w:jc w:val="center"/>
            </w:pPr>
            <w:r w:rsidRPr="001973F7">
              <w:t>250</w:t>
            </w:r>
          </w:p>
        </w:tc>
      </w:tr>
      <w:tr w:rsidR="0073416F" w:rsidRPr="000D44B2">
        <w:trPr>
          <w:trHeight w:val="333"/>
        </w:trPr>
        <w:tc>
          <w:tcPr>
            <w:tcW w:w="2162" w:type="dxa"/>
            <w:vAlign w:val="center"/>
          </w:tcPr>
          <w:p w:rsidR="0073416F" w:rsidRPr="001973F7" w:rsidRDefault="0073416F" w:rsidP="00497C71">
            <w:r w:rsidRPr="001973F7">
              <w:t>Fenol</w:t>
            </w:r>
          </w:p>
        </w:tc>
        <w:tc>
          <w:tcPr>
            <w:tcW w:w="1935" w:type="dxa"/>
            <w:vAlign w:val="center"/>
          </w:tcPr>
          <w:p w:rsidR="0073416F" w:rsidRPr="001973F7" w:rsidRDefault="0073416F" w:rsidP="001973F7">
            <w:pPr>
              <w:jc w:val="center"/>
            </w:pPr>
            <w:r w:rsidRPr="001973F7">
              <w:t>250</w:t>
            </w:r>
          </w:p>
        </w:tc>
      </w:tr>
      <w:tr w:rsidR="0073416F" w:rsidRPr="000D44B2">
        <w:trPr>
          <w:trHeight w:val="353"/>
        </w:trPr>
        <w:tc>
          <w:tcPr>
            <w:tcW w:w="2162" w:type="dxa"/>
            <w:vAlign w:val="center"/>
          </w:tcPr>
          <w:p w:rsidR="0073416F" w:rsidRPr="001973F7" w:rsidRDefault="0073416F" w:rsidP="00497C71">
            <w:r w:rsidRPr="001973F7">
              <w:t>Hidrojen siyanür</w:t>
            </w:r>
          </w:p>
        </w:tc>
        <w:tc>
          <w:tcPr>
            <w:tcW w:w="1935" w:type="dxa"/>
            <w:vAlign w:val="center"/>
          </w:tcPr>
          <w:p w:rsidR="0073416F" w:rsidRPr="001973F7" w:rsidRDefault="0073416F" w:rsidP="001973F7">
            <w:pPr>
              <w:jc w:val="center"/>
            </w:pPr>
            <w:r w:rsidRPr="001973F7">
              <w:t>150</w:t>
            </w:r>
          </w:p>
        </w:tc>
      </w:tr>
      <w:tr w:rsidR="0073416F" w:rsidRPr="000D44B2">
        <w:trPr>
          <w:trHeight w:val="333"/>
        </w:trPr>
        <w:tc>
          <w:tcPr>
            <w:tcW w:w="2162" w:type="dxa"/>
            <w:vAlign w:val="center"/>
          </w:tcPr>
          <w:p w:rsidR="0073416F" w:rsidRPr="001973F7" w:rsidRDefault="0073416F" w:rsidP="00497C71">
            <w:r w:rsidRPr="001973F7">
              <w:t>Hidrojen bromür</w:t>
            </w:r>
          </w:p>
        </w:tc>
        <w:tc>
          <w:tcPr>
            <w:tcW w:w="1935" w:type="dxa"/>
            <w:vAlign w:val="center"/>
          </w:tcPr>
          <w:p w:rsidR="0073416F" w:rsidRPr="001973F7" w:rsidRDefault="0073416F" w:rsidP="001973F7">
            <w:pPr>
              <w:jc w:val="center"/>
            </w:pPr>
            <w:r w:rsidRPr="001973F7">
              <w:t>150</w:t>
            </w:r>
          </w:p>
        </w:tc>
      </w:tr>
      <w:tr w:rsidR="0073416F" w:rsidRPr="000D44B2">
        <w:trPr>
          <w:trHeight w:val="353"/>
        </w:trPr>
        <w:tc>
          <w:tcPr>
            <w:tcW w:w="2162" w:type="dxa"/>
            <w:vAlign w:val="center"/>
          </w:tcPr>
          <w:p w:rsidR="0073416F" w:rsidRPr="001973F7" w:rsidRDefault="0073416F" w:rsidP="00497C71">
            <w:r w:rsidRPr="001973F7">
              <w:t>Hidrojen florür</w:t>
            </w:r>
          </w:p>
        </w:tc>
        <w:tc>
          <w:tcPr>
            <w:tcW w:w="1935" w:type="dxa"/>
            <w:vAlign w:val="center"/>
          </w:tcPr>
          <w:p w:rsidR="0073416F" w:rsidRPr="001973F7" w:rsidRDefault="0073416F" w:rsidP="001973F7">
            <w:pPr>
              <w:jc w:val="center"/>
            </w:pPr>
            <w:r w:rsidRPr="001973F7">
              <w:t>100</w:t>
            </w:r>
          </w:p>
        </w:tc>
      </w:tr>
      <w:tr w:rsidR="0073416F" w:rsidRPr="000D44B2">
        <w:trPr>
          <w:trHeight w:val="333"/>
        </w:trPr>
        <w:tc>
          <w:tcPr>
            <w:tcW w:w="2162" w:type="dxa"/>
            <w:vAlign w:val="center"/>
          </w:tcPr>
          <w:p w:rsidR="0073416F" w:rsidRPr="001973F7" w:rsidRDefault="0073416F" w:rsidP="00497C71">
            <w:r w:rsidRPr="001973F7">
              <w:t>Fosgen</w:t>
            </w:r>
          </w:p>
        </w:tc>
        <w:tc>
          <w:tcPr>
            <w:tcW w:w="1935" w:type="dxa"/>
            <w:vAlign w:val="center"/>
          </w:tcPr>
          <w:p w:rsidR="0073416F" w:rsidRPr="001973F7" w:rsidRDefault="0073416F" w:rsidP="001973F7">
            <w:pPr>
              <w:jc w:val="center"/>
            </w:pPr>
            <w:r w:rsidRPr="001973F7">
              <w:t>25</w:t>
            </w:r>
          </w:p>
        </w:tc>
      </w:tr>
    </w:tbl>
    <w:p w:rsidR="0073416F" w:rsidRPr="000D44B2" w:rsidRDefault="0073416F" w:rsidP="003F1A11"/>
    <w:p w:rsidR="0073416F" w:rsidRPr="00EA19B9" w:rsidRDefault="0073416F" w:rsidP="00EA19B9">
      <w:pPr>
        <w:keepNext/>
        <w:tabs>
          <w:tab w:val="left" w:pos="567"/>
          <w:tab w:val="left" w:pos="709"/>
        </w:tabs>
        <w:jc w:val="both"/>
        <w:outlineLvl w:val="1"/>
        <w:rPr>
          <w:b/>
          <w:bCs/>
          <w:sz w:val="22"/>
          <w:szCs w:val="22"/>
          <w:lang w:eastAsia="en-US"/>
        </w:rPr>
      </w:pPr>
      <w:bookmarkStart w:id="829" w:name="_Toc404439684"/>
      <w:bookmarkStart w:id="830" w:name="_Toc404440069"/>
      <w:bookmarkStart w:id="831" w:name="_Toc404441515"/>
      <w:bookmarkStart w:id="832" w:name="_Toc404505270"/>
      <w:r w:rsidRPr="00EA19B9">
        <w:rPr>
          <w:b/>
          <w:bCs/>
          <w:sz w:val="22"/>
          <w:szCs w:val="22"/>
          <w:lang w:eastAsia="en-US"/>
        </w:rPr>
        <w:t>6.2.5</w:t>
      </w:r>
      <w:r w:rsidRPr="00EA19B9">
        <w:rPr>
          <w:b/>
          <w:bCs/>
          <w:sz w:val="22"/>
          <w:szCs w:val="22"/>
          <w:lang w:eastAsia="en-US"/>
        </w:rPr>
        <w:tab/>
        <w:t>Tekrarlanabilirlik ve uyarlık</w:t>
      </w:r>
      <w:bookmarkEnd w:id="829"/>
      <w:bookmarkEnd w:id="830"/>
      <w:bookmarkEnd w:id="831"/>
      <w:bookmarkEnd w:id="832"/>
      <w:r w:rsidRPr="00EA19B9">
        <w:rPr>
          <w:b/>
          <w:bCs/>
          <w:sz w:val="22"/>
          <w:szCs w:val="22"/>
          <w:lang w:eastAsia="en-US"/>
        </w:rPr>
        <w:t xml:space="preserve"> </w:t>
      </w:r>
    </w:p>
    <w:p w:rsidR="0073416F" w:rsidRDefault="0073416F" w:rsidP="003F1A11">
      <w:r w:rsidRPr="000D44B2">
        <w:t>Veri bulunmamaktadır.</w:t>
      </w:r>
    </w:p>
    <w:p w:rsidR="0073416F" w:rsidRPr="000D44B2" w:rsidRDefault="0073416F" w:rsidP="003F1A11"/>
    <w:p w:rsidR="0073416F" w:rsidRDefault="0073416F" w:rsidP="006C1616">
      <w:pPr>
        <w:jc w:val="both"/>
      </w:pPr>
      <w:r>
        <w:t>Deneyin</w:t>
      </w:r>
      <w:r w:rsidRPr="000D44B2">
        <w:t xml:space="preserve"> önceki uyarlamalarında deney odasının yetersiz özelliklerinden dolayı zayıf üretilebilirlik elde edilirdi. K</w:t>
      </w:r>
      <w:r>
        <w:t>a</w:t>
      </w:r>
      <w:r w:rsidRPr="000D44B2">
        <w:t>lorimetrik tüplerin kullanılması, hem tüplerin hassasiyet eksikliğinden hem de ardışık analiz yönteminin neden olduğu gecikme süresinden dolayı önemli hataları da ortaya çıkarmaktadır. 30 min’e kadar uzun süren  örnekleme süresi sırasında gaz derişiminde önemli bozunma olabilir.</w:t>
      </w:r>
    </w:p>
    <w:p w:rsidR="0073416F" w:rsidRPr="000D44B2" w:rsidRDefault="0073416F" w:rsidP="003F1A11"/>
    <w:p w:rsidR="0073416F" w:rsidRPr="00EA19B9" w:rsidRDefault="0073416F" w:rsidP="00EA19B9">
      <w:pPr>
        <w:keepNext/>
        <w:tabs>
          <w:tab w:val="left" w:pos="567"/>
          <w:tab w:val="left" w:pos="709"/>
        </w:tabs>
        <w:jc w:val="both"/>
        <w:outlineLvl w:val="1"/>
        <w:rPr>
          <w:b/>
          <w:bCs/>
          <w:sz w:val="22"/>
          <w:szCs w:val="22"/>
          <w:lang w:eastAsia="en-US"/>
        </w:rPr>
      </w:pPr>
      <w:bookmarkStart w:id="833" w:name="_Toc404439685"/>
      <w:bookmarkStart w:id="834" w:name="_Toc404440070"/>
      <w:bookmarkStart w:id="835" w:name="_Toc404441516"/>
      <w:bookmarkStart w:id="836" w:name="_Toc404505271"/>
      <w:r w:rsidRPr="00EA19B9">
        <w:rPr>
          <w:b/>
          <w:bCs/>
          <w:sz w:val="22"/>
          <w:szCs w:val="22"/>
          <w:lang w:eastAsia="en-US"/>
        </w:rPr>
        <w:t>6.2.6</w:t>
      </w:r>
      <w:r w:rsidRPr="00EA19B9">
        <w:rPr>
          <w:b/>
          <w:bCs/>
          <w:sz w:val="22"/>
          <w:szCs w:val="22"/>
          <w:lang w:eastAsia="en-US"/>
        </w:rPr>
        <w:tab/>
        <w:t>Deney verilerinin uygunluğu ve özel gözlemler</w:t>
      </w:r>
      <w:bookmarkEnd w:id="833"/>
      <w:bookmarkEnd w:id="834"/>
      <w:bookmarkEnd w:id="835"/>
      <w:bookmarkEnd w:id="836"/>
    </w:p>
    <w:p w:rsidR="0073416F" w:rsidRDefault="0073416F" w:rsidP="003F1A11">
      <w:r w:rsidRPr="000D44B2">
        <w:t>Bu deney yöntemi günümüzde yaygın olarak eleştirilmektedir (bk. örneğin ISO 16312-2:2007 standardı Madde 6.5.10 ve kaynak [3]):</w:t>
      </w:r>
    </w:p>
    <w:p w:rsidR="0073416F" w:rsidRPr="000D44B2" w:rsidRDefault="0073416F" w:rsidP="003F1A11"/>
    <w:p w:rsidR="0073416F" w:rsidRPr="000D44B2" w:rsidRDefault="0073416F" w:rsidP="006E3AE7">
      <w:pPr>
        <w:numPr>
          <w:ilvl w:val="0"/>
          <w:numId w:val="6"/>
        </w:numPr>
        <w:spacing w:after="60" w:line="257" w:lineRule="auto"/>
        <w:ind w:left="714" w:hanging="357"/>
        <w:jc w:val="both"/>
      </w:pPr>
      <w:r w:rsidRPr="000D44B2">
        <w:t>Alev sıcaklığı ve havalandırma koşulları birleşimi,  bu yöntemde kullanılan fiziksel yangın modelinin Çizelge 1’de tanımlanan yangın tiplerinden herhangi birine karşılık gelmediği anlamına gelmektedir,</w:t>
      </w:r>
    </w:p>
    <w:p w:rsidR="0073416F" w:rsidRPr="000D44B2" w:rsidRDefault="0073416F" w:rsidP="006E3AE7">
      <w:pPr>
        <w:numPr>
          <w:ilvl w:val="0"/>
          <w:numId w:val="6"/>
        </w:numPr>
        <w:spacing w:after="60" w:line="257" w:lineRule="auto"/>
        <w:ind w:left="714" w:hanging="357"/>
        <w:jc w:val="both"/>
      </w:pPr>
      <w:r w:rsidRPr="000D44B2">
        <w:t>Toplam zehirlilik endeksinin hesaplanmasında kullanılan ağırlık değerleri, malzemelerin belirli sınıflarına karşı haksız önyargıya sebep olmaya eğilimlidir ve güncel değildir,</w:t>
      </w:r>
    </w:p>
    <w:p w:rsidR="0073416F" w:rsidRPr="000D44B2" w:rsidRDefault="0073416F" w:rsidP="006E3AE7">
      <w:pPr>
        <w:numPr>
          <w:ilvl w:val="0"/>
          <w:numId w:val="6"/>
        </w:numPr>
        <w:spacing w:after="60" w:line="257" w:lineRule="auto"/>
        <w:ind w:left="714" w:hanging="357"/>
        <w:jc w:val="both"/>
      </w:pPr>
      <w:r w:rsidRPr="000D44B2">
        <w:t>Veriler zehir tehlike değerlendirmesinde kullanımı uygun olmayan bir biçimde ifade edilmiştir.</w:t>
      </w:r>
    </w:p>
    <w:p w:rsidR="0073416F" w:rsidRPr="000D44B2" w:rsidRDefault="0073416F" w:rsidP="003F1A11">
      <w:pPr>
        <w:ind w:left="357"/>
      </w:pPr>
    </w:p>
    <w:p w:rsidR="0073416F" w:rsidRPr="000D44B2" w:rsidRDefault="0073416F" w:rsidP="006C1616">
      <w:pPr>
        <w:jc w:val="both"/>
      </w:pPr>
      <w:r w:rsidRPr="000D44B2">
        <w:t xml:space="preserve">Genel olarak, bu yöntem elektronik ürünler yönelik gelecekteki gelişmeleri için esas olarak önerilmemektedir. Fiziksel yangın modelinin, hesaplama yönteminin ve nihai verilerin formatının sınırlamaları nedeniyle elektroteknik ürünler için zehir tehlikesi hakkında düzenleme ya da diğer kontroller için temel olarak kullanılmamalıdır. Bu </w:t>
      </w:r>
      <w:r>
        <w:t>deney</w:t>
      </w:r>
      <w:r w:rsidRPr="000D44B2">
        <w:t>in verileri zehir tehlikesi değerlendirmeleri, yangın tehlikesi değerlendirmeleri veya a yangın güvenliği mühendislik hesaplamalarına girdi olarak kullanılmamalıdır.</w:t>
      </w:r>
    </w:p>
    <w:p w:rsidR="0073416F" w:rsidRPr="000D44B2" w:rsidRDefault="0073416F" w:rsidP="003F1A11">
      <w:pPr>
        <w:ind w:left="360"/>
      </w:pPr>
    </w:p>
    <w:p w:rsidR="0073416F" w:rsidRPr="000D44B2" w:rsidRDefault="0073416F" w:rsidP="006C1616">
      <w:pPr>
        <w:jc w:val="both"/>
      </w:pPr>
      <w:r w:rsidRPr="000D44B2">
        <w:t xml:space="preserve">Birçok fiziksel yangın modeli ile </w:t>
      </w:r>
      <w:r w:rsidRPr="00332AFD">
        <w:t>ortak olarak, yanmanın derecesi ile ilgili gösterge verilmemiştir, böylece yangın geciktir</w:t>
      </w:r>
      <w:r>
        <w:t>en</w:t>
      </w:r>
      <w:r w:rsidRPr="00332AFD">
        <w:t xml:space="preserve"> maddeler herhangi bir alev geciktir</w:t>
      </w:r>
      <w:r>
        <w:t>meyen maddeler gibi aynı oranda</w:t>
      </w:r>
      <w:r w:rsidRPr="000D44B2">
        <w:t xml:space="preserve"> yanmaya maruz kalmaya zorlanabilirler. Bu nedenle, farklı yangın tiplerinde yanma oranları </w:t>
      </w:r>
      <w:r>
        <w:t>hakkında</w:t>
      </w:r>
      <w:r w:rsidRPr="000D44B2">
        <w:t xml:space="preserve"> </w:t>
      </w:r>
      <w:r>
        <w:t>ilave veri</w:t>
      </w:r>
      <w:r w:rsidRPr="000D44B2">
        <w:t xml:space="preserve"> girişi yangın tehlike</w:t>
      </w:r>
      <w:r>
        <w:t>si</w:t>
      </w:r>
      <w:r w:rsidRPr="000D44B2">
        <w:t xml:space="preserve"> değerlendirmeleri için gereklidir.</w:t>
      </w:r>
    </w:p>
    <w:p w:rsidR="0073416F" w:rsidRDefault="0073416F" w:rsidP="003F1A11"/>
    <w:p w:rsidR="0073416F" w:rsidRPr="000D44B2" w:rsidRDefault="0073416F" w:rsidP="003F1A11">
      <w:r w:rsidRPr="000D44B2">
        <w:t xml:space="preserve">Bu </w:t>
      </w:r>
      <w:r>
        <w:t>deney</w:t>
      </w:r>
      <w:r w:rsidRPr="000D44B2">
        <w:t xml:space="preserve"> yöntemi ISO 16312-2</w:t>
      </w:r>
      <w:r>
        <w:t xml:space="preserve"> standardında ele alınmaktadır.</w:t>
      </w:r>
    </w:p>
    <w:p w:rsidR="0073416F" w:rsidRDefault="0073416F" w:rsidP="003F1A11"/>
    <w:p w:rsidR="0073416F" w:rsidRPr="000D44B2" w:rsidRDefault="0073416F" w:rsidP="003F1A11">
      <w:r w:rsidRPr="000D44B2">
        <w:t xml:space="preserve">Birleşik Krallık Savunma Bakanlığı, NATO AFAP-3 ile bu </w:t>
      </w:r>
      <w:r>
        <w:t>deneyi</w:t>
      </w:r>
      <w:r w:rsidRPr="000D44B2">
        <w:t xml:space="preserve"> değiştirme</w:t>
      </w:r>
      <w:r>
        <w:t>yi planlamaktadır.</w:t>
      </w:r>
    </w:p>
    <w:p w:rsidR="0073416F" w:rsidRDefault="0073416F" w:rsidP="003F1A11">
      <w:pPr>
        <w:rPr>
          <w:b/>
          <w:bCs/>
        </w:rPr>
      </w:pPr>
    </w:p>
    <w:p w:rsidR="0073416F" w:rsidRPr="00EA19B9" w:rsidRDefault="0073416F" w:rsidP="00EA19B9">
      <w:pPr>
        <w:keepNext/>
        <w:tabs>
          <w:tab w:val="left" w:pos="567"/>
          <w:tab w:val="left" w:pos="709"/>
        </w:tabs>
        <w:jc w:val="both"/>
        <w:outlineLvl w:val="1"/>
        <w:rPr>
          <w:b/>
          <w:bCs/>
          <w:sz w:val="22"/>
          <w:szCs w:val="22"/>
          <w:lang w:eastAsia="en-US"/>
        </w:rPr>
      </w:pPr>
      <w:bookmarkStart w:id="837" w:name="_Toc404439686"/>
      <w:bookmarkStart w:id="838" w:name="_Toc404440071"/>
      <w:bookmarkStart w:id="839" w:name="_Toc404441517"/>
      <w:bookmarkStart w:id="840" w:name="_Toc404505272"/>
      <w:r w:rsidRPr="00EA19B9">
        <w:rPr>
          <w:b/>
          <w:bCs/>
          <w:sz w:val="22"/>
          <w:szCs w:val="22"/>
          <w:lang w:eastAsia="en-US"/>
        </w:rPr>
        <w:t>6.2.7</w:t>
      </w:r>
      <w:r w:rsidRPr="00EA19B9">
        <w:rPr>
          <w:b/>
          <w:bCs/>
          <w:sz w:val="22"/>
          <w:szCs w:val="22"/>
          <w:lang w:eastAsia="en-US"/>
        </w:rPr>
        <w:tab/>
      </w:r>
      <w:r>
        <w:rPr>
          <w:b/>
          <w:bCs/>
          <w:sz w:val="22"/>
          <w:szCs w:val="22"/>
          <w:lang w:eastAsia="en-US"/>
        </w:rPr>
        <w:t>Kaynak</w:t>
      </w:r>
      <w:r w:rsidRPr="00EA19B9">
        <w:rPr>
          <w:b/>
          <w:bCs/>
          <w:sz w:val="22"/>
          <w:szCs w:val="22"/>
          <w:lang w:eastAsia="en-US"/>
        </w:rPr>
        <w:t xml:space="preserve"> doküman</w:t>
      </w:r>
      <w:bookmarkEnd w:id="837"/>
      <w:bookmarkEnd w:id="838"/>
      <w:bookmarkEnd w:id="839"/>
      <w:bookmarkEnd w:id="840"/>
    </w:p>
    <w:p w:rsidR="0073416F" w:rsidRPr="000D44B2" w:rsidRDefault="0073416F" w:rsidP="003F1A11">
      <w:r>
        <w:t xml:space="preserve">Bk. </w:t>
      </w:r>
      <w:r w:rsidRPr="000D44B2">
        <w:t>DS 02-713 [2].</w:t>
      </w:r>
    </w:p>
    <w:p w:rsidR="0073416F" w:rsidRDefault="0073416F" w:rsidP="003F1A11">
      <w:pPr>
        <w:rPr>
          <w:b/>
          <w:bCs/>
          <w:sz w:val="24"/>
          <w:szCs w:val="24"/>
        </w:rPr>
      </w:pPr>
    </w:p>
    <w:p w:rsidR="0073416F" w:rsidRPr="00A15D0C" w:rsidRDefault="0073416F" w:rsidP="004378E8">
      <w:pPr>
        <w:pStyle w:val="Heading2"/>
      </w:pPr>
      <w:bookmarkStart w:id="841" w:name="_Toc404439079"/>
      <w:bookmarkStart w:id="842" w:name="_Toc404439687"/>
      <w:bookmarkStart w:id="843" w:name="_Toc404440072"/>
      <w:bookmarkStart w:id="844" w:name="_Toc404440198"/>
      <w:bookmarkStart w:id="845" w:name="_Toc404440231"/>
      <w:bookmarkStart w:id="846" w:name="_Toc404440264"/>
      <w:bookmarkStart w:id="847" w:name="_Toc404440482"/>
      <w:bookmarkStart w:id="848" w:name="_Toc404441247"/>
      <w:bookmarkStart w:id="849" w:name="_Toc404441518"/>
      <w:bookmarkStart w:id="850" w:name="_Toc404505273"/>
      <w:r w:rsidRPr="00A15D0C">
        <w:t>6.3</w:t>
      </w:r>
      <w:r w:rsidRPr="00A15D0C">
        <w:tab/>
        <w:t>Airbus Endüstrisi</w:t>
      </w:r>
      <w:bookmarkEnd w:id="841"/>
      <w:bookmarkEnd w:id="842"/>
      <w:bookmarkEnd w:id="843"/>
      <w:bookmarkEnd w:id="844"/>
      <w:bookmarkEnd w:id="845"/>
      <w:bookmarkEnd w:id="846"/>
      <w:bookmarkEnd w:id="847"/>
      <w:bookmarkEnd w:id="848"/>
      <w:bookmarkEnd w:id="849"/>
      <w:bookmarkEnd w:id="850"/>
    </w:p>
    <w:p w:rsidR="0073416F" w:rsidRDefault="0073416F" w:rsidP="003F1A11">
      <w:pPr>
        <w:rPr>
          <w:b/>
          <w:bCs/>
        </w:rPr>
      </w:pPr>
    </w:p>
    <w:p w:rsidR="0073416F" w:rsidRPr="00EA19B9" w:rsidRDefault="0073416F" w:rsidP="00EA19B9">
      <w:pPr>
        <w:keepNext/>
        <w:tabs>
          <w:tab w:val="left" w:pos="567"/>
          <w:tab w:val="left" w:pos="709"/>
        </w:tabs>
        <w:jc w:val="both"/>
        <w:outlineLvl w:val="1"/>
        <w:rPr>
          <w:b/>
          <w:bCs/>
          <w:sz w:val="22"/>
          <w:szCs w:val="22"/>
          <w:lang w:eastAsia="en-US"/>
        </w:rPr>
      </w:pPr>
      <w:bookmarkStart w:id="851" w:name="_Toc404439688"/>
      <w:bookmarkStart w:id="852" w:name="_Toc404440073"/>
      <w:bookmarkStart w:id="853" w:name="_Toc404441519"/>
      <w:bookmarkStart w:id="854" w:name="_Toc404505274"/>
      <w:r w:rsidRPr="00EA19B9">
        <w:rPr>
          <w:b/>
          <w:bCs/>
          <w:sz w:val="22"/>
          <w:szCs w:val="22"/>
          <w:lang w:eastAsia="en-US"/>
        </w:rPr>
        <w:t>6.3.1</w:t>
      </w:r>
      <w:r w:rsidRPr="00EA19B9">
        <w:rPr>
          <w:b/>
          <w:bCs/>
          <w:sz w:val="22"/>
          <w:szCs w:val="22"/>
          <w:lang w:eastAsia="en-US"/>
        </w:rPr>
        <w:tab/>
        <w:t>Özet</w:t>
      </w:r>
      <w:bookmarkEnd w:id="851"/>
      <w:bookmarkEnd w:id="852"/>
      <w:bookmarkEnd w:id="853"/>
      <w:bookmarkEnd w:id="854"/>
    </w:p>
    <w:p w:rsidR="0073416F" w:rsidRDefault="0073416F" w:rsidP="006C1616">
      <w:pPr>
        <w:jc w:val="both"/>
      </w:pPr>
      <w:r w:rsidRPr="000D44B2">
        <w:t>Airbus ABD 0031 [4] Airbus ticari uçaklarının gövdesi</w:t>
      </w:r>
      <w:r>
        <w:t xml:space="preserve">nin </w:t>
      </w:r>
      <w:r w:rsidRPr="000D44B2">
        <w:t>basınçlı böl</w:t>
      </w:r>
      <w:r>
        <w:t>ü</w:t>
      </w:r>
      <w:r w:rsidRPr="000D44B2">
        <w:t>m</w:t>
      </w:r>
      <w:r>
        <w:t>ü</w:t>
      </w:r>
      <w:r w:rsidRPr="000D44B2">
        <w:t xml:space="preserve"> için</w:t>
      </w:r>
      <w:r>
        <w:t>de</w:t>
      </w:r>
      <w:r w:rsidRPr="000D44B2">
        <w:t xml:space="preserve"> kullanmak </w:t>
      </w:r>
      <w:r>
        <w:t xml:space="preserve">amacıyla </w:t>
      </w:r>
      <w:r w:rsidRPr="000D44B2">
        <w:t>yangın değerlili</w:t>
      </w:r>
      <w:r>
        <w:t>k</w:t>
      </w:r>
      <w:r w:rsidRPr="000D44B2">
        <w:t xml:space="preserve"> tasarım ölçütlerini içer</w:t>
      </w:r>
      <w:r>
        <w:t>mektedir</w:t>
      </w:r>
      <w:r w:rsidRPr="000D44B2">
        <w:t xml:space="preserve">. </w:t>
      </w:r>
      <w:r>
        <w:t xml:space="preserve">Bu </w:t>
      </w:r>
      <w:r w:rsidRPr="000D44B2">
        <w:t>Yangın-duman-zehirlilik gerek</w:t>
      </w:r>
      <w:r>
        <w:t>leri</w:t>
      </w:r>
      <w:r w:rsidRPr="000D44B2">
        <w:t xml:space="preserve"> ve </w:t>
      </w:r>
      <w:r>
        <w:t>uygulanabilir</w:t>
      </w:r>
      <w:r w:rsidRPr="000D44B2">
        <w:t xml:space="preserve"> </w:t>
      </w:r>
      <w:r>
        <w:t xml:space="preserve">deney </w:t>
      </w:r>
      <w:r w:rsidRPr="000D44B2">
        <w:t>yöntemlerini belirtir. Aşağıdakiler sadece zehirlilik gerekleri ile ilgilidir.</w:t>
      </w:r>
    </w:p>
    <w:p w:rsidR="0073416F" w:rsidRPr="000D44B2" w:rsidRDefault="0073416F" w:rsidP="006C1616">
      <w:pPr>
        <w:jc w:val="both"/>
      </w:pPr>
    </w:p>
    <w:p w:rsidR="0073416F" w:rsidRPr="00EA19B9" w:rsidRDefault="0073416F" w:rsidP="006C1616">
      <w:pPr>
        <w:keepNext/>
        <w:tabs>
          <w:tab w:val="left" w:pos="567"/>
          <w:tab w:val="left" w:pos="709"/>
        </w:tabs>
        <w:jc w:val="both"/>
        <w:outlineLvl w:val="1"/>
        <w:rPr>
          <w:b/>
          <w:bCs/>
          <w:sz w:val="22"/>
          <w:szCs w:val="22"/>
          <w:lang w:eastAsia="en-US"/>
        </w:rPr>
      </w:pPr>
      <w:bookmarkStart w:id="855" w:name="_Toc404439689"/>
      <w:bookmarkStart w:id="856" w:name="_Toc404440074"/>
      <w:bookmarkStart w:id="857" w:name="_Toc404441520"/>
      <w:bookmarkStart w:id="858" w:name="_Toc404505275"/>
      <w:r w:rsidRPr="00EA19B9">
        <w:rPr>
          <w:b/>
          <w:bCs/>
          <w:sz w:val="22"/>
          <w:szCs w:val="22"/>
          <w:lang w:eastAsia="en-US"/>
        </w:rPr>
        <w:t>6.3.2</w:t>
      </w:r>
      <w:r w:rsidRPr="00EA19B9">
        <w:rPr>
          <w:b/>
          <w:bCs/>
          <w:sz w:val="22"/>
          <w:szCs w:val="22"/>
          <w:lang w:eastAsia="en-US"/>
        </w:rPr>
        <w:tab/>
        <w:t>Amaç ve prensip</w:t>
      </w:r>
      <w:bookmarkEnd w:id="855"/>
      <w:bookmarkEnd w:id="856"/>
      <w:bookmarkEnd w:id="857"/>
      <w:bookmarkEnd w:id="858"/>
    </w:p>
    <w:p w:rsidR="0073416F" w:rsidRDefault="0073416F" w:rsidP="006C1616">
      <w:pPr>
        <w:jc w:val="both"/>
      </w:pPr>
      <w:r w:rsidRPr="000D44B2">
        <w:t>Ulaştırma kategorisi uçağının gövdesinin basınçlı kısmı içinde kullanılmak üzere tasarlanan ayar düğmeleri, tutamaklar, makar</w:t>
      </w:r>
      <w:r>
        <w:t>alar, bağlantı elemanları, kıskaçlar</w:t>
      </w:r>
      <w:r w:rsidRPr="000D44B2">
        <w:t xml:space="preserve">, </w:t>
      </w:r>
      <w:r>
        <w:t>lastik rondelâlar, kauçuk</w:t>
      </w:r>
      <w:r w:rsidRPr="000D44B2">
        <w:t xml:space="preserve"> şeritler, </w:t>
      </w:r>
      <w:r>
        <w:t>palanga</w:t>
      </w:r>
      <w:r w:rsidRPr="000D44B2">
        <w:t xml:space="preserve"> ve küçük elektronik parçalar</w:t>
      </w:r>
      <w:r>
        <w:t xml:space="preserve"> gibi</w:t>
      </w:r>
      <w:r w:rsidRPr="000D44B2">
        <w:t xml:space="preserve"> kullanılan maddeler hariç</w:t>
      </w:r>
      <w:r>
        <w:t>,</w:t>
      </w:r>
      <w:r w:rsidRPr="000D44B2">
        <w:t xml:space="preserve"> metal olmayan parçalar ve alt </w:t>
      </w:r>
      <w:r>
        <w:t xml:space="preserve">tertibatlar Madde </w:t>
      </w:r>
      <w:r w:rsidRPr="000D44B2">
        <w:t xml:space="preserve">6.3.4'te tanımlandığı gibi </w:t>
      </w:r>
      <w:r>
        <w:t>deneye tabi tutulur</w:t>
      </w:r>
      <w:r w:rsidRPr="000D44B2">
        <w:t>.</w:t>
      </w:r>
    </w:p>
    <w:p w:rsidR="0073416F" w:rsidRPr="000D44B2" w:rsidRDefault="0073416F" w:rsidP="006C1616">
      <w:pPr>
        <w:jc w:val="both"/>
      </w:pPr>
    </w:p>
    <w:p w:rsidR="0073416F" w:rsidRPr="00EA19B9" w:rsidRDefault="0073416F" w:rsidP="00EA19B9">
      <w:pPr>
        <w:keepNext/>
        <w:tabs>
          <w:tab w:val="left" w:pos="567"/>
          <w:tab w:val="left" w:pos="709"/>
        </w:tabs>
        <w:jc w:val="both"/>
        <w:outlineLvl w:val="1"/>
        <w:rPr>
          <w:b/>
          <w:bCs/>
          <w:sz w:val="22"/>
          <w:szCs w:val="22"/>
          <w:lang w:eastAsia="en-US"/>
        </w:rPr>
      </w:pPr>
      <w:bookmarkStart w:id="859" w:name="_Toc404439690"/>
      <w:bookmarkStart w:id="860" w:name="_Toc404440075"/>
      <w:bookmarkStart w:id="861" w:name="_Toc404441521"/>
      <w:bookmarkStart w:id="862" w:name="_Toc404505276"/>
      <w:r w:rsidRPr="00EA19B9">
        <w:rPr>
          <w:b/>
          <w:bCs/>
          <w:sz w:val="22"/>
          <w:szCs w:val="22"/>
          <w:lang w:eastAsia="en-US"/>
        </w:rPr>
        <w:t>6.3.3</w:t>
      </w:r>
      <w:r w:rsidRPr="00EA19B9">
        <w:rPr>
          <w:b/>
          <w:bCs/>
          <w:sz w:val="22"/>
          <w:szCs w:val="22"/>
          <w:lang w:eastAsia="en-US"/>
        </w:rPr>
        <w:tab/>
        <w:t>Deney numunesi</w:t>
      </w:r>
      <w:bookmarkEnd w:id="859"/>
      <w:bookmarkEnd w:id="860"/>
      <w:bookmarkEnd w:id="861"/>
      <w:bookmarkEnd w:id="862"/>
    </w:p>
    <w:p w:rsidR="0073416F" w:rsidRDefault="0073416F" w:rsidP="006C1616">
      <w:pPr>
        <w:jc w:val="both"/>
      </w:pPr>
      <w:r>
        <w:t xml:space="preserve">Deney </w:t>
      </w:r>
      <w:r w:rsidRPr="000D44B2">
        <w:t>yöntemi, IEC 60695-6-</w:t>
      </w:r>
      <w:r>
        <w:t>30 [5]'da tanımlandığı gibi</w:t>
      </w:r>
      <w:r w:rsidRPr="000D44B2">
        <w:t xml:space="preserve"> örneğin</w:t>
      </w:r>
      <w:r>
        <w:t>,</w:t>
      </w:r>
      <w:r w:rsidRPr="000D44B2">
        <w:t xml:space="preserve"> 76,2 mm × 76,2 mm × </w:t>
      </w:r>
      <w:r>
        <w:t>tasarımlanan</w:t>
      </w:r>
      <w:r w:rsidRPr="000D44B2">
        <w:t xml:space="preserve"> </w:t>
      </w:r>
      <w:r>
        <w:t>kurulum</w:t>
      </w:r>
      <w:r w:rsidRPr="000D44B2">
        <w:t xml:space="preserve"> kalınlığ</w:t>
      </w:r>
      <w:r>
        <w:t>a sahip</w:t>
      </w:r>
      <w:r w:rsidRPr="000D44B2">
        <w:t xml:space="preserve"> </w:t>
      </w:r>
      <w:r>
        <w:t>aynı</w:t>
      </w:r>
      <w:r w:rsidRPr="000D44B2">
        <w:t xml:space="preserve"> boyutta deney numuneleri kullanmaktadır.</w:t>
      </w:r>
    </w:p>
    <w:p w:rsidR="0073416F" w:rsidRPr="000D44B2" w:rsidRDefault="0073416F" w:rsidP="006C1616">
      <w:pPr>
        <w:jc w:val="both"/>
      </w:pPr>
    </w:p>
    <w:p w:rsidR="0073416F" w:rsidRPr="00AC70BA" w:rsidRDefault="0073416F" w:rsidP="006C1616">
      <w:pPr>
        <w:keepNext/>
        <w:tabs>
          <w:tab w:val="left" w:pos="567"/>
          <w:tab w:val="left" w:pos="709"/>
        </w:tabs>
        <w:jc w:val="both"/>
        <w:outlineLvl w:val="1"/>
        <w:rPr>
          <w:b/>
          <w:bCs/>
          <w:sz w:val="22"/>
          <w:szCs w:val="22"/>
          <w:lang w:eastAsia="en-US"/>
        </w:rPr>
      </w:pPr>
      <w:bookmarkStart w:id="863" w:name="_Toc404439691"/>
      <w:bookmarkStart w:id="864" w:name="_Toc404440076"/>
      <w:bookmarkStart w:id="865" w:name="_Toc404441522"/>
      <w:bookmarkStart w:id="866" w:name="_Toc404505277"/>
      <w:r w:rsidRPr="00AC70BA">
        <w:rPr>
          <w:b/>
          <w:bCs/>
          <w:sz w:val="22"/>
          <w:szCs w:val="22"/>
          <w:lang w:eastAsia="en-US"/>
        </w:rPr>
        <w:t>6.3.4</w:t>
      </w:r>
      <w:r w:rsidRPr="00AC70BA">
        <w:rPr>
          <w:b/>
          <w:bCs/>
          <w:sz w:val="22"/>
          <w:szCs w:val="22"/>
          <w:lang w:eastAsia="en-US"/>
        </w:rPr>
        <w:tab/>
        <w:t>Deney yöntemi</w:t>
      </w:r>
      <w:bookmarkEnd w:id="863"/>
      <w:bookmarkEnd w:id="864"/>
      <w:bookmarkEnd w:id="865"/>
      <w:bookmarkEnd w:id="866"/>
    </w:p>
    <w:p w:rsidR="0073416F" w:rsidRDefault="0073416F" w:rsidP="006C1616">
      <w:pPr>
        <w:jc w:val="both"/>
      </w:pPr>
      <w:r>
        <w:t>Deney</w:t>
      </w:r>
      <w:r w:rsidRPr="000D44B2">
        <w:t xml:space="preserve"> ASTM E-662 [6]'e göre </w:t>
      </w:r>
      <w:r w:rsidRPr="00541D32">
        <w:t>NBS (Ulusal Standartlar Bürosu)</w:t>
      </w:r>
      <w:r w:rsidRPr="000D44B2">
        <w:t xml:space="preserve"> </w:t>
      </w:r>
      <w:r>
        <w:t xml:space="preserve">odası içinde </w:t>
      </w:r>
      <w:r w:rsidRPr="000D44B2">
        <w:t>duman yoğunluğu</w:t>
      </w:r>
      <w:r>
        <w:t xml:space="preserve"> deneyi</w:t>
      </w:r>
      <w:r w:rsidRPr="000D44B2">
        <w:t xml:space="preserve"> ile </w:t>
      </w:r>
      <w:r>
        <w:t xml:space="preserve">kombinasyon halinde </w:t>
      </w:r>
      <w:r w:rsidRPr="000D44B2">
        <w:t>(</w:t>
      </w:r>
      <w:r>
        <w:t>eşzamanlı</w:t>
      </w:r>
      <w:r w:rsidRPr="000D44B2">
        <w:t xml:space="preserve"> değil) gerçekleştirilir.</w:t>
      </w:r>
    </w:p>
    <w:p w:rsidR="0073416F" w:rsidRPr="000D44B2" w:rsidRDefault="0073416F" w:rsidP="006C1616">
      <w:pPr>
        <w:jc w:val="both"/>
      </w:pPr>
    </w:p>
    <w:p w:rsidR="0073416F" w:rsidRDefault="0073416F" w:rsidP="006C1616">
      <w:pPr>
        <w:jc w:val="both"/>
      </w:pPr>
      <w:r w:rsidRPr="000D44B2">
        <w:t>Gaz örnek</w:t>
      </w:r>
      <w:r>
        <w:t xml:space="preserve"> alma</w:t>
      </w:r>
      <w:r w:rsidRPr="000D44B2">
        <w:t xml:space="preserve"> prosedürü 4 </w:t>
      </w:r>
      <w:r>
        <w:t>min’</w:t>
      </w:r>
      <w:r w:rsidRPr="000D44B2">
        <w:t xml:space="preserve">lık duman </w:t>
      </w:r>
      <w:r>
        <w:t>deneyi</w:t>
      </w:r>
      <w:r w:rsidRPr="000D44B2">
        <w:t xml:space="preserve"> uygulamasından</w:t>
      </w:r>
      <w:r>
        <w:t xml:space="preserve"> </w:t>
      </w:r>
      <w:r w:rsidRPr="000D44B2">
        <w:t>hemen sonra ve elektrik teli/kablosu yalıtım malzemeleri</w:t>
      </w:r>
      <w:r>
        <w:t xml:space="preserve"> için 16 min’den </w:t>
      </w:r>
      <w:r w:rsidRPr="000D44B2">
        <w:t>sonra başlar.</w:t>
      </w:r>
    </w:p>
    <w:p w:rsidR="0073416F" w:rsidRPr="000D44B2" w:rsidRDefault="0073416F" w:rsidP="003F1A11">
      <w:pPr>
        <w:jc w:val="both"/>
      </w:pPr>
    </w:p>
    <w:p w:rsidR="0073416F" w:rsidRDefault="0073416F" w:rsidP="00541D32">
      <w:pPr>
        <w:jc w:val="both"/>
      </w:pPr>
      <w:r w:rsidRPr="000D44B2">
        <w:t xml:space="preserve">En az iki </w:t>
      </w:r>
      <w:r>
        <w:t>deney</w:t>
      </w:r>
      <w:r w:rsidRPr="000D44B2">
        <w:t xml:space="preserve"> </w:t>
      </w:r>
      <w:r>
        <w:t>numunesi</w:t>
      </w:r>
      <w:r w:rsidRPr="000D44B2">
        <w:t xml:space="preserve"> her bir </w:t>
      </w:r>
      <w:r>
        <w:t xml:space="preserve">deney koşulu </w:t>
      </w:r>
      <w:r w:rsidRPr="000D44B2">
        <w:t xml:space="preserve">(yanan ve yanmayan) için </w:t>
      </w:r>
      <w:r>
        <w:t>deneye tabi tutulur</w:t>
      </w:r>
      <w:r w:rsidRPr="000D44B2">
        <w:t>.</w:t>
      </w:r>
    </w:p>
    <w:p w:rsidR="0073416F" w:rsidRPr="000D44B2" w:rsidRDefault="0073416F" w:rsidP="00541D32">
      <w:pPr>
        <w:jc w:val="both"/>
      </w:pPr>
    </w:p>
    <w:p w:rsidR="0073416F" w:rsidRDefault="0073416F" w:rsidP="00541D32">
      <w:pPr>
        <w:jc w:val="both"/>
      </w:pPr>
      <w:r w:rsidRPr="000D44B2">
        <w:t xml:space="preserve">Kimyasal analiz için kullanılan yöntemler örneğin iyon </w:t>
      </w:r>
      <w:r w:rsidRPr="00142FFC">
        <w:t xml:space="preserve">iyon kromatografisi </w:t>
      </w:r>
      <w:r>
        <w:t>veya</w:t>
      </w:r>
      <w:r w:rsidRPr="000D44B2">
        <w:t xml:space="preserve"> gaz kromatografisidir. Diğer yöntemler de kullanılabilir ancak</w:t>
      </w:r>
      <w:r>
        <w:t>,</w:t>
      </w:r>
      <w:r w:rsidRPr="000D44B2">
        <w:t xml:space="preserve"> eşdeğer sonuçların elde edildiği karşılaştırma </w:t>
      </w:r>
      <w:r>
        <w:t>deneyleri</w:t>
      </w:r>
      <w:r w:rsidRPr="000D44B2">
        <w:t xml:space="preserve"> </w:t>
      </w:r>
      <w:r>
        <w:t>ile</w:t>
      </w:r>
      <w:r w:rsidRPr="000D44B2">
        <w:t xml:space="preserve"> ispat edilme</w:t>
      </w:r>
      <w:r>
        <w:t>k zorundadır.</w:t>
      </w:r>
    </w:p>
    <w:p w:rsidR="0073416F" w:rsidRPr="000D44B2" w:rsidRDefault="0073416F" w:rsidP="00541D32">
      <w:pPr>
        <w:jc w:val="both"/>
      </w:pPr>
    </w:p>
    <w:p w:rsidR="0073416F" w:rsidRPr="000D44B2" w:rsidRDefault="0073416F" w:rsidP="00541D32">
      <w:pPr>
        <w:jc w:val="both"/>
      </w:pPr>
      <w:r w:rsidRPr="000D44B2">
        <w:t>Aşa</w:t>
      </w:r>
      <w:r>
        <w:t>ğıdaki gazların gözlenen hacim oranları</w:t>
      </w:r>
      <w:r w:rsidRPr="000D44B2">
        <w:t xml:space="preserve"> </w:t>
      </w:r>
      <w:r>
        <w:t>özellik</w:t>
      </w:r>
      <w:r w:rsidRPr="000D44B2">
        <w:t xml:space="preserve"> </w:t>
      </w:r>
      <w:r>
        <w:t xml:space="preserve">sınırlarına karşı karşılaştırılmıştır. Dumanın </w:t>
      </w:r>
      <w:r w:rsidRPr="000D44B2">
        <w:t>aşağıdaki gaz bileşenlerinin ortalama hacim</w:t>
      </w:r>
      <w:r>
        <w:t xml:space="preserve"> oranı</w:t>
      </w:r>
      <w:r w:rsidRPr="000D44B2">
        <w:t xml:space="preserve"> </w:t>
      </w:r>
      <w:r>
        <w:t>hem alevlenen hem de alevlenmeyen koşullar altında</w:t>
      </w:r>
      <w:r w:rsidRPr="000D44B2">
        <w:t xml:space="preserve">, ilgili </w:t>
      </w:r>
      <w:r>
        <w:t>deney</w:t>
      </w:r>
      <w:r w:rsidRPr="000D44B2">
        <w:t xml:space="preserve"> süresi dâhilinde </w:t>
      </w:r>
      <w:r>
        <w:t>(s</w:t>
      </w:r>
      <w:r w:rsidRPr="000D44B2">
        <w:t xml:space="preserve">ırasıyla 4 </w:t>
      </w:r>
      <w:r>
        <w:t>min</w:t>
      </w:r>
      <w:r w:rsidRPr="000D44B2">
        <w:t xml:space="preserve"> ve 16 </w:t>
      </w:r>
      <w:r>
        <w:t>min</w:t>
      </w:r>
      <w:r w:rsidRPr="000D44B2">
        <w:t xml:space="preserve">) </w:t>
      </w:r>
      <w:r>
        <w:t>Çizelge</w:t>
      </w:r>
      <w:r w:rsidRPr="000D44B2">
        <w:t xml:space="preserve"> 3'te listelenen sınırları </w:t>
      </w:r>
      <w:r>
        <w:t>aşmamalıdır</w:t>
      </w:r>
      <w:r w:rsidRPr="000D44B2">
        <w:t>.</w:t>
      </w:r>
    </w:p>
    <w:p w:rsidR="0073416F" w:rsidRDefault="0073416F" w:rsidP="003F1A11">
      <w:pPr>
        <w:jc w:val="center"/>
        <w:rPr>
          <w:b/>
          <w:bCs/>
        </w:rPr>
      </w:pPr>
    </w:p>
    <w:p w:rsidR="0073416F" w:rsidRPr="00361E53" w:rsidRDefault="0073416F" w:rsidP="00361E53">
      <w:pPr>
        <w:pStyle w:val="Heading4"/>
        <w:rPr>
          <w:b w:val="0"/>
          <w:bCs w:val="0"/>
          <w:sz w:val="20"/>
          <w:szCs w:val="20"/>
        </w:rPr>
      </w:pPr>
      <w:bookmarkStart w:id="867" w:name="_Toc404505278"/>
      <w:r w:rsidRPr="00361E53">
        <w:rPr>
          <w:sz w:val="20"/>
          <w:szCs w:val="20"/>
        </w:rPr>
        <w:t>Çizelge 3 -</w:t>
      </w:r>
      <w:r w:rsidRPr="00361E53">
        <w:rPr>
          <w:b w:val="0"/>
          <w:bCs w:val="0"/>
          <w:sz w:val="20"/>
          <w:szCs w:val="20"/>
        </w:rPr>
        <w:t xml:space="preserve"> Gaz bileşenleri hacim oranı sınırları</w:t>
      </w:r>
      <w:bookmarkEnd w:id="867"/>
    </w:p>
    <w:p w:rsidR="0073416F" w:rsidRPr="000D44B2" w:rsidRDefault="0073416F" w:rsidP="003F1A11">
      <w:pPr>
        <w:jc w:val="center"/>
        <w:rPr>
          <w:b/>
          <w:b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395"/>
        <w:gridCol w:w="2533"/>
      </w:tblGrid>
      <w:tr w:rsidR="0073416F" w:rsidRPr="000D44B2">
        <w:trPr>
          <w:trHeight w:val="585"/>
          <w:jc w:val="center"/>
        </w:trPr>
        <w:tc>
          <w:tcPr>
            <w:tcW w:w="2503" w:type="dxa"/>
            <w:vAlign w:val="center"/>
          </w:tcPr>
          <w:p w:rsidR="0073416F" w:rsidRPr="001973F7" w:rsidRDefault="0073416F" w:rsidP="001973F7">
            <w:pPr>
              <w:jc w:val="center"/>
              <w:rPr>
                <w:b/>
                <w:bCs/>
              </w:rPr>
            </w:pPr>
            <w:r w:rsidRPr="001973F7">
              <w:rPr>
                <w:b/>
                <w:bCs/>
              </w:rPr>
              <w:t>Gaz bileşenleri</w:t>
            </w:r>
          </w:p>
        </w:tc>
        <w:tc>
          <w:tcPr>
            <w:tcW w:w="2533" w:type="dxa"/>
            <w:vAlign w:val="center"/>
          </w:tcPr>
          <w:p w:rsidR="0073416F" w:rsidRPr="001973F7" w:rsidRDefault="0073416F" w:rsidP="001973F7">
            <w:pPr>
              <w:jc w:val="center"/>
              <w:rPr>
                <w:b/>
                <w:bCs/>
              </w:rPr>
            </w:pPr>
            <w:r w:rsidRPr="001973F7">
              <w:rPr>
                <w:b/>
                <w:bCs/>
              </w:rPr>
              <w:t>Hacim oranı sınırı x 10</w:t>
            </w:r>
            <w:r w:rsidRPr="001973F7">
              <w:rPr>
                <w:b/>
                <w:bCs/>
                <w:vertAlign w:val="superscript"/>
              </w:rPr>
              <w:t>6</w:t>
            </w:r>
          </w:p>
        </w:tc>
      </w:tr>
      <w:tr w:rsidR="0073416F" w:rsidRPr="000D44B2">
        <w:trPr>
          <w:trHeight w:val="369"/>
          <w:jc w:val="center"/>
        </w:trPr>
        <w:tc>
          <w:tcPr>
            <w:tcW w:w="2503" w:type="dxa"/>
            <w:vAlign w:val="center"/>
          </w:tcPr>
          <w:p w:rsidR="0073416F" w:rsidRPr="001973F7" w:rsidRDefault="0073416F" w:rsidP="00497C71">
            <w:r w:rsidRPr="001973F7">
              <w:t>Hidrojen flüorür</w:t>
            </w:r>
          </w:p>
        </w:tc>
        <w:tc>
          <w:tcPr>
            <w:tcW w:w="2533" w:type="dxa"/>
            <w:vAlign w:val="center"/>
          </w:tcPr>
          <w:p w:rsidR="0073416F" w:rsidRPr="001973F7" w:rsidRDefault="0073416F" w:rsidP="001973F7">
            <w:pPr>
              <w:jc w:val="center"/>
            </w:pPr>
            <w:r w:rsidRPr="001973F7">
              <w:t>100</w:t>
            </w:r>
          </w:p>
        </w:tc>
      </w:tr>
      <w:tr w:rsidR="0073416F" w:rsidRPr="000D44B2">
        <w:trPr>
          <w:trHeight w:val="334"/>
          <w:jc w:val="center"/>
        </w:trPr>
        <w:tc>
          <w:tcPr>
            <w:tcW w:w="2503" w:type="dxa"/>
            <w:vAlign w:val="center"/>
          </w:tcPr>
          <w:p w:rsidR="0073416F" w:rsidRPr="001973F7" w:rsidRDefault="0073416F" w:rsidP="00497C71">
            <w:r w:rsidRPr="001973F7">
              <w:t>Hidrojen klorür</w:t>
            </w:r>
          </w:p>
        </w:tc>
        <w:tc>
          <w:tcPr>
            <w:tcW w:w="2533" w:type="dxa"/>
            <w:vAlign w:val="center"/>
          </w:tcPr>
          <w:p w:rsidR="0073416F" w:rsidRPr="001973F7" w:rsidRDefault="0073416F" w:rsidP="001973F7">
            <w:pPr>
              <w:jc w:val="center"/>
            </w:pPr>
            <w:r w:rsidRPr="001973F7">
              <w:t>150</w:t>
            </w:r>
          </w:p>
        </w:tc>
      </w:tr>
      <w:tr w:rsidR="0073416F" w:rsidRPr="000D44B2">
        <w:trPr>
          <w:trHeight w:val="342"/>
          <w:jc w:val="center"/>
        </w:trPr>
        <w:tc>
          <w:tcPr>
            <w:tcW w:w="2503" w:type="dxa"/>
            <w:vAlign w:val="center"/>
          </w:tcPr>
          <w:p w:rsidR="0073416F" w:rsidRPr="001973F7" w:rsidRDefault="0073416F" w:rsidP="00497C71">
            <w:r w:rsidRPr="001973F7">
              <w:t>Hidrojen siyanür</w:t>
            </w:r>
          </w:p>
        </w:tc>
        <w:tc>
          <w:tcPr>
            <w:tcW w:w="2533" w:type="dxa"/>
            <w:vAlign w:val="center"/>
          </w:tcPr>
          <w:p w:rsidR="0073416F" w:rsidRPr="001973F7" w:rsidRDefault="0073416F" w:rsidP="001973F7">
            <w:pPr>
              <w:jc w:val="center"/>
            </w:pPr>
            <w:r w:rsidRPr="001973F7">
              <w:t>150</w:t>
            </w:r>
          </w:p>
        </w:tc>
      </w:tr>
      <w:tr w:rsidR="0073416F" w:rsidRPr="000D44B2">
        <w:trPr>
          <w:trHeight w:val="350"/>
          <w:jc w:val="center"/>
        </w:trPr>
        <w:tc>
          <w:tcPr>
            <w:tcW w:w="2503" w:type="dxa"/>
            <w:vAlign w:val="center"/>
          </w:tcPr>
          <w:p w:rsidR="0073416F" w:rsidRPr="001973F7" w:rsidRDefault="0073416F" w:rsidP="00497C71">
            <w:r w:rsidRPr="001973F7">
              <w:t>Sülfür dioksit</w:t>
            </w:r>
          </w:p>
        </w:tc>
        <w:tc>
          <w:tcPr>
            <w:tcW w:w="2533" w:type="dxa"/>
            <w:vAlign w:val="center"/>
          </w:tcPr>
          <w:p w:rsidR="0073416F" w:rsidRPr="001973F7" w:rsidRDefault="0073416F" w:rsidP="001973F7">
            <w:pPr>
              <w:jc w:val="center"/>
            </w:pPr>
            <w:r w:rsidRPr="001973F7">
              <w:t>100</w:t>
            </w:r>
          </w:p>
        </w:tc>
      </w:tr>
      <w:tr w:rsidR="0073416F" w:rsidRPr="000D44B2">
        <w:trPr>
          <w:trHeight w:val="316"/>
          <w:jc w:val="center"/>
        </w:trPr>
        <w:tc>
          <w:tcPr>
            <w:tcW w:w="2503" w:type="dxa"/>
            <w:vAlign w:val="center"/>
          </w:tcPr>
          <w:p w:rsidR="0073416F" w:rsidRPr="001973F7" w:rsidRDefault="0073416F" w:rsidP="00497C71">
            <w:r w:rsidRPr="001973F7">
              <w:t>Azotlu gazlar</w:t>
            </w:r>
          </w:p>
        </w:tc>
        <w:tc>
          <w:tcPr>
            <w:tcW w:w="2533" w:type="dxa"/>
            <w:vAlign w:val="center"/>
          </w:tcPr>
          <w:p w:rsidR="0073416F" w:rsidRPr="001973F7" w:rsidRDefault="0073416F" w:rsidP="001973F7">
            <w:pPr>
              <w:jc w:val="center"/>
            </w:pPr>
            <w:r w:rsidRPr="001973F7">
              <w:t>100</w:t>
            </w:r>
          </w:p>
        </w:tc>
      </w:tr>
      <w:tr w:rsidR="0073416F" w:rsidRPr="000D44B2">
        <w:trPr>
          <w:trHeight w:val="338"/>
          <w:jc w:val="center"/>
        </w:trPr>
        <w:tc>
          <w:tcPr>
            <w:tcW w:w="2503" w:type="dxa"/>
            <w:vAlign w:val="center"/>
          </w:tcPr>
          <w:p w:rsidR="0073416F" w:rsidRPr="001973F7" w:rsidRDefault="0073416F" w:rsidP="00497C71">
            <w:r w:rsidRPr="001973F7">
              <w:t>Karbon monoksit</w:t>
            </w:r>
          </w:p>
        </w:tc>
        <w:tc>
          <w:tcPr>
            <w:tcW w:w="2533" w:type="dxa"/>
            <w:vAlign w:val="center"/>
          </w:tcPr>
          <w:p w:rsidR="0073416F" w:rsidRPr="001973F7" w:rsidRDefault="0073416F" w:rsidP="001973F7">
            <w:pPr>
              <w:jc w:val="center"/>
            </w:pPr>
            <w:r w:rsidRPr="001973F7">
              <w:t>3500</w:t>
            </w:r>
          </w:p>
        </w:tc>
      </w:tr>
    </w:tbl>
    <w:p w:rsidR="0073416F" w:rsidRPr="000D44B2"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868" w:name="_Toc404439692"/>
      <w:bookmarkStart w:id="869" w:name="_Toc404440077"/>
      <w:bookmarkStart w:id="870" w:name="_Toc404441523"/>
      <w:bookmarkStart w:id="871" w:name="_Toc404505279"/>
      <w:r w:rsidRPr="00AC70BA">
        <w:rPr>
          <w:b/>
          <w:bCs/>
          <w:sz w:val="22"/>
          <w:szCs w:val="22"/>
          <w:lang w:eastAsia="en-US"/>
        </w:rPr>
        <w:t>6.3.5</w:t>
      </w:r>
      <w:r w:rsidRPr="00AC70BA">
        <w:rPr>
          <w:b/>
          <w:bCs/>
          <w:sz w:val="22"/>
          <w:szCs w:val="22"/>
          <w:lang w:eastAsia="en-US"/>
        </w:rPr>
        <w:tab/>
        <w:t>Tekrarlanabilirlik ve uyarlık</w:t>
      </w:r>
      <w:bookmarkEnd w:id="868"/>
      <w:bookmarkEnd w:id="869"/>
      <w:bookmarkEnd w:id="870"/>
      <w:bookmarkEnd w:id="871"/>
    </w:p>
    <w:p w:rsidR="0073416F" w:rsidRDefault="0073416F" w:rsidP="003F1A11">
      <w:r w:rsidRPr="000D44B2">
        <w:t>Veri bulunmamaktadır.</w:t>
      </w:r>
    </w:p>
    <w:p w:rsidR="0073416F" w:rsidRPr="000D44B2" w:rsidRDefault="0073416F" w:rsidP="003F1A11"/>
    <w:p w:rsidR="0073416F" w:rsidRPr="00AC70BA" w:rsidRDefault="0073416F" w:rsidP="00AC70BA">
      <w:pPr>
        <w:keepNext/>
        <w:tabs>
          <w:tab w:val="left" w:pos="567"/>
          <w:tab w:val="left" w:pos="709"/>
        </w:tabs>
        <w:jc w:val="both"/>
        <w:outlineLvl w:val="1"/>
        <w:rPr>
          <w:b/>
          <w:bCs/>
          <w:sz w:val="22"/>
          <w:szCs w:val="22"/>
          <w:lang w:eastAsia="en-US"/>
        </w:rPr>
      </w:pPr>
      <w:bookmarkStart w:id="872" w:name="_Toc404439693"/>
      <w:bookmarkStart w:id="873" w:name="_Toc404440078"/>
      <w:bookmarkStart w:id="874" w:name="_Toc404441524"/>
      <w:bookmarkStart w:id="875" w:name="_Toc404505280"/>
      <w:r w:rsidRPr="00AC70BA">
        <w:rPr>
          <w:b/>
          <w:bCs/>
          <w:sz w:val="22"/>
          <w:szCs w:val="22"/>
          <w:lang w:eastAsia="en-US"/>
        </w:rPr>
        <w:t>6.3.6</w:t>
      </w:r>
      <w:r w:rsidRPr="00AC70BA">
        <w:rPr>
          <w:b/>
          <w:bCs/>
          <w:sz w:val="22"/>
          <w:szCs w:val="22"/>
          <w:lang w:eastAsia="en-US"/>
        </w:rPr>
        <w:tab/>
        <w:t>Deney verilerinin uygunluğu ve özel gözlemler</w:t>
      </w:r>
      <w:bookmarkEnd w:id="872"/>
      <w:bookmarkEnd w:id="873"/>
      <w:bookmarkEnd w:id="874"/>
      <w:bookmarkEnd w:id="875"/>
    </w:p>
    <w:p w:rsidR="0073416F" w:rsidRDefault="0073416F" w:rsidP="00541D32">
      <w:pPr>
        <w:jc w:val="both"/>
      </w:pPr>
      <w:r w:rsidRPr="000D44B2">
        <w:t xml:space="preserve">Yangın ve havalandırma koşulları bu fiziksel yangın modeli ve </w:t>
      </w:r>
      <w:r>
        <w:t>Çizelge</w:t>
      </w:r>
      <w:r w:rsidRPr="000D44B2">
        <w:t xml:space="preserve"> 1'de tarif edilen yangın </w:t>
      </w:r>
      <w:r>
        <w:t>tipler</w:t>
      </w:r>
      <w:r w:rsidRPr="000D44B2">
        <w:t>inden herhangi biri arasında bir karşılaştırmaya izin vermez.</w:t>
      </w:r>
    </w:p>
    <w:p w:rsidR="0073416F" w:rsidRPr="000D44B2" w:rsidRDefault="0073416F" w:rsidP="003F1A11"/>
    <w:p w:rsidR="0073416F" w:rsidRDefault="0073416F" w:rsidP="003F1A11">
      <w:r w:rsidRPr="000D44B2">
        <w:t>Sadece gaz bileşenlerinin sınırlı bir sayısı göz önünde bulundurulur.</w:t>
      </w:r>
    </w:p>
    <w:p w:rsidR="0073416F" w:rsidRPr="000D44B2" w:rsidRDefault="0073416F" w:rsidP="003F1A11"/>
    <w:p w:rsidR="0073416F" w:rsidRPr="00AC70BA" w:rsidRDefault="0073416F" w:rsidP="00AC70BA">
      <w:pPr>
        <w:keepNext/>
        <w:tabs>
          <w:tab w:val="left" w:pos="567"/>
          <w:tab w:val="left" w:pos="709"/>
        </w:tabs>
        <w:jc w:val="both"/>
        <w:outlineLvl w:val="1"/>
        <w:rPr>
          <w:b/>
          <w:bCs/>
          <w:sz w:val="22"/>
          <w:szCs w:val="22"/>
          <w:lang w:eastAsia="en-US"/>
        </w:rPr>
      </w:pPr>
      <w:bookmarkStart w:id="876" w:name="_Toc404439694"/>
      <w:bookmarkStart w:id="877" w:name="_Toc404440079"/>
      <w:bookmarkStart w:id="878" w:name="_Toc404441525"/>
      <w:bookmarkStart w:id="879" w:name="_Toc404505281"/>
      <w:r w:rsidRPr="00AC70BA">
        <w:rPr>
          <w:b/>
          <w:bCs/>
          <w:sz w:val="22"/>
          <w:szCs w:val="22"/>
          <w:lang w:eastAsia="en-US"/>
        </w:rPr>
        <w:t>6.3.7</w:t>
      </w:r>
      <w:r w:rsidRPr="00AC70BA">
        <w:rPr>
          <w:b/>
          <w:bCs/>
          <w:sz w:val="22"/>
          <w:szCs w:val="22"/>
          <w:lang w:eastAsia="en-US"/>
        </w:rPr>
        <w:tab/>
        <w:t>Kaynak dokümanlar</w:t>
      </w:r>
      <w:bookmarkEnd w:id="876"/>
      <w:bookmarkEnd w:id="877"/>
      <w:bookmarkEnd w:id="878"/>
      <w:bookmarkEnd w:id="879"/>
    </w:p>
    <w:p w:rsidR="0073416F" w:rsidRPr="000D44B2" w:rsidRDefault="0073416F" w:rsidP="003F1A11">
      <w:pPr>
        <w:autoSpaceDE w:val="0"/>
        <w:autoSpaceDN w:val="0"/>
        <w:adjustRightInd w:val="0"/>
      </w:pPr>
      <w:r w:rsidRPr="000D44B2">
        <w:t>ASTM E-662 [6]</w:t>
      </w:r>
    </w:p>
    <w:p w:rsidR="0073416F" w:rsidRPr="000D44B2" w:rsidRDefault="0073416F" w:rsidP="003F1A11">
      <w:pPr>
        <w:autoSpaceDE w:val="0"/>
        <w:autoSpaceDN w:val="0"/>
        <w:adjustRightInd w:val="0"/>
      </w:pPr>
      <w:r w:rsidRPr="000D44B2">
        <w:t>AITM 2,0007 [7]</w:t>
      </w:r>
    </w:p>
    <w:p w:rsidR="0073416F" w:rsidRPr="000D44B2" w:rsidRDefault="0073416F" w:rsidP="003F1A11">
      <w:pPr>
        <w:autoSpaceDE w:val="0"/>
        <w:autoSpaceDN w:val="0"/>
        <w:adjustRightInd w:val="0"/>
      </w:pPr>
      <w:r w:rsidRPr="000D44B2">
        <w:t>AITM 2,0008 [8]</w:t>
      </w:r>
    </w:p>
    <w:p w:rsidR="0073416F" w:rsidRPr="000D44B2" w:rsidRDefault="0073416F" w:rsidP="003F1A11">
      <w:r w:rsidRPr="000D44B2">
        <w:t>AITM 3,0005 [9]</w:t>
      </w:r>
    </w:p>
    <w:p w:rsidR="0073416F" w:rsidRDefault="0073416F" w:rsidP="003F1A11">
      <w:pPr>
        <w:rPr>
          <w:b/>
          <w:bCs/>
          <w:sz w:val="24"/>
          <w:szCs w:val="24"/>
        </w:rPr>
      </w:pPr>
    </w:p>
    <w:p w:rsidR="0073416F" w:rsidRPr="004378E8" w:rsidRDefault="0073416F" w:rsidP="004378E8">
      <w:pPr>
        <w:pStyle w:val="Heading2"/>
      </w:pPr>
      <w:bookmarkStart w:id="880" w:name="_Toc404439080"/>
      <w:bookmarkStart w:id="881" w:name="_Toc404439695"/>
      <w:bookmarkStart w:id="882" w:name="_Toc404440080"/>
      <w:bookmarkStart w:id="883" w:name="_Toc404440199"/>
      <w:bookmarkStart w:id="884" w:name="_Toc404440232"/>
      <w:bookmarkStart w:id="885" w:name="_Toc404440265"/>
      <w:bookmarkStart w:id="886" w:name="_Toc404440483"/>
      <w:bookmarkStart w:id="887" w:name="_Toc404441248"/>
      <w:bookmarkStart w:id="888" w:name="_Toc404441526"/>
      <w:bookmarkStart w:id="889" w:name="_Toc404505282"/>
      <w:r w:rsidRPr="004378E8">
        <w:t>6.4</w:t>
      </w:r>
      <w:r w:rsidRPr="004378E8">
        <w:tab/>
        <w:t>İtalyan Elektroteknik Komitesi (CEI)</w:t>
      </w:r>
      <w:bookmarkEnd w:id="880"/>
      <w:bookmarkEnd w:id="881"/>
      <w:bookmarkEnd w:id="882"/>
      <w:bookmarkEnd w:id="883"/>
      <w:bookmarkEnd w:id="884"/>
      <w:bookmarkEnd w:id="885"/>
      <w:bookmarkEnd w:id="886"/>
      <w:bookmarkEnd w:id="887"/>
      <w:bookmarkEnd w:id="888"/>
      <w:bookmarkEnd w:id="889"/>
    </w:p>
    <w:p w:rsidR="0073416F" w:rsidRDefault="0073416F" w:rsidP="003F1A11">
      <w:pPr>
        <w:rPr>
          <w:b/>
          <w:bCs/>
          <w:sz w:val="24"/>
          <w:szCs w:val="24"/>
        </w:rPr>
      </w:pPr>
    </w:p>
    <w:p w:rsidR="0073416F" w:rsidRPr="00955138" w:rsidRDefault="0073416F" w:rsidP="004378E8">
      <w:pPr>
        <w:keepNext/>
        <w:tabs>
          <w:tab w:val="left" w:pos="567"/>
          <w:tab w:val="left" w:pos="709"/>
        </w:tabs>
        <w:jc w:val="both"/>
        <w:outlineLvl w:val="1"/>
        <w:rPr>
          <w:b/>
          <w:bCs/>
          <w:sz w:val="22"/>
          <w:szCs w:val="22"/>
          <w:lang w:eastAsia="en-US"/>
        </w:rPr>
      </w:pPr>
      <w:bookmarkStart w:id="890" w:name="_Toc379221134"/>
      <w:bookmarkStart w:id="891" w:name="_Toc379221235"/>
      <w:bookmarkStart w:id="892" w:name="_Toc380953312"/>
      <w:bookmarkStart w:id="893" w:name="_Toc380953512"/>
      <w:bookmarkStart w:id="894" w:name="_Toc381033727"/>
      <w:bookmarkStart w:id="895" w:name="_Toc404440484"/>
      <w:bookmarkStart w:id="896" w:name="_Toc404441249"/>
      <w:bookmarkStart w:id="897" w:name="_Toc404441527"/>
      <w:bookmarkStart w:id="898" w:name="_Toc404505283"/>
      <w:r>
        <w:rPr>
          <w:b/>
          <w:bCs/>
          <w:sz w:val="22"/>
          <w:szCs w:val="22"/>
          <w:lang w:eastAsia="en-US"/>
        </w:rPr>
        <w:t>6</w:t>
      </w:r>
      <w:r w:rsidRPr="00955138">
        <w:rPr>
          <w:b/>
          <w:bCs/>
          <w:sz w:val="22"/>
          <w:szCs w:val="22"/>
          <w:lang w:eastAsia="en-US"/>
        </w:rPr>
        <w:t>.</w:t>
      </w:r>
      <w:r>
        <w:rPr>
          <w:b/>
          <w:bCs/>
          <w:sz w:val="22"/>
          <w:szCs w:val="22"/>
          <w:lang w:eastAsia="en-US"/>
        </w:rPr>
        <w:t>4</w:t>
      </w:r>
      <w:r w:rsidRPr="00955138">
        <w:rPr>
          <w:b/>
          <w:bCs/>
          <w:sz w:val="22"/>
          <w:szCs w:val="22"/>
          <w:lang w:eastAsia="en-US"/>
        </w:rPr>
        <w:t>.1</w:t>
      </w:r>
      <w:r>
        <w:rPr>
          <w:b/>
          <w:bCs/>
          <w:sz w:val="22"/>
          <w:szCs w:val="22"/>
          <w:lang w:eastAsia="en-US"/>
        </w:rPr>
        <w:tab/>
      </w:r>
      <w:bookmarkEnd w:id="890"/>
      <w:bookmarkEnd w:id="891"/>
      <w:bookmarkEnd w:id="892"/>
      <w:bookmarkEnd w:id="893"/>
      <w:bookmarkEnd w:id="894"/>
      <w:r>
        <w:rPr>
          <w:b/>
          <w:bCs/>
          <w:sz w:val="22"/>
          <w:szCs w:val="22"/>
          <w:lang w:eastAsia="en-US"/>
        </w:rPr>
        <w:t>Özet</w:t>
      </w:r>
      <w:bookmarkEnd w:id="895"/>
      <w:bookmarkEnd w:id="896"/>
      <w:bookmarkEnd w:id="897"/>
      <w:bookmarkEnd w:id="898"/>
    </w:p>
    <w:p w:rsidR="0073416F" w:rsidRDefault="0073416F" w:rsidP="00541D32">
      <w:pPr>
        <w:jc w:val="both"/>
      </w:pPr>
      <w:r w:rsidRPr="000D44B2">
        <w:t xml:space="preserve">CEI 20-37/7'de tanımlanan </w:t>
      </w:r>
      <w:r>
        <w:t>deney</w:t>
      </w:r>
      <w:r w:rsidRPr="000D44B2">
        <w:t>, duman</w:t>
      </w:r>
      <w:r>
        <w:t xml:space="preserve">ın opaklığı ve korozyonu ile </w:t>
      </w:r>
      <w:r w:rsidRPr="000D44B2">
        <w:t xml:space="preserve">elektrik kablolarının ve bileşiklerinin yanması sırasında </w:t>
      </w:r>
      <w:r>
        <w:t>açığa çıkan gazların</w:t>
      </w:r>
      <w:r w:rsidRPr="000D44B2">
        <w:t xml:space="preserve"> bir zehirlilik indeksinin belirlenmesi</w:t>
      </w:r>
      <w:r>
        <w:t>nde</w:t>
      </w:r>
      <w:r w:rsidRPr="000D44B2">
        <w:t xml:space="preserve"> kullanılmıştır.</w:t>
      </w:r>
    </w:p>
    <w:p w:rsidR="0073416F"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899" w:name="_Toc404439697"/>
      <w:bookmarkStart w:id="900" w:name="_Toc404440082"/>
      <w:bookmarkStart w:id="901" w:name="_Toc404440485"/>
      <w:bookmarkStart w:id="902" w:name="_Toc404441250"/>
      <w:bookmarkStart w:id="903" w:name="_Toc404441528"/>
      <w:bookmarkStart w:id="904" w:name="_Toc404505284"/>
      <w:r w:rsidRPr="004378E8">
        <w:rPr>
          <w:b/>
          <w:bCs/>
          <w:sz w:val="22"/>
          <w:szCs w:val="22"/>
          <w:lang w:eastAsia="en-US"/>
        </w:rPr>
        <w:t>6.4.2</w:t>
      </w:r>
      <w:r w:rsidRPr="004378E8">
        <w:rPr>
          <w:b/>
          <w:bCs/>
          <w:sz w:val="22"/>
          <w:szCs w:val="22"/>
          <w:lang w:eastAsia="en-US"/>
        </w:rPr>
        <w:tab/>
        <w:t>Amaç ve prensip</w:t>
      </w:r>
      <w:bookmarkEnd w:id="899"/>
      <w:bookmarkEnd w:id="900"/>
      <w:bookmarkEnd w:id="901"/>
      <w:bookmarkEnd w:id="902"/>
      <w:bookmarkEnd w:id="903"/>
      <w:bookmarkEnd w:id="904"/>
    </w:p>
    <w:p w:rsidR="0073416F" w:rsidRPr="000D44B2" w:rsidRDefault="0073416F" w:rsidP="00541D32">
      <w:pPr>
        <w:jc w:val="both"/>
      </w:pPr>
      <w:r w:rsidRPr="000D44B2">
        <w:t xml:space="preserve">Bu </w:t>
      </w:r>
      <w:r>
        <w:t>deney</w:t>
      </w:r>
      <w:r w:rsidRPr="000D44B2">
        <w:t>, sürekli hava akımı ile bir tüp fırın içinde malzeme</w:t>
      </w:r>
      <w:r>
        <w:t>ye ait</w:t>
      </w:r>
      <w:r w:rsidRPr="000D44B2">
        <w:t xml:space="preserve"> küçük bir </w:t>
      </w:r>
      <w:r>
        <w:t xml:space="preserve">deney </w:t>
      </w:r>
      <w:r w:rsidRPr="000D44B2">
        <w:t>numunesinin yanması sırasında çıkan çeşitli gazların miktarını ölçmek için kullanılır.</w:t>
      </w:r>
    </w:p>
    <w:p w:rsidR="0073416F" w:rsidRDefault="0073416F" w:rsidP="003F1A11"/>
    <w:p w:rsidR="0073416F" w:rsidRPr="000D44B2" w:rsidRDefault="0073416F" w:rsidP="00541D32">
      <w:pPr>
        <w:jc w:val="both"/>
      </w:pPr>
      <w:r w:rsidRPr="000D44B2">
        <w:t>Bir zehirlilik indeksi</w:t>
      </w:r>
      <w:r>
        <w:t>,</w:t>
      </w:r>
      <w:r w:rsidRPr="000D44B2">
        <w:t xml:space="preserve"> ölçülmüş gaz </w:t>
      </w:r>
      <w:r>
        <w:t>derişimlerine</w:t>
      </w:r>
      <w:r w:rsidRPr="000D44B2">
        <w:t xml:space="preserve"> ve ağırlık</w:t>
      </w:r>
      <w:r>
        <w:t xml:space="preserve"> faktörlerinin bir dizisine dayanarak</w:t>
      </w:r>
      <w:r w:rsidRPr="000D44B2">
        <w:t xml:space="preserve"> hesaplanır.</w:t>
      </w:r>
    </w:p>
    <w:p w:rsidR="0073416F"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905" w:name="_Toc404439698"/>
      <w:bookmarkStart w:id="906" w:name="_Toc404440083"/>
      <w:bookmarkStart w:id="907" w:name="_Toc404440486"/>
      <w:bookmarkStart w:id="908" w:name="_Toc404441251"/>
      <w:bookmarkStart w:id="909" w:name="_Toc404441529"/>
      <w:bookmarkStart w:id="910" w:name="_Toc404505285"/>
      <w:r w:rsidRPr="004378E8">
        <w:rPr>
          <w:b/>
          <w:bCs/>
          <w:sz w:val="22"/>
          <w:szCs w:val="22"/>
          <w:lang w:eastAsia="en-US"/>
        </w:rPr>
        <w:t>6.4.3</w:t>
      </w:r>
      <w:r w:rsidRPr="004378E8">
        <w:rPr>
          <w:b/>
          <w:bCs/>
          <w:sz w:val="22"/>
          <w:szCs w:val="22"/>
          <w:lang w:eastAsia="en-US"/>
        </w:rPr>
        <w:tab/>
        <w:t>Deney numunesi</w:t>
      </w:r>
      <w:bookmarkEnd w:id="905"/>
      <w:bookmarkEnd w:id="906"/>
      <w:bookmarkEnd w:id="907"/>
      <w:bookmarkEnd w:id="908"/>
      <w:bookmarkEnd w:id="909"/>
      <w:bookmarkEnd w:id="910"/>
    </w:p>
    <w:p w:rsidR="0073416F" w:rsidRDefault="0073416F" w:rsidP="00541D32">
      <w:pPr>
        <w:jc w:val="both"/>
      </w:pPr>
      <w:r w:rsidRPr="000D44B2">
        <w:t>1,0 g</w:t>
      </w:r>
      <w:r>
        <w:t>’lık</w:t>
      </w:r>
      <w:r w:rsidRPr="000D44B2">
        <w:t xml:space="preserve"> tipik bir kütle</w:t>
      </w:r>
      <w:r>
        <w:t>ye sahip deney</w:t>
      </w:r>
      <w:r w:rsidRPr="000D44B2">
        <w:t xml:space="preserve"> numunesi malzemenin bir parçası</w:t>
      </w:r>
      <w:r>
        <w:t>ndan</w:t>
      </w:r>
      <w:r w:rsidRPr="000D44B2">
        <w:t xml:space="preserve"> veya bir ürün</w:t>
      </w:r>
      <w:r>
        <w:t>ün ucundan</w:t>
      </w:r>
      <w:r w:rsidRPr="000D44B2">
        <w:t xml:space="preserve"> kesilen </w:t>
      </w:r>
      <w:r>
        <w:t>deney</w:t>
      </w:r>
      <w:r w:rsidRPr="000D44B2">
        <w:t xml:space="preserve"> numunesinden oluşur.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11" w:name="_Toc404439699"/>
      <w:bookmarkStart w:id="912" w:name="_Toc404440084"/>
      <w:bookmarkStart w:id="913" w:name="_Toc404440487"/>
      <w:bookmarkStart w:id="914" w:name="_Toc404441252"/>
      <w:bookmarkStart w:id="915" w:name="_Toc404441530"/>
      <w:bookmarkStart w:id="916" w:name="_Toc404505286"/>
      <w:r w:rsidRPr="004378E8">
        <w:rPr>
          <w:b/>
          <w:bCs/>
          <w:sz w:val="22"/>
          <w:szCs w:val="22"/>
          <w:lang w:eastAsia="en-US"/>
        </w:rPr>
        <w:t>6.4.4</w:t>
      </w:r>
      <w:r w:rsidRPr="004378E8">
        <w:rPr>
          <w:b/>
          <w:bCs/>
          <w:sz w:val="22"/>
          <w:szCs w:val="22"/>
          <w:lang w:eastAsia="en-US"/>
        </w:rPr>
        <w:tab/>
        <w:t>Deney yöntemi</w:t>
      </w:r>
      <w:bookmarkEnd w:id="911"/>
      <w:bookmarkEnd w:id="912"/>
      <w:bookmarkEnd w:id="913"/>
      <w:bookmarkEnd w:id="914"/>
      <w:bookmarkEnd w:id="915"/>
      <w:bookmarkEnd w:id="916"/>
    </w:p>
    <w:p w:rsidR="0073416F" w:rsidRDefault="0073416F" w:rsidP="00541D32">
      <w:pPr>
        <w:jc w:val="both"/>
      </w:pPr>
      <w:r>
        <w:t xml:space="preserve">Deney </w:t>
      </w:r>
      <w:r w:rsidRPr="000D44B2">
        <w:t>numunesi 800 °C ± 10 °C'</w:t>
      </w:r>
      <w:r>
        <w:t>a</w:t>
      </w:r>
      <w:r w:rsidRPr="000D44B2">
        <w:t xml:space="preserve"> ayarlanmış </w:t>
      </w:r>
      <w:r>
        <w:t xml:space="preserve">bir </w:t>
      </w:r>
      <w:r w:rsidRPr="000D44B2">
        <w:t>tüp fırının içindeki kuvars tüpünün içine sokulur ve 120 l × h</w:t>
      </w:r>
      <w:r w:rsidRPr="006A64ED">
        <w:rPr>
          <w:vertAlign w:val="superscript"/>
        </w:rPr>
        <w:t>–1</w:t>
      </w:r>
      <w:r w:rsidRPr="000D44B2">
        <w:t xml:space="preserve"> ± 5 l × h</w:t>
      </w:r>
      <w:r w:rsidRPr="006A64ED">
        <w:rPr>
          <w:vertAlign w:val="superscript"/>
        </w:rPr>
        <w:t>–1</w:t>
      </w:r>
      <w:r>
        <w:t xml:space="preserve"> lik bir </w:t>
      </w:r>
      <w:r w:rsidRPr="000D44B2">
        <w:t>hava akışı tüp</w:t>
      </w:r>
      <w:r>
        <w:t xml:space="preserve"> içinden</w:t>
      </w:r>
      <w:r w:rsidRPr="000D44B2">
        <w:t xml:space="preserve"> ve </w:t>
      </w:r>
      <w:r>
        <w:t>deney</w:t>
      </w:r>
      <w:r w:rsidRPr="000D44B2">
        <w:t xml:space="preserve"> numunesinin üstünden geçirilir.</w:t>
      </w:r>
    </w:p>
    <w:p w:rsidR="0073416F" w:rsidRPr="000D44B2" w:rsidRDefault="0073416F" w:rsidP="003F1A11"/>
    <w:p w:rsidR="0073416F" w:rsidRPr="000D44B2" w:rsidRDefault="0073416F" w:rsidP="00541D32">
      <w:pPr>
        <w:jc w:val="both"/>
      </w:pPr>
      <w:r w:rsidRPr="000D44B2">
        <w:t xml:space="preserve">Yangın </w:t>
      </w:r>
      <w:r>
        <w:t>ürünü</w:t>
      </w:r>
      <w:r w:rsidRPr="000D44B2">
        <w:t xml:space="preserve"> yıkama şişesinin içinden geçirilir ve çözünmeyen </w:t>
      </w:r>
      <w:r>
        <w:t>ürün</w:t>
      </w:r>
      <w:r w:rsidRPr="000D44B2">
        <w:t xml:space="preserve"> </w:t>
      </w:r>
      <w:r>
        <w:t xml:space="preserve">bir </w:t>
      </w:r>
      <w:r w:rsidRPr="000D44B2">
        <w:t>gaz torbası içinde toplanır.</w:t>
      </w:r>
    </w:p>
    <w:p w:rsidR="0073416F" w:rsidRDefault="0073416F" w:rsidP="00541D32">
      <w:pPr>
        <w:jc w:val="both"/>
      </w:pPr>
    </w:p>
    <w:p w:rsidR="0073416F" w:rsidRDefault="0073416F" w:rsidP="00541D32">
      <w:pPr>
        <w:jc w:val="both"/>
      </w:pPr>
      <w:r w:rsidRPr="000D44B2">
        <w:t xml:space="preserve">Gözlemlenen gazlar karbon monoksit, karbon dioksit, sülfür dioksit,  formaldehit, amonyak, hidrojen siyanür, hidrojen klorür, hidrojen bromür, hidrojen flüorür, hidrojen sülfür, akrilonitril ve </w:t>
      </w:r>
      <w:r>
        <w:t>azot</w:t>
      </w:r>
      <w:r w:rsidRPr="000D44B2">
        <w:t xml:space="preserve"> oksit</w:t>
      </w:r>
      <w:r>
        <w:t>leri içermektedir</w:t>
      </w:r>
      <w:r w:rsidRPr="000D44B2">
        <w:t>.</w:t>
      </w:r>
    </w:p>
    <w:p w:rsidR="0073416F" w:rsidRPr="000D44B2" w:rsidRDefault="0073416F" w:rsidP="00541D32">
      <w:pPr>
        <w:jc w:val="both"/>
      </w:pPr>
    </w:p>
    <w:p w:rsidR="0073416F" w:rsidRDefault="0073416F" w:rsidP="00541D32">
      <w:pPr>
        <w:jc w:val="both"/>
      </w:pPr>
      <w:r>
        <w:t>K</w:t>
      </w:r>
      <w:r w:rsidRPr="000D44B2">
        <w:t xml:space="preserve">imyasal analiz için </w:t>
      </w:r>
      <w:r>
        <w:t xml:space="preserve">farklı yöntemleri </w:t>
      </w:r>
      <w:r w:rsidRPr="000D44B2">
        <w:t xml:space="preserve">örneğin </w:t>
      </w:r>
      <w:r w:rsidRPr="00270E57">
        <w:t>spektrofotometri</w:t>
      </w:r>
      <w:r w:rsidRPr="000D44B2">
        <w:t>, gaz kromatografisi, kızılötesi analiz ve potansiyometri</w:t>
      </w:r>
      <w:r>
        <w:t>si</w:t>
      </w:r>
      <w:r w:rsidRPr="000D44B2">
        <w:t xml:space="preserve"> kullanılır.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17" w:name="_Toc404439700"/>
      <w:bookmarkStart w:id="918" w:name="_Toc404440085"/>
      <w:bookmarkStart w:id="919" w:name="_Toc404441253"/>
      <w:bookmarkStart w:id="920" w:name="_Toc404441531"/>
      <w:bookmarkStart w:id="921" w:name="_Toc404505287"/>
      <w:r w:rsidRPr="004378E8">
        <w:rPr>
          <w:b/>
          <w:bCs/>
          <w:sz w:val="22"/>
          <w:szCs w:val="22"/>
          <w:lang w:eastAsia="en-US"/>
        </w:rPr>
        <w:t>6.4.5</w:t>
      </w:r>
      <w:r w:rsidRPr="004378E8">
        <w:rPr>
          <w:b/>
          <w:bCs/>
          <w:sz w:val="22"/>
          <w:szCs w:val="22"/>
          <w:lang w:eastAsia="en-US"/>
        </w:rPr>
        <w:tab/>
        <w:t>Tekrarlanabilirlik ve uyarlık</w:t>
      </w:r>
      <w:bookmarkEnd w:id="917"/>
      <w:bookmarkEnd w:id="918"/>
      <w:bookmarkEnd w:id="919"/>
      <w:bookmarkEnd w:id="920"/>
      <w:bookmarkEnd w:id="921"/>
    </w:p>
    <w:p w:rsidR="0073416F" w:rsidRPr="000D44B2" w:rsidRDefault="0073416F" w:rsidP="003F1A11">
      <w:r w:rsidRPr="000D44B2">
        <w:t>Veri bulunmamaktadır.</w:t>
      </w:r>
    </w:p>
    <w:p w:rsidR="0073416F"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922" w:name="_Toc404439701"/>
      <w:bookmarkStart w:id="923" w:name="_Toc404440086"/>
      <w:bookmarkStart w:id="924" w:name="_Toc404441254"/>
      <w:bookmarkStart w:id="925" w:name="_Toc404441532"/>
      <w:bookmarkStart w:id="926" w:name="_Toc404505288"/>
      <w:r w:rsidRPr="004378E8">
        <w:rPr>
          <w:b/>
          <w:bCs/>
          <w:sz w:val="22"/>
          <w:szCs w:val="22"/>
          <w:lang w:eastAsia="en-US"/>
        </w:rPr>
        <w:t>6.4.6</w:t>
      </w:r>
      <w:r w:rsidRPr="004378E8">
        <w:rPr>
          <w:b/>
          <w:bCs/>
          <w:sz w:val="22"/>
          <w:szCs w:val="22"/>
          <w:lang w:eastAsia="en-US"/>
        </w:rPr>
        <w:tab/>
        <w:t>Deney verilerinin uygunluğu ve özel gözlemler</w:t>
      </w:r>
      <w:bookmarkEnd w:id="922"/>
      <w:bookmarkEnd w:id="923"/>
      <w:bookmarkEnd w:id="924"/>
      <w:bookmarkEnd w:id="925"/>
      <w:bookmarkEnd w:id="926"/>
    </w:p>
    <w:p w:rsidR="0073416F" w:rsidRPr="00233C30" w:rsidRDefault="0073416F" w:rsidP="00541D32">
      <w:pPr>
        <w:jc w:val="both"/>
      </w:pPr>
      <w:r w:rsidRPr="00233C30">
        <w:t>Bu yöntemdeki deney sıcaklığı ve havalandırma koşulları, fiziksel yangın modellerinin Çizelge1'de tanımlanan yanın tiplerinin herhangi birine karşılık gelmediği şeklindedir. Ancak, deney sıcaklığı ve hava akış hızı ile yapılan değişiklikler, fiziksel yangın modelinin yangın modeli 2 veya 3b’nin (bk. Çizelge 1) çoğaltılması şeklinde yapılabilir.</w:t>
      </w:r>
    </w:p>
    <w:p w:rsidR="0073416F" w:rsidRPr="00233C30" w:rsidRDefault="0073416F" w:rsidP="00541D32">
      <w:pPr>
        <w:jc w:val="both"/>
      </w:pPr>
    </w:p>
    <w:p w:rsidR="0073416F" w:rsidRPr="00233C30" w:rsidRDefault="0073416F" w:rsidP="00541D32">
      <w:pPr>
        <w:jc w:val="both"/>
      </w:pPr>
      <w:r w:rsidRPr="00233C30">
        <w:t>Deney numunesinin kütle kaybı deney sırasında veya sonrasında kaydedilmemiştir ve bu nedenle, sonuçlar zehir etkisi olarak ifade edilemez.</w:t>
      </w:r>
    </w:p>
    <w:p w:rsidR="0073416F" w:rsidRPr="00233C30" w:rsidRDefault="0073416F" w:rsidP="00541D32">
      <w:pPr>
        <w:jc w:val="both"/>
      </w:pPr>
    </w:p>
    <w:p w:rsidR="0073416F" w:rsidRDefault="0073416F" w:rsidP="00541D32">
      <w:pPr>
        <w:jc w:val="both"/>
      </w:pPr>
      <w:r w:rsidRPr="00233C30">
        <w:t>Birçok fiziksel yangın modeli ile ortak olarak, yanmanın derecesi ile ilgili gösterge verilmemiştir, böylece yangın geciktiren maddeler herhangi bir alev geciktirmeyen maddeler gibi aynı oranda yanmaya maruz kalmaya zorlanabilirler. Bu nedenle, farklı yangın tiplerinde yanma oranları hakkında ilave veri girişi yangın tehlikesi değerlendirmeleri için gereklidir.</w:t>
      </w:r>
    </w:p>
    <w:p w:rsidR="0073416F" w:rsidRPr="00233C30" w:rsidRDefault="0073416F" w:rsidP="00541D32">
      <w:pPr>
        <w:jc w:val="both"/>
      </w:pPr>
    </w:p>
    <w:p w:rsidR="0073416F" w:rsidRPr="00233C30" w:rsidRDefault="0073416F" w:rsidP="00541D32">
      <w:pPr>
        <w:jc w:val="both"/>
      </w:pPr>
      <w:r w:rsidRPr="00233C30">
        <w:t>Benzer bir deney AFAP-3 [11] NATO tarafından geliştirilmiştir, bu deneyler 350 °C veya 800 °C’ta 2 l x min</w:t>
      </w:r>
      <w:r w:rsidRPr="00233C30">
        <w:rPr>
          <w:vertAlign w:val="superscript"/>
        </w:rPr>
        <w:t>-1</w:t>
      </w:r>
      <w:r w:rsidRPr="00233C30">
        <w:t xml:space="preserve"> lik bir hava akımında yapılmaktadır. Karbon monoksit, karbon dioksit, hidrojen siyanür, hidrojen flörür, hidrojen klorür, hidrojen bromür, azot oksitler ve sülfür dioksitin belirlenmesine ilave olarak, bu değişken her iki şart altında akrilonitril,</w:t>
      </w:r>
      <w:r>
        <w:t xml:space="preserve"> amonyak, fenol, benzen, stiren</w:t>
      </w:r>
      <w:r w:rsidRPr="00233C30">
        <w:t xml:space="preserve"> ve tolüenin belirlenmesini ve 350 °C'ta [12] hidrojen sülfür, formik asit, karbon disülfür ve asetaldehitin belirlenmesini de gerektirir.</w:t>
      </w:r>
    </w:p>
    <w:p w:rsidR="0073416F" w:rsidRPr="00233C30"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927" w:name="_Toc404439702"/>
      <w:bookmarkStart w:id="928" w:name="_Toc404440087"/>
      <w:bookmarkStart w:id="929" w:name="_Toc404441255"/>
      <w:bookmarkStart w:id="930" w:name="_Toc404441533"/>
      <w:bookmarkStart w:id="931" w:name="_Toc404505289"/>
      <w:r w:rsidRPr="004378E8">
        <w:rPr>
          <w:b/>
          <w:bCs/>
          <w:sz w:val="22"/>
          <w:szCs w:val="22"/>
          <w:lang w:eastAsia="en-US"/>
        </w:rPr>
        <w:t>6.4.7</w:t>
      </w:r>
      <w:r w:rsidRPr="004378E8">
        <w:rPr>
          <w:b/>
          <w:bCs/>
          <w:sz w:val="22"/>
          <w:szCs w:val="22"/>
          <w:lang w:eastAsia="en-US"/>
        </w:rPr>
        <w:tab/>
        <w:t>Kaynak dokümanlar</w:t>
      </w:r>
      <w:bookmarkEnd w:id="927"/>
      <w:bookmarkEnd w:id="928"/>
      <w:bookmarkEnd w:id="929"/>
      <w:bookmarkEnd w:id="930"/>
      <w:bookmarkEnd w:id="931"/>
    </w:p>
    <w:p w:rsidR="0073416F" w:rsidRPr="000D44B2" w:rsidRDefault="0073416F" w:rsidP="003F1A11">
      <w:r w:rsidRPr="000D44B2">
        <w:t>CEI 20-37/7 [10]</w:t>
      </w:r>
    </w:p>
    <w:p w:rsidR="0073416F" w:rsidRPr="000D44B2" w:rsidRDefault="0073416F" w:rsidP="003F1A11">
      <w:r w:rsidRPr="000D44B2">
        <w:t>NATO AFAP-3 [11]</w:t>
      </w:r>
    </w:p>
    <w:p w:rsidR="0073416F" w:rsidRPr="000D44B2" w:rsidRDefault="0073416F" w:rsidP="003F1A11"/>
    <w:p w:rsidR="0073416F" w:rsidRPr="00D717A3" w:rsidRDefault="0073416F" w:rsidP="004378E8">
      <w:pPr>
        <w:pStyle w:val="Heading2"/>
      </w:pPr>
      <w:bookmarkStart w:id="932" w:name="_Toc404439703"/>
      <w:bookmarkStart w:id="933" w:name="_Toc404440088"/>
      <w:bookmarkStart w:id="934" w:name="_Toc404441256"/>
      <w:bookmarkStart w:id="935" w:name="_Toc404441534"/>
      <w:bookmarkStart w:id="936" w:name="_Toc404505290"/>
      <w:r w:rsidRPr="00D717A3">
        <w:t>6.5</w:t>
      </w:r>
      <w:r w:rsidRPr="00D717A3">
        <w:tab/>
        <w:t>Fransız standardı (NF)</w:t>
      </w:r>
      <w:bookmarkEnd w:id="932"/>
      <w:bookmarkEnd w:id="933"/>
      <w:bookmarkEnd w:id="934"/>
      <w:bookmarkEnd w:id="935"/>
      <w:bookmarkEnd w:id="936"/>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37" w:name="_Toc404441257"/>
      <w:bookmarkStart w:id="938" w:name="_Toc404441535"/>
      <w:bookmarkStart w:id="939" w:name="_Toc404505291"/>
      <w:r w:rsidRPr="004378E8">
        <w:rPr>
          <w:b/>
          <w:bCs/>
          <w:sz w:val="22"/>
          <w:szCs w:val="22"/>
          <w:lang w:eastAsia="en-US"/>
        </w:rPr>
        <w:t>6.5.1</w:t>
      </w:r>
      <w:r w:rsidRPr="004378E8">
        <w:rPr>
          <w:b/>
          <w:bCs/>
          <w:sz w:val="22"/>
          <w:szCs w:val="22"/>
          <w:lang w:eastAsia="en-US"/>
        </w:rPr>
        <w:tab/>
        <w:t>Özet</w:t>
      </w:r>
      <w:bookmarkEnd w:id="937"/>
      <w:bookmarkEnd w:id="938"/>
      <w:bookmarkEnd w:id="939"/>
    </w:p>
    <w:p w:rsidR="0073416F" w:rsidRPr="00233C30" w:rsidRDefault="0073416F" w:rsidP="003F1A11">
      <w:pPr>
        <w:jc w:val="both"/>
      </w:pPr>
      <w:r w:rsidRPr="00233C30">
        <w:t>NF C20-454 [13] ve NF X70-100 [14] 'de tarif edilen deneyler bir tüp fırın içinde deney numunelerinin yanması sırasında açığa çıkan gazların zehirlilik indeksinin belirlenmesinde kullanılmaktadır. NF C20-454 elektroteknik uygulamalarında kullanılan malzemeler içindir ve NF X70-100 de demiryolu endüstrisinde kullanılan malzemeler ve ürünleri deneye tabi tutmak amacıyla geliştirilmiştir.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40" w:name="_Toc404439704"/>
      <w:bookmarkStart w:id="941" w:name="_Toc404440089"/>
      <w:bookmarkStart w:id="942" w:name="_Toc404441258"/>
      <w:bookmarkStart w:id="943" w:name="_Toc404441536"/>
      <w:bookmarkStart w:id="944" w:name="_Toc404505292"/>
      <w:r w:rsidRPr="004378E8">
        <w:rPr>
          <w:b/>
          <w:bCs/>
          <w:sz w:val="22"/>
          <w:szCs w:val="22"/>
          <w:lang w:eastAsia="en-US"/>
        </w:rPr>
        <w:t>6.5.2</w:t>
      </w:r>
      <w:r w:rsidRPr="004378E8">
        <w:rPr>
          <w:b/>
          <w:bCs/>
          <w:sz w:val="22"/>
          <w:szCs w:val="22"/>
          <w:lang w:eastAsia="en-US"/>
        </w:rPr>
        <w:tab/>
        <w:t>Amaç ve prensip</w:t>
      </w:r>
      <w:bookmarkEnd w:id="940"/>
      <w:bookmarkEnd w:id="941"/>
      <w:bookmarkEnd w:id="942"/>
      <w:bookmarkEnd w:id="943"/>
      <w:bookmarkEnd w:id="944"/>
    </w:p>
    <w:p w:rsidR="0073416F" w:rsidRPr="00D934F6" w:rsidRDefault="0073416F" w:rsidP="00541D32">
      <w:pPr>
        <w:jc w:val="both"/>
      </w:pPr>
      <w:r w:rsidRPr="00D934F6">
        <w:t>Bu deney, de</w:t>
      </w:r>
      <w:r>
        <w:t>ney numunelerinin yanması veya eriyerek bozulması</w:t>
      </w:r>
      <w:r w:rsidRPr="00D934F6">
        <w:t xml:space="preserve"> sırasında açığa çıkan farklı gazları ölçmek ve miktarını belirtmektir.</w:t>
      </w:r>
    </w:p>
    <w:p w:rsidR="0073416F" w:rsidRDefault="0073416F" w:rsidP="00541D32">
      <w:pPr>
        <w:jc w:val="both"/>
      </w:pPr>
    </w:p>
    <w:p w:rsidR="0073416F" w:rsidRPr="00D934F6" w:rsidRDefault="0073416F" w:rsidP="00541D32">
      <w:pPr>
        <w:jc w:val="both"/>
      </w:pPr>
      <w:r w:rsidRPr="00D934F6">
        <w:t>Gözlemlenen gazlar, karbon monoksit, karbon dioksit, hidrojen klorür, hidrojen bromür, hidrojen flüorür, hidrojen siyanür, azot oksitler (NO ve NO2), sülfür dioksit, formaldehit ve akrolein</w:t>
      </w:r>
      <w:r>
        <w:t>i</w:t>
      </w:r>
      <w:r w:rsidRPr="00D934F6">
        <w:t xml:space="preserve"> </w:t>
      </w:r>
      <w:r>
        <w:t>içermektedir</w:t>
      </w:r>
      <w:r w:rsidRPr="00D934F6">
        <w:t>.</w:t>
      </w:r>
    </w:p>
    <w:p w:rsidR="0073416F" w:rsidRPr="000D44B2" w:rsidRDefault="0073416F" w:rsidP="00541D32">
      <w:pPr>
        <w:jc w:val="both"/>
      </w:pPr>
    </w:p>
    <w:p w:rsidR="0073416F" w:rsidRPr="004378E8" w:rsidRDefault="0073416F" w:rsidP="00541D32">
      <w:pPr>
        <w:keepNext/>
        <w:tabs>
          <w:tab w:val="left" w:pos="567"/>
          <w:tab w:val="left" w:pos="709"/>
        </w:tabs>
        <w:jc w:val="both"/>
        <w:outlineLvl w:val="1"/>
        <w:rPr>
          <w:b/>
          <w:bCs/>
          <w:sz w:val="22"/>
          <w:szCs w:val="22"/>
          <w:lang w:eastAsia="en-US"/>
        </w:rPr>
      </w:pPr>
      <w:bookmarkStart w:id="945" w:name="_Toc404439705"/>
      <w:bookmarkStart w:id="946" w:name="_Toc404440090"/>
      <w:bookmarkStart w:id="947" w:name="_Toc404441259"/>
      <w:bookmarkStart w:id="948" w:name="_Toc404441537"/>
      <w:bookmarkStart w:id="949" w:name="_Toc404505293"/>
      <w:r w:rsidRPr="004378E8">
        <w:rPr>
          <w:b/>
          <w:bCs/>
          <w:sz w:val="22"/>
          <w:szCs w:val="22"/>
          <w:lang w:eastAsia="en-US"/>
        </w:rPr>
        <w:t xml:space="preserve">6.5.3 </w:t>
      </w:r>
      <w:r w:rsidRPr="004378E8">
        <w:rPr>
          <w:b/>
          <w:bCs/>
          <w:sz w:val="22"/>
          <w:szCs w:val="22"/>
          <w:lang w:eastAsia="en-US"/>
        </w:rPr>
        <w:tab/>
        <w:t>Deney numunesi</w:t>
      </w:r>
      <w:bookmarkEnd w:id="945"/>
      <w:bookmarkEnd w:id="946"/>
      <w:bookmarkEnd w:id="947"/>
      <w:bookmarkEnd w:id="948"/>
      <w:bookmarkEnd w:id="949"/>
    </w:p>
    <w:p w:rsidR="0073416F" w:rsidRDefault="0073416F" w:rsidP="00541D32">
      <w:pPr>
        <w:jc w:val="both"/>
      </w:pPr>
      <w:r w:rsidRPr="000D44B2">
        <w:t>1,0 g</w:t>
      </w:r>
      <w:r>
        <w:t>’lık</w:t>
      </w:r>
      <w:r w:rsidRPr="000D44B2">
        <w:t xml:space="preserve"> tipik bir kütle</w:t>
      </w:r>
      <w:r>
        <w:t>ye sahip deney</w:t>
      </w:r>
      <w:r w:rsidRPr="000D44B2">
        <w:t xml:space="preserve"> numunesi malzemenin bir parçası</w:t>
      </w:r>
      <w:r>
        <w:t>ndan</w:t>
      </w:r>
      <w:r w:rsidRPr="000D44B2">
        <w:t xml:space="preserve"> veya bir ürün</w:t>
      </w:r>
      <w:r>
        <w:t>ün ucundan</w:t>
      </w:r>
      <w:r w:rsidRPr="000D44B2">
        <w:t xml:space="preserve"> kesilen </w:t>
      </w:r>
      <w:r>
        <w:t>deney</w:t>
      </w:r>
      <w:r w:rsidRPr="000D44B2">
        <w:t xml:space="preserve"> numunesinden oluşur.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50" w:name="_Toc404439706"/>
      <w:bookmarkStart w:id="951" w:name="_Toc404440091"/>
      <w:bookmarkStart w:id="952" w:name="_Toc404441260"/>
      <w:bookmarkStart w:id="953" w:name="_Toc404441538"/>
      <w:bookmarkStart w:id="954" w:name="_Toc404505294"/>
      <w:r w:rsidRPr="004378E8">
        <w:rPr>
          <w:b/>
          <w:bCs/>
          <w:sz w:val="22"/>
          <w:szCs w:val="22"/>
          <w:lang w:eastAsia="en-US"/>
        </w:rPr>
        <w:t xml:space="preserve">6.5.4 </w:t>
      </w:r>
      <w:r w:rsidRPr="004378E8">
        <w:rPr>
          <w:b/>
          <w:bCs/>
          <w:sz w:val="22"/>
          <w:szCs w:val="22"/>
          <w:lang w:eastAsia="en-US"/>
        </w:rPr>
        <w:tab/>
        <w:t>Deney yöntemi</w:t>
      </w:r>
      <w:bookmarkEnd w:id="950"/>
      <w:bookmarkEnd w:id="951"/>
      <w:bookmarkEnd w:id="952"/>
      <w:bookmarkEnd w:id="953"/>
      <w:bookmarkEnd w:id="954"/>
    </w:p>
    <w:p w:rsidR="0073416F" w:rsidRPr="000D44B2" w:rsidRDefault="0073416F" w:rsidP="003F1A11">
      <w:r>
        <w:t>Deney</w:t>
      </w:r>
      <w:r w:rsidRPr="000D44B2">
        <w:t xml:space="preserve"> numunesi kuvars bir yanma tüpünün içindeki porselen bir ka</w:t>
      </w:r>
      <w:r>
        <w:t>ba</w:t>
      </w:r>
      <w:r w:rsidRPr="000D44B2">
        <w:t xml:space="preserve"> yerleştirilir ve 800 °C'a </w:t>
      </w:r>
      <w:r>
        <w:t>veya</w:t>
      </w:r>
      <w:r w:rsidRPr="000D44B2">
        <w:t xml:space="preserve"> NF X70-100</w:t>
      </w:r>
      <w:r>
        <w:t xml:space="preserve"> olması durumunda</w:t>
      </w:r>
      <w:r w:rsidRPr="000D44B2">
        <w:t xml:space="preserve"> 400 °C </w:t>
      </w:r>
      <w:r>
        <w:t xml:space="preserve">veya </w:t>
      </w:r>
      <w:r w:rsidRPr="000D44B2">
        <w:t>600 °C</w:t>
      </w:r>
      <w:r>
        <w:t>’a</w:t>
      </w:r>
      <w:r w:rsidRPr="000D44B2">
        <w:t xml:space="preserve"> ayarlanmış halka </w:t>
      </w:r>
      <w:r>
        <w:t>şeklindeki</w:t>
      </w:r>
      <w:r w:rsidRPr="000D44B2">
        <w:t xml:space="preserve"> fırının içine sokulur. 120 </w:t>
      </w:r>
      <w:r>
        <w:t>I</w:t>
      </w:r>
      <w:r w:rsidRPr="000D44B2">
        <w:t xml:space="preserve"> x h</w:t>
      </w:r>
      <w:r w:rsidRPr="00C8228B">
        <w:rPr>
          <w:vertAlign w:val="superscript"/>
        </w:rPr>
        <w:t>-1</w:t>
      </w:r>
      <w:r>
        <w:t xml:space="preserve"> lik</w:t>
      </w:r>
      <w:r w:rsidRPr="000D44B2">
        <w:t xml:space="preserve"> bir hava akı</w:t>
      </w:r>
      <w:r>
        <w:t>şı</w:t>
      </w:r>
      <w:r w:rsidRPr="000D44B2">
        <w:t xml:space="preserve"> tüp içinden</w:t>
      </w:r>
      <w:r>
        <w:t xml:space="preserve"> ve</w:t>
      </w:r>
      <w:r w:rsidRPr="000D44B2">
        <w:t xml:space="preserve"> </w:t>
      </w:r>
      <w:r>
        <w:t>deney</w:t>
      </w:r>
      <w:r w:rsidRPr="000D44B2">
        <w:t xml:space="preserve"> numunesinin üstünden geçiri</w:t>
      </w:r>
      <w:r>
        <w:t>l</w:t>
      </w:r>
      <w:r w:rsidRPr="000D44B2">
        <w:t>ir.</w:t>
      </w:r>
    </w:p>
    <w:p w:rsidR="0073416F" w:rsidRDefault="0073416F" w:rsidP="003F1A11"/>
    <w:p w:rsidR="0073416F" w:rsidRPr="000F427C" w:rsidRDefault="0073416F" w:rsidP="003F1A11">
      <w:r w:rsidRPr="000F427C">
        <w:t xml:space="preserve">Kromatogragi, potansiyometri, klasik yaş </w:t>
      </w:r>
      <w:r>
        <w:t xml:space="preserve">analiz, </w:t>
      </w:r>
      <w:r w:rsidRPr="000F427C">
        <w:t>IR ve FTIR dâhil olmak üzere analitik yöntemlerinin bir çeşidi kullanılabilir.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55" w:name="_Toc404439707"/>
      <w:bookmarkStart w:id="956" w:name="_Toc404440092"/>
      <w:bookmarkStart w:id="957" w:name="_Toc404441261"/>
      <w:bookmarkStart w:id="958" w:name="_Toc404441539"/>
      <w:bookmarkStart w:id="959" w:name="_Toc404505295"/>
      <w:r w:rsidRPr="004378E8">
        <w:rPr>
          <w:b/>
          <w:bCs/>
          <w:sz w:val="22"/>
          <w:szCs w:val="22"/>
          <w:lang w:eastAsia="en-US"/>
        </w:rPr>
        <w:t xml:space="preserve">6.5.5 </w:t>
      </w:r>
      <w:r w:rsidRPr="004378E8">
        <w:rPr>
          <w:b/>
          <w:bCs/>
          <w:sz w:val="22"/>
          <w:szCs w:val="22"/>
          <w:lang w:eastAsia="en-US"/>
        </w:rPr>
        <w:tab/>
        <w:t>Tekrarlanabilirlik ve uyarlık</w:t>
      </w:r>
      <w:bookmarkEnd w:id="955"/>
      <w:bookmarkEnd w:id="956"/>
      <w:bookmarkEnd w:id="957"/>
      <w:bookmarkEnd w:id="958"/>
      <w:bookmarkEnd w:id="959"/>
      <w:r w:rsidRPr="004378E8">
        <w:rPr>
          <w:b/>
          <w:bCs/>
          <w:sz w:val="22"/>
          <w:szCs w:val="22"/>
          <w:lang w:eastAsia="en-US"/>
        </w:rPr>
        <w:t xml:space="preserve"> </w:t>
      </w:r>
    </w:p>
    <w:p w:rsidR="0073416F" w:rsidRPr="007C4F99" w:rsidRDefault="0073416F" w:rsidP="003F1A11">
      <w:r w:rsidRPr="007C4F99">
        <w:t>Laboratuvarlar arası yapılan deneylerden elde edilen veriler NF x70-100-1'de [14] rapor edilmiştir.</w:t>
      </w:r>
    </w:p>
    <w:p w:rsidR="0073416F"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960" w:name="_Toc404439708"/>
      <w:bookmarkStart w:id="961" w:name="_Toc404440093"/>
      <w:bookmarkStart w:id="962" w:name="_Toc404441262"/>
      <w:bookmarkStart w:id="963" w:name="_Toc404441540"/>
      <w:bookmarkStart w:id="964" w:name="_Toc404505296"/>
      <w:r w:rsidRPr="004378E8">
        <w:rPr>
          <w:b/>
          <w:bCs/>
          <w:sz w:val="22"/>
          <w:szCs w:val="22"/>
          <w:lang w:eastAsia="en-US"/>
        </w:rPr>
        <w:t>6.5.6</w:t>
      </w:r>
      <w:r w:rsidRPr="004378E8">
        <w:rPr>
          <w:b/>
          <w:bCs/>
          <w:sz w:val="22"/>
          <w:szCs w:val="22"/>
          <w:lang w:eastAsia="en-US"/>
        </w:rPr>
        <w:tab/>
      </w:r>
      <w:r>
        <w:rPr>
          <w:b/>
          <w:bCs/>
          <w:sz w:val="22"/>
          <w:szCs w:val="22"/>
          <w:lang w:eastAsia="en-US"/>
        </w:rPr>
        <w:t>Deney</w:t>
      </w:r>
      <w:r w:rsidRPr="004378E8">
        <w:rPr>
          <w:b/>
          <w:bCs/>
          <w:sz w:val="22"/>
          <w:szCs w:val="22"/>
          <w:lang w:eastAsia="en-US"/>
        </w:rPr>
        <w:t xml:space="preserve"> verilerinin uygunluğu ve özel gözlemler</w:t>
      </w:r>
      <w:bookmarkEnd w:id="960"/>
      <w:bookmarkEnd w:id="961"/>
      <w:bookmarkEnd w:id="962"/>
      <w:bookmarkEnd w:id="963"/>
      <w:bookmarkEnd w:id="964"/>
    </w:p>
    <w:p w:rsidR="0073416F" w:rsidRPr="00233C30" w:rsidRDefault="0073416F" w:rsidP="00541D32">
      <w:pPr>
        <w:jc w:val="both"/>
      </w:pPr>
      <w:r w:rsidRPr="00233C30">
        <w:t xml:space="preserve">Bu yöntemdeki deney sıcaklığı ve havalandırma koşulları, fiziksel yangın modellerinin Çizelge1'de tanımlanan yanın tiplerinin herhangi birine karşılık gelmediği </w:t>
      </w:r>
      <w:r>
        <w:t>anlamına gelir</w:t>
      </w:r>
      <w:r w:rsidRPr="00233C30">
        <w:t>. Ancak, deney sıcaklığı ve hava akış hızı ile yapılan değişiklikler, fiziksel yangın modelinin yangın modeli 2 veya 3b’nin (bk. Çizelge 1) çoğaltılması şeklinde yapılabilir.</w:t>
      </w:r>
    </w:p>
    <w:p w:rsidR="0073416F" w:rsidRPr="00233C30" w:rsidRDefault="0073416F" w:rsidP="003F1A11"/>
    <w:p w:rsidR="0073416F" w:rsidRPr="00233C30" w:rsidRDefault="0073416F" w:rsidP="00541D32">
      <w:pPr>
        <w:jc w:val="both"/>
      </w:pPr>
      <w:r w:rsidRPr="00233C30">
        <w:t>Deney numunesinin kütle kaybı deney sırasında veya sonrasında kaydedilmemiştir ve bu nedenle, sonuçlar zehir etkisi olarak ifade edilemez.</w:t>
      </w:r>
    </w:p>
    <w:p w:rsidR="0073416F" w:rsidRPr="00233C30" w:rsidRDefault="0073416F" w:rsidP="00541D32">
      <w:pPr>
        <w:jc w:val="both"/>
      </w:pPr>
    </w:p>
    <w:p w:rsidR="0073416F" w:rsidRPr="00233C30" w:rsidRDefault="0073416F" w:rsidP="00541D32">
      <w:pPr>
        <w:jc w:val="both"/>
      </w:pPr>
      <w:r w:rsidRPr="00233C30">
        <w:t>Birçok fiziksel yangın modeli ile ortak olarak, yanmanın derecesi ile ilgili gösterge verilmemiştir, böylece yangın geciktiren maddeler herhangi bir alev geciktirmeyen maddeler gibi aynı oranda yanmaya maruz kalmaya zorlanabilirler. Bu nedenle, farklı yangın tiplerinde yanma oranları hakkında ilave veri girişi yangın tehlikesi değerlendirmeleri için gereklidir.</w:t>
      </w:r>
    </w:p>
    <w:p w:rsidR="0073416F" w:rsidRDefault="0073416F" w:rsidP="00541D32">
      <w:pPr>
        <w:jc w:val="both"/>
      </w:pPr>
    </w:p>
    <w:p w:rsidR="0073416F" w:rsidRPr="00D717A3" w:rsidRDefault="0073416F" w:rsidP="00541D32">
      <w:pPr>
        <w:jc w:val="both"/>
      </w:pPr>
      <w:r w:rsidRPr="00D717A3">
        <w:t xml:space="preserve">NF X70-100 deneylerinin sonuçları trenlerde kullanılan malzemelerin gerçek ölçekli yangın deneylerinden gaz verimleri ile karşılaştırılmıştır. Bazı makul korelasyonlar yapı malzemelerinin zehirliliği için bulunmuştur. </w:t>
      </w:r>
    </w:p>
    <w:p w:rsidR="0073416F" w:rsidRPr="00D717A3" w:rsidRDefault="0073416F" w:rsidP="003F1A11"/>
    <w:p w:rsidR="0073416F" w:rsidRPr="00D717A3" w:rsidRDefault="0073416F" w:rsidP="003F1A11">
      <w:r w:rsidRPr="00D717A3">
        <w:t>NF X70-100, CEN TS 45545-2 [17]'de belirtilen zehirlilik deneyi yöntemlerinden biridir.</w:t>
      </w:r>
    </w:p>
    <w:p w:rsidR="0073416F" w:rsidRPr="00D717A3" w:rsidRDefault="0073416F" w:rsidP="003F1A11">
      <w:r w:rsidRPr="00D717A3">
        <w:t>NF X70-100 ISO 16312-2'de ele alınmaktadır.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65" w:name="_Toc404439709"/>
      <w:bookmarkStart w:id="966" w:name="_Toc404440094"/>
      <w:bookmarkStart w:id="967" w:name="_Toc404441263"/>
      <w:bookmarkStart w:id="968" w:name="_Toc404441541"/>
      <w:bookmarkStart w:id="969" w:name="_Toc404505297"/>
      <w:r w:rsidRPr="004378E8">
        <w:rPr>
          <w:b/>
          <w:bCs/>
          <w:sz w:val="22"/>
          <w:szCs w:val="22"/>
          <w:lang w:eastAsia="en-US"/>
        </w:rPr>
        <w:t xml:space="preserve">6.5.7 </w:t>
      </w:r>
      <w:r w:rsidRPr="004378E8">
        <w:rPr>
          <w:b/>
          <w:bCs/>
          <w:sz w:val="22"/>
          <w:szCs w:val="22"/>
          <w:lang w:eastAsia="en-US"/>
        </w:rPr>
        <w:tab/>
        <w:t>Kaynak dokümanlar</w:t>
      </w:r>
      <w:bookmarkEnd w:id="965"/>
      <w:bookmarkEnd w:id="966"/>
      <w:bookmarkEnd w:id="967"/>
      <w:bookmarkEnd w:id="968"/>
      <w:bookmarkEnd w:id="969"/>
    </w:p>
    <w:p w:rsidR="0073416F" w:rsidRPr="000D44B2" w:rsidRDefault="0073416F" w:rsidP="003F1A11">
      <w:r w:rsidRPr="000D44B2">
        <w:t>NF C20-454 [13]</w:t>
      </w:r>
    </w:p>
    <w:p w:rsidR="0073416F" w:rsidRPr="000D44B2" w:rsidRDefault="0073416F" w:rsidP="003F1A11">
      <w:r w:rsidRPr="000D44B2">
        <w:t>NF X70-100-1 [14]</w:t>
      </w:r>
    </w:p>
    <w:p w:rsidR="0073416F" w:rsidRPr="000D44B2" w:rsidRDefault="0073416F" w:rsidP="003F1A11">
      <w:r w:rsidRPr="000D44B2">
        <w:t>NF X70-100-2 [15]</w:t>
      </w:r>
    </w:p>
    <w:p w:rsidR="0073416F" w:rsidRDefault="0073416F" w:rsidP="003F1A11">
      <w:r w:rsidRPr="000D44B2">
        <w:t>CEN TS 45545-2 [17]</w:t>
      </w:r>
    </w:p>
    <w:p w:rsidR="0073416F" w:rsidRPr="000D44B2" w:rsidRDefault="0073416F" w:rsidP="003F1A11"/>
    <w:p w:rsidR="0073416F" w:rsidRPr="00D717A3" w:rsidRDefault="0073416F" w:rsidP="005B045A">
      <w:pPr>
        <w:pStyle w:val="Heading4"/>
      </w:pPr>
      <w:bookmarkStart w:id="970" w:name="_Toc404439710"/>
      <w:bookmarkStart w:id="971" w:name="_Toc404440095"/>
      <w:bookmarkStart w:id="972" w:name="_Toc404505298"/>
      <w:r w:rsidRPr="00D717A3">
        <w:t xml:space="preserve">6.6 </w:t>
      </w:r>
      <w:r w:rsidRPr="00D717A3">
        <w:tab/>
        <w:t>Uluslararası Elektroteknik Komisyonu (IEC)</w:t>
      </w:r>
      <w:bookmarkEnd w:id="970"/>
      <w:bookmarkEnd w:id="971"/>
      <w:bookmarkEnd w:id="972"/>
    </w:p>
    <w:p w:rsidR="0073416F" w:rsidRPr="000D44B2"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973" w:name="_Toc404441264"/>
      <w:bookmarkStart w:id="974" w:name="_Toc404441542"/>
      <w:bookmarkStart w:id="975" w:name="_Toc404505299"/>
      <w:r w:rsidRPr="004378E8">
        <w:rPr>
          <w:b/>
          <w:bCs/>
          <w:sz w:val="22"/>
          <w:szCs w:val="22"/>
          <w:lang w:eastAsia="en-US"/>
        </w:rPr>
        <w:t>6.6.1</w:t>
      </w:r>
      <w:r w:rsidRPr="004378E8">
        <w:rPr>
          <w:b/>
          <w:bCs/>
          <w:sz w:val="22"/>
          <w:szCs w:val="22"/>
          <w:lang w:eastAsia="en-US"/>
        </w:rPr>
        <w:tab/>
        <w:t>Özet</w:t>
      </w:r>
      <w:bookmarkEnd w:id="973"/>
      <w:bookmarkEnd w:id="974"/>
      <w:bookmarkEnd w:id="975"/>
    </w:p>
    <w:p w:rsidR="0073416F" w:rsidRPr="00E74058" w:rsidRDefault="0073416F" w:rsidP="00541D32">
      <w:pPr>
        <w:jc w:val="both"/>
      </w:pPr>
      <w:r w:rsidRPr="00E74058">
        <w:t>IEC 60695-7-50 [18] yangın ürünlerini oluşmasını ve kendisini meydana getiren yanma ürünlerinin tanımlanmasını ve ölçülmesini tanımlar. Bu deney yöntemi hareket eden bir deney numunesini ve farklı sıcaklıklarda ve hava akışı oranındaki bir tüp fırını kullanır. Yöntem Çizelge 1'de nitelendirildiği gibi yangın tipleri aralığında belirli ayrıştırma koşullarını tekrar oluşturmak için tasarlanmıştır.</w:t>
      </w:r>
    </w:p>
    <w:p w:rsidR="0073416F" w:rsidRPr="00E74058" w:rsidRDefault="0073416F" w:rsidP="003F1A11"/>
    <w:p w:rsidR="0073416F" w:rsidRPr="00541D32" w:rsidRDefault="0073416F" w:rsidP="00541D32">
      <w:pPr>
        <w:jc w:val="both"/>
      </w:pPr>
      <w:r w:rsidRPr="00701C20">
        <w:t>Bu deney yöntemi yangın tipi 1b,2 ve 3b'yi yakından modellemek için tasarlanmıştır ve gerektiği şekilde diğerlerini modellemek için potansiyele de sahiptir</w:t>
      </w:r>
      <w:r w:rsidRPr="00701C20">
        <w:rPr>
          <w:color w:val="C00000"/>
        </w:rPr>
        <w:t xml:space="preserve">. </w:t>
      </w:r>
      <w:r w:rsidRPr="00541D32">
        <w:t>Bu deneyde yangın ürünün ölçümü, mamulün ucundan alınabilen veya cihaz ve yöntem izin verdiği hallerde, bir mamul ucu olabilen deney numuneleri kullanarak yapılmıştır.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76" w:name="_Toc404439711"/>
      <w:bookmarkStart w:id="977" w:name="_Toc404440096"/>
      <w:bookmarkStart w:id="978" w:name="_Toc404441265"/>
      <w:bookmarkStart w:id="979" w:name="_Toc404441543"/>
      <w:bookmarkStart w:id="980" w:name="_Toc404505300"/>
      <w:r w:rsidRPr="004378E8">
        <w:rPr>
          <w:b/>
          <w:bCs/>
          <w:sz w:val="22"/>
          <w:szCs w:val="22"/>
          <w:lang w:eastAsia="en-US"/>
        </w:rPr>
        <w:t xml:space="preserve">6.6.2 </w:t>
      </w:r>
      <w:r w:rsidRPr="004378E8">
        <w:rPr>
          <w:b/>
          <w:bCs/>
          <w:sz w:val="22"/>
          <w:szCs w:val="22"/>
          <w:lang w:eastAsia="en-US"/>
        </w:rPr>
        <w:tab/>
        <w:t>Amaç ve Prensip</w:t>
      </w:r>
      <w:bookmarkEnd w:id="976"/>
      <w:bookmarkEnd w:id="977"/>
      <w:bookmarkEnd w:id="978"/>
      <w:bookmarkEnd w:id="979"/>
      <w:bookmarkEnd w:id="980"/>
    </w:p>
    <w:p w:rsidR="0073416F" w:rsidRPr="007B465A" w:rsidRDefault="0073416F" w:rsidP="00541D32">
      <w:pPr>
        <w:jc w:val="both"/>
      </w:pPr>
      <w:r w:rsidRPr="007B465A">
        <w:t xml:space="preserve">Tarif edilen </w:t>
      </w:r>
      <w:r>
        <w:t>deney</w:t>
      </w:r>
      <w:r w:rsidRPr="007B465A">
        <w:t xml:space="preserve"> yöntemi, DIN 53436-1 [19] yöntemi gibi aynı kavrama dayanmaktadır. </w:t>
      </w:r>
      <w:r>
        <w:t>Deney</w:t>
      </w:r>
      <w:r w:rsidRPr="007B465A">
        <w:t xml:space="preserve"> koşulları altında bilinen bir performansı veren ve IEC 60754-2 [20] tarafından halihazırda belirlenmiş olan seçilmiş tüp fırın ve kuvars tüp fırın tipleri yaygın olarak mevcuttur.</w:t>
      </w:r>
    </w:p>
    <w:p w:rsidR="0073416F" w:rsidRPr="007B465A" w:rsidRDefault="0073416F" w:rsidP="00541D32">
      <w:pPr>
        <w:jc w:val="both"/>
      </w:pPr>
    </w:p>
    <w:p w:rsidR="0073416F" w:rsidRPr="007B465A" w:rsidRDefault="0073416F" w:rsidP="00541D32">
      <w:pPr>
        <w:jc w:val="both"/>
      </w:pPr>
      <w:r w:rsidRPr="007B465A">
        <w:t xml:space="preserve">Bu deney yönteminde, küçük parçalara ayrılmış şerit biçimindeki malzemenin bir </w:t>
      </w:r>
      <w:r>
        <w:t>deney</w:t>
      </w:r>
      <w:r w:rsidRPr="007B465A">
        <w:t xml:space="preserve"> numunesi, , sabit bir oranda bir kuvars tüp fırın içine sokulur ve birincil hava akımı yanmayı desteklemek amacıyla deney numunesi üzerinden kuvars tüp fırını içinden geçirilir. </w:t>
      </w:r>
      <w:r w:rsidRPr="00541D32">
        <w:t>Yanma ürünü ikincil hava ile seyreltildiğinde, bir karıştırma ve ölçme odasının içine kuvars fırın tüpünden çıkarılır.</w:t>
      </w:r>
      <w:r w:rsidRPr="007B465A">
        <w:t xml:space="preserve"> Yangın ürünü daha sonra analiz edilir ve tahliye edilir.</w:t>
      </w:r>
    </w:p>
    <w:p w:rsidR="0073416F" w:rsidRPr="000D44B2" w:rsidRDefault="0073416F" w:rsidP="003F1A11"/>
    <w:p w:rsidR="0073416F" w:rsidRDefault="0073416F" w:rsidP="00541D32">
      <w:pPr>
        <w:jc w:val="both"/>
      </w:pPr>
      <w:r w:rsidRPr="000D44B2">
        <w:t xml:space="preserve">Kuvars </w:t>
      </w:r>
      <w:r>
        <w:t xml:space="preserve">fırın </w:t>
      </w:r>
      <w:r w:rsidRPr="000D44B2">
        <w:t>tüp</w:t>
      </w:r>
      <w:r>
        <w:t>ün</w:t>
      </w:r>
      <w:r w:rsidRPr="000D44B2">
        <w:t xml:space="preserve"> içindeki ayrışma koşulları</w:t>
      </w:r>
      <w:r>
        <w:t>,</w:t>
      </w:r>
      <w:r w:rsidRPr="000D44B2">
        <w:t xml:space="preserve"> </w:t>
      </w:r>
      <w:r>
        <w:t>Çizelge 1’</w:t>
      </w:r>
      <w:r w:rsidRPr="000D44B2">
        <w:t xml:space="preserve">de </w:t>
      </w:r>
      <w:r>
        <w:t xml:space="preserve">nitelendirildiği </w:t>
      </w:r>
      <w:r w:rsidRPr="000D44B2">
        <w:t>gibi</w:t>
      </w:r>
      <w:r>
        <w:t xml:space="preserve"> veya </w:t>
      </w:r>
      <w:r w:rsidRPr="000D44B2">
        <w:t>gerektiği gibi yangın t</w:t>
      </w:r>
      <w:r>
        <w:t>ipleri</w:t>
      </w:r>
      <w:r w:rsidRPr="000D44B2">
        <w:t xml:space="preserve"> aralığında</w:t>
      </w:r>
      <w:r>
        <w:t>ki</w:t>
      </w:r>
      <w:r w:rsidRPr="000D44B2">
        <w:t xml:space="preserve"> a</w:t>
      </w:r>
      <w:r>
        <w:t>yrışma durumunu modellemek için</w:t>
      </w:r>
      <w:r w:rsidRPr="000D44B2">
        <w:t xml:space="preserve"> ayrı uygulamalarda sıcaklık ve birincil hava akış hızının farklı </w:t>
      </w:r>
      <w:r>
        <w:t>birleşimleri</w:t>
      </w:r>
      <w:r w:rsidRPr="000D44B2">
        <w:t xml:space="preserve"> kullan</w:t>
      </w:r>
      <w:r>
        <w:t>ıl</w:t>
      </w:r>
      <w:r w:rsidRPr="000D44B2">
        <w:t>arak ayarlanır.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81" w:name="_Toc404439712"/>
      <w:bookmarkStart w:id="982" w:name="_Toc404440097"/>
      <w:bookmarkStart w:id="983" w:name="_Toc404441266"/>
      <w:bookmarkStart w:id="984" w:name="_Toc404441544"/>
      <w:bookmarkStart w:id="985" w:name="_Toc404505301"/>
      <w:r w:rsidRPr="004378E8">
        <w:rPr>
          <w:b/>
          <w:bCs/>
          <w:sz w:val="22"/>
          <w:szCs w:val="22"/>
          <w:lang w:eastAsia="en-US"/>
        </w:rPr>
        <w:t>6.6.3</w:t>
      </w:r>
      <w:r w:rsidRPr="004378E8">
        <w:rPr>
          <w:b/>
          <w:bCs/>
          <w:sz w:val="22"/>
          <w:szCs w:val="22"/>
          <w:lang w:eastAsia="en-US"/>
        </w:rPr>
        <w:tab/>
        <w:t>Deney numunesi</w:t>
      </w:r>
      <w:bookmarkEnd w:id="981"/>
      <w:bookmarkEnd w:id="982"/>
      <w:bookmarkEnd w:id="983"/>
      <w:bookmarkEnd w:id="984"/>
      <w:bookmarkEnd w:id="985"/>
    </w:p>
    <w:p w:rsidR="0073416F" w:rsidRDefault="0073416F" w:rsidP="00541D32">
      <w:pPr>
        <w:jc w:val="both"/>
      </w:pPr>
      <w:r w:rsidRPr="00E939FC">
        <w:t xml:space="preserve">Ayrışma ürünlerinin sabit bir akışını, örneklem kuvars tüp fırını boyunca geçerken </w:t>
      </w:r>
      <w:r>
        <w:t>üretmek</w:t>
      </w:r>
      <w:r w:rsidRPr="00E939FC">
        <w:t xml:space="preserve"> için deney numunesi, yanma </w:t>
      </w:r>
      <w:r>
        <w:t xml:space="preserve">teknesi </w:t>
      </w:r>
      <w:r w:rsidRPr="00E939FC">
        <w:t xml:space="preserve">uzunluğu boyunca homojen bir biçimde dağıtılır. Yanıcı yükleme 400 mm </w:t>
      </w:r>
      <w:r>
        <w:t xml:space="preserve">                 </w:t>
      </w:r>
      <w:r w:rsidRPr="00E939FC">
        <w:t xml:space="preserve">(25 g </w:t>
      </w:r>
      <w:r w:rsidRPr="00E939FC">
        <w:rPr>
          <w:rFonts w:eastAsia="SymbolMT"/>
        </w:rPr>
        <w:t xml:space="preserve">× </w:t>
      </w:r>
      <w:r w:rsidRPr="00E939FC">
        <w:t>m</w:t>
      </w:r>
      <w:r w:rsidRPr="00E939FC">
        <w:rPr>
          <w:vertAlign w:val="superscript"/>
        </w:rPr>
        <w:t>–1</w:t>
      </w:r>
      <w:r w:rsidRPr="00E939FC">
        <w:t xml:space="preserve">) </w:t>
      </w:r>
      <w:r>
        <w:t>mm üzerine yaklaşık 10 gr yayılmalıdır.</w:t>
      </w:r>
    </w:p>
    <w:p w:rsidR="0073416F" w:rsidRDefault="0073416F" w:rsidP="00541D32">
      <w:pPr>
        <w:jc w:val="both"/>
      </w:pPr>
      <w:r w:rsidRPr="00E939FC">
        <w:t>Her durumda, bununla birlikte, ayrışma hızının belirlenebilmesi için deney numunesinin homojen bir biçimde dağılımı</w:t>
      </w:r>
      <w:r>
        <w:t>nın</w:t>
      </w:r>
      <w:r w:rsidRPr="00E939FC">
        <w:t xml:space="preserve"> korun</w:t>
      </w:r>
      <w:r>
        <w:t>ması</w:t>
      </w:r>
      <w:r w:rsidRPr="00E939FC">
        <w:t xml:space="preserve"> ve birim uzunluk başına yanıcı yüklemenin bilinmesi gerekir.</w:t>
      </w:r>
    </w:p>
    <w:p w:rsidR="0073416F" w:rsidRPr="00E939FC" w:rsidRDefault="0073416F" w:rsidP="00541D32">
      <w:pPr>
        <w:jc w:val="both"/>
      </w:pPr>
    </w:p>
    <w:p w:rsidR="0073416F" w:rsidRPr="004378E8" w:rsidRDefault="0073416F" w:rsidP="004378E8">
      <w:pPr>
        <w:keepNext/>
        <w:tabs>
          <w:tab w:val="left" w:pos="567"/>
          <w:tab w:val="left" w:pos="709"/>
        </w:tabs>
        <w:jc w:val="both"/>
        <w:outlineLvl w:val="1"/>
        <w:rPr>
          <w:b/>
          <w:bCs/>
          <w:sz w:val="22"/>
          <w:szCs w:val="22"/>
          <w:lang w:eastAsia="en-US"/>
        </w:rPr>
      </w:pPr>
      <w:bookmarkStart w:id="986" w:name="_Toc404439713"/>
      <w:bookmarkStart w:id="987" w:name="_Toc404440098"/>
      <w:bookmarkStart w:id="988" w:name="_Toc404441267"/>
      <w:bookmarkStart w:id="989" w:name="_Toc404441545"/>
      <w:bookmarkStart w:id="990" w:name="_Toc404505302"/>
      <w:r w:rsidRPr="004378E8">
        <w:rPr>
          <w:b/>
          <w:bCs/>
          <w:sz w:val="22"/>
          <w:szCs w:val="22"/>
          <w:lang w:eastAsia="en-US"/>
        </w:rPr>
        <w:t>6.6.4</w:t>
      </w:r>
      <w:r w:rsidRPr="004378E8">
        <w:rPr>
          <w:b/>
          <w:bCs/>
          <w:sz w:val="22"/>
          <w:szCs w:val="22"/>
          <w:lang w:eastAsia="en-US"/>
        </w:rPr>
        <w:tab/>
      </w:r>
      <w:r>
        <w:rPr>
          <w:b/>
          <w:bCs/>
          <w:sz w:val="22"/>
          <w:szCs w:val="22"/>
          <w:lang w:eastAsia="en-US"/>
        </w:rPr>
        <w:t>Deney</w:t>
      </w:r>
      <w:r w:rsidRPr="004378E8">
        <w:rPr>
          <w:b/>
          <w:bCs/>
          <w:sz w:val="22"/>
          <w:szCs w:val="22"/>
          <w:lang w:eastAsia="en-US"/>
        </w:rPr>
        <w:t xml:space="preserve"> Yöntemi</w:t>
      </w:r>
      <w:bookmarkEnd w:id="986"/>
      <w:bookmarkEnd w:id="987"/>
      <w:bookmarkEnd w:id="988"/>
      <w:bookmarkEnd w:id="989"/>
      <w:bookmarkEnd w:id="990"/>
    </w:p>
    <w:p w:rsidR="0073416F" w:rsidRPr="00667732" w:rsidRDefault="0073416F" w:rsidP="00541D32">
      <w:pPr>
        <w:jc w:val="both"/>
      </w:pPr>
      <w:r w:rsidRPr="00667732">
        <w:t xml:space="preserve">Her malzeme, Çizelge 4'te </w:t>
      </w:r>
      <w:r>
        <w:t>gösterilen</w:t>
      </w:r>
      <w:r w:rsidRPr="00667732">
        <w:t xml:space="preserve"> ayrışma koşullarında bir veya daha fazla deneye tabi tutulmalıdır.  </w:t>
      </w:r>
    </w:p>
    <w:p w:rsidR="0073416F" w:rsidRPr="00667732" w:rsidRDefault="0073416F" w:rsidP="003F1A11"/>
    <w:p w:rsidR="0073416F" w:rsidRPr="00361E53" w:rsidRDefault="0073416F" w:rsidP="00361E53">
      <w:pPr>
        <w:pStyle w:val="Heading4"/>
        <w:rPr>
          <w:b w:val="0"/>
          <w:bCs w:val="0"/>
          <w:sz w:val="20"/>
          <w:szCs w:val="20"/>
        </w:rPr>
      </w:pPr>
      <w:bookmarkStart w:id="991" w:name="_Toc404505303"/>
      <w:r w:rsidRPr="00361E53">
        <w:rPr>
          <w:sz w:val="20"/>
          <w:szCs w:val="20"/>
        </w:rPr>
        <w:t>Çizelge 4 –</w:t>
      </w:r>
      <w:r w:rsidRPr="00361E53">
        <w:rPr>
          <w:b w:val="0"/>
          <w:bCs w:val="0"/>
          <w:sz w:val="20"/>
          <w:szCs w:val="20"/>
        </w:rPr>
        <w:t xml:space="preserve"> Ayrışma koşulları</w:t>
      </w:r>
      <w:bookmarkEnd w:id="991"/>
    </w:p>
    <w:p w:rsidR="0073416F" w:rsidRPr="00667732" w:rsidRDefault="0073416F" w:rsidP="003F1A11">
      <w:pPr>
        <w:jc w:val="both"/>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027"/>
        <w:gridCol w:w="4006"/>
        <w:gridCol w:w="1805"/>
        <w:gridCol w:w="2031"/>
      </w:tblGrid>
      <w:tr w:rsidR="0073416F" w:rsidRPr="000D44B2">
        <w:trPr>
          <w:trHeight w:val="542"/>
          <w:jc w:val="center"/>
        </w:trPr>
        <w:tc>
          <w:tcPr>
            <w:tcW w:w="5141" w:type="dxa"/>
            <w:gridSpan w:val="2"/>
            <w:vAlign w:val="center"/>
          </w:tcPr>
          <w:p w:rsidR="0073416F" w:rsidRPr="001973F7" w:rsidRDefault="0073416F" w:rsidP="001973F7">
            <w:pPr>
              <w:jc w:val="center"/>
              <w:rPr>
                <w:b/>
                <w:bCs/>
              </w:rPr>
            </w:pPr>
            <w:r w:rsidRPr="001973F7">
              <w:rPr>
                <w:b/>
                <w:bCs/>
              </w:rPr>
              <w:t>Yangın türü</w:t>
            </w:r>
          </w:p>
        </w:tc>
        <w:tc>
          <w:tcPr>
            <w:tcW w:w="1805" w:type="dxa"/>
            <w:vAlign w:val="center"/>
          </w:tcPr>
          <w:p w:rsidR="0073416F" w:rsidRPr="001973F7" w:rsidRDefault="0073416F" w:rsidP="001973F7">
            <w:pPr>
              <w:jc w:val="center"/>
              <w:rPr>
                <w:b/>
                <w:bCs/>
              </w:rPr>
            </w:pPr>
            <w:r w:rsidRPr="001973F7">
              <w:rPr>
                <w:b/>
                <w:bCs/>
              </w:rPr>
              <w:t>T azami</w:t>
            </w:r>
          </w:p>
          <w:p w:rsidR="0073416F" w:rsidRPr="001973F7" w:rsidRDefault="0073416F" w:rsidP="001973F7">
            <w:pPr>
              <w:jc w:val="center"/>
              <w:rPr>
                <w:b/>
                <w:bCs/>
              </w:rPr>
            </w:pPr>
            <w:r w:rsidRPr="001973F7">
              <w:rPr>
                <w:rFonts w:eastAsia="SymbolMT"/>
              </w:rPr>
              <w:t>°C</w:t>
            </w:r>
          </w:p>
        </w:tc>
        <w:tc>
          <w:tcPr>
            <w:tcW w:w="2031" w:type="dxa"/>
            <w:vAlign w:val="center"/>
          </w:tcPr>
          <w:p w:rsidR="0073416F" w:rsidRPr="001973F7" w:rsidRDefault="0073416F" w:rsidP="001973F7">
            <w:pPr>
              <w:jc w:val="center"/>
              <w:rPr>
                <w:b/>
                <w:bCs/>
              </w:rPr>
            </w:pPr>
            <w:r w:rsidRPr="001973F7">
              <w:rPr>
                <w:b/>
                <w:bCs/>
              </w:rPr>
              <w:t>Birincil hava akışı</w:t>
            </w:r>
          </w:p>
          <w:p w:rsidR="0073416F" w:rsidRPr="001973F7" w:rsidRDefault="0073416F" w:rsidP="001973F7">
            <w:pPr>
              <w:jc w:val="center"/>
              <w:rPr>
                <w:b/>
                <w:bCs/>
              </w:rPr>
            </w:pPr>
            <w:r w:rsidRPr="001973F7">
              <w:t xml:space="preserve">I </w:t>
            </w:r>
            <w:r w:rsidRPr="001973F7">
              <w:rPr>
                <w:rFonts w:eastAsia="SymbolMT"/>
              </w:rPr>
              <w:t xml:space="preserve">× </w:t>
            </w:r>
            <w:r w:rsidRPr="001973F7">
              <w:t>min–1</w:t>
            </w:r>
          </w:p>
        </w:tc>
      </w:tr>
      <w:tr w:rsidR="0073416F" w:rsidRPr="000D44B2">
        <w:trPr>
          <w:trHeight w:val="308"/>
          <w:jc w:val="center"/>
        </w:trPr>
        <w:tc>
          <w:tcPr>
            <w:tcW w:w="1135" w:type="dxa"/>
            <w:vAlign w:val="center"/>
          </w:tcPr>
          <w:p w:rsidR="0073416F" w:rsidRPr="001973F7" w:rsidRDefault="0073416F" w:rsidP="001973F7">
            <w:pPr>
              <w:jc w:val="center"/>
            </w:pPr>
            <w:r w:rsidRPr="001973F7">
              <w:t>1b</w:t>
            </w:r>
          </w:p>
        </w:tc>
        <w:tc>
          <w:tcPr>
            <w:tcW w:w="4006" w:type="dxa"/>
            <w:vAlign w:val="center"/>
          </w:tcPr>
          <w:p w:rsidR="0073416F" w:rsidRPr="001973F7" w:rsidRDefault="0073416F" w:rsidP="00497C71">
            <w:r w:rsidRPr="001973F7">
              <w:t>Alevlenmeyen ayrışma (oksitlenmeye ait)</w:t>
            </w:r>
          </w:p>
        </w:tc>
        <w:tc>
          <w:tcPr>
            <w:tcW w:w="1805" w:type="dxa"/>
            <w:vAlign w:val="center"/>
          </w:tcPr>
          <w:p w:rsidR="0073416F" w:rsidRPr="001973F7" w:rsidRDefault="0073416F" w:rsidP="001973F7">
            <w:pPr>
              <w:jc w:val="center"/>
            </w:pPr>
            <w:r w:rsidRPr="001973F7">
              <w:t>350</w:t>
            </w:r>
          </w:p>
        </w:tc>
        <w:tc>
          <w:tcPr>
            <w:tcW w:w="2031" w:type="dxa"/>
            <w:vAlign w:val="center"/>
          </w:tcPr>
          <w:p w:rsidR="0073416F" w:rsidRPr="001973F7" w:rsidRDefault="0073416F" w:rsidP="001973F7">
            <w:pPr>
              <w:jc w:val="center"/>
            </w:pPr>
            <w:r w:rsidRPr="001973F7">
              <w:t>1,1</w:t>
            </w:r>
          </w:p>
        </w:tc>
      </w:tr>
      <w:tr w:rsidR="0073416F" w:rsidRPr="000D44B2">
        <w:trPr>
          <w:trHeight w:val="412"/>
          <w:jc w:val="center"/>
        </w:trPr>
        <w:tc>
          <w:tcPr>
            <w:tcW w:w="1135" w:type="dxa"/>
            <w:vAlign w:val="center"/>
          </w:tcPr>
          <w:p w:rsidR="0073416F" w:rsidRPr="001973F7" w:rsidRDefault="0073416F" w:rsidP="001973F7">
            <w:pPr>
              <w:jc w:val="center"/>
            </w:pPr>
            <w:r w:rsidRPr="001973F7">
              <w:t>2</w:t>
            </w:r>
          </w:p>
        </w:tc>
        <w:tc>
          <w:tcPr>
            <w:tcW w:w="4006" w:type="dxa"/>
            <w:vAlign w:val="center"/>
          </w:tcPr>
          <w:p w:rsidR="0073416F" w:rsidRPr="001973F7" w:rsidRDefault="0073416F" w:rsidP="00497C71">
            <w:r w:rsidRPr="001973F7">
              <w:t>Gelişen yangın (alevlenme)</w:t>
            </w:r>
          </w:p>
        </w:tc>
        <w:tc>
          <w:tcPr>
            <w:tcW w:w="1805" w:type="dxa"/>
            <w:vAlign w:val="center"/>
          </w:tcPr>
          <w:p w:rsidR="0073416F" w:rsidRPr="001973F7" w:rsidRDefault="0073416F" w:rsidP="001973F7">
            <w:pPr>
              <w:jc w:val="center"/>
            </w:pPr>
            <w:r w:rsidRPr="001973F7">
              <w:t>650</w:t>
            </w:r>
          </w:p>
        </w:tc>
        <w:tc>
          <w:tcPr>
            <w:tcW w:w="2031" w:type="dxa"/>
            <w:vAlign w:val="center"/>
          </w:tcPr>
          <w:p w:rsidR="0073416F" w:rsidRPr="001973F7" w:rsidRDefault="0073416F" w:rsidP="001973F7">
            <w:pPr>
              <w:jc w:val="center"/>
            </w:pPr>
            <w:r w:rsidRPr="001973F7">
              <w:t>22,6</w:t>
            </w:r>
          </w:p>
        </w:tc>
      </w:tr>
      <w:tr w:rsidR="0073416F" w:rsidRPr="000D44B2">
        <w:trPr>
          <w:trHeight w:val="418"/>
          <w:jc w:val="center"/>
        </w:trPr>
        <w:tc>
          <w:tcPr>
            <w:tcW w:w="1135" w:type="dxa"/>
            <w:vAlign w:val="center"/>
          </w:tcPr>
          <w:p w:rsidR="0073416F" w:rsidRPr="001973F7" w:rsidRDefault="0073416F" w:rsidP="001973F7">
            <w:pPr>
              <w:jc w:val="center"/>
            </w:pPr>
            <w:r w:rsidRPr="001973F7">
              <w:t>3b</w:t>
            </w:r>
          </w:p>
        </w:tc>
        <w:tc>
          <w:tcPr>
            <w:tcW w:w="4006" w:type="dxa"/>
            <w:vAlign w:val="center"/>
          </w:tcPr>
          <w:p w:rsidR="0073416F" w:rsidRPr="001973F7" w:rsidRDefault="0073416F" w:rsidP="00497C71">
            <w:r w:rsidRPr="001973F7">
              <w:t>Tam gelişmiş yangın (alevlenme), nispeten düşük havalandırma</w:t>
            </w:r>
          </w:p>
        </w:tc>
        <w:tc>
          <w:tcPr>
            <w:tcW w:w="1805" w:type="dxa"/>
            <w:vAlign w:val="center"/>
          </w:tcPr>
          <w:p w:rsidR="0073416F" w:rsidRPr="001973F7" w:rsidRDefault="0073416F" w:rsidP="001973F7">
            <w:pPr>
              <w:jc w:val="center"/>
            </w:pPr>
            <w:r w:rsidRPr="001973F7">
              <w:t>825</w:t>
            </w:r>
          </w:p>
        </w:tc>
        <w:tc>
          <w:tcPr>
            <w:tcW w:w="2031" w:type="dxa"/>
            <w:vAlign w:val="center"/>
          </w:tcPr>
          <w:p w:rsidR="0073416F" w:rsidRPr="001973F7" w:rsidRDefault="0073416F" w:rsidP="001973F7">
            <w:pPr>
              <w:jc w:val="center"/>
            </w:pPr>
            <w:r w:rsidRPr="001973F7">
              <w:t>2,7</w:t>
            </w:r>
          </w:p>
        </w:tc>
      </w:tr>
    </w:tbl>
    <w:p w:rsidR="0073416F" w:rsidRPr="000D44B2" w:rsidRDefault="0073416F" w:rsidP="003F1A11"/>
    <w:p w:rsidR="0073416F" w:rsidRPr="00E87B36" w:rsidRDefault="0073416F" w:rsidP="00541D32">
      <w:pPr>
        <w:jc w:val="both"/>
      </w:pPr>
      <w:r w:rsidRPr="00E87B36">
        <w:t xml:space="preserve">Fırın sıcaklığı istenilen birincil hava akış oranında istenilen sıcaklığa yükseltilir. Birincil hava temiz ve kuru olmalıdır (25 °C'ta nispi nem% 1'den az). Deney numunesi, yanma </w:t>
      </w:r>
      <w:r>
        <w:t>teknesi</w:t>
      </w:r>
      <w:r w:rsidRPr="00E87B36">
        <w:t xml:space="preserve"> boyunca eşit oranda yayılır ve yanma </w:t>
      </w:r>
      <w:r>
        <w:t>teknesi</w:t>
      </w:r>
      <w:r w:rsidRPr="00E87B36">
        <w:t xml:space="preserve"> ön ucu tüp fırın girişinin hava girişi ucundan itibaren 50 mm olması için kuvars tüp fırının içine sokulur. Gerekli ikincil hava akışı, karıştırma odası boyunca 50 I x min</w:t>
      </w:r>
      <w:r w:rsidRPr="00E87B36">
        <w:rPr>
          <w:vertAlign w:val="superscript"/>
        </w:rPr>
        <w:t>-1</w:t>
      </w:r>
      <w:r w:rsidRPr="00E87B36">
        <w:t xml:space="preserve"> lik toplam bir akış oranını verecek şekilde ayarlanır. Örnekleme ve ölçme donanımları ayarlanır ve deneysel uygulama başlatılır. Deney numunesi 40 mm x min</w:t>
      </w:r>
      <w:r w:rsidRPr="00E87B36">
        <w:rPr>
          <w:vertAlign w:val="superscript"/>
        </w:rPr>
        <w:t xml:space="preserve">-1 </w:t>
      </w:r>
      <w:r w:rsidRPr="00E87B36">
        <w:t>lik bir hızda kuvars fırın tüpü</w:t>
      </w:r>
      <w:r>
        <w:t xml:space="preserve"> boyunca</w:t>
      </w:r>
      <w:r w:rsidRPr="00E87B36">
        <w:t xml:space="preserve"> </w:t>
      </w:r>
      <w:r>
        <w:t>hareket ettirilir</w:t>
      </w:r>
      <w:r w:rsidRPr="00E87B36">
        <w:t>.</w:t>
      </w:r>
    </w:p>
    <w:p w:rsidR="0073416F" w:rsidRPr="000D44B2" w:rsidRDefault="0073416F" w:rsidP="00541D32">
      <w:pPr>
        <w:jc w:val="both"/>
      </w:pPr>
    </w:p>
    <w:p w:rsidR="0073416F" w:rsidRPr="004378E8" w:rsidRDefault="0073416F" w:rsidP="00541D32">
      <w:pPr>
        <w:keepNext/>
        <w:tabs>
          <w:tab w:val="left" w:pos="567"/>
          <w:tab w:val="left" w:pos="709"/>
        </w:tabs>
        <w:jc w:val="both"/>
        <w:outlineLvl w:val="1"/>
        <w:rPr>
          <w:b/>
          <w:bCs/>
          <w:sz w:val="22"/>
          <w:szCs w:val="22"/>
          <w:lang w:eastAsia="en-US"/>
        </w:rPr>
      </w:pPr>
      <w:bookmarkStart w:id="992" w:name="_Toc404439714"/>
      <w:bookmarkStart w:id="993" w:name="_Toc404440099"/>
      <w:bookmarkStart w:id="994" w:name="_Toc404441268"/>
      <w:bookmarkStart w:id="995" w:name="_Toc404441546"/>
      <w:bookmarkStart w:id="996" w:name="_Toc404505304"/>
      <w:r w:rsidRPr="004378E8">
        <w:rPr>
          <w:b/>
          <w:bCs/>
          <w:sz w:val="22"/>
          <w:szCs w:val="22"/>
          <w:lang w:eastAsia="en-US"/>
        </w:rPr>
        <w:t>6.6.5</w:t>
      </w:r>
      <w:r w:rsidRPr="004378E8">
        <w:rPr>
          <w:b/>
          <w:bCs/>
          <w:sz w:val="22"/>
          <w:szCs w:val="22"/>
          <w:lang w:eastAsia="en-US"/>
        </w:rPr>
        <w:tab/>
        <w:t>Yanma ürününün örneklemesi</w:t>
      </w:r>
      <w:bookmarkEnd w:id="992"/>
      <w:bookmarkEnd w:id="993"/>
      <w:bookmarkEnd w:id="994"/>
      <w:bookmarkEnd w:id="995"/>
      <w:bookmarkEnd w:id="996"/>
    </w:p>
    <w:p w:rsidR="0073416F" w:rsidRPr="00BC1DC3" w:rsidRDefault="0073416F" w:rsidP="00541D32">
      <w:pPr>
        <w:jc w:val="both"/>
      </w:pPr>
      <w:r w:rsidRPr="00BC1DC3">
        <w:t>Analitik ölçme için örnekler, bir kurutma maddesi ve duman filtreleme sisteminden geçirilerek 2 l × min</w:t>
      </w:r>
      <w:r w:rsidRPr="00BC1DC3">
        <w:rPr>
          <w:vertAlign w:val="superscript"/>
        </w:rPr>
        <w:t>–1</w:t>
      </w:r>
      <w:r w:rsidRPr="00BC1DC3">
        <w:t xml:space="preserve"> ± 0,05 l × min</w:t>
      </w:r>
      <w:r w:rsidRPr="00BC1DC3">
        <w:rPr>
          <w:vertAlign w:val="superscript"/>
        </w:rPr>
        <w:t>–1</w:t>
      </w:r>
      <w:r w:rsidRPr="00BC1DC3">
        <w:t xml:space="preserve"> lik bir akış hızında odadan, uygun analizörler vasıtasıyla ve seçmeli duman optik yoğunluğu ile birlikte </w:t>
      </w:r>
      <w:r w:rsidRPr="00541D32">
        <w:t xml:space="preserve">kesintisiz </w:t>
      </w:r>
      <w:r w:rsidRPr="00BC1DC3">
        <w:t>kayıt edilen sonuçlar sürekli olarak alınır. Alevli yapılan deneyler için, gözlemler tutuşturma olduğunda belirlemek amacıyla veya alevlenmeyen deneyler sırasında alevlenmenin mevcut olmadığından emin olmak amacıyla kuvars fırından aşağı doğru yapılır. Yangın durumu gaz ve duman ölçümlerinden de doğrulanabilir. Gaz ve duman ekranlarındaki çıktılar uygulamanın erken aşamaları sırasında gözlemlenir.</w:t>
      </w:r>
    </w:p>
    <w:p w:rsidR="0073416F" w:rsidRDefault="0073416F" w:rsidP="003F1A11"/>
    <w:p w:rsidR="0073416F" w:rsidRDefault="0073416F" w:rsidP="00541D32">
      <w:pPr>
        <w:jc w:val="both"/>
      </w:pPr>
      <w:r w:rsidRPr="000D44B2">
        <w:t xml:space="preserve">Bunlar sabit seviyelere ulaştığında, o zaman </w:t>
      </w:r>
      <w:r>
        <w:t>dinamik dengeli durum koşulları</w:t>
      </w:r>
      <w:r w:rsidRPr="000D44B2">
        <w:t xml:space="preserve"> elde edilmiştir. Ayrışma koşulları </w:t>
      </w:r>
      <w:r>
        <w:t xml:space="preserve">deney numunesi ayrışma davranışını ve zehirli </w:t>
      </w:r>
      <w:r w:rsidRPr="000D44B2">
        <w:t>ürün verim</w:t>
      </w:r>
      <w:r>
        <w:t>lerinin</w:t>
      </w:r>
      <w:r w:rsidRPr="000D44B2">
        <w:t xml:space="preserve"> nitelendirilmesine olanak sağla</w:t>
      </w:r>
      <w:r>
        <w:t>mak için asgari 10 min’lik bir süre boyunca sabit kalmalıdır</w:t>
      </w:r>
      <w:r w:rsidRPr="000D44B2">
        <w:t>.</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997" w:name="_Toc404439715"/>
      <w:bookmarkStart w:id="998" w:name="_Toc404440100"/>
      <w:bookmarkStart w:id="999" w:name="_Toc404441269"/>
      <w:bookmarkStart w:id="1000" w:name="_Toc404441547"/>
      <w:bookmarkStart w:id="1001" w:name="_Toc404505305"/>
      <w:r w:rsidRPr="004378E8">
        <w:rPr>
          <w:b/>
          <w:bCs/>
          <w:sz w:val="22"/>
          <w:szCs w:val="22"/>
          <w:lang w:eastAsia="en-US"/>
        </w:rPr>
        <w:t xml:space="preserve">6.6.6 </w:t>
      </w:r>
      <w:r w:rsidRPr="004378E8">
        <w:rPr>
          <w:b/>
          <w:bCs/>
          <w:sz w:val="22"/>
          <w:szCs w:val="22"/>
          <w:lang w:eastAsia="en-US"/>
        </w:rPr>
        <w:tab/>
        <w:t>Tekrarlanabilirlik ve uyarlık</w:t>
      </w:r>
      <w:bookmarkEnd w:id="997"/>
      <w:bookmarkEnd w:id="998"/>
      <w:bookmarkEnd w:id="999"/>
      <w:bookmarkEnd w:id="1000"/>
      <w:bookmarkEnd w:id="1001"/>
      <w:r w:rsidRPr="004378E8">
        <w:rPr>
          <w:b/>
          <w:bCs/>
          <w:sz w:val="22"/>
          <w:szCs w:val="22"/>
          <w:lang w:eastAsia="en-US"/>
        </w:rPr>
        <w:t xml:space="preserve"> </w:t>
      </w:r>
    </w:p>
    <w:p w:rsidR="0073416F" w:rsidRDefault="0073416F" w:rsidP="003F1A11">
      <w:r w:rsidRPr="000D44B2">
        <w:t>Veri bulunmamaktadır.</w:t>
      </w:r>
    </w:p>
    <w:p w:rsidR="0073416F" w:rsidRPr="000D44B2" w:rsidRDefault="0073416F" w:rsidP="003F1A11"/>
    <w:p w:rsidR="0073416F" w:rsidRPr="004378E8" w:rsidRDefault="0073416F" w:rsidP="004378E8">
      <w:pPr>
        <w:keepNext/>
        <w:tabs>
          <w:tab w:val="left" w:pos="567"/>
          <w:tab w:val="left" w:pos="709"/>
        </w:tabs>
        <w:jc w:val="both"/>
        <w:outlineLvl w:val="1"/>
        <w:rPr>
          <w:b/>
          <w:bCs/>
          <w:sz w:val="22"/>
          <w:szCs w:val="22"/>
          <w:lang w:eastAsia="en-US"/>
        </w:rPr>
      </w:pPr>
      <w:bookmarkStart w:id="1002" w:name="_Toc404439716"/>
      <w:bookmarkStart w:id="1003" w:name="_Toc404440101"/>
      <w:bookmarkStart w:id="1004" w:name="_Toc404441270"/>
      <w:bookmarkStart w:id="1005" w:name="_Toc404441548"/>
      <w:bookmarkStart w:id="1006" w:name="_Toc404505306"/>
      <w:r w:rsidRPr="004378E8">
        <w:rPr>
          <w:b/>
          <w:bCs/>
          <w:sz w:val="22"/>
          <w:szCs w:val="22"/>
          <w:lang w:eastAsia="en-US"/>
        </w:rPr>
        <w:t>6.6.7</w:t>
      </w:r>
      <w:r w:rsidRPr="004378E8">
        <w:rPr>
          <w:b/>
          <w:bCs/>
          <w:sz w:val="22"/>
          <w:szCs w:val="22"/>
          <w:lang w:eastAsia="en-US"/>
        </w:rPr>
        <w:tab/>
        <w:t>Deney verilerinin uygunluğu ve özel gözlemler</w:t>
      </w:r>
      <w:bookmarkEnd w:id="1002"/>
      <w:bookmarkEnd w:id="1003"/>
      <w:bookmarkEnd w:id="1004"/>
      <w:bookmarkEnd w:id="1005"/>
      <w:bookmarkEnd w:id="1006"/>
    </w:p>
    <w:p w:rsidR="0073416F" w:rsidRPr="005B045A" w:rsidRDefault="0073416F" w:rsidP="00541D32">
      <w:pPr>
        <w:jc w:val="both"/>
      </w:pPr>
      <w:r w:rsidRPr="005B045A">
        <w:t xml:space="preserve">Bu yöntemin sonuçları, IEC 60695-7-51 [21]'de tanımlandığı gibi kesirli etkin doz </w:t>
      </w:r>
      <w:r w:rsidRPr="005B045A">
        <w:rPr>
          <w:i/>
          <w:iCs/>
        </w:rPr>
        <w:t>(FED)</w:t>
      </w:r>
      <w:r w:rsidRPr="005B045A">
        <w:t xml:space="preserve"> prensibine dayalı olan zehir etkisini belirlemek için kullanılabilir. </w:t>
      </w:r>
    </w:p>
    <w:p w:rsidR="0073416F" w:rsidRPr="00541D32" w:rsidRDefault="0073416F" w:rsidP="003F1A11"/>
    <w:p w:rsidR="0073416F" w:rsidRPr="000D44B2" w:rsidRDefault="0073416F" w:rsidP="00541D32">
      <w:pPr>
        <w:jc w:val="both"/>
      </w:pPr>
      <w:r w:rsidRPr="000D44B2">
        <w:t xml:space="preserve">Birçok fiziksel yangın modeli ile </w:t>
      </w:r>
      <w:r w:rsidRPr="00332AFD">
        <w:t>ortak olarak, yanmanın derecesi ile ilgili gösterge verilmemiştir, böylece yangın geciktir</w:t>
      </w:r>
      <w:r>
        <w:t>en</w:t>
      </w:r>
      <w:r w:rsidRPr="00332AFD">
        <w:t xml:space="preserve"> maddeler herhangi bir alev geciktir</w:t>
      </w:r>
      <w:r>
        <w:t>meyen maddeler gibi aynı oranda</w:t>
      </w:r>
      <w:r w:rsidRPr="000D44B2">
        <w:t xml:space="preserve"> yanmaya maruz kalmaya zorlanabilirler. Bu nedenle, farklı yangın tiplerinde yanma oranları </w:t>
      </w:r>
      <w:r>
        <w:t>hakkında</w:t>
      </w:r>
      <w:r w:rsidRPr="000D44B2">
        <w:t xml:space="preserve"> </w:t>
      </w:r>
      <w:r>
        <w:t>ilave veri</w:t>
      </w:r>
      <w:r w:rsidRPr="000D44B2">
        <w:t xml:space="preserve"> girişi yangın tehlike</w:t>
      </w:r>
      <w:r>
        <w:t>si</w:t>
      </w:r>
      <w:r w:rsidRPr="000D44B2">
        <w:t xml:space="preserve"> değerlendirmeleri için gereklidir.</w:t>
      </w:r>
    </w:p>
    <w:p w:rsidR="0073416F"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1007" w:name="_Toc404439717"/>
      <w:bookmarkStart w:id="1008" w:name="_Toc404440102"/>
      <w:bookmarkStart w:id="1009" w:name="_Toc404441271"/>
      <w:bookmarkStart w:id="1010" w:name="_Toc404441549"/>
      <w:bookmarkStart w:id="1011" w:name="_Toc404505307"/>
      <w:r w:rsidRPr="004378E8">
        <w:rPr>
          <w:b/>
          <w:bCs/>
          <w:sz w:val="22"/>
          <w:szCs w:val="22"/>
          <w:lang w:eastAsia="en-US"/>
        </w:rPr>
        <w:t>6.6.8</w:t>
      </w:r>
      <w:r w:rsidRPr="004378E8">
        <w:rPr>
          <w:b/>
          <w:bCs/>
          <w:sz w:val="22"/>
          <w:szCs w:val="22"/>
          <w:lang w:eastAsia="en-US"/>
        </w:rPr>
        <w:tab/>
        <w:t>Kaynak dokümanlar</w:t>
      </w:r>
      <w:bookmarkEnd w:id="1007"/>
      <w:bookmarkEnd w:id="1008"/>
      <w:bookmarkEnd w:id="1009"/>
      <w:bookmarkEnd w:id="1010"/>
      <w:bookmarkEnd w:id="1011"/>
    </w:p>
    <w:p w:rsidR="0073416F" w:rsidRPr="000D44B2" w:rsidRDefault="0073416F" w:rsidP="003F1A11">
      <w:r w:rsidRPr="000D44B2">
        <w:t>IEC 60695-7-50 [18]</w:t>
      </w:r>
    </w:p>
    <w:p w:rsidR="0073416F" w:rsidRPr="000D44B2" w:rsidRDefault="0073416F" w:rsidP="003F1A11">
      <w:r w:rsidRPr="000D44B2">
        <w:t>DIN 53436-1 [19]</w:t>
      </w:r>
    </w:p>
    <w:p w:rsidR="0073416F" w:rsidRPr="000D44B2" w:rsidRDefault="0073416F" w:rsidP="003F1A11">
      <w:r w:rsidRPr="000D44B2">
        <w:t>IEC 60754-2 [20]</w:t>
      </w:r>
    </w:p>
    <w:p w:rsidR="0073416F" w:rsidRDefault="0073416F" w:rsidP="003F1A11">
      <w:r w:rsidRPr="000D44B2">
        <w:t>IEC 60695-7-51 [21]</w:t>
      </w:r>
    </w:p>
    <w:p w:rsidR="0073416F" w:rsidRPr="000D44B2" w:rsidRDefault="0073416F" w:rsidP="003F1A11"/>
    <w:p w:rsidR="0073416F" w:rsidRPr="005932DD" w:rsidRDefault="0073416F" w:rsidP="004378E8">
      <w:pPr>
        <w:pStyle w:val="Heading2"/>
      </w:pPr>
      <w:bookmarkStart w:id="1012" w:name="_Toc404439718"/>
      <w:bookmarkStart w:id="1013" w:name="_Toc404440103"/>
      <w:bookmarkStart w:id="1014" w:name="_Toc404441272"/>
      <w:bookmarkStart w:id="1015" w:name="_Toc404441550"/>
      <w:bookmarkStart w:id="1016" w:name="_Toc404505308"/>
      <w:r w:rsidRPr="005932DD">
        <w:t xml:space="preserve">6.7 </w:t>
      </w:r>
      <w:r w:rsidRPr="005932DD">
        <w:tab/>
        <w:t>Uluslararası Standartlar Organizasyonu (ISO)</w:t>
      </w:r>
      <w:bookmarkEnd w:id="1012"/>
      <w:bookmarkEnd w:id="1013"/>
      <w:bookmarkEnd w:id="1014"/>
      <w:bookmarkEnd w:id="1015"/>
      <w:bookmarkEnd w:id="1016"/>
    </w:p>
    <w:p w:rsidR="0073416F" w:rsidRDefault="0073416F" w:rsidP="003F1A11">
      <w:pPr>
        <w:rPr>
          <w:b/>
          <w:bCs/>
        </w:rPr>
      </w:pPr>
    </w:p>
    <w:p w:rsidR="0073416F" w:rsidRPr="004378E8" w:rsidRDefault="0073416F" w:rsidP="004378E8">
      <w:pPr>
        <w:keepNext/>
        <w:tabs>
          <w:tab w:val="left" w:pos="567"/>
          <w:tab w:val="left" w:pos="709"/>
        </w:tabs>
        <w:jc w:val="both"/>
        <w:outlineLvl w:val="1"/>
        <w:rPr>
          <w:b/>
          <w:bCs/>
          <w:sz w:val="22"/>
          <w:szCs w:val="22"/>
          <w:lang w:eastAsia="en-US"/>
        </w:rPr>
      </w:pPr>
      <w:bookmarkStart w:id="1017" w:name="_Toc404439719"/>
      <w:bookmarkStart w:id="1018" w:name="_Toc404440104"/>
      <w:bookmarkStart w:id="1019" w:name="_Toc404441273"/>
      <w:bookmarkStart w:id="1020" w:name="_Toc404441551"/>
      <w:bookmarkStart w:id="1021" w:name="_Toc404505309"/>
      <w:r w:rsidRPr="004378E8">
        <w:rPr>
          <w:b/>
          <w:bCs/>
          <w:sz w:val="22"/>
          <w:szCs w:val="22"/>
          <w:lang w:eastAsia="en-US"/>
        </w:rPr>
        <w:t>6.7.1</w:t>
      </w:r>
      <w:r w:rsidRPr="004378E8">
        <w:rPr>
          <w:b/>
          <w:bCs/>
          <w:sz w:val="22"/>
          <w:szCs w:val="22"/>
          <w:lang w:eastAsia="en-US"/>
        </w:rPr>
        <w:tab/>
        <w:t>Özet</w:t>
      </w:r>
      <w:bookmarkEnd w:id="1017"/>
      <w:bookmarkEnd w:id="1018"/>
      <w:bookmarkEnd w:id="1019"/>
      <w:bookmarkEnd w:id="1020"/>
      <w:bookmarkEnd w:id="1021"/>
    </w:p>
    <w:p w:rsidR="0073416F" w:rsidRPr="0078600C" w:rsidRDefault="0073416F" w:rsidP="00541D32">
      <w:pPr>
        <w:jc w:val="both"/>
      </w:pPr>
      <w:r w:rsidRPr="0078600C">
        <w:t>ISO/TS 19700 [22], IEC deney yöntemi IEC 60695-7-50'ye dayalı olan tüp bir fırın deney yöntemidir. ISO deneyi ilk BS 7990 [23] olarak İngiltere'de geliştirilmiştir.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22" w:name="_Toc404439720"/>
      <w:bookmarkStart w:id="1023" w:name="_Toc404440105"/>
      <w:bookmarkStart w:id="1024" w:name="_Toc404441274"/>
      <w:bookmarkStart w:id="1025" w:name="_Toc404441552"/>
      <w:bookmarkStart w:id="1026" w:name="_Toc404505310"/>
      <w:r w:rsidRPr="00AC70BA">
        <w:rPr>
          <w:b/>
          <w:bCs/>
          <w:sz w:val="22"/>
          <w:szCs w:val="22"/>
          <w:lang w:eastAsia="en-US"/>
        </w:rPr>
        <w:t>6.7.2</w:t>
      </w:r>
      <w:r w:rsidRPr="00AC70BA">
        <w:rPr>
          <w:b/>
          <w:bCs/>
          <w:sz w:val="22"/>
          <w:szCs w:val="22"/>
          <w:lang w:eastAsia="en-US"/>
        </w:rPr>
        <w:tab/>
        <w:t>Amaç ve prensip</w:t>
      </w:r>
      <w:bookmarkEnd w:id="1022"/>
      <w:bookmarkEnd w:id="1023"/>
      <w:bookmarkEnd w:id="1024"/>
      <w:bookmarkEnd w:id="1025"/>
      <w:bookmarkEnd w:id="1026"/>
    </w:p>
    <w:p w:rsidR="0073416F" w:rsidRPr="0078600C" w:rsidRDefault="0073416F" w:rsidP="003F1A11">
      <w:pPr>
        <w:jc w:val="both"/>
      </w:pPr>
      <w:r w:rsidRPr="0078600C">
        <w:t xml:space="preserve">Bir malzeme veya ürünün örnekleri, sıcaklık ve eşdeğerlik oranı yangının belirli bir aşamasını temsilcisi olan dört ortamdan biri veya daha fazlasında dengeli durum şartları altında yakılır. ISO/TS 19706'da tanımlandığı gibi temsil edilen yangın 4 tipi; oksitleyici </w:t>
      </w:r>
      <w:r>
        <w:t>eriyerek bozulma</w:t>
      </w:r>
      <w:r w:rsidRPr="0078600C">
        <w:t xml:space="preserve">, iyi havalanmış alevlenmeli gelişen yangınlar, küçük alevlenmeli etkisi geçmiş yangınlar ve sonradan parlayan yangın etkisi geçmiş yangınlar. </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27" w:name="_Toc404439721"/>
      <w:bookmarkStart w:id="1028" w:name="_Toc404440106"/>
      <w:bookmarkStart w:id="1029" w:name="_Toc404441275"/>
      <w:bookmarkStart w:id="1030" w:name="_Toc404441553"/>
      <w:bookmarkStart w:id="1031" w:name="_Toc404505311"/>
      <w:r w:rsidRPr="00AC70BA">
        <w:rPr>
          <w:b/>
          <w:bCs/>
          <w:sz w:val="22"/>
          <w:szCs w:val="22"/>
          <w:lang w:eastAsia="en-US"/>
        </w:rPr>
        <w:t xml:space="preserve">6.7.3 </w:t>
      </w:r>
      <w:r w:rsidRPr="00AC70BA">
        <w:rPr>
          <w:b/>
          <w:bCs/>
          <w:sz w:val="22"/>
          <w:szCs w:val="22"/>
          <w:lang w:eastAsia="en-US"/>
        </w:rPr>
        <w:tab/>
        <w:t>Deney numunesi</w:t>
      </w:r>
      <w:bookmarkEnd w:id="1027"/>
      <w:bookmarkEnd w:id="1028"/>
      <w:bookmarkEnd w:id="1029"/>
      <w:bookmarkEnd w:id="1030"/>
      <w:bookmarkEnd w:id="1031"/>
    </w:p>
    <w:p w:rsidR="0073416F" w:rsidRPr="00C93491" w:rsidRDefault="0073416F" w:rsidP="003F1A11">
      <w:pPr>
        <w:jc w:val="both"/>
      </w:pPr>
      <w:r w:rsidRPr="00E939FC">
        <w:t xml:space="preserve">Ayrışma ürünlerinin sabit bir akışını, örneklem kuvars tüp fırını boyunca geçerken </w:t>
      </w:r>
      <w:r>
        <w:t>üretmek</w:t>
      </w:r>
      <w:r w:rsidRPr="00E939FC">
        <w:t xml:space="preserve"> için deney numunesi, yanma </w:t>
      </w:r>
      <w:r>
        <w:t xml:space="preserve">teknesi </w:t>
      </w:r>
      <w:r w:rsidRPr="00E939FC">
        <w:t xml:space="preserve">uzunluğu boyunca homojen bir biçimde dağıtılır. Yanıcı yükleme </w:t>
      </w:r>
      <w:r>
        <w:t>8</w:t>
      </w:r>
      <w:r w:rsidRPr="00E939FC">
        <w:t xml:space="preserve">00 mm (25 g </w:t>
      </w:r>
      <w:r w:rsidRPr="00C93491">
        <w:t xml:space="preserve">× </w:t>
      </w:r>
      <w:r w:rsidRPr="00E939FC">
        <w:t>m</w:t>
      </w:r>
      <w:r w:rsidRPr="00C93491">
        <w:rPr>
          <w:vertAlign w:val="superscript"/>
        </w:rPr>
        <w:t>–1</w:t>
      </w:r>
      <w:r w:rsidRPr="00E939FC">
        <w:t xml:space="preserve">) </w:t>
      </w:r>
      <w:r>
        <w:t>mm üzerine yaklaşık 10 gr yayılmalıdır</w:t>
      </w:r>
      <w:r w:rsidRPr="00C93491">
        <w:t>.</w:t>
      </w:r>
      <w:r>
        <w:t xml:space="preserve"> </w:t>
      </w:r>
      <w:r w:rsidRPr="00C93491">
        <w:t>Tercihen, deney numunesi düzgün kesit alanına sahip bir cam çubuğu şeklinde olmalıdır.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32" w:name="_Toc404439722"/>
      <w:bookmarkStart w:id="1033" w:name="_Toc404440107"/>
      <w:bookmarkStart w:id="1034" w:name="_Toc404441276"/>
      <w:bookmarkStart w:id="1035" w:name="_Toc404441554"/>
      <w:bookmarkStart w:id="1036" w:name="_Toc404505312"/>
      <w:r w:rsidRPr="00AC70BA">
        <w:rPr>
          <w:b/>
          <w:bCs/>
          <w:sz w:val="22"/>
          <w:szCs w:val="22"/>
          <w:lang w:eastAsia="en-US"/>
        </w:rPr>
        <w:t xml:space="preserve">6.7.4 </w:t>
      </w:r>
      <w:r w:rsidRPr="00AC70BA">
        <w:rPr>
          <w:b/>
          <w:bCs/>
          <w:sz w:val="22"/>
          <w:szCs w:val="22"/>
          <w:lang w:eastAsia="en-US"/>
        </w:rPr>
        <w:tab/>
        <w:t>Deney yöntemi</w:t>
      </w:r>
      <w:bookmarkEnd w:id="1032"/>
      <w:bookmarkEnd w:id="1033"/>
      <w:bookmarkEnd w:id="1034"/>
      <w:bookmarkEnd w:id="1035"/>
      <w:bookmarkEnd w:id="1036"/>
    </w:p>
    <w:p w:rsidR="0073416F" w:rsidRDefault="0073416F" w:rsidP="00541D32">
      <w:pPr>
        <w:jc w:val="both"/>
      </w:pPr>
      <w:r w:rsidRPr="000D44B2">
        <w:t xml:space="preserve">Her malzeme </w:t>
      </w:r>
      <w:r>
        <w:t>Çizelge</w:t>
      </w:r>
      <w:r w:rsidRPr="000D44B2">
        <w:t xml:space="preserve"> 5'te listelenen aşağıdaki koşullardan birinin altında </w:t>
      </w:r>
      <w:r>
        <w:t>deneye tabi tutulur</w:t>
      </w:r>
      <w:r w:rsidRPr="000D44B2">
        <w:t>.</w:t>
      </w:r>
    </w:p>
    <w:p w:rsidR="0073416F" w:rsidRPr="000D44B2" w:rsidRDefault="0073416F" w:rsidP="003F1A11"/>
    <w:p w:rsidR="0073416F" w:rsidRPr="00361E53" w:rsidRDefault="0073416F" w:rsidP="00361E53">
      <w:pPr>
        <w:pStyle w:val="Heading4"/>
        <w:rPr>
          <w:b w:val="0"/>
          <w:bCs w:val="0"/>
          <w:sz w:val="20"/>
          <w:szCs w:val="20"/>
        </w:rPr>
      </w:pPr>
      <w:bookmarkStart w:id="1037" w:name="_Toc404505313"/>
      <w:r w:rsidRPr="00361E53">
        <w:rPr>
          <w:sz w:val="20"/>
          <w:szCs w:val="20"/>
        </w:rPr>
        <w:t>Çizelge 5 -</w:t>
      </w:r>
      <w:r w:rsidRPr="00361E53">
        <w:rPr>
          <w:b w:val="0"/>
          <w:bCs w:val="0"/>
          <w:sz w:val="20"/>
          <w:szCs w:val="20"/>
        </w:rPr>
        <w:t xml:space="preserve"> Ayrışma koşulları</w:t>
      </w:r>
      <w:bookmarkEnd w:id="1037"/>
    </w:p>
    <w:p w:rsidR="0073416F" w:rsidRPr="00C12A72" w:rsidRDefault="0073416F" w:rsidP="003F1A11">
      <w:pPr>
        <w:rPr>
          <w:b/>
          <w:bCs/>
        </w:rPr>
      </w:pPr>
    </w:p>
    <w:tbl>
      <w:tblPr>
        <w:tblW w:w="9120"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171"/>
        <w:gridCol w:w="2279"/>
        <w:gridCol w:w="2281"/>
        <w:gridCol w:w="2281"/>
      </w:tblGrid>
      <w:tr w:rsidR="0073416F" w:rsidRPr="00C12A72">
        <w:trPr>
          <w:trHeight w:val="570"/>
        </w:trPr>
        <w:tc>
          <w:tcPr>
            <w:tcW w:w="2279" w:type="dxa"/>
            <w:vAlign w:val="center"/>
          </w:tcPr>
          <w:p w:rsidR="0073416F" w:rsidRPr="001973F7" w:rsidRDefault="0073416F" w:rsidP="001973F7">
            <w:pPr>
              <w:jc w:val="center"/>
              <w:rPr>
                <w:b/>
                <w:bCs/>
              </w:rPr>
            </w:pPr>
            <w:r w:rsidRPr="001973F7">
              <w:rPr>
                <w:b/>
                <w:bCs/>
              </w:rPr>
              <w:t>Yangın tipi</w:t>
            </w:r>
          </w:p>
          <w:p w:rsidR="0073416F" w:rsidRPr="001973F7" w:rsidRDefault="0073416F" w:rsidP="001973F7">
            <w:pPr>
              <w:jc w:val="center"/>
              <w:rPr>
                <w:b/>
                <w:bCs/>
              </w:rPr>
            </w:pPr>
            <w:r w:rsidRPr="001973F7">
              <w:rPr>
                <w:b/>
                <w:bCs/>
              </w:rPr>
              <w:t>(bk. Çizelge 1)</w:t>
            </w:r>
          </w:p>
        </w:tc>
        <w:tc>
          <w:tcPr>
            <w:tcW w:w="2279" w:type="dxa"/>
            <w:vAlign w:val="center"/>
          </w:tcPr>
          <w:p w:rsidR="0073416F" w:rsidRPr="001973F7" w:rsidRDefault="0073416F" w:rsidP="001973F7">
            <w:pPr>
              <w:jc w:val="center"/>
              <w:rPr>
                <w:b/>
                <w:bCs/>
              </w:rPr>
            </w:pPr>
            <w:r w:rsidRPr="001973F7">
              <w:rPr>
                <w:b/>
                <w:bCs/>
              </w:rPr>
              <w:t>Fırın sıcaklığı</w:t>
            </w:r>
          </w:p>
        </w:tc>
        <w:tc>
          <w:tcPr>
            <w:tcW w:w="2281" w:type="dxa"/>
            <w:vAlign w:val="center"/>
          </w:tcPr>
          <w:p w:rsidR="0073416F" w:rsidRPr="001973F7" w:rsidRDefault="0073416F" w:rsidP="001973F7">
            <w:pPr>
              <w:jc w:val="center"/>
              <w:rPr>
                <w:b/>
                <w:bCs/>
              </w:rPr>
            </w:pPr>
            <w:r w:rsidRPr="001973F7">
              <w:rPr>
                <w:b/>
                <w:bCs/>
              </w:rPr>
              <w:t>Birincil hava akımı</w:t>
            </w:r>
          </w:p>
        </w:tc>
        <w:tc>
          <w:tcPr>
            <w:tcW w:w="2281" w:type="dxa"/>
            <w:vAlign w:val="center"/>
          </w:tcPr>
          <w:p w:rsidR="0073416F" w:rsidRPr="001973F7" w:rsidRDefault="0073416F" w:rsidP="001973F7">
            <w:pPr>
              <w:jc w:val="center"/>
              <w:rPr>
                <w:b/>
                <w:bCs/>
              </w:rPr>
            </w:pPr>
            <w:r w:rsidRPr="001973F7">
              <w:rPr>
                <w:b/>
                <w:bCs/>
              </w:rPr>
              <w:t>Eşdeğerlik oranı</w:t>
            </w:r>
          </w:p>
          <w:p w:rsidR="0073416F" w:rsidRPr="001973F7" w:rsidRDefault="0073416F" w:rsidP="001973F7">
            <w:pPr>
              <w:jc w:val="center"/>
              <w:rPr>
                <w:b/>
                <w:bCs/>
              </w:rPr>
            </w:pPr>
            <w:r w:rsidRPr="001973F7">
              <w:rPr>
                <w:rFonts w:ascii="SymbolMT" w:eastAsia="SymbolMT" w:cs="SymbolMT" w:hint="eastAsia"/>
              </w:rPr>
              <w:t>φ</w:t>
            </w:r>
          </w:p>
        </w:tc>
      </w:tr>
      <w:tr w:rsidR="0073416F" w:rsidRPr="00C12A72">
        <w:trPr>
          <w:trHeight w:val="592"/>
        </w:trPr>
        <w:tc>
          <w:tcPr>
            <w:tcW w:w="2279" w:type="dxa"/>
            <w:vAlign w:val="center"/>
          </w:tcPr>
          <w:p w:rsidR="0073416F" w:rsidRPr="001973F7" w:rsidRDefault="0073416F" w:rsidP="00F82254">
            <w:r w:rsidRPr="001973F7">
              <w:t>1b, oksitleyici eriyerek bozulma</w:t>
            </w:r>
          </w:p>
        </w:tc>
        <w:tc>
          <w:tcPr>
            <w:tcW w:w="2279" w:type="dxa"/>
            <w:vAlign w:val="center"/>
          </w:tcPr>
          <w:p w:rsidR="0073416F" w:rsidRPr="001973F7" w:rsidRDefault="0073416F" w:rsidP="001973F7">
            <w:pPr>
              <w:jc w:val="center"/>
            </w:pPr>
            <w:r w:rsidRPr="001973F7">
              <w:t xml:space="preserve">350 </w:t>
            </w:r>
            <w:r w:rsidRPr="001973F7">
              <w:rPr>
                <w:rFonts w:eastAsia="SymbolMT"/>
              </w:rPr>
              <w:t>°</w:t>
            </w:r>
            <w:r w:rsidRPr="001973F7">
              <w:t>C</w:t>
            </w:r>
          </w:p>
        </w:tc>
        <w:tc>
          <w:tcPr>
            <w:tcW w:w="2281" w:type="dxa"/>
            <w:vAlign w:val="center"/>
          </w:tcPr>
          <w:p w:rsidR="0073416F" w:rsidRPr="001973F7" w:rsidRDefault="0073416F" w:rsidP="001973F7">
            <w:pPr>
              <w:jc w:val="center"/>
            </w:pPr>
            <w:r w:rsidRPr="001973F7">
              <w:t xml:space="preserve">2 dm3 </w:t>
            </w:r>
            <w:r w:rsidRPr="001973F7">
              <w:rPr>
                <w:rFonts w:eastAsia="SymbolMT"/>
              </w:rPr>
              <w:t xml:space="preserve">× </w:t>
            </w:r>
            <w:r w:rsidRPr="001973F7">
              <w:t>min</w:t>
            </w:r>
            <w:r w:rsidRPr="001973F7">
              <w:rPr>
                <w:vertAlign w:val="superscript"/>
              </w:rPr>
              <w:t>–1</w:t>
            </w:r>
          </w:p>
        </w:tc>
        <w:tc>
          <w:tcPr>
            <w:tcW w:w="2281" w:type="dxa"/>
            <w:vAlign w:val="center"/>
          </w:tcPr>
          <w:p w:rsidR="0073416F" w:rsidRPr="001973F7" w:rsidRDefault="0073416F" w:rsidP="001973F7">
            <w:pPr>
              <w:jc w:val="center"/>
            </w:pPr>
            <w:r w:rsidRPr="001973F7">
              <w:t>uygulanmaz</w:t>
            </w:r>
          </w:p>
        </w:tc>
      </w:tr>
      <w:tr w:rsidR="0073416F" w:rsidRPr="00C12A72">
        <w:trPr>
          <w:trHeight w:val="626"/>
        </w:trPr>
        <w:tc>
          <w:tcPr>
            <w:tcW w:w="2279" w:type="dxa"/>
            <w:vAlign w:val="center"/>
          </w:tcPr>
          <w:p w:rsidR="0073416F" w:rsidRPr="001973F7" w:rsidRDefault="0073416F" w:rsidP="00497C71">
            <w:r w:rsidRPr="001973F7">
              <w:t>2, iyi havalandırılmış alevlenme</w:t>
            </w:r>
          </w:p>
        </w:tc>
        <w:tc>
          <w:tcPr>
            <w:tcW w:w="2279" w:type="dxa"/>
            <w:vAlign w:val="center"/>
          </w:tcPr>
          <w:p w:rsidR="0073416F" w:rsidRPr="001973F7" w:rsidRDefault="0073416F" w:rsidP="001973F7">
            <w:pPr>
              <w:jc w:val="center"/>
            </w:pPr>
            <w:r w:rsidRPr="001973F7">
              <w:t xml:space="preserve">650 </w:t>
            </w:r>
            <w:r w:rsidRPr="001973F7">
              <w:rPr>
                <w:rFonts w:eastAsia="SymbolMT"/>
              </w:rPr>
              <w:t>°</w:t>
            </w:r>
            <w:r w:rsidRPr="001973F7">
              <w:t>C</w:t>
            </w:r>
          </w:p>
        </w:tc>
        <w:tc>
          <w:tcPr>
            <w:tcW w:w="2281" w:type="dxa"/>
            <w:vAlign w:val="center"/>
          </w:tcPr>
          <w:p w:rsidR="0073416F" w:rsidRPr="001973F7" w:rsidRDefault="0073416F" w:rsidP="001973F7">
            <w:pPr>
              <w:autoSpaceDE w:val="0"/>
              <w:autoSpaceDN w:val="0"/>
              <w:adjustRightInd w:val="0"/>
              <w:jc w:val="center"/>
            </w:pPr>
            <w:r w:rsidRPr="001973F7">
              <w:t>10 dm</w:t>
            </w:r>
            <w:r w:rsidRPr="001973F7">
              <w:rPr>
                <w:vertAlign w:val="superscript"/>
              </w:rPr>
              <w:t>3</w:t>
            </w:r>
            <w:r w:rsidRPr="001973F7">
              <w:t xml:space="preserve"> </w:t>
            </w:r>
            <w:r w:rsidRPr="001973F7">
              <w:rPr>
                <w:rFonts w:eastAsia="SymbolMT"/>
              </w:rPr>
              <w:t xml:space="preserve">× </w:t>
            </w:r>
            <w:r w:rsidRPr="001973F7">
              <w:t>min</w:t>
            </w:r>
            <w:r w:rsidRPr="001973F7">
              <w:rPr>
                <w:vertAlign w:val="superscript"/>
              </w:rPr>
              <w:t>–1</w:t>
            </w:r>
            <w:r w:rsidRPr="001973F7">
              <w:t xml:space="preserve"> ya da</w:t>
            </w:r>
          </w:p>
          <w:p w:rsidR="0073416F" w:rsidRPr="001973F7" w:rsidRDefault="0073416F" w:rsidP="001973F7">
            <w:pPr>
              <w:jc w:val="center"/>
            </w:pPr>
            <w:r w:rsidRPr="001973F7">
              <w:t>15 dm</w:t>
            </w:r>
            <w:r w:rsidRPr="001973F7">
              <w:rPr>
                <w:vertAlign w:val="superscript"/>
              </w:rPr>
              <w:t>3</w:t>
            </w:r>
            <w:r w:rsidRPr="001973F7">
              <w:t xml:space="preserve"> </w:t>
            </w:r>
            <w:r w:rsidRPr="001973F7">
              <w:rPr>
                <w:rFonts w:eastAsia="SymbolMT"/>
              </w:rPr>
              <w:t xml:space="preserve">× </w:t>
            </w:r>
            <w:r w:rsidRPr="001973F7">
              <w:t>min</w:t>
            </w:r>
            <w:r w:rsidRPr="001973F7">
              <w:rPr>
                <w:vertAlign w:val="superscript"/>
              </w:rPr>
              <w:t>–1</w:t>
            </w:r>
          </w:p>
        </w:tc>
        <w:tc>
          <w:tcPr>
            <w:tcW w:w="2281" w:type="dxa"/>
            <w:vAlign w:val="center"/>
          </w:tcPr>
          <w:p w:rsidR="0073416F" w:rsidRPr="001973F7" w:rsidRDefault="0073416F" w:rsidP="001973F7">
            <w:pPr>
              <w:jc w:val="center"/>
            </w:pPr>
            <w:r w:rsidRPr="001973F7">
              <w:rPr>
                <w:rFonts w:eastAsia="SymbolMT"/>
              </w:rPr>
              <w:t>&lt;0,75</w:t>
            </w:r>
          </w:p>
        </w:tc>
      </w:tr>
      <w:tr w:rsidR="0073416F" w:rsidRPr="00C12A72">
        <w:trPr>
          <w:trHeight w:val="592"/>
        </w:trPr>
        <w:tc>
          <w:tcPr>
            <w:tcW w:w="2279" w:type="dxa"/>
            <w:vAlign w:val="center"/>
          </w:tcPr>
          <w:p w:rsidR="0073416F" w:rsidRPr="001973F7" w:rsidRDefault="0073416F" w:rsidP="00497C71">
            <w:r w:rsidRPr="001973F7">
              <w:t>3a, kapalı ya da zayıf havalandırmalı bölme içinde küçük alevlenmeli etkisi geçmiş yangınlar</w:t>
            </w:r>
          </w:p>
        </w:tc>
        <w:tc>
          <w:tcPr>
            <w:tcW w:w="2279" w:type="dxa"/>
            <w:vAlign w:val="center"/>
          </w:tcPr>
          <w:p w:rsidR="0073416F" w:rsidRPr="001973F7" w:rsidRDefault="0073416F" w:rsidP="001973F7">
            <w:pPr>
              <w:jc w:val="center"/>
            </w:pPr>
            <w:r w:rsidRPr="001973F7">
              <w:t xml:space="preserve">650 </w:t>
            </w:r>
            <w:r w:rsidRPr="001973F7">
              <w:rPr>
                <w:rFonts w:eastAsia="SymbolMT"/>
              </w:rPr>
              <w:t>°</w:t>
            </w:r>
            <w:r w:rsidRPr="001973F7">
              <w:t>C</w:t>
            </w:r>
          </w:p>
        </w:tc>
        <w:tc>
          <w:tcPr>
            <w:tcW w:w="2281" w:type="dxa"/>
            <w:vAlign w:val="center"/>
          </w:tcPr>
          <w:p w:rsidR="0073416F" w:rsidRPr="001973F7" w:rsidRDefault="0073416F" w:rsidP="001973F7">
            <w:pPr>
              <w:jc w:val="center"/>
            </w:pPr>
            <w:r w:rsidRPr="001973F7">
              <w:t>değişken</w:t>
            </w:r>
          </w:p>
        </w:tc>
        <w:tc>
          <w:tcPr>
            <w:tcW w:w="2281" w:type="dxa"/>
            <w:vAlign w:val="center"/>
          </w:tcPr>
          <w:p w:rsidR="0073416F" w:rsidRPr="001973F7" w:rsidRDefault="0073416F" w:rsidP="001973F7">
            <w:pPr>
              <w:jc w:val="center"/>
            </w:pPr>
            <w:r w:rsidRPr="001973F7">
              <w:t>2,0</w:t>
            </w:r>
          </w:p>
        </w:tc>
      </w:tr>
      <w:tr w:rsidR="0073416F" w:rsidRPr="00C12A72">
        <w:trPr>
          <w:trHeight w:val="626"/>
        </w:trPr>
        <w:tc>
          <w:tcPr>
            <w:tcW w:w="2279" w:type="dxa"/>
            <w:vAlign w:val="center"/>
          </w:tcPr>
          <w:p w:rsidR="0073416F" w:rsidRPr="001973F7" w:rsidRDefault="0073416F" w:rsidP="00497C71">
            <w:r w:rsidRPr="001973F7">
              <w:t>3b, açık bir bölme içinde sonradan parlayan yangınlar</w:t>
            </w:r>
          </w:p>
        </w:tc>
        <w:tc>
          <w:tcPr>
            <w:tcW w:w="2279" w:type="dxa"/>
            <w:vAlign w:val="center"/>
          </w:tcPr>
          <w:p w:rsidR="0073416F" w:rsidRPr="001973F7" w:rsidRDefault="0073416F" w:rsidP="001973F7">
            <w:pPr>
              <w:jc w:val="center"/>
            </w:pPr>
            <w:r w:rsidRPr="001973F7">
              <w:t xml:space="preserve">825 </w:t>
            </w:r>
            <w:r w:rsidRPr="001973F7">
              <w:rPr>
                <w:rFonts w:eastAsia="SymbolMT"/>
              </w:rPr>
              <w:t>°</w:t>
            </w:r>
            <w:r w:rsidRPr="001973F7">
              <w:t>C</w:t>
            </w:r>
          </w:p>
        </w:tc>
        <w:tc>
          <w:tcPr>
            <w:tcW w:w="2281" w:type="dxa"/>
            <w:vAlign w:val="center"/>
          </w:tcPr>
          <w:p w:rsidR="0073416F" w:rsidRPr="001973F7" w:rsidRDefault="0073416F" w:rsidP="001973F7">
            <w:pPr>
              <w:jc w:val="center"/>
            </w:pPr>
            <w:r w:rsidRPr="001973F7">
              <w:t>değişken</w:t>
            </w:r>
          </w:p>
        </w:tc>
        <w:tc>
          <w:tcPr>
            <w:tcW w:w="2281" w:type="dxa"/>
            <w:vAlign w:val="center"/>
          </w:tcPr>
          <w:p w:rsidR="0073416F" w:rsidRPr="001973F7" w:rsidRDefault="0073416F" w:rsidP="001973F7">
            <w:pPr>
              <w:jc w:val="center"/>
            </w:pPr>
            <w:r w:rsidRPr="001973F7">
              <w:t>2,0</w:t>
            </w:r>
          </w:p>
        </w:tc>
      </w:tr>
    </w:tbl>
    <w:p w:rsidR="0073416F" w:rsidRPr="00C12A72" w:rsidRDefault="0073416F" w:rsidP="003F1A11"/>
    <w:p w:rsidR="0073416F" w:rsidRPr="00AC70BA" w:rsidRDefault="0073416F" w:rsidP="00AC70BA">
      <w:pPr>
        <w:keepNext/>
        <w:tabs>
          <w:tab w:val="left" w:pos="567"/>
          <w:tab w:val="left" w:pos="709"/>
        </w:tabs>
        <w:jc w:val="both"/>
        <w:outlineLvl w:val="1"/>
        <w:rPr>
          <w:b/>
          <w:bCs/>
          <w:sz w:val="22"/>
          <w:szCs w:val="22"/>
          <w:lang w:eastAsia="en-US"/>
        </w:rPr>
      </w:pPr>
      <w:bookmarkStart w:id="1038" w:name="_Toc404439723"/>
      <w:bookmarkStart w:id="1039" w:name="_Toc404440108"/>
      <w:bookmarkStart w:id="1040" w:name="_Toc404441277"/>
      <w:bookmarkStart w:id="1041" w:name="_Toc404441555"/>
      <w:bookmarkStart w:id="1042" w:name="_Toc404505314"/>
      <w:r w:rsidRPr="00AC70BA">
        <w:rPr>
          <w:b/>
          <w:bCs/>
          <w:sz w:val="22"/>
          <w:szCs w:val="22"/>
          <w:lang w:eastAsia="en-US"/>
        </w:rPr>
        <w:t xml:space="preserve">6.7.5 </w:t>
      </w:r>
      <w:r w:rsidRPr="00AC70BA">
        <w:rPr>
          <w:b/>
          <w:bCs/>
          <w:sz w:val="22"/>
          <w:szCs w:val="22"/>
          <w:lang w:eastAsia="en-US"/>
        </w:rPr>
        <w:tab/>
        <w:t>Tekrarlanabilirlik ve uyarlık</w:t>
      </w:r>
      <w:bookmarkEnd w:id="1038"/>
      <w:bookmarkEnd w:id="1039"/>
      <w:bookmarkEnd w:id="1040"/>
      <w:bookmarkEnd w:id="1041"/>
      <w:bookmarkEnd w:id="1042"/>
      <w:r w:rsidRPr="00AC70BA">
        <w:rPr>
          <w:b/>
          <w:bCs/>
          <w:sz w:val="22"/>
          <w:szCs w:val="22"/>
          <w:lang w:eastAsia="en-US"/>
        </w:rPr>
        <w:t xml:space="preserve"> </w:t>
      </w:r>
    </w:p>
    <w:p w:rsidR="0073416F" w:rsidRPr="00AB0578" w:rsidRDefault="0073416F" w:rsidP="00541D32">
      <w:pPr>
        <w:jc w:val="both"/>
      </w:pPr>
      <w:r>
        <w:t>Tekrarlanabilirlik</w:t>
      </w:r>
      <w:r w:rsidRPr="00AB0578">
        <w:t xml:space="preserve"> verileri ISO/TS 9700'de PMMA için verilmiştir. Uyarlık ISO/TS 19700 yayımlandığında, daha ölçülmemişti.</w:t>
      </w:r>
    </w:p>
    <w:p w:rsidR="0073416F" w:rsidRPr="000D44B2" w:rsidRDefault="0073416F" w:rsidP="003F1A11"/>
    <w:p w:rsidR="0073416F" w:rsidRPr="00AC70BA" w:rsidRDefault="0073416F" w:rsidP="00AC70BA">
      <w:pPr>
        <w:keepNext/>
        <w:tabs>
          <w:tab w:val="left" w:pos="567"/>
          <w:tab w:val="left" w:pos="709"/>
        </w:tabs>
        <w:jc w:val="both"/>
        <w:outlineLvl w:val="1"/>
        <w:rPr>
          <w:b/>
          <w:bCs/>
          <w:sz w:val="22"/>
          <w:szCs w:val="22"/>
          <w:lang w:eastAsia="en-US"/>
        </w:rPr>
      </w:pPr>
      <w:bookmarkStart w:id="1043" w:name="_Toc404439724"/>
      <w:bookmarkStart w:id="1044" w:name="_Toc404440109"/>
      <w:bookmarkStart w:id="1045" w:name="_Toc404441278"/>
      <w:bookmarkStart w:id="1046" w:name="_Toc404441556"/>
      <w:bookmarkStart w:id="1047" w:name="_Toc404505315"/>
      <w:r w:rsidRPr="00AC70BA">
        <w:rPr>
          <w:b/>
          <w:bCs/>
          <w:sz w:val="22"/>
          <w:szCs w:val="22"/>
          <w:lang w:eastAsia="en-US"/>
        </w:rPr>
        <w:t>6.7.6</w:t>
      </w:r>
      <w:r w:rsidRPr="00AC70BA">
        <w:rPr>
          <w:b/>
          <w:bCs/>
          <w:sz w:val="22"/>
          <w:szCs w:val="22"/>
          <w:lang w:eastAsia="en-US"/>
        </w:rPr>
        <w:tab/>
        <w:t>Deney verilerinin uygunluğu ve özel gözlemler</w:t>
      </w:r>
      <w:bookmarkEnd w:id="1043"/>
      <w:bookmarkEnd w:id="1044"/>
      <w:bookmarkEnd w:id="1045"/>
      <w:bookmarkEnd w:id="1046"/>
      <w:bookmarkEnd w:id="1047"/>
    </w:p>
    <w:p w:rsidR="0073416F" w:rsidRPr="00AB0578" w:rsidRDefault="0073416F" w:rsidP="00541D32">
      <w:pPr>
        <w:jc w:val="both"/>
      </w:pPr>
      <w:r w:rsidRPr="00AB0578">
        <w:t>Zehir etki verileri yangın tipleri 1b, 2, 3a ve 3b'ye karşılık veren koşullar altında elde edilebilir. ISO/TS 19700 içinde yer alan ekler ISO 13344 ve ISO 13571'e uygun olarak elde edilen verilerin nasıl kullanılabileceğini gösterir.</w:t>
      </w:r>
    </w:p>
    <w:p w:rsidR="0073416F" w:rsidRPr="000D44B2" w:rsidRDefault="0073416F" w:rsidP="003F1A11"/>
    <w:p w:rsidR="0073416F" w:rsidRPr="00EC4EE2" w:rsidRDefault="0073416F" w:rsidP="00541D32">
      <w:pPr>
        <w:jc w:val="both"/>
      </w:pPr>
      <w:r w:rsidRPr="00EC4EE2">
        <w:t>Bu deney yöntemi, dengeli durum ayrışması sırasında, oksijene yakıtın</w:t>
      </w:r>
      <w:r>
        <w:t>ın</w:t>
      </w:r>
      <w:r w:rsidRPr="00EC4EE2">
        <w:t xml:space="preserve"> eşdeğerlik oranını elde etmek için örnek numune yükleme ve hava akışını ayarlamak için ön deneyler içerir. Teknik açıdan en gelişmiş, standard haline getirilmiş zehir etkisi deneyi büyük olasılıkla halihazırda bulunabilir, ancak bir sınırlama gibi görülebilen bir sonuç teknik yönden de karmaşıktır.</w:t>
      </w:r>
    </w:p>
    <w:p w:rsidR="0073416F" w:rsidRPr="000D44B2" w:rsidRDefault="0073416F" w:rsidP="00541D32">
      <w:pPr>
        <w:jc w:val="both"/>
      </w:pPr>
    </w:p>
    <w:p w:rsidR="0073416F" w:rsidRPr="000D44B2" w:rsidRDefault="0073416F" w:rsidP="00541D32">
      <w:pPr>
        <w:jc w:val="both"/>
      </w:pPr>
      <w:r w:rsidRPr="000D44B2">
        <w:t xml:space="preserve">Birçok fiziksel yangın modeli ile </w:t>
      </w:r>
      <w:r w:rsidRPr="00332AFD">
        <w:t>ortak olarak, yanmanın derecesi ile ilgili gösterge verilmemiştir, böylece yangın geciktir</w:t>
      </w:r>
      <w:r>
        <w:t>en</w:t>
      </w:r>
      <w:r w:rsidRPr="00332AFD">
        <w:t xml:space="preserve"> maddeler herhangi bir alev geciktir</w:t>
      </w:r>
      <w:r>
        <w:t>meyen maddeler gibi aynı oranda</w:t>
      </w:r>
      <w:r w:rsidRPr="000D44B2">
        <w:t xml:space="preserve"> yanmaya maruz kalmaya zorlanabilirler. Bu nedenle, farklı yangın tiplerinde yanma oranları </w:t>
      </w:r>
      <w:r>
        <w:t>hakkında</w:t>
      </w:r>
      <w:r w:rsidRPr="000D44B2">
        <w:t xml:space="preserve"> </w:t>
      </w:r>
      <w:r>
        <w:t>ilave veri</w:t>
      </w:r>
      <w:r w:rsidRPr="000D44B2">
        <w:t xml:space="preserve"> girişi yangın tehlike</w:t>
      </w:r>
      <w:r>
        <w:t>si</w:t>
      </w:r>
      <w:r w:rsidRPr="000D44B2">
        <w:t xml:space="preserve"> değerlendirmeleri için gereklidir.</w:t>
      </w:r>
    </w:p>
    <w:p w:rsidR="0073416F" w:rsidRDefault="0073416F" w:rsidP="003F1A11"/>
    <w:p w:rsidR="0073416F" w:rsidRPr="00DF1B15" w:rsidRDefault="0073416F" w:rsidP="003F1A11">
      <w:r w:rsidRPr="00DF1B15">
        <w:t>BS 7990 ISO 16312-2'de ele alınmıştır.</w:t>
      </w:r>
    </w:p>
    <w:p w:rsidR="0073416F" w:rsidRPr="000D44B2" w:rsidRDefault="0073416F" w:rsidP="003F1A11"/>
    <w:p w:rsidR="0073416F" w:rsidRPr="00AC70BA" w:rsidRDefault="0073416F" w:rsidP="00AC70BA">
      <w:pPr>
        <w:keepNext/>
        <w:tabs>
          <w:tab w:val="left" w:pos="567"/>
          <w:tab w:val="left" w:pos="709"/>
        </w:tabs>
        <w:jc w:val="both"/>
        <w:outlineLvl w:val="1"/>
        <w:rPr>
          <w:b/>
          <w:bCs/>
          <w:sz w:val="22"/>
          <w:szCs w:val="22"/>
          <w:lang w:eastAsia="en-US"/>
        </w:rPr>
      </w:pPr>
      <w:bookmarkStart w:id="1048" w:name="_Toc404439725"/>
      <w:bookmarkStart w:id="1049" w:name="_Toc404440110"/>
      <w:bookmarkStart w:id="1050" w:name="_Toc404441279"/>
      <w:bookmarkStart w:id="1051" w:name="_Toc404441557"/>
      <w:bookmarkStart w:id="1052" w:name="_Toc404505316"/>
      <w:r w:rsidRPr="00AC70BA">
        <w:rPr>
          <w:b/>
          <w:bCs/>
          <w:sz w:val="22"/>
          <w:szCs w:val="22"/>
          <w:lang w:eastAsia="en-US"/>
        </w:rPr>
        <w:t>6.7.7</w:t>
      </w:r>
      <w:r w:rsidRPr="00AC70BA">
        <w:rPr>
          <w:b/>
          <w:bCs/>
          <w:sz w:val="22"/>
          <w:szCs w:val="22"/>
          <w:lang w:eastAsia="en-US"/>
        </w:rPr>
        <w:tab/>
        <w:t>Kaynak dokümanlar</w:t>
      </w:r>
      <w:bookmarkEnd w:id="1048"/>
      <w:bookmarkEnd w:id="1049"/>
      <w:bookmarkEnd w:id="1050"/>
      <w:bookmarkEnd w:id="1051"/>
      <w:bookmarkEnd w:id="1052"/>
    </w:p>
    <w:p w:rsidR="0073416F" w:rsidRPr="000D44B2" w:rsidRDefault="0073416F" w:rsidP="003F1A11">
      <w:r w:rsidRPr="000D44B2">
        <w:t>IEC 60695-7-50 [18]</w:t>
      </w:r>
    </w:p>
    <w:p w:rsidR="0073416F" w:rsidRPr="000D44B2" w:rsidRDefault="0073416F" w:rsidP="003F1A11">
      <w:r w:rsidRPr="000D44B2">
        <w:t>BS 7990 [23]</w:t>
      </w:r>
    </w:p>
    <w:p w:rsidR="0073416F" w:rsidRPr="000D44B2" w:rsidRDefault="0073416F" w:rsidP="003F1A11">
      <w:r w:rsidRPr="000D44B2">
        <w:t>ISO/TS 19700 [22]</w:t>
      </w:r>
    </w:p>
    <w:p w:rsidR="0073416F" w:rsidRPr="000D44B2" w:rsidRDefault="0073416F" w:rsidP="003F1A11"/>
    <w:p w:rsidR="0073416F" w:rsidRPr="00E16DFC" w:rsidRDefault="0073416F" w:rsidP="004378E8">
      <w:pPr>
        <w:pStyle w:val="Heading2"/>
      </w:pPr>
      <w:bookmarkStart w:id="1053" w:name="_Toc404439081"/>
      <w:bookmarkStart w:id="1054" w:name="_Toc404439726"/>
      <w:bookmarkStart w:id="1055" w:name="_Toc404440111"/>
      <w:bookmarkStart w:id="1056" w:name="_Toc404440200"/>
      <w:bookmarkStart w:id="1057" w:name="_Toc404440233"/>
      <w:bookmarkStart w:id="1058" w:name="_Toc404440266"/>
      <w:bookmarkStart w:id="1059" w:name="_Toc404440488"/>
      <w:bookmarkStart w:id="1060" w:name="_Toc404441280"/>
      <w:bookmarkStart w:id="1061" w:name="_Toc404441558"/>
      <w:bookmarkStart w:id="1062" w:name="_Toc404505317"/>
      <w:r w:rsidRPr="00E16DFC">
        <w:t>6.8</w:t>
      </w:r>
      <w:r w:rsidRPr="00E16DFC">
        <w:tab/>
        <w:t>Uluslararası Denizcilik Örgütü (IMO)</w:t>
      </w:r>
      <w:bookmarkEnd w:id="1053"/>
      <w:bookmarkEnd w:id="1054"/>
      <w:bookmarkEnd w:id="1055"/>
      <w:bookmarkEnd w:id="1056"/>
      <w:bookmarkEnd w:id="1057"/>
      <w:bookmarkEnd w:id="1058"/>
      <w:bookmarkEnd w:id="1059"/>
      <w:bookmarkEnd w:id="1060"/>
      <w:bookmarkEnd w:id="1061"/>
      <w:bookmarkEnd w:id="1062"/>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63" w:name="_Toc404439727"/>
      <w:bookmarkStart w:id="1064" w:name="_Toc404440112"/>
      <w:bookmarkStart w:id="1065" w:name="_Toc404441281"/>
      <w:bookmarkStart w:id="1066" w:name="_Toc404441559"/>
      <w:bookmarkStart w:id="1067" w:name="_Toc404505318"/>
      <w:r w:rsidRPr="00AC70BA">
        <w:rPr>
          <w:b/>
          <w:bCs/>
          <w:sz w:val="22"/>
          <w:szCs w:val="22"/>
          <w:lang w:eastAsia="en-US"/>
        </w:rPr>
        <w:t>6.8.1</w:t>
      </w:r>
      <w:r w:rsidRPr="00AC70BA">
        <w:rPr>
          <w:b/>
          <w:bCs/>
          <w:sz w:val="22"/>
          <w:szCs w:val="22"/>
          <w:lang w:eastAsia="en-US"/>
        </w:rPr>
        <w:tab/>
        <w:t>Özet</w:t>
      </w:r>
      <w:bookmarkEnd w:id="1063"/>
      <w:bookmarkEnd w:id="1064"/>
      <w:bookmarkEnd w:id="1065"/>
      <w:bookmarkEnd w:id="1066"/>
      <w:bookmarkEnd w:id="1067"/>
    </w:p>
    <w:p w:rsidR="0073416F" w:rsidRPr="004A13F4" w:rsidRDefault="0073416F" w:rsidP="00541D32">
      <w:pPr>
        <w:jc w:val="both"/>
      </w:pPr>
      <w:r w:rsidRPr="004A13F4">
        <w:t xml:space="preserve">IMO FTP [24] kodlu duman nesil </w:t>
      </w:r>
      <w:r>
        <w:t>deney</w:t>
      </w:r>
      <w:r w:rsidRPr="004A13F4">
        <w:t>i ISO 5659-2 [25]'e uygun olarak yapılmaktadır. Hem duman yoğunluğu hem de zehirlilik bu deney sırasında ölçülmektedir.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68" w:name="_Toc404439728"/>
      <w:bookmarkStart w:id="1069" w:name="_Toc404440113"/>
      <w:bookmarkStart w:id="1070" w:name="_Toc404441282"/>
      <w:bookmarkStart w:id="1071" w:name="_Toc404441560"/>
      <w:bookmarkStart w:id="1072" w:name="_Toc404505319"/>
      <w:r w:rsidRPr="00AC70BA">
        <w:rPr>
          <w:b/>
          <w:bCs/>
          <w:sz w:val="22"/>
          <w:szCs w:val="22"/>
          <w:lang w:eastAsia="en-US"/>
        </w:rPr>
        <w:t>6.8.2</w:t>
      </w:r>
      <w:r w:rsidRPr="00AC70BA">
        <w:rPr>
          <w:b/>
          <w:bCs/>
          <w:sz w:val="22"/>
          <w:szCs w:val="22"/>
          <w:lang w:eastAsia="en-US"/>
        </w:rPr>
        <w:tab/>
        <w:t>Amaç ve prensip</w:t>
      </w:r>
      <w:bookmarkEnd w:id="1068"/>
      <w:bookmarkEnd w:id="1069"/>
      <w:bookmarkEnd w:id="1070"/>
      <w:bookmarkEnd w:id="1071"/>
      <w:bookmarkEnd w:id="1072"/>
    </w:p>
    <w:p w:rsidR="0073416F" w:rsidRPr="004A13F4" w:rsidRDefault="0073416F" w:rsidP="00541D32">
      <w:pPr>
        <w:tabs>
          <w:tab w:val="left" w:pos="851"/>
        </w:tabs>
        <w:jc w:val="both"/>
      </w:pPr>
      <w:r w:rsidRPr="004A13F4">
        <w:t xml:space="preserve">Değerlendirme kriteri ile bu deney yöntemi tadil edilmiş 1974 yılında kabul edilen Uluslararası Denizde Can Emniyeti Sözleşmesinin (SOLAS) yangın güvenlik kuralları uyarınca gemilerde </w:t>
      </w:r>
      <w:r w:rsidRPr="005932DD">
        <w:t>kullanılan yüzey bitirme</w:t>
      </w:r>
      <w:r w:rsidRPr="004A13F4">
        <w:t xml:space="preserve"> malzemeleri için zorunlu bir deney yöntemi olarak kullanılır</w:t>
      </w:r>
      <w:r w:rsidRPr="004A13F4">
        <w:rPr>
          <w:b/>
          <w:bCs/>
        </w:rPr>
        <w:t xml:space="preserve">. </w:t>
      </w:r>
      <w:r w:rsidRPr="004A13F4">
        <w:t>Deney yöntemi 1996 yılında MSC 61 (67) IMO tarafından yapılan önerge ile kabul edilen Yangın Deney Prosedürleri için Uluslararası Kod ‘da belirtilmiştir. Yangın ürününün kimyasal analizi için FTIR veya başka bir izlenebilir analiz yöntemi önerilir.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73" w:name="_Toc404439729"/>
      <w:bookmarkStart w:id="1074" w:name="_Toc404440114"/>
      <w:bookmarkStart w:id="1075" w:name="_Toc404441283"/>
      <w:bookmarkStart w:id="1076" w:name="_Toc404441561"/>
      <w:bookmarkStart w:id="1077" w:name="_Toc404505320"/>
      <w:r w:rsidRPr="00AC70BA">
        <w:rPr>
          <w:b/>
          <w:bCs/>
          <w:sz w:val="22"/>
          <w:szCs w:val="22"/>
          <w:lang w:eastAsia="en-US"/>
        </w:rPr>
        <w:t xml:space="preserve">6.8.3 </w:t>
      </w:r>
      <w:r w:rsidRPr="00AC70BA">
        <w:rPr>
          <w:b/>
          <w:bCs/>
          <w:sz w:val="22"/>
          <w:szCs w:val="22"/>
          <w:lang w:eastAsia="en-US"/>
        </w:rPr>
        <w:tab/>
        <w:t>Deney numunesi</w:t>
      </w:r>
      <w:bookmarkEnd w:id="1073"/>
      <w:bookmarkEnd w:id="1074"/>
      <w:bookmarkEnd w:id="1075"/>
      <w:bookmarkEnd w:id="1076"/>
      <w:bookmarkEnd w:id="1077"/>
    </w:p>
    <w:p w:rsidR="0073416F" w:rsidRPr="000D44B2" w:rsidRDefault="0073416F" w:rsidP="003F1A11">
      <w:r>
        <w:t>D</w:t>
      </w:r>
      <w:r w:rsidRPr="000D44B2">
        <w:t>est numunesinin boyutları ISO 5659-2 [25]'de belirtildiği gibi 75 mm x 75 mm'dir.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78" w:name="_Toc404439730"/>
      <w:bookmarkStart w:id="1079" w:name="_Toc404440115"/>
      <w:bookmarkStart w:id="1080" w:name="_Toc404441284"/>
      <w:bookmarkStart w:id="1081" w:name="_Toc404441562"/>
      <w:bookmarkStart w:id="1082" w:name="_Toc404505321"/>
      <w:r w:rsidRPr="00AC70BA">
        <w:rPr>
          <w:b/>
          <w:bCs/>
          <w:sz w:val="22"/>
          <w:szCs w:val="22"/>
          <w:lang w:eastAsia="en-US"/>
        </w:rPr>
        <w:t>6.8.4</w:t>
      </w:r>
      <w:r w:rsidRPr="00AC70BA">
        <w:rPr>
          <w:b/>
          <w:bCs/>
          <w:sz w:val="22"/>
          <w:szCs w:val="22"/>
          <w:lang w:eastAsia="en-US"/>
        </w:rPr>
        <w:tab/>
        <w:t>Deney yöntemi</w:t>
      </w:r>
      <w:bookmarkEnd w:id="1078"/>
      <w:bookmarkEnd w:id="1079"/>
      <w:bookmarkEnd w:id="1080"/>
      <w:bookmarkEnd w:id="1081"/>
      <w:bookmarkEnd w:id="1082"/>
    </w:p>
    <w:p w:rsidR="0073416F" w:rsidRPr="00541D32" w:rsidRDefault="0073416F" w:rsidP="00541D32">
      <w:pPr>
        <w:jc w:val="both"/>
      </w:pPr>
      <w:r w:rsidRPr="000D44B2">
        <w:t xml:space="preserve">Bu </w:t>
      </w:r>
      <w:r>
        <w:t>deney</w:t>
      </w:r>
      <w:r w:rsidRPr="000D44B2">
        <w:t xml:space="preserve"> yöntemi, genel olarak ISO 5659-2 [25]'ye uygun olarak gerçekleştirir. </w:t>
      </w:r>
      <w:r w:rsidRPr="00541D32">
        <w:t xml:space="preserve">Deney süresi 10 min’dır, asgari ışık geçirgenlik değerine ulaşmamışsa, bir 10 min daha deney uzatılır. </w:t>
      </w:r>
    </w:p>
    <w:p w:rsidR="0073416F" w:rsidRDefault="0073416F" w:rsidP="003F1A11"/>
    <w:p w:rsidR="0073416F" w:rsidRPr="000D44B2" w:rsidRDefault="0073416F" w:rsidP="003F1A11">
      <w:r>
        <w:t>Ü</w:t>
      </w:r>
      <w:r w:rsidRPr="000D44B2">
        <w:t xml:space="preserve">ç </w:t>
      </w:r>
      <w:r>
        <w:t>deney</w:t>
      </w:r>
      <w:r w:rsidRPr="000D44B2">
        <w:t xml:space="preserve"> numunesi </w:t>
      </w:r>
      <w:r>
        <w:t>aşağıdaki gibi deneye tabi tutulur</w:t>
      </w:r>
      <w:r w:rsidRPr="000D44B2">
        <w:t>:</w:t>
      </w:r>
    </w:p>
    <w:p w:rsidR="0073416F" w:rsidRPr="004A13F4" w:rsidRDefault="0073416F" w:rsidP="006E3AE7">
      <w:pPr>
        <w:numPr>
          <w:ilvl w:val="0"/>
          <w:numId w:val="7"/>
        </w:numPr>
        <w:spacing w:line="256" w:lineRule="auto"/>
      </w:pPr>
      <w:r>
        <w:t>P</w:t>
      </w:r>
      <w:r w:rsidRPr="000D44B2">
        <w:t xml:space="preserve">ilot </w:t>
      </w:r>
      <w:r>
        <w:t>alevi olduğunda</w:t>
      </w:r>
      <w:r w:rsidRPr="000D44B2">
        <w:t xml:space="preserve"> 25 kW </w:t>
      </w:r>
      <w:r w:rsidRPr="000D44B2">
        <w:rPr>
          <w:rFonts w:eastAsia="SymbolMT"/>
        </w:rPr>
        <w:t xml:space="preserve">× </w:t>
      </w:r>
      <w:r w:rsidRPr="000D44B2">
        <w:t>m</w:t>
      </w:r>
      <w:r w:rsidRPr="006C223C">
        <w:rPr>
          <w:sz w:val="16"/>
          <w:szCs w:val="16"/>
          <w:vertAlign w:val="superscript"/>
        </w:rPr>
        <w:t>–</w:t>
      </w:r>
      <w:r w:rsidRPr="004A13F4">
        <w:rPr>
          <w:sz w:val="16"/>
          <w:szCs w:val="16"/>
          <w:vertAlign w:val="superscript"/>
        </w:rPr>
        <w:t>2</w:t>
      </w:r>
      <w:r w:rsidRPr="004A13F4">
        <w:rPr>
          <w:sz w:val="16"/>
          <w:szCs w:val="16"/>
        </w:rPr>
        <w:t xml:space="preserve"> </w:t>
      </w:r>
      <w:r w:rsidRPr="004A13F4">
        <w:rPr>
          <w:rFonts w:ascii="ArialMT" w:hAnsi="ArialMT" w:cs="ArialMT"/>
        </w:rPr>
        <w:t>ışıma,</w:t>
      </w:r>
    </w:p>
    <w:p w:rsidR="0073416F" w:rsidRPr="000D44B2" w:rsidRDefault="0073416F" w:rsidP="006E3AE7">
      <w:pPr>
        <w:numPr>
          <w:ilvl w:val="0"/>
          <w:numId w:val="7"/>
        </w:numPr>
        <w:spacing w:line="256" w:lineRule="auto"/>
      </w:pPr>
      <w:r>
        <w:t>P</w:t>
      </w:r>
      <w:r w:rsidRPr="000D44B2">
        <w:t xml:space="preserve">ilot </w:t>
      </w:r>
      <w:r>
        <w:t>alevi</w:t>
      </w:r>
      <w:r w:rsidRPr="000D44B2">
        <w:t xml:space="preserve"> </w:t>
      </w:r>
      <w:r>
        <w:t>olmadığında</w:t>
      </w:r>
      <w:r w:rsidRPr="000D44B2">
        <w:t xml:space="preserve"> 25 kW </w:t>
      </w:r>
      <w:r w:rsidRPr="000D44B2">
        <w:rPr>
          <w:rFonts w:eastAsia="SymbolMT"/>
        </w:rPr>
        <w:t xml:space="preserve">× </w:t>
      </w:r>
      <w:r w:rsidRPr="000D44B2">
        <w:t>m</w:t>
      </w:r>
      <w:r w:rsidRPr="006C223C">
        <w:rPr>
          <w:sz w:val="16"/>
          <w:szCs w:val="16"/>
          <w:vertAlign w:val="superscript"/>
        </w:rPr>
        <w:t>–2</w:t>
      </w:r>
      <w:r>
        <w:rPr>
          <w:sz w:val="16"/>
          <w:szCs w:val="16"/>
        </w:rPr>
        <w:t xml:space="preserve"> </w:t>
      </w:r>
      <w:r w:rsidRPr="000D44B2">
        <w:t>ışı</w:t>
      </w:r>
      <w:r>
        <w:t>ma</w:t>
      </w:r>
      <w:r w:rsidRPr="000D44B2">
        <w:t xml:space="preserve"> ve</w:t>
      </w:r>
    </w:p>
    <w:p w:rsidR="0073416F" w:rsidRDefault="0073416F" w:rsidP="006E3AE7">
      <w:pPr>
        <w:numPr>
          <w:ilvl w:val="0"/>
          <w:numId w:val="7"/>
        </w:numPr>
        <w:spacing w:line="256" w:lineRule="auto"/>
      </w:pPr>
      <w:r>
        <w:t>P</w:t>
      </w:r>
      <w:r w:rsidRPr="000D44B2">
        <w:t xml:space="preserve">ilot </w:t>
      </w:r>
      <w:r>
        <w:t>alevi olmadığında</w:t>
      </w:r>
      <w:r w:rsidRPr="000D44B2">
        <w:t xml:space="preserve"> 50 kW × m</w:t>
      </w:r>
      <w:r w:rsidRPr="004A13F4">
        <w:rPr>
          <w:vertAlign w:val="superscript"/>
        </w:rPr>
        <w:t>–2</w:t>
      </w:r>
      <w:r w:rsidRPr="000D44B2">
        <w:t xml:space="preserve"> ışı</w:t>
      </w:r>
      <w:r>
        <w:t>ma</w:t>
      </w:r>
      <w:r w:rsidRPr="000D44B2">
        <w:t>.</w:t>
      </w:r>
    </w:p>
    <w:p w:rsidR="0073416F" w:rsidRPr="000D44B2" w:rsidRDefault="0073416F" w:rsidP="003F1A11">
      <w:pPr>
        <w:spacing w:line="256" w:lineRule="auto"/>
        <w:ind w:left="720"/>
      </w:pPr>
    </w:p>
    <w:p w:rsidR="0073416F" w:rsidRDefault="0073416F" w:rsidP="00541D32">
      <w:pPr>
        <w:jc w:val="both"/>
      </w:pPr>
      <w:r w:rsidRPr="000D44B2">
        <w:t>Sonuçlar gaz hacim</w:t>
      </w:r>
      <w:r>
        <w:t xml:space="preserve"> oranları olarak </w:t>
      </w:r>
      <w:r w:rsidRPr="000D44B2">
        <w:t xml:space="preserve">ifade edilmiştir. İzin verilen </w:t>
      </w:r>
      <w:r>
        <w:t>azami değerler aşağıda verilmiştir</w:t>
      </w:r>
      <w:r w:rsidRPr="000D44B2">
        <w:t xml:space="preserve"> (bk. </w:t>
      </w:r>
      <w:r>
        <w:t>Çizelge</w:t>
      </w:r>
      <w:r w:rsidRPr="000D44B2">
        <w:t xml:space="preserve"> 6)</w:t>
      </w:r>
      <w:r>
        <w:t>.</w:t>
      </w:r>
    </w:p>
    <w:p w:rsidR="0073416F" w:rsidRPr="000D44B2" w:rsidRDefault="0073416F" w:rsidP="003F1A11"/>
    <w:p w:rsidR="0073416F" w:rsidRPr="00361E53" w:rsidRDefault="0073416F" w:rsidP="00361E53">
      <w:pPr>
        <w:pStyle w:val="Heading4"/>
        <w:rPr>
          <w:b w:val="0"/>
          <w:bCs w:val="0"/>
          <w:sz w:val="20"/>
          <w:szCs w:val="20"/>
        </w:rPr>
      </w:pPr>
      <w:bookmarkStart w:id="1083" w:name="_Toc404505322"/>
      <w:r w:rsidRPr="00361E53">
        <w:rPr>
          <w:sz w:val="20"/>
          <w:szCs w:val="20"/>
        </w:rPr>
        <w:t>Çizelge 6 -</w:t>
      </w:r>
      <w:r w:rsidRPr="00361E53">
        <w:rPr>
          <w:b w:val="0"/>
          <w:bCs w:val="0"/>
          <w:sz w:val="20"/>
          <w:szCs w:val="20"/>
        </w:rPr>
        <w:t xml:space="preserve"> Gaz bileşeni için hacim oranı sınırları</w:t>
      </w:r>
      <w:bookmarkEnd w:id="1083"/>
    </w:p>
    <w:p w:rsidR="0073416F" w:rsidRPr="004A13F4" w:rsidRDefault="0073416F" w:rsidP="003F1A11"/>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977"/>
        <w:gridCol w:w="2600"/>
      </w:tblGrid>
      <w:tr w:rsidR="0073416F" w:rsidRPr="000D44B2">
        <w:trPr>
          <w:trHeight w:val="585"/>
        </w:trPr>
        <w:tc>
          <w:tcPr>
            <w:tcW w:w="2085" w:type="dxa"/>
            <w:vAlign w:val="center"/>
          </w:tcPr>
          <w:p w:rsidR="0073416F" w:rsidRPr="001973F7" w:rsidRDefault="0073416F" w:rsidP="001973F7">
            <w:pPr>
              <w:jc w:val="center"/>
              <w:rPr>
                <w:b/>
                <w:bCs/>
              </w:rPr>
            </w:pPr>
            <w:r w:rsidRPr="001973F7">
              <w:rPr>
                <w:b/>
                <w:bCs/>
              </w:rPr>
              <w:t>Gaz bileşenleri</w:t>
            </w:r>
          </w:p>
        </w:tc>
        <w:tc>
          <w:tcPr>
            <w:tcW w:w="2600" w:type="dxa"/>
          </w:tcPr>
          <w:p w:rsidR="0073416F" w:rsidRPr="001973F7" w:rsidRDefault="0073416F" w:rsidP="001973F7">
            <w:pPr>
              <w:jc w:val="center"/>
              <w:rPr>
                <w:b/>
                <w:bCs/>
              </w:rPr>
            </w:pPr>
            <w:r w:rsidRPr="001973F7">
              <w:rPr>
                <w:b/>
                <w:bCs/>
              </w:rPr>
              <w:t>Hacim oranı limiti x 10</w:t>
            </w:r>
            <w:r w:rsidRPr="001973F7">
              <w:rPr>
                <w:b/>
                <w:bCs/>
                <w:vertAlign w:val="superscript"/>
              </w:rPr>
              <w:t>6</w:t>
            </w:r>
          </w:p>
        </w:tc>
      </w:tr>
      <w:tr w:rsidR="0073416F" w:rsidRPr="000D44B2">
        <w:trPr>
          <w:trHeight w:val="369"/>
        </w:trPr>
        <w:tc>
          <w:tcPr>
            <w:tcW w:w="2085" w:type="dxa"/>
            <w:vAlign w:val="center"/>
          </w:tcPr>
          <w:p w:rsidR="0073416F" w:rsidRPr="001973F7" w:rsidRDefault="0073416F" w:rsidP="00497C71">
            <w:r w:rsidRPr="001973F7">
              <w:t>Karbon monoksit</w:t>
            </w:r>
          </w:p>
        </w:tc>
        <w:tc>
          <w:tcPr>
            <w:tcW w:w="2600" w:type="dxa"/>
            <w:vAlign w:val="center"/>
          </w:tcPr>
          <w:p w:rsidR="0073416F" w:rsidRPr="001973F7" w:rsidRDefault="0073416F" w:rsidP="001973F7">
            <w:pPr>
              <w:jc w:val="center"/>
            </w:pPr>
            <w:r w:rsidRPr="001973F7">
              <w:t>1 450</w:t>
            </w:r>
          </w:p>
        </w:tc>
      </w:tr>
      <w:tr w:rsidR="0073416F" w:rsidRPr="000D44B2">
        <w:trPr>
          <w:trHeight w:val="334"/>
        </w:trPr>
        <w:tc>
          <w:tcPr>
            <w:tcW w:w="2085" w:type="dxa"/>
            <w:vAlign w:val="center"/>
          </w:tcPr>
          <w:p w:rsidR="0073416F" w:rsidRPr="001973F7" w:rsidRDefault="0073416F" w:rsidP="00497C71">
            <w:r w:rsidRPr="001973F7">
              <w:t>Hidrojen klorür</w:t>
            </w:r>
          </w:p>
        </w:tc>
        <w:tc>
          <w:tcPr>
            <w:tcW w:w="2600" w:type="dxa"/>
            <w:vAlign w:val="center"/>
          </w:tcPr>
          <w:p w:rsidR="0073416F" w:rsidRPr="001973F7" w:rsidRDefault="0073416F" w:rsidP="001973F7">
            <w:pPr>
              <w:jc w:val="center"/>
            </w:pPr>
            <w:r w:rsidRPr="001973F7">
              <w:t>600</w:t>
            </w:r>
          </w:p>
        </w:tc>
      </w:tr>
      <w:tr w:rsidR="0073416F" w:rsidRPr="000D44B2">
        <w:trPr>
          <w:trHeight w:val="342"/>
        </w:trPr>
        <w:tc>
          <w:tcPr>
            <w:tcW w:w="2085" w:type="dxa"/>
            <w:vAlign w:val="center"/>
          </w:tcPr>
          <w:p w:rsidR="0073416F" w:rsidRPr="001973F7" w:rsidRDefault="0073416F" w:rsidP="00497C71">
            <w:r w:rsidRPr="001973F7">
              <w:t>Sülfür dioksit</w:t>
            </w:r>
          </w:p>
        </w:tc>
        <w:tc>
          <w:tcPr>
            <w:tcW w:w="2600" w:type="dxa"/>
            <w:vAlign w:val="center"/>
          </w:tcPr>
          <w:p w:rsidR="0073416F" w:rsidRPr="001973F7" w:rsidRDefault="0073416F" w:rsidP="001973F7">
            <w:pPr>
              <w:jc w:val="center"/>
            </w:pPr>
            <w:r w:rsidRPr="001973F7">
              <w:t>120</w:t>
            </w:r>
          </w:p>
        </w:tc>
      </w:tr>
      <w:tr w:rsidR="0073416F" w:rsidRPr="000D44B2">
        <w:trPr>
          <w:trHeight w:val="350"/>
        </w:trPr>
        <w:tc>
          <w:tcPr>
            <w:tcW w:w="2085" w:type="dxa"/>
            <w:vAlign w:val="center"/>
          </w:tcPr>
          <w:p w:rsidR="0073416F" w:rsidRPr="001973F7" w:rsidRDefault="0073416F" w:rsidP="00497C71">
            <w:r w:rsidRPr="001973F7">
              <w:t>Azot oksit</w:t>
            </w:r>
          </w:p>
        </w:tc>
        <w:tc>
          <w:tcPr>
            <w:tcW w:w="2600" w:type="dxa"/>
            <w:vAlign w:val="center"/>
          </w:tcPr>
          <w:p w:rsidR="0073416F" w:rsidRPr="001973F7" w:rsidRDefault="0073416F" w:rsidP="001973F7">
            <w:pPr>
              <w:jc w:val="center"/>
            </w:pPr>
            <w:r w:rsidRPr="001973F7">
              <w:t>350</w:t>
            </w:r>
          </w:p>
        </w:tc>
      </w:tr>
      <w:tr w:rsidR="0073416F" w:rsidRPr="000D44B2">
        <w:trPr>
          <w:trHeight w:val="316"/>
        </w:trPr>
        <w:tc>
          <w:tcPr>
            <w:tcW w:w="2085" w:type="dxa"/>
            <w:vAlign w:val="center"/>
          </w:tcPr>
          <w:p w:rsidR="0073416F" w:rsidRPr="001973F7" w:rsidRDefault="0073416F" w:rsidP="00497C71">
            <w:r w:rsidRPr="001973F7">
              <w:t>Hidrojen siyanür</w:t>
            </w:r>
          </w:p>
        </w:tc>
        <w:tc>
          <w:tcPr>
            <w:tcW w:w="2600" w:type="dxa"/>
            <w:vAlign w:val="center"/>
          </w:tcPr>
          <w:p w:rsidR="0073416F" w:rsidRPr="001973F7" w:rsidRDefault="0073416F" w:rsidP="001973F7">
            <w:pPr>
              <w:jc w:val="center"/>
            </w:pPr>
            <w:r w:rsidRPr="001973F7">
              <w:t>140</w:t>
            </w:r>
          </w:p>
        </w:tc>
      </w:tr>
      <w:tr w:rsidR="0073416F" w:rsidRPr="000D44B2">
        <w:trPr>
          <w:trHeight w:val="338"/>
        </w:trPr>
        <w:tc>
          <w:tcPr>
            <w:tcW w:w="2085" w:type="dxa"/>
            <w:vAlign w:val="center"/>
          </w:tcPr>
          <w:p w:rsidR="0073416F" w:rsidRPr="001973F7" w:rsidRDefault="0073416F" w:rsidP="00497C71">
            <w:r w:rsidRPr="001973F7">
              <w:t>Hidrojen bromür</w:t>
            </w:r>
          </w:p>
        </w:tc>
        <w:tc>
          <w:tcPr>
            <w:tcW w:w="2600" w:type="dxa"/>
            <w:vAlign w:val="center"/>
          </w:tcPr>
          <w:p w:rsidR="0073416F" w:rsidRPr="001973F7" w:rsidRDefault="0073416F" w:rsidP="001973F7">
            <w:pPr>
              <w:jc w:val="center"/>
            </w:pPr>
            <w:r w:rsidRPr="001973F7">
              <w:t>600</w:t>
            </w:r>
          </w:p>
        </w:tc>
      </w:tr>
      <w:tr w:rsidR="0073416F" w:rsidRPr="000D44B2">
        <w:trPr>
          <w:trHeight w:val="338"/>
        </w:trPr>
        <w:tc>
          <w:tcPr>
            <w:tcW w:w="2085" w:type="dxa"/>
            <w:vAlign w:val="center"/>
          </w:tcPr>
          <w:p w:rsidR="0073416F" w:rsidRPr="001973F7" w:rsidRDefault="0073416F" w:rsidP="00497C71">
            <w:r w:rsidRPr="001973F7">
              <w:t xml:space="preserve">Hidrojen flörür </w:t>
            </w:r>
          </w:p>
        </w:tc>
        <w:tc>
          <w:tcPr>
            <w:tcW w:w="2600" w:type="dxa"/>
            <w:vAlign w:val="center"/>
          </w:tcPr>
          <w:p w:rsidR="0073416F" w:rsidRPr="001973F7" w:rsidRDefault="0073416F" w:rsidP="001973F7">
            <w:pPr>
              <w:jc w:val="center"/>
            </w:pPr>
            <w:r w:rsidRPr="001973F7">
              <w:t>600</w:t>
            </w:r>
          </w:p>
        </w:tc>
      </w:tr>
    </w:tbl>
    <w:p w:rsidR="0073416F" w:rsidRPr="000D44B2" w:rsidRDefault="0073416F" w:rsidP="003F1A11">
      <w:pPr>
        <w:ind w:left="360"/>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084" w:name="_Toc404439731"/>
      <w:bookmarkStart w:id="1085" w:name="_Toc404440116"/>
      <w:bookmarkStart w:id="1086" w:name="_Toc404441285"/>
      <w:bookmarkStart w:id="1087" w:name="_Toc404441563"/>
      <w:bookmarkStart w:id="1088" w:name="_Toc404505323"/>
      <w:r w:rsidRPr="00AC70BA">
        <w:rPr>
          <w:b/>
          <w:bCs/>
          <w:sz w:val="22"/>
          <w:szCs w:val="22"/>
          <w:lang w:eastAsia="en-US"/>
        </w:rPr>
        <w:t>6.8.5</w:t>
      </w:r>
      <w:r w:rsidRPr="00AC70BA">
        <w:rPr>
          <w:b/>
          <w:bCs/>
          <w:sz w:val="22"/>
          <w:szCs w:val="22"/>
          <w:lang w:eastAsia="en-US"/>
        </w:rPr>
        <w:tab/>
        <w:t>Tekrarlanabilirlik ve uyarlık</w:t>
      </w:r>
      <w:bookmarkEnd w:id="1084"/>
      <w:bookmarkEnd w:id="1085"/>
      <w:bookmarkEnd w:id="1086"/>
      <w:bookmarkEnd w:id="1087"/>
      <w:bookmarkEnd w:id="1088"/>
      <w:r w:rsidRPr="00AC70BA">
        <w:rPr>
          <w:b/>
          <w:bCs/>
          <w:sz w:val="22"/>
          <w:szCs w:val="22"/>
          <w:lang w:eastAsia="en-US"/>
        </w:rPr>
        <w:t xml:space="preserve"> </w:t>
      </w:r>
    </w:p>
    <w:p w:rsidR="0073416F" w:rsidRPr="000D44B2" w:rsidRDefault="0073416F" w:rsidP="003F1A11">
      <w:r w:rsidRPr="000D44B2">
        <w:t>Veri bulunmamaktadır.</w:t>
      </w:r>
    </w:p>
    <w:p w:rsidR="0073416F" w:rsidRPr="000D44B2" w:rsidRDefault="0073416F" w:rsidP="003F1A11"/>
    <w:p w:rsidR="0073416F" w:rsidRPr="00AC70BA" w:rsidRDefault="0073416F" w:rsidP="00AC70BA">
      <w:pPr>
        <w:keepNext/>
        <w:tabs>
          <w:tab w:val="left" w:pos="567"/>
          <w:tab w:val="left" w:pos="709"/>
        </w:tabs>
        <w:jc w:val="both"/>
        <w:outlineLvl w:val="1"/>
        <w:rPr>
          <w:b/>
          <w:bCs/>
          <w:sz w:val="22"/>
          <w:szCs w:val="22"/>
          <w:lang w:eastAsia="en-US"/>
        </w:rPr>
      </w:pPr>
      <w:bookmarkStart w:id="1089" w:name="_Toc404439732"/>
      <w:bookmarkStart w:id="1090" w:name="_Toc404440117"/>
      <w:bookmarkStart w:id="1091" w:name="_Toc404441286"/>
      <w:bookmarkStart w:id="1092" w:name="_Toc404441564"/>
      <w:bookmarkStart w:id="1093" w:name="_Toc404505324"/>
      <w:r w:rsidRPr="00AC70BA">
        <w:rPr>
          <w:b/>
          <w:bCs/>
          <w:sz w:val="22"/>
          <w:szCs w:val="22"/>
          <w:lang w:eastAsia="en-US"/>
        </w:rPr>
        <w:t>6.8.6</w:t>
      </w:r>
      <w:r w:rsidRPr="00AC70BA">
        <w:rPr>
          <w:b/>
          <w:bCs/>
          <w:sz w:val="22"/>
          <w:szCs w:val="22"/>
          <w:lang w:eastAsia="en-US"/>
        </w:rPr>
        <w:tab/>
        <w:t>Deney verilerinin uygunluğu ve özel gözlemler</w:t>
      </w:r>
      <w:bookmarkEnd w:id="1089"/>
      <w:bookmarkEnd w:id="1090"/>
      <w:bookmarkEnd w:id="1091"/>
      <w:bookmarkEnd w:id="1092"/>
      <w:bookmarkEnd w:id="1093"/>
    </w:p>
    <w:p w:rsidR="0073416F" w:rsidRPr="00501AEA" w:rsidRDefault="0073416F" w:rsidP="00541D32">
      <w:pPr>
        <w:jc w:val="both"/>
      </w:pPr>
      <w:r w:rsidRPr="00501AEA">
        <w:t>Eşdeğerlilik oranı deney sırasında değişir. Kimyasal analiz yöntemleri hataya ve bozulmaya karşı duyarlıdır. Yangın gazları konik ısıtıcının içinden geçer ve fan karıştırma işlemi kullanılmadığında dolayı kabının üst kısmında birikebilir. Odanın duvarlarında ve kurumda gaz birikmesi oluşabilir. Gerçek-ölçekli yangın deneylerin verileri ile zehirli gaz oluşumu karşılaştırmaları hiç raporlanmamıştır.</w:t>
      </w:r>
    </w:p>
    <w:p w:rsidR="0073416F" w:rsidRPr="000D44B2" w:rsidRDefault="0073416F" w:rsidP="003F1A11"/>
    <w:p w:rsidR="0073416F" w:rsidRDefault="0073416F" w:rsidP="00541D32">
      <w:pPr>
        <w:jc w:val="both"/>
      </w:pPr>
      <w:r w:rsidRPr="000D44B2">
        <w:t xml:space="preserve">Gerçekleştirmek nispeten kolay </w:t>
      </w:r>
      <w:r>
        <w:t>iken,</w:t>
      </w:r>
      <w:r w:rsidRPr="000D44B2">
        <w:t xml:space="preserve"> bu yöntem yangın tehlikesi analizinde kullanmak için </w:t>
      </w:r>
      <w:r>
        <w:t>oluşturulan yangın ürünü zehirliliği</w:t>
      </w:r>
      <w:r w:rsidRPr="000D44B2">
        <w:t xml:space="preserve"> </w:t>
      </w:r>
      <w:r>
        <w:t xml:space="preserve">için </w:t>
      </w:r>
      <w:r w:rsidRPr="000D44B2">
        <w:t>şüpheli değere sahiptir.</w:t>
      </w:r>
    </w:p>
    <w:p w:rsidR="0073416F" w:rsidRPr="000D44B2" w:rsidRDefault="0073416F" w:rsidP="00541D32">
      <w:pPr>
        <w:jc w:val="both"/>
      </w:pPr>
    </w:p>
    <w:p w:rsidR="0073416F" w:rsidRPr="000D44B2" w:rsidRDefault="0073416F" w:rsidP="00541D32">
      <w:pPr>
        <w:jc w:val="both"/>
      </w:pPr>
      <w:r w:rsidRPr="000D44B2">
        <w:t xml:space="preserve">Aynı odayı kullanan bir zehirlilik </w:t>
      </w:r>
      <w:r>
        <w:t xml:space="preserve">deneyi </w:t>
      </w:r>
      <w:r w:rsidRPr="000D44B2">
        <w:t>CEN / TS 45545-2'de [17] belirtilmiştir.</w:t>
      </w:r>
    </w:p>
    <w:p w:rsidR="0073416F" w:rsidRDefault="0073416F" w:rsidP="00541D32">
      <w:pPr>
        <w:jc w:val="both"/>
      </w:pPr>
    </w:p>
    <w:p w:rsidR="0073416F" w:rsidRPr="000D44B2" w:rsidRDefault="0073416F" w:rsidP="00541D32">
      <w:pPr>
        <w:jc w:val="both"/>
      </w:pPr>
      <w:r w:rsidRPr="000D44B2">
        <w:t xml:space="preserve">Bu duman odasını kullanan </w:t>
      </w:r>
      <w:r>
        <w:t>deney</w:t>
      </w:r>
      <w:r w:rsidRPr="000D44B2">
        <w:t xml:space="preserve"> ISO 16312-2'de </w:t>
      </w:r>
      <w:r>
        <w:t>ele alınmıştır</w:t>
      </w:r>
      <w:r w:rsidRPr="000D44B2">
        <w:t>.</w:t>
      </w:r>
    </w:p>
    <w:p w:rsidR="0073416F" w:rsidRDefault="0073416F" w:rsidP="003F1A11">
      <w:pPr>
        <w:rPr>
          <w:b/>
          <w:bCs/>
        </w:rPr>
      </w:pPr>
    </w:p>
    <w:p w:rsidR="0073416F" w:rsidRPr="003B67D5" w:rsidRDefault="0073416F" w:rsidP="003B67D5">
      <w:pPr>
        <w:keepNext/>
        <w:tabs>
          <w:tab w:val="left" w:pos="567"/>
          <w:tab w:val="left" w:pos="709"/>
        </w:tabs>
        <w:jc w:val="both"/>
        <w:outlineLvl w:val="1"/>
        <w:rPr>
          <w:b/>
          <w:bCs/>
          <w:sz w:val="22"/>
          <w:szCs w:val="22"/>
          <w:lang w:eastAsia="en-US"/>
        </w:rPr>
      </w:pPr>
      <w:bookmarkStart w:id="1094" w:name="_Toc404439733"/>
      <w:bookmarkStart w:id="1095" w:name="_Toc404440118"/>
      <w:bookmarkStart w:id="1096" w:name="_Toc404505325"/>
      <w:r w:rsidRPr="003B67D5">
        <w:rPr>
          <w:b/>
          <w:bCs/>
          <w:sz w:val="22"/>
          <w:szCs w:val="22"/>
          <w:lang w:eastAsia="en-US"/>
        </w:rPr>
        <w:t>6.8.7</w:t>
      </w:r>
      <w:r w:rsidRPr="003B67D5">
        <w:rPr>
          <w:b/>
          <w:bCs/>
          <w:sz w:val="22"/>
          <w:szCs w:val="22"/>
          <w:lang w:eastAsia="en-US"/>
        </w:rPr>
        <w:tab/>
        <w:t>Kaynak dokümanlar</w:t>
      </w:r>
      <w:bookmarkEnd w:id="1094"/>
      <w:bookmarkEnd w:id="1095"/>
      <w:bookmarkEnd w:id="1096"/>
    </w:p>
    <w:p w:rsidR="0073416F" w:rsidRPr="000D44B2" w:rsidRDefault="0073416F" w:rsidP="003F1A11">
      <w:r w:rsidRPr="000D44B2">
        <w:t>IMO FTP Kod [24]</w:t>
      </w:r>
    </w:p>
    <w:p w:rsidR="0073416F" w:rsidRPr="000D44B2" w:rsidRDefault="0073416F" w:rsidP="003F1A11">
      <w:r w:rsidRPr="000D44B2">
        <w:t>ISO 5659-2 [25]</w:t>
      </w:r>
    </w:p>
    <w:p w:rsidR="0073416F" w:rsidRPr="000D44B2" w:rsidRDefault="0073416F" w:rsidP="003F1A11">
      <w:r w:rsidRPr="000D44B2">
        <w:t>CEN/TS 45545-2 [17]</w:t>
      </w:r>
    </w:p>
    <w:p w:rsidR="0073416F" w:rsidRDefault="0073416F" w:rsidP="003F1A11">
      <w:pPr>
        <w:rPr>
          <w:b/>
          <w:bCs/>
        </w:rPr>
      </w:pPr>
    </w:p>
    <w:p w:rsidR="0073416F" w:rsidRPr="00817A75" w:rsidRDefault="0073416F" w:rsidP="004378E8">
      <w:pPr>
        <w:pStyle w:val="Heading2"/>
      </w:pPr>
      <w:bookmarkStart w:id="1097" w:name="_Toc404439082"/>
      <w:bookmarkStart w:id="1098" w:name="_Toc404439734"/>
      <w:bookmarkStart w:id="1099" w:name="_Toc404440119"/>
      <w:bookmarkStart w:id="1100" w:name="_Toc404440201"/>
      <w:bookmarkStart w:id="1101" w:name="_Toc404440234"/>
      <w:bookmarkStart w:id="1102" w:name="_Toc404440267"/>
      <w:bookmarkStart w:id="1103" w:name="_Toc404440489"/>
      <w:bookmarkStart w:id="1104" w:name="_Toc404441287"/>
      <w:bookmarkStart w:id="1105" w:name="_Toc404441565"/>
      <w:bookmarkStart w:id="1106" w:name="_Toc404505326"/>
      <w:r w:rsidRPr="00817A75">
        <w:t>6.9</w:t>
      </w:r>
      <w:r w:rsidRPr="00817A75">
        <w:tab/>
        <w:t>Demiryolu taşıt kabloları için zehirlilik deneyi</w:t>
      </w:r>
      <w:bookmarkEnd w:id="1097"/>
      <w:bookmarkEnd w:id="1098"/>
      <w:bookmarkEnd w:id="1099"/>
      <w:bookmarkEnd w:id="1100"/>
      <w:bookmarkEnd w:id="1101"/>
      <w:bookmarkEnd w:id="1102"/>
      <w:bookmarkEnd w:id="1103"/>
      <w:bookmarkEnd w:id="1104"/>
      <w:bookmarkEnd w:id="1105"/>
      <w:bookmarkEnd w:id="1106"/>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107" w:name="_Toc404439735"/>
      <w:bookmarkStart w:id="1108" w:name="_Toc404440120"/>
      <w:bookmarkStart w:id="1109" w:name="_Toc404441288"/>
      <w:bookmarkStart w:id="1110" w:name="_Toc404441566"/>
      <w:bookmarkStart w:id="1111" w:name="_Toc404505327"/>
      <w:r w:rsidRPr="00AC70BA">
        <w:rPr>
          <w:b/>
          <w:bCs/>
          <w:sz w:val="22"/>
          <w:szCs w:val="22"/>
          <w:lang w:eastAsia="en-US"/>
        </w:rPr>
        <w:t xml:space="preserve">6.9.1 </w:t>
      </w:r>
      <w:r w:rsidRPr="00AC70BA">
        <w:rPr>
          <w:b/>
          <w:bCs/>
          <w:sz w:val="22"/>
          <w:szCs w:val="22"/>
          <w:lang w:eastAsia="en-US"/>
        </w:rPr>
        <w:tab/>
        <w:t>Özet</w:t>
      </w:r>
      <w:bookmarkEnd w:id="1107"/>
      <w:bookmarkEnd w:id="1108"/>
      <w:bookmarkEnd w:id="1109"/>
      <w:bookmarkEnd w:id="1110"/>
      <w:bookmarkEnd w:id="1111"/>
    </w:p>
    <w:p w:rsidR="0073416F" w:rsidRDefault="0073416F" w:rsidP="002D6FF1">
      <w:pPr>
        <w:jc w:val="both"/>
      </w:pPr>
      <w:r w:rsidRPr="000D44B2">
        <w:t>EN 50305 [44]</w:t>
      </w:r>
      <w:r>
        <w:t xml:space="preserve"> Madde </w:t>
      </w:r>
      <w:r w:rsidRPr="000D44B2">
        <w:t xml:space="preserve">9,2’de </w:t>
      </w:r>
      <w:r>
        <w:t xml:space="preserve">tarif edilen deney, malzemenin bir küçük örneği belirlenen şartlar altında fazla havada tamamen yakıldığı zaman üretilen yanma ürünlerinin zehirliliği ölçmek için kullanılır. </w:t>
      </w:r>
      <w:r w:rsidRPr="000D44B2">
        <w:t xml:space="preserve"> Ma</w:t>
      </w:r>
      <w:r>
        <w:t>lzeme bir demiryolu taşıtından alınan yalıtım veya kılıf veya diğer metalik olmayan bileşendir.</w:t>
      </w:r>
    </w:p>
    <w:p w:rsidR="0073416F" w:rsidRPr="000D44B2" w:rsidRDefault="0073416F" w:rsidP="002D6FF1">
      <w:pPr>
        <w:jc w:val="both"/>
      </w:pPr>
    </w:p>
    <w:p w:rsidR="0073416F" w:rsidRPr="000D44B2" w:rsidRDefault="0073416F" w:rsidP="002D6FF1">
      <w:pPr>
        <w:jc w:val="both"/>
      </w:pPr>
      <w:r w:rsidRPr="00501AEA">
        <w:t>Sadece ''halojen içermeyen'' olarak tanımlanan malzemelere uygulanır. Sadece başlangıç nitel deneyleri</w:t>
      </w:r>
      <w:r>
        <w:t xml:space="preserve"> (sodyum füzyonu ile), k</w:t>
      </w:r>
      <w:r w:rsidRPr="00A92B51">
        <w:t>ükürt ve oksijenin malzeme içinde mevcut olduğu gösterirse</w:t>
      </w:r>
      <w:r>
        <w:t>,</w:t>
      </w:r>
      <w:r w:rsidRPr="00A92B51">
        <w:t xml:space="preserve"> </w:t>
      </w:r>
      <w:r>
        <w:t>s</w:t>
      </w:r>
      <w:r w:rsidRPr="000D44B2">
        <w:t xml:space="preserve">ülfür dioksit ve </w:t>
      </w:r>
      <w:r>
        <w:t xml:space="preserve">azot </w:t>
      </w:r>
      <w:r w:rsidRPr="000D44B2">
        <w:t>oksitler için nicel analizler</w:t>
      </w:r>
      <w:r>
        <w:t>i yapıl</w:t>
      </w:r>
      <w:r w:rsidRPr="000D44B2">
        <w:t>ır.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112" w:name="_Toc404439736"/>
      <w:bookmarkStart w:id="1113" w:name="_Toc404440121"/>
      <w:bookmarkStart w:id="1114" w:name="_Toc404441289"/>
      <w:bookmarkStart w:id="1115" w:name="_Toc404441567"/>
      <w:bookmarkStart w:id="1116" w:name="_Toc404505328"/>
      <w:r w:rsidRPr="00AC70BA">
        <w:rPr>
          <w:b/>
          <w:bCs/>
          <w:sz w:val="22"/>
          <w:szCs w:val="22"/>
          <w:lang w:eastAsia="en-US"/>
        </w:rPr>
        <w:t xml:space="preserve">6.9.2 </w:t>
      </w:r>
      <w:r w:rsidRPr="00AC70BA">
        <w:rPr>
          <w:b/>
          <w:bCs/>
          <w:sz w:val="22"/>
          <w:szCs w:val="22"/>
          <w:lang w:eastAsia="en-US"/>
        </w:rPr>
        <w:tab/>
        <w:t>Amaç ve prensip</w:t>
      </w:r>
      <w:bookmarkEnd w:id="1112"/>
      <w:bookmarkEnd w:id="1113"/>
      <w:bookmarkEnd w:id="1114"/>
      <w:bookmarkEnd w:id="1115"/>
      <w:bookmarkEnd w:id="1116"/>
      <w:r w:rsidRPr="00AC70BA">
        <w:rPr>
          <w:b/>
          <w:bCs/>
          <w:sz w:val="22"/>
          <w:szCs w:val="22"/>
          <w:lang w:eastAsia="en-US"/>
        </w:rPr>
        <w:t xml:space="preserve"> </w:t>
      </w:r>
    </w:p>
    <w:p w:rsidR="0073416F" w:rsidRPr="000D44B2" w:rsidRDefault="0073416F" w:rsidP="002D6FF1">
      <w:pPr>
        <w:autoSpaceDE w:val="0"/>
        <w:autoSpaceDN w:val="0"/>
        <w:adjustRightInd w:val="0"/>
        <w:jc w:val="both"/>
      </w:pPr>
      <w:r w:rsidRPr="000D44B2">
        <w:t xml:space="preserve">Deneye tabi tutulan malzemenin </w:t>
      </w:r>
      <w:r>
        <w:t xml:space="preserve">800 </w:t>
      </w:r>
      <w:r>
        <w:rPr>
          <w:rFonts w:ascii="MS Gothic" w:eastAsia="MS Gothic" w:hAnsi="MS Gothic" w:cs="MS Gothic" w:hint="eastAsia"/>
        </w:rPr>
        <w:t>⁰</w:t>
      </w:r>
      <w:r>
        <w:t xml:space="preserve">C’ta </w:t>
      </w:r>
      <w:r w:rsidRPr="000D44B2">
        <w:t>yanma</w:t>
      </w:r>
      <w:r>
        <w:t>sı sonucu</w:t>
      </w:r>
      <w:r w:rsidRPr="000D44B2">
        <w:t xml:space="preserve"> ortaya çıkan bazı küçük molekül gazlı türlerin analitik verileri matematiksel olarak</w:t>
      </w:r>
      <w:r>
        <w:t xml:space="preserve"> birleştirilmiş </w:t>
      </w:r>
      <w:r w:rsidRPr="000D44B2">
        <w:t xml:space="preserve">bir zehirlilik indeksini elde etmek amacıyla </w:t>
      </w:r>
      <w:r>
        <w:t xml:space="preserve">her bir gaz türüne yönelik olarak “30 min’lik maruz kalma kritik derişim”i </w:t>
      </w:r>
      <w:r w:rsidRPr="000D44B2">
        <w:t>kullanarak hesaplanır.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117" w:name="_Toc404439737"/>
      <w:bookmarkStart w:id="1118" w:name="_Toc404440122"/>
      <w:bookmarkStart w:id="1119" w:name="_Toc404441290"/>
      <w:bookmarkStart w:id="1120" w:name="_Toc404441568"/>
      <w:bookmarkStart w:id="1121" w:name="_Toc404505329"/>
      <w:r w:rsidRPr="00AC70BA">
        <w:rPr>
          <w:b/>
          <w:bCs/>
          <w:sz w:val="22"/>
          <w:szCs w:val="22"/>
          <w:lang w:eastAsia="en-US"/>
        </w:rPr>
        <w:t xml:space="preserve">6.9.3 </w:t>
      </w:r>
      <w:r w:rsidRPr="00AC70BA">
        <w:rPr>
          <w:b/>
          <w:bCs/>
          <w:sz w:val="22"/>
          <w:szCs w:val="22"/>
          <w:lang w:eastAsia="en-US"/>
        </w:rPr>
        <w:tab/>
        <w:t>Deney numunesi</w:t>
      </w:r>
      <w:bookmarkEnd w:id="1117"/>
      <w:bookmarkEnd w:id="1118"/>
      <w:bookmarkEnd w:id="1119"/>
      <w:bookmarkEnd w:id="1120"/>
      <w:bookmarkEnd w:id="1121"/>
    </w:p>
    <w:p w:rsidR="0073416F" w:rsidRPr="000D44B2" w:rsidRDefault="0073416F" w:rsidP="002D6FF1">
      <w:pPr>
        <w:jc w:val="both"/>
      </w:pPr>
      <w:r>
        <w:t>Deney numunesi, yaklaşık 1 g’dir</w:t>
      </w:r>
      <w:r w:rsidRPr="000D44B2">
        <w:t xml:space="preserve"> ve </w:t>
      </w:r>
      <w:r>
        <w:t xml:space="preserve">bir demiryolu taşıtı kablosundan alınan yalıtım veya kılıf veya </w:t>
      </w:r>
      <w:r w:rsidRPr="000D44B2">
        <w:t>diğer metalik olmayan bileşenin bir parçasıdır.</w:t>
      </w:r>
    </w:p>
    <w:p w:rsidR="0073416F"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122" w:name="_Toc404439738"/>
      <w:bookmarkStart w:id="1123" w:name="_Toc404440123"/>
      <w:bookmarkStart w:id="1124" w:name="_Toc404441291"/>
      <w:bookmarkStart w:id="1125" w:name="_Toc404441569"/>
      <w:bookmarkStart w:id="1126" w:name="_Toc404505330"/>
      <w:r w:rsidRPr="00AC70BA">
        <w:rPr>
          <w:b/>
          <w:bCs/>
          <w:sz w:val="22"/>
          <w:szCs w:val="22"/>
          <w:lang w:eastAsia="en-US"/>
        </w:rPr>
        <w:t xml:space="preserve">6.9.4 </w:t>
      </w:r>
      <w:r w:rsidRPr="00AC70BA">
        <w:rPr>
          <w:b/>
          <w:bCs/>
          <w:sz w:val="22"/>
          <w:szCs w:val="22"/>
          <w:lang w:eastAsia="en-US"/>
        </w:rPr>
        <w:tab/>
        <w:t>Deney yöntemi</w:t>
      </w:r>
      <w:bookmarkEnd w:id="1122"/>
      <w:bookmarkEnd w:id="1123"/>
      <w:bookmarkEnd w:id="1124"/>
      <w:bookmarkEnd w:id="1125"/>
      <w:bookmarkEnd w:id="1126"/>
    </w:p>
    <w:p w:rsidR="0073416F" w:rsidRDefault="0073416F" w:rsidP="003F1A11">
      <w:r>
        <w:t>Düzenek</w:t>
      </w:r>
      <w:r w:rsidRPr="000D44B2">
        <w:t xml:space="preserve"> EN 50267-1 [46]'d</w:t>
      </w:r>
      <w:r>
        <w:t>a</w:t>
      </w:r>
      <w:r w:rsidRPr="000D44B2">
        <w:t xml:space="preserve"> tanımlandığı gibi bir tüp fırındır.</w:t>
      </w:r>
    </w:p>
    <w:p w:rsidR="0073416F" w:rsidRPr="000D44B2" w:rsidRDefault="0073416F" w:rsidP="003F1A11"/>
    <w:p w:rsidR="0073416F" w:rsidRPr="00223FB1" w:rsidRDefault="0073416F" w:rsidP="002D6FF1">
      <w:pPr>
        <w:jc w:val="both"/>
      </w:pPr>
      <w:r w:rsidRPr="00223FB1">
        <w:t>Yanma tüpü 800 ° C'lik bir sıcaklıkta muhafaza edilir. Malzemenin bir deney numunesi yanma borusu içine sokulur ve hava akı</w:t>
      </w:r>
      <w:r>
        <w:t>şı</w:t>
      </w:r>
      <w:r w:rsidRPr="00223FB1">
        <w:t xml:space="preserve"> yanmayı desteklemek amacıyla deney numunesi üzerinden tüp içinden geçirilir. Yangın ürünü daha sonra karbon monoksit, karbon dioksit ve hidrojen siyanür için analiz edilir. Deney örneği sülfür içerdiğini gösterirse, sülfür dioksit de analiz edilir. Deney örneği azot içerdiğini gösterirse, azot oksitler de analiz edilir.</w:t>
      </w:r>
    </w:p>
    <w:p w:rsidR="0073416F" w:rsidRPr="00692638" w:rsidRDefault="0073416F" w:rsidP="002D6FF1">
      <w:pPr>
        <w:jc w:val="both"/>
      </w:pPr>
    </w:p>
    <w:p w:rsidR="0073416F" w:rsidRPr="00692638" w:rsidRDefault="0073416F" w:rsidP="002D6FF1">
      <w:pPr>
        <w:jc w:val="both"/>
      </w:pPr>
      <w:r w:rsidRPr="00692638">
        <w:t xml:space="preserve">Hava desteği itilebilir </w:t>
      </w:r>
      <w:r>
        <w:t>veya</w:t>
      </w:r>
      <w:r w:rsidRPr="00692638">
        <w:t xml:space="preserve"> çekilebilir. Daha sonraki durumda hava gaz torbaları devrenin ucunda gazları toplamak için kullanılır. Hava itildiğinde, sürekli akış analizi karbon monoksit, karbon dioksit, hidrojen siyanür ve sülfür dioksit için mümkündür. Sürekli olmayan analiz azot oksitlerin yanı sıra bu gazlar için de mümkündür. Analiz yöntemlerinin ayrıntıları EN 50305 standardı, Ek E'de verilmiştir.</w:t>
      </w:r>
    </w:p>
    <w:p w:rsidR="0073416F" w:rsidRPr="000D44B2" w:rsidRDefault="0073416F" w:rsidP="003F1A11"/>
    <w:p w:rsidR="0073416F" w:rsidRPr="000D44B2" w:rsidRDefault="0073416F" w:rsidP="002D6FF1">
      <w:pPr>
        <w:autoSpaceDE w:val="0"/>
        <w:autoSpaceDN w:val="0"/>
        <w:adjustRightInd w:val="0"/>
        <w:jc w:val="both"/>
      </w:pPr>
      <w:r w:rsidRPr="000D44B2">
        <w:t>Sonuçlar aşağıdaki gibi ağırlıklı hesaplama</w:t>
      </w:r>
      <w:r>
        <w:t xml:space="preserve">ya dayalı </w:t>
      </w:r>
      <w:r w:rsidRPr="000D44B2">
        <w:t xml:space="preserve">olarak </w:t>
      </w:r>
      <w:r>
        <w:t xml:space="preserve">bir </w:t>
      </w:r>
      <w:r w:rsidRPr="000D44B2">
        <w:t xml:space="preserve">zehirlilik indeksi </w:t>
      </w:r>
      <w:r w:rsidRPr="00692638">
        <w:rPr>
          <w:i/>
          <w:iCs/>
        </w:rPr>
        <w:t>ITC</w:t>
      </w:r>
      <w:r>
        <w:t xml:space="preserve"> şeklinde</w:t>
      </w:r>
      <w:r w:rsidRPr="000D44B2">
        <w:t xml:space="preserve"> ifade edilmektedir:</w:t>
      </w:r>
    </w:p>
    <w:p w:rsidR="0073416F" w:rsidRPr="000D44B2" w:rsidRDefault="0073416F" w:rsidP="003F1A11"/>
    <w:p w:rsidR="0073416F" w:rsidRDefault="0073416F" w:rsidP="003F1A11">
      <w:pPr>
        <w:autoSpaceDE w:val="0"/>
        <w:autoSpaceDN w:val="0"/>
        <w:adjustRightInd w:val="0"/>
        <w:jc w:val="center"/>
        <w:rPr>
          <w:b/>
          <w:bCs/>
          <w:i/>
          <w:iCs/>
        </w:rPr>
      </w:pPr>
    </w:p>
    <w:p w:rsidR="0073416F" w:rsidRDefault="0073416F" w:rsidP="003F1A11">
      <w:pPr>
        <w:autoSpaceDE w:val="0"/>
        <w:autoSpaceDN w:val="0"/>
        <w:adjustRightInd w:val="0"/>
        <w:jc w:val="center"/>
        <w:rPr>
          <w:b/>
          <w:bCs/>
          <w:i/>
          <w:iCs/>
        </w:rPr>
      </w:pPr>
      <w:ins w:id="1127" w:author="fundaa" w:date="2014-11-27T10:35:00Z">
        <w:r w:rsidRPr="001973F7">
          <w:pict>
            <v:shape id="_x0000_i1065" type="#_x0000_t75" style="width:230.25pt;height:13.5pt">
              <v:imagedata r:id="rId59" o:title="" chromakey="white"/>
            </v:shape>
          </w:pict>
        </w:r>
      </w:ins>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pPr>
      <w:r>
        <w:t>Burada</w:t>
      </w:r>
    </w:p>
    <w:p w:rsidR="0073416F" w:rsidRPr="000D44B2" w:rsidRDefault="0073416F" w:rsidP="003F1A11">
      <w:pPr>
        <w:autoSpaceDE w:val="0"/>
        <w:autoSpaceDN w:val="0"/>
        <w:adjustRightInd w:val="0"/>
      </w:pPr>
    </w:p>
    <w:p w:rsidR="0073416F" w:rsidRPr="000D44B2" w:rsidRDefault="0073416F" w:rsidP="003F1A11">
      <w:pPr>
        <w:autoSpaceDE w:val="0"/>
        <w:autoSpaceDN w:val="0"/>
        <w:adjustRightInd w:val="0"/>
      </w:pPr>
      <w:r w:rsidRPr="000D44B2">
        <w:rPr>
          <w:i/>
          <w:iCs/>
        </w:rPr>
        <w:t>m</w:t>
      </w:r>
      <w:r>
        <w:tab/>
        <w:t>D</w:t>
      </w:r>
      <w:r w:rsidRPr="000D44B2">
        <w:t>eney numunesinin kütlesi,</w:t>
      </w:r>
    </w:p>
    <w:p w:rsidR="0073416F" w:rsidRPr="000D44B2" w:rsidRDefault="0073416F" w:rsidP="003F1A11">
      <w:pPr>
        <w:autoSpaceDE w:val="0"/>
        <w:autoSpaceDN w:val="0"/>
        <w:adjustRightInd w:val="0"/>
      </w:pPr>
      <w:r w:rsidRPr="000D44B2">
        <w:rPr>
          <w:i/>
          <w:iCs/>
        </w:rPr>
        <w:t>M</w:t>
      </w:r>
      <w:r w:rsidRPr="000D44B2">
        <w:rPr>
          <w:i/>
          <w:iCs/>
          <w:sz w:val="16"/>
          <w:szCs w:val="16"/>
        </w:rPr>
        <w:t xml:space="preserve">z </w:t>
      </w:r>
      <w:r>
        <w:rPr>
          <w:i/>
          <w:iCs/>
          <w:sz w:val="16"/>
          <w:szCs w:val="16"/>
        </w:rPr>
        <w:tab/>
      </w:r>
      <w:r>
        <w:t>Deney</w:t>
      </w:r>
      <w:r w:rsidRPr="000D44B2">
        <w:t xml:space="preserve"> numunesinin yanmasıyla elde edilen z gazının kütlesi ve</w:t>
      </w:r>
    </w:p>
    <w:p w:rsidR="0073416F" w:rsidRPr="000D44B2" w:rsidRDefault="0073416F" w:rsidP="003F1A11">
      <w:pPr>
        <w:autoSpaceDE w:val="0"/>
        <w:autoSpaceDN w:val="0"/>
        <w:adjustRightInd w:val="0"/>
      </w:pPr>
      <w:r w:rsidRPr="000D44B2">
        <w:rPr>
          <w:i/>
          <w:iCs/>
        </w:rPr>
        <w:t>CC</w:t>
      </w:r>
      <w:r w:rsidRPr="000D44B2">
        <w:rPr>
          <w:i/>
          <w:iCs/>
          <w:sz w:val="16"/>
          <w:szCs w:val="16"/>
        </w:rPr>
        <w:t xml:space="preserve">z </w:t>
      </w:r>
      <w:r>
        <w:rPr>
          <w:i/>
          <w:iCs/>
          <w:sz w:val="16"/>
          <w:szCs w:val="16"/>
        </w:rPr>
        <w:tab/>
      </w:r>
      <w:r w:rsidRPr="000D44B2">
        <w:t xml:space="preserve">z gazının 30 </w:t>
      </w:r>
      <w:r>
        <w:t>min’lik</w:t>
      </w:r>
      <w:r w:rsidRPr="000D44B2">
        <w:t xml:space="preserve"> maruz kalma için kritik </w:t>
      </w:r>
      <w:r>
        <w:t xml:space="preserve">derişim </w:t>
      </w:r>
      <w:r w:rsidRPr="000D44B2">
        <w:t xml:space="preserve">(bk. </w:t>
      </w:r>
      <w:r>
        <w:t>Çizelge</w:t>
      </w:r>
      <w:r w:rsidRPr="000D44B2">
        <w:t xml:space="preserve"> 7).</w:t>
      </w:r>
    </w:p>
    <w:p w:rsidR="0073416F" w:rsidRDefault="0073416F" w:rsidP="003F1A11">
      <w:pPr>
        <w:autoSpaceDE w:val="0"/>
        <w:autoSpaceDN w:val="0"/>
        <w:adjustRightInd w:val="0"/>
      </w:pPr>
    </w:p>
    <w:p w:rsidR="0073416F" w:rsidRDefault="0073416F">
      <w:pPr>
        <w:rPr>
          <w:b/>
          <w:bCs/>
        </w:rPr>
      </w:pPr>
      <w:bookmarkStart w:id="1128" w:name="_Toc404505331"/>
      <w:r>
        <w:br w:type="page"/>
      </w:r>
    </w:p>
    <w:p w:rsidR="0073416F" w:rsidRPr="00361E53" w:rsidRDefault="0073416F" w:rsidP="00361E53">
      <w:pPr>
        <w:pStyle w:val="Heading4"/>
        <w:rPr>
          <w:b w:val="0"/>
          <w:bCs w:val="0"/>
          <w:sz w:val="20"/>
          <w:szCs w:val="20"/>
        </w:rPr>
      </w:pPr>
      <w:r w:rsidRPr="00361E53">
        <w:rPr>
          <w:sz w:val="20"/>
          <w:szCs w:val="20"/>
        </w:rPr>
        <w:t>Çizelge 7 -</w:t>
      </w:r>
      <w:r w:rsidRPr="00361E53">
        <w:rPr>
          <w:b w:val="0"/>
          <w:bCs w:val="0"/>
          <w:sz w:val="20"/>
          <w:szCs w:val="20"/>
        </w:rPr>
        <w:t xml:space="preserve"> EN 50305'ten alınan </w:t>
      </w:r>
      <w:r w:rsidRPr="00361E53">
        <w:rPr>
          <w:b w:val="0"/>
          <w:bCs w:val="0"/>
          <w:i/>
          <w:iCs/>
          <w:sz w:val="20"/>
          <w:szCs w:val="20"/>
        </w:rPr>
        <w:t>CC</w:t>
      </w:r>
      <w:r w:rsidRPr="00361E53">
        <w:rPr>
          <w:b w:val="0"/>
          <w:bCs w:val="0"/>
          <w:i/>
          <w:iCs/>
          <w:sz w:val="20"/>
          <w:szCs w:val="20"/>
          <w:vertAlign w:val="subscript"/>
        </w:rPr>
        <w:t>z</w:t>
      </w:r>
      <w:r w:rsidRPr="00361E53">
        <w:rPr>
          <w:b w:val="0"/>
          <w:bCs w:val="0"/>
          <w:sz w:val="20"/>
          <w:szCs w:val="20"/>
        </w:rPr>
        <w:t xml:space="preserve"> değerleri</w:t>
      </w:r>
      <w:bookmarkEnd w:id="1128"/>
    </w:p>
    <w:p w:rsidR="0073416F" w:rsidRPr="000D44B2" w:rsidRDefault="0073416F" w:rsidP="003F1A11">
      <w:pPr>
        <w:autoSpaceDE w:val="0"/>
        <w:autoSpaceDN w:val="0"/>
        <w:adjustRightInd w:val="0"/>
        <w:jc w:val="center"/>
        <w:rPr>
          <w:b/>
          <w:bCs/>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2812"/>
        <w:gridCol w:w="2674"/>
      </w:tblGrid>
      <w:tr w:rsidR="0073416F" w:rsidRPr="00D95759">
        <w:trPr>
          <w:trHeight w:val="464"/>
        </w:trPr>
        <w:tc>
          <w:tcPr>
            <w:tcW w:w="2920" w:type="dxa"/>
            <w:vAlign w:val="center"/>
          </w:tcPr>
          <w:p w:rsidR="0073416F" w:rsidRPr="001973F7" w:rsidRDefault="0073416F" w:rsidP="001973F7">
            <w:pPr>
              <w:jc w:val="center"/>
              <w:rPr>
                <w:b/>
                <w:bCs/>
              </w:rPr>
            </w:pPr>
            <w:r w:rsidRPr="001973F7">
              <w:rPr>
                <w:b/>
                <w:bCs/>
              </w:rPr>
              <w:t>Gaz</w:t>
            </w:r>
          </w:p>
        </w:tc>
        <w:tc>
          <w:tcPr>
            <w:tcW w:w="2674" w:type="dxa"/>
            <w:vAlign w:val="center"/>
          </w:tcPr>
          <w:p w:rsidR="0073416F" w:rsidRPr="001973F7" w:rsidRDefault="0073416F" w:rsidP="001973F7">
            <w:pPr>
              <w:jc w:val="center"/>
              <w:rPr>
                <w:b/>
                <w:bCs/>
              </w:rPr>
            </w:pPr>
            <w:r w:rsidRPr="001973F7">
              <w:rPr>
                <w:b/>
                <w:bCs/>
              </w:rPr>
              <w:fldChar w:fldCharType="begin"/>
            </w:r>
            <w:r w:rsidRPr="001973F7">
              <w:rPr>
                <w:b/>
                <w:bCs/>
              </w:rPr>
              <w:instrText xml:space="preserve"> QUOTE </w:instrText>
            </w:r>
            <w:ins w:id="1129" w:author="fundaa" w:date="2014-11-27T10:35:00Z">
              <w:r w:rsidRPr="001973F7">
                <w:pict>
                  <v:shape id="_x0000_i1066" type="#_x0000_t75" style="width:18pt;height:11.25pt">
                    <v:imagedata r:id="rId60" o:title="" chromakey="white"/>
                  </v:shape>
                </w:pict>
              </w:r>
            </w:ins>
            <w:r w:rsidRPr="001973F7">
              <w:rPr>
                <w:b/>
                <w:bCs/>
              </w:rPr>
              <w:instrText xml:space="preserve"> </w:instrText>
            </w:r>
            <w:r w:rsidRPr="001973F7">
              <w:rPr>
                <w:b/>
                <w:bCs/>
              </w:rPr>
              <w:fldChar w:fldCharType="separate"/>
            </w:r>
            <w:ins w:id="1130" w:author="fundaa" w:date="2014-11-27T10:35:00Z">
              <w:r w:rsidRPr="001973F7">
                <w:pict>
                  <v:shape id="_x0000_i1067" type="#_x0000_t75" style="width:18pt;height:11.25pt">
                    <v:imagedata r:id="rId60" o:title="" chromakey="white"/>
                  </v:shape>
                </w:pict>
              </w:r>
            </w:ins>
            <w:r w:rsidRPr="001973F7">
              <w:rPr>
                <w:b/>
                <w:bCs/>
              </w:rPr>
              <w:fldChar w:fldCharType="end"/>
            </w:r>
            <w:r w:rsidRPr="001973F7">
              <w:rPr>
                <w:b/>
                <w:bCs/>
                <w:i/>
                <w:iCs/>
              </w:rPr>
              <w:t xml:space="preserve"> </w:t>
            </w:r>
            <w:r w:rsidRPr="001973F7">
              <w:rPr>
                <w:b/>
                <w:bCs/>
              </w:rPr>
              <w:t xml:space="preserve">/ </w:t>
            </w:r>
            <w:r w:rsidRPr="001973F7">
              <w:rPr>
                <w:b/>
                <w:bCs/>
              </w:rPr>
              <w:fldChar w:fldCharType="begin"/>
            </w:r>
            <w:r w:rsidRPr="001973F7">
              <w:rPr>
                <w:b/>
                <w:bCs/>
              </w:rPr>
              <w:instrText xml:space="preserve"> QUOTE </w:instrText>
            </w:r>
            <w:ins w:id="1131" w:author="fundaa" w:date="2014-11-27T10:35:00Z">
              <w:r w:rsidRPr="001973F7">
                <w:pict>
                  <v:shape id="_x0000_i1068" type="#_x0000_t75" style="width:29.25pt;height:12.75pt">
                    <v:imagedata r:id="rId61" o:title="" chromakey="white"/>
                  </v:shape>
                </w:pict>
              </w:r>
            </w:ins>
            <w:r w:rsidRPr="001973F7">
              <w:rPr>
                <w:b/>
                <w:bCs/>
              </w:rPr>
              <w:instrText xml:space="preserve"> </w:instrText>
            </w:r>
            <w:r w:rsidRPr="001973F7">
              <w:rPr>
                <w:b/>
                <w:bCs/>
              </w:rPr>
              <w:fldChar w:fldCharType="separate"/>
            </w:r>
            <w:ins w:id="1132" w:author="fundaa" w:date="2014-11-27T10:35:00Z">
              <w:r w:rsidRPr="001973F7">
                <w:pict>
                  <v:shape id="_x0000_i1069" type="#_x0000_t75" style="width:29.25pt;height:12.75pt">
                    <v:imagedata r:id="rId61" o:title="" chromakey="white"/>
                  </v:shape>
                </w:pict>
              </w:r>
            </w:ins>
            <w:r w:rsidRPr="001973F7">
              <w:rPr>
                <w:b/>
                <w:bCs/>
              </w:rPr>
              <w:fldChar w:fldCharType="end"/>
            </w:r>
          </w:p>
        </w:tc>
      </w:tr>
      <w:tr w:rsidR="0073416F" w:rsidRPr="00D95759">
        <w:trPr>
          <w:trHeight w:val="420"/>
        </w:trPr>
        <w:tc>
          <w:tcPr>
            <w:tcW w:w="2920" w:type="dxa"/>
            <w:vAlign w:val="center"/>
          </w:tcPr>
          <w:p w:rsidR="0073416F" w:rsidRPr="001973F7" w:rsidRDefault="0073416F" w:rsidP="001973F7">
            <w:pPr>
              <w:jc w:val="center"/>
            </w:pPr>
            <w:r w:rsidRPr="001973F7">
              <w:t>Karbon dioksit</w:t>
            </w:r>
          </w:p>
        </w:tc>
        <w:tc>
          <w:tcPr>
            <w:tcW w:w="2674" w:type="dxa"/>
            <w:vAlign w:val="center"/>
          </w:tcPr>
          <w:p w:rsidR="0073416F" w:rsidRPr="001973F7" w:rsidRDefault="0073416F" w:rsidP="001973F7">
            <w:pPr>
              <w:jc w:val="center"/>
            </w:pPr>
            <w:r w:rsidRPr="001973F7">
              <w:t>90000</w:t>
            </w:r>
          </w:p>
        </w:tc>
      </w:tr>
      <w:tr w:rsidR="0073416F" w:rsidRPr="00D95759">
        <w:trPr>
          <w:trHeight w:val="430"/>
        </w:trPr>
        <w:tc>
          <w:tcPr>
            <w:tcW w:w="2920" w:type="dxa"/>
            <w:vAlign w:val="center"/>
          </w:tcPr>
          <w:p w:rsidR="0073416F" w:rsidRPr="001973F7" w:rsidRDefault="0073416F" w:rsidP="001973F7">
            <w:pPr>
              <w:jc w:val="center"/>
            </w:pPr>
            <w:r w:rsidRPr="001973F7">
              <w:t>Karbon monoksit</w:t>
            </w:r>
          </w:p>
        </w:tc>
        <w:tc>
          <w:tcPr>
            <w:tcW w:w="2674" w:type="dxa"/>
            <w:vAlign w:val="center"/>
          </w:tcPr>
          <w:p w:rsidR="0073416F" w:rsidRPr="001973F7" w:rsidRDefault="0073416F" w:rsidP="001973F7">
            <w:pPr>
              <w:jc w:val="center"/>
            </w:pPr>
            <w:r w:rsidRPr="001973F7">
              <w:t xml:space="preserve">1750 </w:t>
            </w:r>
          </w:p>
        </w:tc>
      </w:tr>
      <w:tr w:rsidR="0073416F" w:rsidRPr="00D95759">
        <w:trPr>
          <w:trHeight w:val="440"/>
        </w:trPr>
        <w:tc>
          <w:tcPr>
            <w:tcW w:w="2920" w:type="dxa"/>
            <w:vAlign w:val="center"/>
          </w:tcPr>
          <w:p w:rsidR="0073416F" w:rsidRPr="001973F7" w:rsidRDefault="0073416F" w:rsidP="001973F7">
            <w:pPr>
              <w:jc w:val="center"/>
            </w:pPr>
            <w:r w:rsidRPr="001973F7">
              <w:t>Sülfür dioksit</w:t>
            </w:r>
          </w:p>
        </w:tc>
        <w:tc>
          <w:tcPr>
            <w:tcW w:w="2674" w:type="dxa"/>
            <w:vAlign w:val="center"/>
          </w:tcPr>
          <w:p w:rsidR="0073416F" w:rsidRPr="001973F7" w:rsidRDefault="0073416F" w:rsidP="001973F7">
            <w:pPr>
              <w:jc w:val="center"/>
            </w:pPr>
            <w:r w:rsidRPr="001973F7">
              <w:t>260</w:t>
            </w:r>
          </w:p>
        </w:tc>
      </w:tr>
      <w:tr w:rsidR="0073416F" w:rsidRPr="00D95759">
        <w:trPr>
          <w:trHeight w:val="397"/>
        </w:trPr>
        <w:tc>
          <w:tcPr>
            <w:tcW w:w="2920" w:type="dxa"/>
            <w:vAlign w:val="center"/>
          </w:tcPr>
          <w:p w:rsidR="0073416F" w:rsidRPr="001973F7" w:rsidRDefault="0073416F" w:rsidP="001973F7">
            <w:pPr>
              <w:jc w:val="center"/>
            </w:pPr>
            <w:r w:rsidRPr="001973F7">
              <w:t>Azot oksitler</w:t>
            </w:r>
          </w:p>
        </w:tc>
        <w:tc>
          <w:tcPr>
            <w:tcW w:w="2674" w:type="dxa"/>
            <w:vAlign w:val="center"/>
          </w:tcPr>
          <w:p w:rsidR="0073416F" w:rsidRPr="001973F7" w:rsidRDefault="0073416F" w:rsidP="001973F7">
            <w:pPr>
              <w:jc w:val="center"/>
            </w:pPr>
            <w:r w:rsidRPr="001973F7">
              <w:t xml:space="preserve">90 </w:t>
            </w:r>
          </w:p>
        </w:tc>
      </w:tr>
      <w:tr w:rsidR="0073416F" w:rsidRPr="00D95759">
        <w:trPr>
          <w:trHeight w:val="425"/>
        </w:trPr>
        <w:tc>
          <w:tcPr>
            <w:tcW w:w="2920" w:type="dxa"/>
            <w:vAlign w:val="center"/>
          </w:tcPr>
          <w:p w:rsidR="0073416F" w:rsidRPr="001973F7" w:rsidRDefault="0073416F" w:rsidP="001973F7">
            <w:pPr>
              <w:jc w:val="center"/>
            </w:pPr>
            <w:r w:rsidRPr="001973F7">
              <w:t>Hidrojen siyanür</w:t>
            </w:r>
          </w:p>
        </w:tc>
        <w:tc>
          <w:tcPr>
            <w:tcW w:w="2674" w:type="dxa"/>
            <w:vAlign w:val="center"/>
          </w:tcPr>
          <w:p w:rsidR="0073416F" w:rsidRPr="001973F7" w:rsidRDefault="0073416F" w:rsidP="001973F7">
            <w:pPr>
              <w:jc w:val="center"/>
            </w:pPr>
            <w:r w:rsidRPr="001973F7">
              <w:t>55</w:t>
            </w:r>
          </w:p>
        </w:tc>
      </w:tr>
    </w:tbl>
    <w:p w:rsidR="0073416F" w:rsidRPr="00D95759" w:rsidRDefault="0073416F" w:rsidP="003F1A11">
      <w:pPr>
        <w:autoSpaceDE w:val="0"/>
        <w:autoSpaceDN w:val="0"/>
        <w:adjustRightInd w:val="0"/>
        <w:jc w:val="cente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133" w:name="_Toc404439739"/>
      <w:bookmarkStart w:id="1134" w:name="_Toc404440124"/>
      <w:bookmarkStart w:id="1135" w:name="_Toc404441292"/>
      <w:bookmarkStart w:id="1136" w:name="_Toc404441570"/>
      <w:bookmarkStart w:id="1137" w:name="_Toc404505332"/>
      <w:r w:rsidRPr="00AC70BA">
        <w:rPr>
          <w:b/>
          <w:bCs/>
          <w:sz w:val="22"/>
          <w:szCs w:val="22"/>
          <w:lang w:eastAsia="en-US"/>
        </w:rPr>
        <w:t>6.9.5</w:t>
      </w:r>
      <w:r w:rsidRPr="00AC70BA">
        <w:rPr>
          <w:b/>
          <w:bCs/>
          <w:sz w:val="22"/>
          <w:szCs w:val="22"/>
          <w:lang w:eastAsia="en-US"/>
        </w:rPr>
        <w:tab/>
        <w:t>Tekrarlanabilirlik ve uyarlık</w:t>
      </w:r>
      <w:bookmarkEnd w:id="1133"/>
      <w:bookmarkEnd w:id="1134"/>
      <w:bookmarkEnd w:id="1135"/>
      <w:bookmarkEnd w:id="1136"/>
      <w:bookmarkEnd w:id="1137"/>
    </w:p>
    <w:p w:rsidR="0073416F" w:rsidRPr="00D76549" w:rsidRDefault="0073416F" w:rsidP="003F1A11">
      <w:r w:rsidRPr="00D76549">
        <w:t>Veri bulunmamaktadır.</w:t>
      </w:r>
    </w:p>
    <w:p w:rsidR="0073416F" w:rsidRPr="00D76549" w:rsidRDefault="0073416F" w:rsidP="003F1A11">
      <w:pPr>
        <w:rPr>
          <w:b/>
          <w:bCs/>
        </w:rPr>
      </w:pPr>
    </w:p>
    <w:p w:rsidR="0073416F" w:rsidRPr="00AC70BA" w:rsidRDefault="0073416F" w:rsidP="00AC70BA">
      <w:pPr>
        <w:keepNext/>
        <w:tabs>
          <w:tab w:val="left" w:pos="567"/>
          <w:tab w:val="left" w:pos="709"/>
        </w:tabs>
        <w:jc w:val="both"/>
        <w:outlineLvl w:val="1"/>
        <w:rPr>
          <w:b/>
          <w:bCs/>
          <w:sz w:val="22"/>
          <w:szCs w:val="22"/>
          <w:lang w:eastAsia="en-US"/>
        </w:rPr>
      </w:pPr>
      <w:bookmarkStart w:id="1138" w:name="_Toc404439740"/>
      <w:bookmarkStart w:id="1139" w:name="_Toc404440125"/>
      <w:bookmarkStart w:id="1140" w:name="_Toc404441293"/>
      <w:bookmarkStart w:id="1141" w:name="_Toc404441571"/>
      <w:bookmarkStart w:id="1142" w:name="_Toc404505333"/>
      <w:r w:rsidRPr="00AC70BA">
        <w:rPr>
          <w:b/>
          <w:bCs/>
          <w:sz w:val="22"/>
          <w:szCs w:val="22"/>
          <w:lang w:eastAsia="en-US"/>
        </w:rPr>
        <w:t>6.9.6</w:t>
      </w:r>
      <w:r w:rsidRPr="00AC70BA">
        <w:rPr>
          <w:b/>
          <w:bCs/>
          <w:sz w:val="22"/>
          <w:szCs w:val="22"/>
          <w:lang w:eastAsia="en-US"/>
        </w:rPr>
        <w:tab/>
      </w:r>
      <w:r>
        <w:rPr>
          <w:b/>
          <w:bCs/>
          <w:sz w:val="22"/>
          <w:szCs w:val="22"/>
          <w:lang w:eastAsia="en-US"/>
        </w:rPr>
        <w:t>Deney</w:t>
      </w:r>
      <w:r w:rsidRPr="00AC70BA">
        <w:rPr>
          <w:b/>
          <w:bCs/>
          <w:sz w:val="22"/>
          <w:szCs w:val="22"/>
          <w:lang w:eastAsia="en-US"/>
        </w:rPr>
        <w:t xml:space="preserve"> verilerinin uyumluluğu ve özel gözlemler</w:t>
      </w:r>
      <w:bookmarkEnd w:id="1138"/>
      <w:bookmarkEnd w:id="1139"/>
      <w:bookmarkEnd w:id="1140"/>
      <w:bookmarkEnd w:id="1141"/>
      <w:bookmarkEnd w:id="1142"/>
    </w:p>
    <w:p w:rsidR="0073416F" w:rsidRPr="00233C30" w:rsidRDefault="0073416F" w:rsidP="002D6FF1">
      <w:pPr>
        <w:jc w:val="both"/>
      </w:pPr>
      <w:r w:rsidRPr="00233C30">
        <w:t xml:space="preserve">Bu yöntemdeki deney sıcaklığı ve havalandırma koşulları, fiziksel yangın modellerinin Çizelge1'de tanımlanan yanın tiplerinin herhangi birine karşılık gelmediği </w:t>
      </w:r>
      <w:r>
        <w:t>anlamına gelir</w:t>
      </w:r>
      <w:r w:rsidRPr="00233C30">
        <w:t>. Ancak, deney sıcaklığı yapılan değişiklikler, fiziksel yangın modelinin yangın modeli 2 (bk. Çizelge 1) çoğaltılması şeklinde yapılabilir.</w:t>
      </w:r>
    </w:p>
    <w:p w:rsidR="0073416F" w:rsidRDefault="0073416F" w:rsidP="002D6FF1">
      <w:pPr>
        <w:jc w:val="both"/>
      </w:pPr>
    </w:p>
    <w:p w:rsidR="0073416F" w:rsidRDefault="0073416F" w:rsidP="002D6FF1">
      <w:pPr>
        <w:jc w:val="both"/>
      </w:pPr>
      <w:r>
        <w:t>Toplam zehirlilik hesaplamasında kullanılan ağırlık değerleri çağın ihtiyaçlarını karşılamamaktadır.</w:t>
      </w:r>
    </w:p>
    <w:p w:rsidR="0073416F" w:rsidRDefault="0073416F" w:rsidP="002D6FF1">
      <w:pPr>
        <w:jc w:val="both"/>
      </w:pPr>
    </w:p>
    <w:p w:rsidR="0073416F" w:rsidRPr="00233C30" w:rsidRDefault="0073416F" w:rsidP="002D6FF1">
      <w:pPr>
        <w:jc w:val="both"/>
      </w:pPr>
      <w:r w:rsidRPr="00233C30">
        <w:t>Deney numunesinin kütle kaybı deney sırasında veya sonrasında kaydedilmemiştir ve bu nedenle, sonuçlar zehir etkisi olarak ifade edilemez.</w:t>
      </w:r>
    </w:p>
    <w:p w:rsidR="0073416F" w:rsidRPr="00D76549" w:rsidRDefault="0073416F" w:rsidP="003F1A11"/>
    <w:p w:rsidR="0073416F" w:rsidRPr="000D44B2" w:rsidRDefault="0073416F" w:rsidP="00070161">
      <w:pPr>
        <w:jc w:val="both"/>
      </w:pPr>
      <w:r w:rsidRPr="000D44B2">
        <w:t xml:space="preserve">Birçok fiziksel yangın modeli ile </w:t>
      </w:r>
      <w:r w:rsidRPr="00332AFD">
        <w:t>ortak olarak, yanmanın derecesi ile ilgili gösterge verilmemiştir, böylece yangın geciktir</w:t>
      </w:r>
      <w:r>
        <w:t>en</w:t>
      </w:r>
      <w:r w:rsidRPr="00332AFD">
        <w:t xml:space="preserve"> maddeler herhangi bir alev geciktir</w:t>
      </w:r>
      <w:r>
        <w:t>meyen maddeler gibi aynı oranda</w:t>
      </w:r>
      <w:r w:rsidRPr="000D44B2">
        <w:t xml:space="preserve"> yanmaya maruz kalmaya zorlanabilirler. Bu nedenle, farklı yangın tiplerinde yanma oranları </w:t>
      </w:r>
      <w:r>
        <w:t>hakkında</w:t>
      </w:r>
      <w:r w:rsidRPr="000D44B2">
        <w:t xml:space="preserve"> </w:t>
      </w:r>
      <w:r>
        <w:t>ilave veri</w:t>
      </w:r>
      <w:r w:rsidRPr="000D44B2">
        <w:t xml:space="preserve"> girişi yangın tehlike</w:t>
      </w:r>
      <w:r>
        <w:t>si</w:t>
      </w:r>
      <w:r w:rsidRPr="000D44B2">
        <w:t xml:space="preserve"> değerlendirmeleri için gereklidir.</w:t>
      </w:r>
    </w:p>
    <w:p w:rsidR="0073416F" w:rsidRDefault="0073416F" w:rsidP="003F1A11">
      <w:pPr>
        <w:rPr>
          <w:sz w:val="24"/>
          <w:szCs w:val="24"/>
        </w:rPr>
      </w:pPr>
    </w:p>
    <w:p w:rsidR="0073416F" w:rsidRPr="00DF1B15" w:rsidRDefault="0073416F" w:rsidP="003F1A11">
      <w:r w:rsidRPr="00DF1B15">
        <w:t>BS 7990 standardı ISO 16132-2 standardında ele alınmıştır.</w:t>
      </w:r>
    </w:p>
    <w:p w:rsidR="0073416F" w:rsidRDefault="0073416F" w:rsidP="003F1A11">
      <w:pPr>
        <w:rPr>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143" w:name="_Toc404439741"/>
      <w:bookmarkStart w:id="1144" w:name="_Toc404440126"/>
      <w:bookmarkStart w:id="1145" w:name="_Toc404441294"/>
      <w:bookmarkStart w:id="1146" w:name="_Toc404441572"/>
      <w:bookmarkStart w:id="1147" w:name="_Toc404505334"/>
      <w:r w:rsidRPr="00AC70BA">
        <w:rPr>
          <w:b/>
          <w:bCs/>
          <w:sz w:val="22"/>
          <w:szCs w:val="22"/>
          <w:lang w:eastAsia="en-US"/>
        </w:rPr>
        <w:t>6.9.7</w:t>
      </w:r>
      <w:r w:rsidRPr="00AC70BA">
        <w:rPr>
          <w:b/>
          <w:bCs/>
          <w:sz w:val="22"/>
          <w:szCs w:val="22"/>
          <w:lang w:eastAsia="en-US"/>
        </w:rPr>
        <w:tab/>
        <w:t>Kaynak doküman</w:t>
      </w:r>
      <w:bookmarkEnd w:id="1143"/>
      <w:bookmarkEnd w:id="1144"/>
      <w:bookmarkEnd w:id="1145"/>
      <w:bookmarkEnd w:id="1146"/>
      <w:bookmarkEnd w:id="1147"/>
    </w:p>
    <w:p w:rsidR="0073416F" w:rsidRPr="00361E53" w:rsidRDefault="0073416F" w:rsidP="003F1A11">
      <w:r w:rsidRPr="00361E53">
        <w:t>EN 50305, Madde 9.2 ve Ek E.</w:t>
      </w:r>
    </w:p>
    <w:p w:rsidR="0073416F" w:rsidRPr="000D44B2" w:rsidRDefault="0073416F" w:rsidP="003F1A11">
      <w:pPr>
        <w:rPr>
          <w:sz w:val="24"/>
          <w:szCs w:val="24"/>
        </w:rPr>
      </w:pPr>
    </w:p>
    <w:p w:rsidR="0073416F" w:rsidRPr="00AC70BA" w:rsidRDefault="0073416F" w:rsidP="00AC70BA">
      <w:pPr>
        <w:keepNext/>
        <w:tabs>
          <w:tab w:val="left" w:pos="567"/>
          <w:tab w:val="left" w:pos="709"/>
        </w:tabs>
        <w:jc w:val="both"/>
        <w:outlineLvl w:val="1"/>
        <w:rPr>
          <w:b/>
          <w:bCs/>
          <w:sz w:val="28"/>
          <w:szCs w:val="28"/>
          <w:lang w:eastAsia="en-US"/>
        </w:rPr>
      </w:pPr>
      <w:bookmarkStart w:id="1148" w:name="_Toc404439742"/>
      <w:bookmarkStart w:id="1149" w:name="_Toc404440127"/>
      <w:bookmarkStart w:id="1150" w:name="_Toc404441295"/>
      <w:bookmarkStart w:id="1151" w:name="_Toc404441573"/>
      <w:bookmarkStart w:id="1152" w:name="_Toc404505335"/>
      <w:r w:rsidRPr="00AC70BA">
        <w:rPr>
          <w:b/>
          <w:bCs/>
          <w:sz w:val="28"/>
          <w:szCs w:val="28"/>
          <w:lang w:eastAsia="en-US"/>
        </w:rPr>
        <w:t>7</w:t>
      </w:r>
      <w:r w:rsidRPr="00AC70BA">
        <w:rPr>
          <w:b/>
          <w:bCs/>
          <w:sz w:val="28"/>
          <w:szCs w:val="28"/>
          <w:lang w:eastAsia="en-US"/>
        </w:rPr>
        <w:tab/>
        <w:t xml:space="preserve">Hayvan maruz kaldığı </w:t>
      </w:r>
      <w:r>
        <w:rPr>
          <w:b/>
          <w:bCs/>
          <w:sz w:val="28"/>
          <w:szCs w:val="28"/>
          <w:lang w:eastAsia="en-US"/>
        </w:rPr>
        <w:t>deney</w:t>
      </w:r>
      <w:r w:rsidRPr="00AC70BA">
        <w:rPr>
          <w:b/>
          <w:bCs/>
          <w:sz w:val="28"/>
          <w:szCs w:val="28"/>
          <w:lang w:eastAsia="en-US"/>
        </w:rPr>
        <w:t xml:space="preserve"> yöntemlerine ilişkin yayınlanan özet</w:t>
      </w:r>
      <w:bookmarkEnd w:id="1148"/>
      <w:bookmarkEnd w:id="1149"/>
      <w:bookmarkEnd w:id="1150"/>
      <w:bookmarkEnd w:id="1151"/>
      <w:bookmarkEnd w:id="1152"/>
    </w:p>
    <w:p w:rsidR="0073416F" w:rsidRPr="000D44B2" w:rsidRDefault="0073416F" w:rsidP="003F1A11">
      <w:pPr>
        <w:autoSpaceDE w:val="0"/>
        <w:autoSpaceDN w:val="0"/>
        <w:adjustRightInd w:val="0"/>
      </w:pPr>
      <w:r w:rsidRPr="000D44B2">
        <w:t xml:space="preserve">Bu özet sadece geçerli </w:t>
      </w:r>
      <w:r>
        <w:t>kaynak</w:t>
      </w:r>
      <w:r w:rsidRPr="000D44B2">
        <w:t xml:space="preserve"> dokümanları olan yayımlanmış standartların yerine geçmez.</w:t>
      </w:r>
    </w:p>
    <w:p w:rsidR="0073416F" w:rsidRDefault="0073416F" w:rsidP="003F1A11">
      <w:pPr>
        <w:rPr>
          <w:sz w:val="24"/>
          <w:szCs w:val="24"/>
        </w:rPr>
      </w:pPr>
    </w:p>
    <w:p w:rsidR="0073416F" w:rsidRPr="000D44B2" w:rsidRDefault="0073416F" w:rsidP="004378E8">
      <w:pPr>
        <w:pStyle w:val="Heading2"/>
      </w:pPr>
      <w:bookmarkStart w:id="1153" w:name="_Toc404439083"/>
      <w:bookmarkStart w:id="1154" w:name="_Toc404439743"/>
      <w:bookmarkStart w:id="1155" w:name="_Toc404440128"/>
      <w:bookmarkStart w:id="1156" w:name="_Toc404440202"/>
      <w:bookmarkStart w:id="1157" w:name="_Toc404440235"/>
      <w:bookmarkStart w:id="1158" w:name="_Toc404440268"/>
      <w:bookmarkStart w:id="1159" w:name="_Toc404440490"/>
      <w:bookmarkStart w:id="1160" w:name="_Toc404441296"/>
      <w:bookmarkStart w:id="1161" w:name="_Toc404441574"/>
      <w:bookmarkStart w:id="1162" w:name="_Toc404505336"/>
      <w:r w:rsidRPr="000D44B2">
        <w:t>7.1</w:t>
      </w:r>
      <w:r>
        <w:tab/>
      </w:r>
      <w:r w:rsidRPr="005A2429">
        <w:t>Alman Standard Enstitüsü (DIN)</w:t>
      </w:r>
      <w:bookmarkEnd w:id="1153"/>
      <w:bookmarkEnd w:id="1154"/>
      <w:bookmarkEnd w:id="1155"/>
      <w:bookmarkEnd w:id="1156"/>
      <w:bookmarkEnd w:id="1157"/>
      <w:bookmarkEnd w:id="1158"/>
      <w:bookmarkEnd w:id="1159"/>
      <w:bookmarkEnd w:id="1160"/>
      <w:bookmarkEnd w:id="1161"/>
      <w:bookmarkEnd w:id="1162"/>
    </w:p>
    <w:p w:rsidR="0073416F" w:rsidRDefault="0073416F" w:rsidP="003F1A11">
      <w:pPr>
        <w:rPr>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163" w:name="_Toc404439084"/>
      <w:bookmarkStart w:id="1164" w:name="_Toc404439744"/>
      <w:bookmarkStart w:id="1165" w:name="_Toc404440129"/>
      <w:bookmarkStart w:id="1166" w:name="_Toc404440203"/>
      <w:bookmarkStart w:id="1167" w:name="_Toc404440236"/>
      <w:bookmarkStart w:id="1168" w:name="_Toc404440269"/>
      <w:bookmarkStart w:id="1169" w:name="_Toc404440491"/>
      <w:bookmarkStart w:id="1170" w:name="_Toc404441297"/>
      <w:bookmarkStart w:id="1171" w:name="_Toc404441575"/>
      <w:bookmarkStart w:id="1172" w:name="_Toc404505337"/>
      <w:r w:rsidRPr="00AC70BA">
        <w:rPr>
          <w:b/>
          <w:bCs/>
          <w:sz w:val="22"/>
          <w:szCs w:val="22"/>
          <w:lang w:eastAsia="en-US"/>
        </w:rPr>
        <w:t>7.1.1</w:t>
      </w:r>
      <w:r w:rsidRPr="00AC70BA">
        <w:rPr>
          <w:b/>
          <w:bCs/>
          <w:sz w:val="22"/>
          <w:szCs w:val="22"/>
          <w:lang w:eastAsia="en-US"/>
        </w:rPr>
        <w:tab/>
        <w:t>Özet</w:t>
      </w:r>
      <w:bookmarkEnd w:id="1163"/>
      <w:bookmarkEnd w:id="1164"/>
      <w:bookmarkEnd w:id="1165"/>
      <w:bookmarkEnd w:id="1166"/>
      <w:bookmarkEnd w:id="1167"/>
      <w:bookmarkEnd w:id="1168"/>
      <w:bookmarkEnd w:id="1169"/>
      <w:bookmarkEnd w:id="1170"/>
      <w:bookmarkEnd w:id="1171"/>
      <w:bookmarkEnd w:id="1172"/>
    </w:p>
    <w:p w:rsidR="0073416F" w:rsidRPr="002D6FF1" w:rsidRDefault="0073416F" w:rsidP="002D6FF1">
      <w:pPr>
        <w:jc w:val="both"/>
      </w:pPr>
      <w:r w:rsidRPr="002D6FF1">
        <w:t>DIN 53436 seri standartlarında tarif edilen deney yöntemi [19], [27], [28], bir hava akışı tanımlı koşullara tabi tutulan ısıl ayrışan katı ve sıvı malzemelere ve ısıl ayrışan ürünlerin göreceli akut soluma zehirliliğini değerlendirmek için hizmet eder.</w:t>
      </w:r>
    </w:p>
    <w:p w:rsidR="0073416F" w:rsidRPr="00D247E0" w:rsidRDefault="0073416F" w:rsidP="002D6FF1">
      <w:pPr>
        <w:jc w:val="both"/>
      </w:pPr>
    </w:p>
    <w:p w:rsidR="0073416F" w:rsidRPr="00AC70BA" w:rsidRDefault="0073416F" w:rsidP="002D6FF1">
      <w:pPr>
        <w:keepNext/>
        <w:tabs>
          <w:tab w:val="left" w:pos="567"/>
          <w:tab w:val="left" w:pos="709"/>
        </w:tabs>
        <w:jc w:val="both"/>
        <w:outlineLvl w:val="1"/>
        <w:rPr>
          <w:b/>
          <w:bCs/>
          <w:sz w:val="22"/>
          <w:szCs w:val="22"/>
          <w:lang w:eastAsia="en-US"/>
        </w:rPr>
      </w:pPr>
      <w:bookmarkStart w:id="1173" w:name="_Toc404439745"/>
      <w:bookmarkStart w:id="1174" w:name="_Toc404440130"/>
      <w:bookmarkStart w:id="1175" w:name="_Toc404441298"/>
      <w:bookmarkStart w:id="1176" w:name="_Toc404441576"/>
      <w:bookmarkStart w:id="1177" w:name="_Toc404505338"/>
      <w:r w:rsidRPr="00AC70BA">
        <w:rPr>
          <w:b/>
          <w:bCs/>
          <w:sz w:val="22"/>
          <w:szCs w:val="22"/>
          <w:lang w:eastAsia="en-US"/>
        </w:rPr>
        <w:t>7.1.2</w:t>
      </w:r>
      <w:r w:rsidRPr="00AC70BA">
        <w:rPr>
          <w:b/>
          <w:bCs/>
          <w:sz w:val="22"/>
          <w:szCs w:val="22"/>
          <w:lang w:eastAsia="en-US"/>
        </w:rPr>
        <w:tab/>
        <w:t>Amaç ve prensip</w:t>
      </w:r>
      <w:bookmarkEnd w:id="1173"/>
      <w:bookmarkEnd w:id="1174"/>
      <w:bookmarkEnd w:id="1175"/>
      <w:bookmarkEnd w:id="1176"/>
      <w:bookmarkEnd w:id="1177"/>
    </w:p>
    <w:p w:rsidR="0073416F" w:rsidRPr="001B7040" w:rsidRDefault="0073416F" w:rsidP="002D6FF1">
      <w:pPr>
        <w:jc w:val="both"/>
      </w:pPr>
      <w:r w:rsidRPr="001B7040">
        <w:t>Bu deney yöntemi, bir hava akımında malzemelerin ısıl ayrışma ürünlerinin oluşmasını ve ayrışma ve yanma ürünlerinin solumayla zehirliliğinin belirlenmesi için kullanılır.</w:t>
      </w:r>
    </w:p>
    <w:p w:rsidR="0073416F" w:rsidRDefault="0073416F" w:rsidP="005932DD">
      <w:pPr>
        <w:rPr>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178" w:name="_Toc404439746"/>
      <w:bookmarkStart w:id="1179" w:name="_Toc404440131"/>
      <w:bookmarkStart w:id="1180" w:name="_Toc404441299"/>
      <w:bookmarkStart w:id="1181" w:name="_Toc404441577"/>
      <w:bookmarkStart w:id="1182" w:name="_Toc404505339"/>
      <w:r w:rsidRPr="00AC70BA">
        <w:rPr>
          <w:b/>
          <w:bCs/>
          <w:sz w:val="22"/>
          <w:szCs w:val="22"/>
          <w:lang w:eastAsia="en-US"/>
        </w:rPr>
        <w:t>7.1.3</w:t>
      </w:r>
      <w:r w:rsidRPr="00AC70BA">
        <w:rPr>
          <w:b/>
          <w:bCs/>
          <w:sz w:val="22"/>
          <w:szCs w:val="22"/>
          <w:lang w:eastAsia="en-US"/>
        </w:rPr>
        <w:tab/>
        <w:t>Deney numunesi</w:t>
      </w:r>
      <w:bookmarkEnd w:id="1178"/>
      <w:bookmarkEnd w:id="1179"/>
      <w:bookmarkEnd w:id="1180"/>
      <w:bookmarkEnd w:id="1181"/>
      <w:bookmarkEnd w:id="1182"/>
    </w:p>
    <w:p w:rsidR="0073416F" w:rsidRPr="001B7040" w:rsidRDefault="0073416F" w:rsidP="005932DD">
      <w:r w:rsidRPr="001B7040">
        <w:t xml:space="preserve">15 mm × 2 mm × 400 mm ölçülerinde şerit şeklinde deney numuneleri kullanılır. </w:t>
      </w:r>
    </w:p>
    <w:p w:rsidR="0073416F" w:rsidRPr="001B7040" w:rsidRDefault="0073416F" w:rsidP="005932DD"/>
    <w:p w:rsidR="0073416F" w:rsidRPr="001B7040" w:rsidRDefault="0073416F" w:rsidP="002D6FF1">
      <w:pPr>
        <w:jc w:val="both"/>
      </w:pPr>
      <w:r w:rsidRPr="001B7040">
        <w:t>Yoğunluk 400 kg x m</w:t>
      </w:r>
      <w:r w:rsidRPr="001B7040">
        <w:rPr>
          <w:vertAlign w:val="superscript"/>
        </w:rPr>
        <w:t>-3</w:t>
      </w:r>
      <w:r w:rsidRPr="001B7040">
        <w:t xml:space="preserve"> 'den az ise, uzunluk ile ilgili kütle (g x cm</w:t>
      </w:r>
      <w:r w:rsidRPr="001B7040">
        <w:rPr>
          <w:vertAlign w:val="superscript"/>
        </w:rPr>
        <w:t>-1</w:t>
      </w:r>
      <w:r w:rsidRPr="001B7040">
        <w:t>) yoğunluğu 400 kg x m</w:t>
      </w:r>
      <w:r w:rsidRPr="001B7040">
        <w:rPr>
          <w:vertAlign w:val="superscript"/>
        </w:rPr>
        <w:t>-3</w:t>
      </w:r>
      <w:r w:rsidRPr="001B7040">
        <w:t xml:space="preserve"> olan bir malzemeye eşit olması için deney numunesinin kalınlığı ölçülür.</w:t>
      </w:r>
    </w:p>
    <w:p w:rsidR="0073416F" w:rsidRPr="000D44B2" w:rsidRDefault="0073416F" w:rsidP="005932DD">
      <w:pPr>
        <w:rPr>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183" w:name="_Toc404439747"/>
      <w:bookmarkStart w:id="1184" w:name="_Toc404440132"/>
      <w:bookmarkStart w:id="1185" w:name="_Toc404441300"/>
      <w:bookmarkStart w:id="1186" w:name="_Toc404441578"/>
      <w:bookmarkStart w:id="1187" w:name="_Toc404505340"/>
      <w:r w:rsidRPr="00AC70BA">
        <w:rPr>
          <w:b/>
          <w:bCs/>
          <w:sz w:val="22"/>
          <w:szCs w:val="22"/>
          <w:lang w:eastAsia="en-US"/>
        </w:rPr>
        <w:t>7.1.4</w:t>
      </w:r>
      <w:r w:rsidRPr="00AC70BA">
        <w:rPr>
          <w:b/>
          <w:bCs/>
          <w:sz w:val="22"/>
          <w:szCs w:val="22"/>
          <w:lang w:eastAsia="en-US"/>
        </w:rPr>
        <w:tab/>
        <w:t>Denet yöntemi</w:t>
      </w:r>
      <w:bookmarkEnd w:id="1183"/>
      <w:bookmarkEnd w:id="1184"/>
      <w:bookmarkEnd w:id="1185"/>
      <w:bookmarkEnd w:id="1186"/>
      <w:bookmarkEnd w:id="1187"/>
    </w:p>
    <w:p w:rsidR="0073416F" w:rsidRPr="002F2FC3" w:rsidRDefault="0073416F" w:rsidP="00E72522">
      <w:pPr>
        <w:jc w:val="both"/>
      </w:pPr>
      <w:r>
        <w:t>Düzenek</w:t>
      </w:r>
      <w:r w:rsidRPr="002F2FC3">
        <w:t xml:space="preserve"> 1300 mm uzunluğunda kuvars tüp içinde şerit şeklindeki bir deney numunesini sürekli bileşenlerine ayırır. 40 mm’lik bir dış çapa ve 2 mm arasında bir et kalınlığa sahip olan kuvars tüp, 100 mm uzunluğunda, sıcaklık kontrollü halka şeklindeki bir fırınla içine konulur. Fırın 10 mm x min</w:t>
      </w:r>
      <w:r w:rsidRPr="002F2FC3">
        <w:rPr>
          <w:vertAlign w:val="superscript"/>
        </w:rPr>
        <w:t xml:space="preserve">-1 </w:t>
      </w:r>
      <w:r w:rsidRPr="002F2FC3">
        <w:t>lik bir hızda tüpün ekseni boyunca hareket ettirilir. Bunu yaparken fırın kuvars tüpün altında kuvars bir cam küvet içinde yer alan deney numunesi üzerinden geçer. Hava akışı (değişken), fırın hareket ederken deney numunesin üzerinden zıt yönde üflenir.</w:t>
      </w:r>
    </w:p>
    <w:p w:rsidR="0073416F" w:rsidRPr="000D44B2" w:rsidRDefault="0073416F" w:rsidP="00E72522">
      <w:pPr>
        <w:jc w:val="both"/>
        <w:rPr>
          <w:sz w:val="24"/>
          <w:szCs w:val="24"/>
        </w:rPr>
      </w:pPr>
    </w:p>
    <w:p w:rsidR="0073416F" w:rsidRPr="00E72522" w:rsidRDefault="0073416F" w:rsidP="00E72522">
      <w:pPr>
        <w:jc w:val="both"/>
      </w:pPr>
      <w:r w:rsidRPr="00E72522">
        <w:t>Fırının ve hava akışının zıt hareketi ayrıştırılmış sıcak gazların, deney numunesinin henüz ayrışmamış bölümlerinin ön ısıtmasını engeller. Deney sıcaklığı 200° C ve 900° C arasında ayarlanır ve referans bir gövde ile ölçülür. Bu referans gövde</w:t>
      </w:r>
      <w:r>
        <w:t>,</w:t>
      </w:r>
      <w:r w:rsidRPr="00E72522">
        <w:t xml:space="preserve"> üzerine ısıl çift kaynatılmış ve deney numunesi tutucusuna yerleştirilmiş 200 mm uzunluğunda çelik bir çubuktur. Sıcaklık, aynı fırın sıcaklığında referans bir gövde ile üç deney uygulayarak sabitlenir. Deney kendisini başlatır ve kuvars tüpün ucunda, yangın ürünü temiz hava ile soğutulur, seyreltilir ve sıçanın burun veya tüm vücudunun maruz kaldığı </w:t>
      </w:r>
      <w:r>
        <w:t>solunum odasının</w:t>
      </w:r>
      <w:r w:rsidRPr="00E72522">
        <w:t xml:space="preserve"> içine beslenir. Deney sırasında gaz analizi de mümkündür.</w:t>
      </w:r>
    </w:p>
    <w:p w:rsidR="0073416F" w:rsidRPr="00AC70BA" w:rsidRDefault="0073416F" w:rsidP="00AC70BA">
      <w:pPr>
        <w:keepNext/>
        <w:tabs>
          <w:tab w:val="left" w:pos="567"/>
          <w:tab w:val="left" w:pos="709"/>
        </w:tabs>
        <w:jc w:val="both"/>
        <w:outlineLvl w:val="1"/>
        <w:rPr>
          <w:b/>
          <w:bCs/>
          <w:sz w:val="22"/>
          <w:szCs w:val="22"/>
          <w:lang w:eastAsia="en-US"/>
        </w:rPr>
      </w:pPr>
    </w:p>
    <w:p w:rsidR="0073416F" w:rsidRPr="00AC70BA" w:rsidRDefault="0073416F" w:rsidP="00AC70BA">
      <w:pPr>
        <w:keepNext/>
        <w:tabs>
          <w:tab w:val="left" w:pos="567"/>
          <w:tab w:val="left" w:pos="709"/>
        </w:tabs>
        <w:jc w:val="both"/>
        <w:outlineLvl w:val="1"/>
        <w:rPr>
          <w:b/>
          <w:bCs/>
          <w:sz w:val="22"/>
          <w:szCs w:val="22"/>
          <w:lang w:eastAsia="en-US"/>
        </w:rPr>
      </w:pPr>
      <w:bookmarkStart w:id="1188" w:name="_Toc404439748"/>
      <w:bookmarkStart w:id="1189" w:name="_Toc404440133"/>
      <w:bookmarkStart w:id="1190" w:name="_Toc404441301"/>
      <w:bookmarkStart w:id="1191" w:name="_Toc404441579"/>
      <w:bookmarkStart w:id="1192" w:name="_Toc404505341"/>
      <w:r w:rsidRPr="00AC70BA">
        <w:rPr>
          <w:b/>
          <w:bCs/>
          <w:sz w:val="22"/>
          <w:szCs w:val="22"/>
          <w:lang w:eastAsia="en-US"/>
        </w:rPr>
        <w:t>7.1.5</w:t>
      </w:r>
      <w:r w:rsidRPr="00AC70BA">
        <w:rPr>
          <w:b/>
          <w:bCs/>
          <w:sz w:val="22"/>
          <w:szCs w:val="22"/>
          <w:lang w:eastAsia="en-US"/>
        </w:rPr>
        <w:tab/>
        <w:t>Tekrarlanabilirlik ve uyarlık</w:t>
      </w:r>
      <w:bookmarkEnd w:id="1188"/>
      <w:bookmarkEnd w:id="1189"/>
      <w:bookmarkEnd w:id="1190"/>
      <w:bookmarkEnd w:id="1191"/>
      <w:bookmarkEnd w:id="1192"/>
    </w:p>
    <w:p w:rsidR="0073416F" w:rsidRPr="005B045A" w:rsidRDefault="0073416F" w:rsidP="005932DD">
      <w:r w:rsidRPr="005B045A">
        <w:t>Üç laboratuarı içeren bu yöntemin bir değerlendirmesi yapılmıştır [29], [30].</w:t>
      </w:r>
    </w:p>
    <w:p w:rsidR="0073416F" w:rsidRDefault="0073416F" w:rsidP="005932DD">
      <w:pPr>
        <w:rPr>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193" w:name="_Toc404439749"/>
      <w:bookmarkStart w:id="1194" w:name="_Toc404440134"/>
      <w:bookmarkStart w:id="1195" w:name="_Toc404441302"/>
      <w:bookmarkStart w:id="1196" w:name="_Toc404441580"/>
      <w:bookmarkStart w:id="1197" w:name="_Toc404505342"/>
      <w:r w:rsidRPr="00AC70BA">
        <w:rPr>
          <w:b/>
          <w:bCs/>
          <w:sz w:val="22"/>
          <w:szCs w:val="22"/>
          <w:lang w:eastAsia="en-US"/>
        </w:rPr>
        <w:t>7.1.6</w:t>
      </w:r>
      <w:r w:rsidRPr="00AC70BA">
        <w:rPr>
          <w:b/>
          <w:bCs/>
          <w:sz w:val="22"/>
          <w:szCs w:val="22"/>
          <w:lang w:eastAsia="en-US"/>
        </w:rPr>
        <w:tab/>
        <w:t>Deney verilerinin uyumluluğu ve özel gözlemler</w:t>
      </w:r>
      <w:bookmarkEnd w:id="1193"/>
      <w:bookmarkEnd w:id="1194"/>
      <w:bookmarkEnd w:id="1195"/>
      <w:bookmarkEnd w:id="1196"/>
      <w:bookmarkEnd w:id="1197"/>
    </w:p>
    <w:p w:rsidR="0073416F" w:rsidRPr="000B54C7" w:rsidRDefault="0073416F" w:rsidP="000B54C7">
      <w:pPr>
        <w:jc w:val="both"/>
      </w:pPr>
      <w:r w:rsidRPr="00F33E3E">
        <w:rPr>
          <w:sz w:val="22"/>
          <w:szCs w:val="22"/>
        </w:rPr>
        <w:t xml:space="preserve">DIN 53436-1 [19] tüp şeklindeki fırının ayrıştırma modeli, </w:t>
      </w:r>
      <w:r w:rsidRPr="00F33E3E">
        <w:rPr>
          <w:rFonts w:ascii="Arial-BoldMT" w:hAnsi="Arial-BoldMT" w:cs="Arial-BoldMT"/>
          <w:i/>
          <w:iCs/>
          <w:sz w:val="22"/>
          <w:szCs w:val="22"/>
        </w:rPr>
        <w:t>LC</w:t>
      </w:r>
      <w:r w:rsidRPr="00F33E3E">
        <w:rPr>
          <w:rFonts w:ascii="Arial-BoldMT" w:hAnsi="Arial-BoldMT" w:cs="Arial-BoldMT"/>
          <w:sz w:val="22"/>
          <w:szCs w:val="22"/>
          <w:vertAlign w:val="subscript"/>
        </w:rPr>
        <w:t>50</w:t>
      </w:r>
      <w:r w:rsidRPr="00F33E3E">
        <w:rPr>
          <w:sz w:val="22"/>
          <w:szCs w:val="22"/>
        </w:rPr>
        <w:t xml:space="preserve"> (ö</w:t>
      </w:r>
      <w:r w:rsidRPr="00F33E3E">
        <w:rPr>
          <w:rFonts w:ascii="Arial-BoldMT Tur" w:hAnsi="Arial-BoldMT Tur" w:cs="Arial-BoldMT Tur"/>
          <w:sz w:val="22"/>
          <w:szCs w:val="22"/>
        </w:rPr>
        <w:t>lümcül derişim 50),</w:t>
      </w:r>
      <w:r w:rsidRPr="00F33E3E">
        <w:rPr>
          <w:rFonts w:ascii="Arial-BoldMT" w:hAnsi="Arial-BoldMT" w:cs="Arial-BoldMT"/>
          <w:b/>
          <w:bCs/>
          <w:sz w:val="22"/>
          <w:szCs w:val="22"/>
        </w:rPr>
        <w:t xml:space="preserve"> </w:t>
      </w:r>
      <w:r w:rsidRPr="00F33E3E">
        <w:rPr>
          <w:sz w:val="22"/>
          <w:szCs w:val="22"/>
        </w:rPr>
        <w:t xml:space="preserve">verilerinin </w:t>
      </w:r>
      <w:r w:rsidRPr="000B54C7">
        <w:t>belirlenmesi için farklı araştırmacılar tarafından kullanılmıştır. Bu fiziksel yangın  modeli yangın tipleri 1b, 3a ve 3b (bk. Çizelge 1) ile ilgili koşullar altında şerit şeklindeki malzemelerin ayrıştırmasına imkanı sunar. Aynı kütle veya deneye tabi tutulacak malzeme belirli koşullar altında ayrıştırılır. Derişim tepki ilişkileri, hava ile yangın ürününün seyreltilmesiyle derişim değiştirilerek kolayca elde edilebilir.</w:t>
      </w:r>
    </w:p>
    <w:p w:rsidR="0073416F" w:rsidRPr="000B54C7" w:rsidRDefault="0073416F" w:rsidP="000B54C7">
      <w:pPr>
        <w:jc w:val="both"/>
      </w:pPr>
    </w:p>
    <w:p w:rsidR="0073416F" w:rsidRPr="000B54C7" w:rsidRDefault="0073416F" w:rsidP="000B54C7">
      <w:pPr>
        <w:jc w:val="both"/>
      </w:pPr>
      <w:r w:rsidRPr="000B54C7">
        <w:t xml:space="preserve">Yöntem, homojen malzemelerin </w:t>
      </w:r>
      <w:r>
        <w:t>eriyerek bozulması</w:t>
      </w:r>
      <w:r w:rsidRPr="000B54C7">
        <w:t xml:space="preserve"> veya yanmadan zehirlilik verileri ve gaz verimlerini elde etmek için kullanılır. Deney prosedürünün belirli koşullar altında 30 min’lik maruz kalma ile ilgili öldürücü zehir etkisi verileri belirlenir. Zehirlilik bulguları bu nedenle kullanılan deney numunesin kütlesine, hacmine veya yüzey alanına atıfta bulunabilir.</w:t>
      </w:r>
    </w:p>
    <w:p w:rsidR="0073416F" w:rsidRDefault="0073416F" w:rsidP="005932DD">
      <w:pPr>
        <w:rPr>
          <w:sz w:val="24"/>
          <w:szCs w:val="24"/>
        </w:rPr>
      </w:pPr>
    </w:p>
    <w:p w:rsidR="0073416F" w:rsidRPr="00070161" w:rsidRDefault="0073416F" w:rsidP="00070161">
      <w:pPr>
        <w:jc w:val="both"/>
      </w:pPr>
      <w:r w:rsidRPr="00070161">
        <w:t xml:space="preserve">Antik olarak büyük yangın gazı bileşenleri ile ilgili derişim değerleri kullanılarak </w:t>
      </w:r>
      <w:r w:rsidRPr="00070161">
        <w:rPr>
          <w:i/>
          <w:iCs/>
        </w:rPr>
        <w:t>LC</w:t>
      </w:r>
      <w:r w:rsidRPr="00070161">
        <w:rPr>
          <w:i/>
          <w:iCs/>
          <w:vertAlign w:val="subscript"/>
        </w:rPr>
        <w:t>50</w:t>
      </w:r>
      <w:r w:rsidRPr="00070161">
        <w:rPr>
          <w:vertAlign w:val="subscript"/>
        </w:rPr>
        <w:t xml:space="preserve"> </w:t>
      </w:r>
      <w:r w:rsidRPr="00070161">
        <w:t>verilerini hesaplamak da mümkündür. Hayvanları içeren deney sayısı, bu nedenle mutlak asgariye de azaltılabilir.</w:t>
      </w:r>
    </w:p>
    <w:p w:rsidR="0073416F" w:rsidRDefault="0073416F" w:rsidP="005932DD">
      <w:pPr>
        <w:rPr>
          <w:sz w:val="24"/>
          <w:szCs w:val="24"/>
        </w:rPr>
      </w:pPr>
    </w:p>
    <w:p w:rsidR="0073416F" w:rsidRPr="000D44B2" w:rsidRDefault="0073416F" w:rsidP="00070161">
      <w:pPr>
        <w:jc w:val="both"/>
      </w:pPr>
      <w:r w:rsidRPr="000D44B2">
        <w:t xml:space="preserve">Birçok fiziksel yangın modeli ile </w:t>
      </w:r>
      <w:r w:rsidRPr="00332AFD">
        <w:t>ortak olarak, yanmanın derecesi ile ilgili gösterge verilmemiştir, böylece yangın geciktir</w:t>
      </w:r>
      <w:r>
        <w:t>en</w:t>
      </w:r>
      <w:r w:rsidRPr="00332AFD">
        <w:t xml:space="preserve"> maddeler herhangi bir alev geciktir</w:t>
      </w:r>
      <w:r>
        <w:t>meyen maddeler gibi aynı oranda</w:t>
      </w:r>
      <w:r w:rsidRPr="000D44B2">
        <w:t xml:space="preserve"> yanmaya maruz kalmaya zorlanabilirler. Bu nedenle, farklı yangın tiplerinde yanma oranları </w:t>
      </w:r>
      <w:r>
        <w:t>hakkında</w:t>
      </w:r>
      <w:r w:rsidRPr="000D44B2">
        <w:t xml:space="preserve"> </w:t>
      </w:r>
      <w:r>
        <w:t>ilave veri</w:t>
      </w:r>
      <w:r w:rsidRPr="000D44B2">
        <w:t xml:space="preserve"> girişi yangın tehlike</w:t>
      </w:r>
      <w:r>
        <w:t>si</w:t>
      </w:r>
      <w:r w:rsidRPr="000D44B2">
        <w:t xml:space="preserve"> değerlendirmeleri için gereklidir.</w:t>
      </w:r>
    </w:p>
    <w:p w:rsidR="0073416F" w:rsidRPr="000D44B2" w:rsidRDefault="0073416F" w:rsidP="005932DD">
      <w:pPr>
        <w:rPr>
          <w:sz w:val="24"/>
          <w:szCs w:val="24"/>
        </w:rPr>
      </w:pPr>
    </w:p>
    <w:p w:rsidR="0073416F" w:rsidRPr="00070161" w:rsidRDefault="0073416F" w:rsidP="00070161">
      <w:pPr>
        <w:jc w:val="both"/>
      </w:pPr>
      <w:r w:rsidRPr="00070161">
        <w:t>Gerçek ölçekli yangın verileri ile zehir etkisi ve gaz verim verileri karşılaştırmaları yayınlanmamıştır.</w:t>
      </w:r>
    </w:p>
    <w:p w:rsidR="0073416F" w:rsidRPr="000D44B2" w:rsidRDefault="0073416F" w:rsidP="005932DD">
      <w:pPr>
        <w:rPr>
          <w:sz w:val="24"/>
          <w:szCs w:val="24"/>
        </w:rPr>
      </w:pPr>
    </w:p>
    <w:p w:rsidR="0073416F" w:rsidRPr="00070161" w:rsidRDefault="0073416F" w:rsidP="005932DD">
      <w:r w:rsidRPr="00070161">
        <w:t xml:space="preserve">Bu </w:t>
      </w:r>
      <w:r>
        <w:t>deney</w:t>
      </w:r>
      <w:r w:rsidRPr="00070161">
        <w:t xml:space="preserve"> yöntemi, ISO 16312-2 standardında ele alınmaktadır.</w:t>
      </w:r>
    </w:p>
    <w:p w:rsidR="0073416F" w:rsidRPr="000D44B2" w:rsidRDefault="0073416F" w:rsidP="005932DD">
      <w:pPr>
        <w:rPr>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198" w:name="_Toc404439750"/>
      <w:bookmarkStart w:id="1199" w:name="_Toc404440135"/>
      <w:bookmarkStart w:id="1200" w:name="_Toc404441303"/>
      <w:bookmarkStart w:id="1201" w:name="_Toc404441581"/>
      <w:bookmarkStart w:id="1202" w:name="_Toc404505343"/>
      <w:r w:rsidRPr="00AC70BA">
        <w:rPr>
          <w:b/>
          <w:bCs/>
          <w:sz w:val="22"/>
          <w:szCs w:val="22"/>
          <w:lang w:eastAsia="en-US"/>
        </w:rPr>
        <w:t>7.1.7</w:t>
      </w:r>
      <w:r w:rsidRPr="00AC70BA">
        <w:rPr>
          <w:b/>
          <w:bCs/>
          <w:sz w:val="22"/>
          <w:szCs w:val="22"/>
          <w:lang w:eastAsia="en-US"/>
        </w:rPr>
        <w:tab/>
        <w:t>Kaynak dokümanlar</w:t>
      </w:r>
      <w:bookmarkEnd w:id="1198"/>
      <w:bookmarkEnd w:id="1199"/>
      <w:bookmarkEnd w:id="1200"/>
      <w:bookmarkEnd w:id="1201"/>
      <w:bookmarkEnd w:id="1202"/>
    </w:p>
    <w:p w:rsidR="0073416F" w:rsidRPr="00070161" w:rsidRDefault="0073416F" w:rsidP="005932DD">
      <w:r w:rsidRPr="00070161">
        <w:t>DIN 53436-1 [19]</w:t>
      </w:r>
    </w:p>
    <w:p w:rsidR="0073416F" w:rsidRPr="00070161" w:rsidRDefault="0073416F" w:rsidP="005932DD">
      <w:r w:rsidRPr="00070161">
        <w:t>DIN 53436-2 [27]</w:t>
      </w:r>
    </w:p>
    <w:p w:rsidR="0073416F" w:rsidRPr="00070161" w:rsidRDefault="0073416F" w:rsidP="005932DD">
      <w:r w:rsidRPr="00070161">
        <w:t>DIN 53436-3 [28]</w:t>
      </w:r>
    </w:p>
    <w:p w:rsidR="0073416F" w:rsidRDefault="0073416F" w:rsidP="005932DD">
      <w:pPr>
        <w:rPr>
          <w:b/>
          <w:bCs/>
          <w:sz w:val="24"/>
          <w:szCs w:val="24"/>
        </w:rPr>
      </w:pPr>
    </w:p>
    <w:p w:rsidR="0073416F" w:rsidRPr="000D44B2" w:rsidRDefault="0073416F" w:rsidP="004378E8">
      <w:pPr>
        <w:pStyle w:val="Heading2"/>
      </w:pPr>
      <w:bookmarkStart w:id="1203" w:name="_Toc404439085"/>
      <w:bookmarkStart w:id="1204" w:name="_Toc404439751"/>
      <w:bookmarkStart w:id="1205" w:name="_Toc404440136"/>
      <w:bookmarkStart w:id="1206" w:name="_Toc404440204"/>
      <w:bookmarkStart w:id="1207" w:name="_Toc404440237"/>
      <w:bookmarkStart w:id="1208" w:name="_Toc404440270"/>
      <w:bookmarkStart w:id="1209" w:name="_Toc404440492"/>
      <w:bookmarkStart w:id="1210" w:name="_Toc404441304"/>
      <w:bookmarkStart w:id="1211" w:name="_Toc404441582"/>
      <w:bookmarkStart w:id="1212" w:name="_Toc404505344"/>
      <w:r>
        <w:t>7.2</w:t>
      </w:r>
      <w:r>
        <w:tab/>
      </w:r>
      <w:r w:rsidRPr="000D44B2">
        <w:t>Ulusal Standartlar Bürosu (</w:t>
      </w:r>
      <w:r>
        <w:t>NSB</w:t>
      </w:r>
      <w:r w:rsidRPr="000D44B2">
        <w:t>)</w:t>
      </w:r>
      <w:bookmarkEnd w:id="1203"/>
      <w:bookmarkEnd w:id="1204"/>
      <w:bookmarkEnd w:id="1205"/>
      <w:bookmarkEnd w:id="1206"/>
      <w:bookmarkEnd w:id="1207"/>
      <w:bookmarkEnd w:id="1208"/>
      <w:bookmarkEnd w:id="1209"/>
      <w:bookmarkEnd w:id="1210"/>
      <w:bookmarkEnd w:id="1211"/>
      <w:bookmarkEnd w:id="1212"/>
    </w:p>
    <w:p w:rsidR="0073416F" w:rsidRDefault="0073416F" w:rsidP="005932DD">
      <w:pPr>
        <w:rPr>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213" w:name="_Toc404439752"/>
      <w:bookmarkStart w:id="1214" w:name="_Toc404440137"/>
      <w:bookmarkStart w:id="1215" w:name="_Toc404441305"/>
      <w:bookmarkStart w:id="1216" w:name="_Toc404441583"/>
      <w:bookmarkStart w:id="1217" w:name="_Toc404505345"/>
      <w:r w:rsidRPr="00AC70BA">
        <w:rPr>
          <w:b/>
          <w:bCs/>
          <w:sz w:val="22"/>
          <w:szCs w:val="22"/>
          <w:lang w:eastAsia="en-US"/>
        </w:rPr>
        <w:t>7.2.1</w:t>
      </w:r>
      <w:r w:rsidRPr="00AC70BA">
        <w:rPr>
          <w:b/>
          <w:bCs/>
          <w:sz w:val="22"/>
          <w:szCs w:val="22"/>
          <w:lang w:eastAsia="en-US"/>
        </w:rPr>
        <w:tab/>
        <w:t>Özet</w:t>
      </w:r>
      <w:bookmarkEnd w:id="1213"/>
      <w:bookmarkEnd w:id="1214"/>
      <w:bookmarkEnd w:id="1215"/>
      <w:bookmarkEnd w:id="1216"/>
      <w:bookmarkEnd w:id="1217"/>
    </w:p>
    <w:p w:rsidR="0073416F" w:rsidRPr="00382C62" w:rsidRDefault="0073416F" w:rsidP="00382C62">
      <w:pPr>
        <w:jc w:val="both"/>
      </w:pPr>
      <w:r w:rsidRPr="00382C62">
        <w:t xml:space="preserve">"NBS Kupası" fırın </w:t>
      </w:r>
      <w:r>
        <w:t>deney</w:t>
      </w:r>
      <w:r w:rsidRPr="00382C62">
        <w:t>i solunan yanma ürünlerinin akut zehirliliğini değerlendirmek için kullanılır.</w:t>
      </w:r>
    </w:p>
    <w:p w:rsidR="0073416F" w:rsidRPr="000D44B2" w:rsidRDefault="0073416F" w:rsidP="005932DD">
      <w:pPr>
        <w:rPr>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218" w:name="_Toc404439753"/>
      <w:bookmarkStart w:id="1219" w:name="_Toc404440138"/>
      <w:bookmarkStart w:id="1220" w:name="_Toc404441306"/>
      <w:bookmarkStart w:id="1221" w:name="_Toc404441584"/>
      <w:bookmarkStart w:id="1222" w:name="_Toc404505346"/>
      <w:r w:rsidRPr="00AC70BA">
        <w:rPr>
          <w:b/>
          <w:bCs/>
          <w:sz w:val="22"/>
          <w:szCs w:val="22"/>
          <w:lang w:eastAsia="en-US"/>
        </w:rPr>
        <w:t>7.2.2</w:t>
      </w:r>
      <w:r>
        <w:rPr>
          <w:b/>
          <w:bCs/>
          <w:sz w:val="22"/>
          <w:szCs w:val="22"/>
          <w:lang w:eastAsia="en-US"/>
        </w:rPr>
        <w:tab/>
      </w:r>
      <w:r w:rsidRPr="00AC70BA">
        <w:rPr>
          <w:b/>
          <w:bCs/>
          <w:sz w:val="22"/>
          <w:szCs w:val="22"/>
          <w:lang w:eastAsia="en-US"/>
        </w:rPr>
        <w:t>Amaç ve prensipler</w:t>
      </w:r>
      <w:bookmarkEnd w:id="1218"/>
      <w:bookmarkEnd w:id="1219"/>
      <w:bookmarkEnd w:id="1220"/>
      <w:bookmarkEnd w:id="1221"/>
      <w:bookmarkEnd w:id="1222"/>
    </w:p>
    <w:p w:rsidR="0073416F" w:rsidRPr="00382C62" w:rsidRDefault="0073416F" w:rsidP="00382C62">
      <w:pPr>
        <w:jc w:val="both"/>
      </w:pPr>
      <w:r w:rsidRPr="00382C62">
        <w:t xml:space="preserve">Bu deney yöntemi, statik kapalı bir sistem içinde yangın ürünleri için altı hayvanı (sıçanı) maruz kalma </w:t>
      </w:r>
      <w:r>
        <w:t>giriş</w:t>
      </w:r>
      <w:r w:rsidRPr="00382C62">
        <w:t xml:space="preserve"> deliğine ve örnekleme karşılıklarına sahip 200 l’lik bir maruz kalma odasına doğrudan bağlanmış elektrikle ısınan 1 l’lik kap tipi bir potalı fırını kullanarak, alevlenen ve alevlenmeyen yangın ürünlerinin ayrışma ürünlerin oluşmasından dolayı zehir etkisinin belirlenmesi için kullanılır. </w:t>
      </w:r>
    </w:p>
    <w:p w:rsidR="0073416F" w:rsidRPr="000D44B2" w:rsidRDefault="0073416F" w:rsidP="005932DD">
      <w:pPr>
        <w:rPr>
          <w:sz w:val="24"/>
          <w:szCs w:val="24"/>
        </w:rPr>
      </w:pPr>
    </w:p>
    <w:p w:rsidR="0073416F" w:rsidRPr="005D426E" w:rsidRDefault="0073416F" w:rsidP="005932DD">
      <w:r>
        <w:t xml:space="preserve">Rapor edilen </w:t>
      </w:r>
      <w:r w:rsidRPr="005D426E">
        <w:t xml:space="preserve">sonuç,  30 min’lik bir maruz kalma süresi ve ayrıca maruz kalma sonrası 14 gün süresi boyunca </w:t>
      </w:r>
      <w:r w:rsidRPr="005D426E">
        <w:rPr>
          <w:i/>
          <w:iCs/>
        </w:rPr>
        <w:t>LC</w:t>
      </w:r>
      <w:r w:rsidRPr="005D426E">
        <w:rPr>
          <w:i/>
          <w:iCs/>
          <w:vertAlign w:val="subscript"/>
        </w:rPr>
        <w:t>50</w:t>
      </w:r>
      <w:r w:rsidRPr="005D426E">
        <w:t xml:space="preserve"> dir ve birim oda hacmi başına maruz bırakılan deney numunesinin kütlesi olarak ifade edilmiştir. </w:t>
      </w:r>
    </w:p>
    <w:p w:rsidR="0073416F" w:rsidRPr="000D44B2" w:rsidRDefault="0073416F" w:rsidP="005932DD">
      <w:pPr>
        <w:rPr>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223" w:name="_Toc404439754"/>
      <w:bookmarkStart w:id="1224" w:name="_Toc404440139"/>
      <w:bookmarkStart w:id="1225" w:name="_Toc404441307"/>
      <w:bookmarkStart w:id="1226" w:name="_Toc404441585"/>
      <w:bookmarkStart w:id="1227" w:name="_Toc404505347"/>
      <w:r w:rsidRPr="00AC70BA">
        <w:rPr>
          <w:b/>
          <w:bCs/>
          <w:sz w:val="22"/>
          <w:szCs w:val="22"/>
          <w:lang w:eastAsia="en-US"/>
        </w:rPr>
        <w:t>7.2.3</w:t>
      </w:r>
      <w:r w:rsidRPr="00AC70BA">
        <w:rPr>
          <w:b/>
          <w:bCs/>
          <w:sz w:val="22"/>
          <w:szCs w:val="22"/>
          <w:lang w:eastAsia="en-US"/>
        </w:rPr>
        <w:tab/>
        <w:t>Deney numunesi</w:t>
      </w:r>
      <w:bookmarkEnd w:id="1223"/>
      <w:bookmarkEnd w:id="1224"/>
      <w:bookmarkEnd w:id="1225"/>
      <w:bookmarkEnd w:id="1226"/>
      <w:bookmarkEnd w:id="1227"/>
    </w:p>
    <w:p w:rsidR="0073416F" w:rsidRPr="00382C62" w:rsidRDefault="0073416F" w:rsidP="00382C62">
      <w:pPr>
        <w:jc w:val="both"/>
        <w:rPr>
          <w:sz w:val="22"/>
          <w:szCs w:val="22"/>
        </w:rPr>
      </w:pPr>
      <w:r w:rsidRPr="00382C62">
        <w:rPr>
          <w:sz w:val="22"/>
          <w:szCs w:val="22"/>
        </w:rPr>
        <w:t>8 g kadar olan tipik kütleli bir deney numunesi malzemenin bir parçası olabilir veya ürünün ucundan kesilmiş bir deney numunesi olabilir.</w:t>
      </w:r>
    </w:p>
    <w:p w:rsidR="0073416F" w:rsidRPr="00382C62" w:rsidRDefault="0073416F" w:rsidP="00382C62">
      <w:pPr>
        <w:jc w:val="both"/>
        <w:rPr>
          <w:sz w:val="22"/>
          <w:szCs w:val="22"/>
        </w:rPr>
      </w:pPr>
    </w:p>
    <w:p w:rsidR="0073416F" w:rsidRPr="00AC70BA" w:rsidRDefault="0073416F" w:rsidP="00AC70BA">
      <w:pPr>
        <w:keepNext/>
        <w:tabs>
          <w:tab w:val="left" w:pos="567"/>
          <w:tab w:val="left" w:pos="709"/>
        </w:tabs>
        <w:jc w:val="both"/>
        <w:outlineLvl w:val="1"/>
        <w:rPr>
          <w:b/>
          <w:bCs/>
          <w:sz w:val="22"/>
          <w:szCs w:val="22"/>
          <w:lang w:eastAsia="en-US"/>
        </w:rPr>
      </w:pPr>
      <w:bookmarkStart w:id="1228" w:name="_Toc404439755"/>
      <w:bookmarkStart w:id="1229" w:name="_Toc404440140"/>
      <w:bookmarkStart w:id="1230" w:name="_Toc404441308"/>
      <w:bookmarkStart w:id="1231" w:name="_Toc404441586"/>
      <w:bookmarkStart w:id="1232" w:name="_Toc404505348"/>
      <w:r w:rsidRPr="00AC70BA">
        <w:rPr>
          <w:b/>
          <w:bCs/>
          <w:sz w:val="22"/>
          <w:szCs w:val="22"/>
          <w:lang w:eastAsia="en-US"/>
        </w:rPr>
        <w:t>7.2.4</w:t>
      </w:r>
      <w:r w:rsidRPr="00AC70BA">
        <w:rPr>
          <w:b/>
          <w:bCs/>
          <w:sz w:val="22"/>
          <w:szCs w:val="22"/>
          <w:lang w:eastAsia="en-US"/>
        </w:rPr>
        <w:tab/>
        <w:t>Deney yöntemi</w:t>
      </w:r>
      <w:bookmarkEnd w:id="1228"/>
      <w:bookmarkEnd w:id="1229"/>
      <w:bookmarkEnd w:id="1230"/>
      <w:bookmarkEnd w:id="1231"/>
      <w:bookmarkEnd w:id="1232"/>
    </w:p>
    <w:p w:rsidR="0073416F" w:rsidRPr="00382C62" w:rsidRDefault="0073416F" w:rsidP="00382C62">
      <w:pPr>
        <w:jc w:val="both"/>
      </w:pPr>
      <w:r w:rsidRPr="002D6FF1">
        <w:t>1 l’lik bir paslanmaz çelik elektrikle ısıtılan kap fırın önceden</w:t>
      </w:r>
      <w:r w:rsidRPr="00382C62">
        <w:t xml:space="preserve"> belirlenmiş bir sıcaklığa ayarlanır ve deney numunesi (tipik olarak 1 g ila 8 g), fırının içine bırakılır ve elde edilen yanma ürünü yayınım ile odayı doldurmasına izin verilir.</w:t>
      </w:r>
    </w:p>
    <w:p w:rsidR="0073416F" w:rsidRPr="000D44B2" w:rsidRDefault="0073416F" w:rsidP="00382C62">
      <w:pPr>
        <w:jc w:val="both"/>
        <w:rPr>
          <w:sz w:val="24"/>
          <w:szCs w:val="24"/>
        </w:rPr>
      </w:pPr>
    </w:p>
    <w:p w:rsidR="0073416F" w:rsidRPr="00382C62" w:rsidRDefault="0073416F" w:rsidP="002D6FF1">
      <w:pPr>
        <w:jc w:val="both"/>
      </w:pPr>
      <w:r w:rsidRPr="00382C62">
        <w:t>Yanma ile ilgili iki mod, alevlenen ve alevlenmeyen olarak belirlenmiştir. Alevlenmeyen modda, fırın sıcaklığı deney numunesinin tutuşturma sıcaklığının 25 °C altına ayarlanır ve alev modunda bu deney numunesinin tutuşturma sıcaklığının 25 ° C üzerinde ayarlanır. Deney numunesinin tutuşturma sıcaklığı deneye öncesi kap fırın içinde belirlenir.</w:t>
      </w:r>
    </w:p>
    <w:p w:rsidR="0073416F" w:rsidRPr="00C23B17" w:rsidRDefault="0073416F" w:rsidP="002D6FF1">
      <w:pPr>
        <w:jc w:val="both"/>
      </w:pPr>
    </w:p>
    <w:p w:rsidR="0073416F" w:rsidRPr="00C23B17" w:rsidRDefault="0073416F" w:rsidP="002D6FF1">
      <w:pPr>
        <w:jc w:val="both"/>
      </w:pPr>
      <w:r w:rsidRPr="00C23B17">
        <w:t xml:space="preserve">Deney, üstü açık analitik numune için karşılıkları, hayvan maruz kalma </w:t>
      </w:r>
      <w:r>
        <w:t>giriş</w:t>
      </w:r>
      <w:r w:rsidRPr="00C23B17">
        <w:t xml:space="preserve"> delikleri ve deney odasının zeminiyle aynı hizada kap fırın içeren bir 200 l’lik seffaf plastik deney odası içinde yapılır.  </w:t>
      </w:r>
    </w:p>
    <w:p w:rsidR="0073416F" w:rsidRPr="002D6FF1" w:rsidRDefault="0073416F" w:rsidP="002D6FF1">
      <w:pPr>
        <w:jc w:val="both"/>
      </w:pPr>
    </w:p>
    <w:p w:rsidR="0073416F" w:rsidRPr="00C23B17" w:rsidRDefault="0073416F" w:rsidP="002D6FF1">
      <w:pPr>
        <w:jc w:val="both"/>
      </w:pPr>
      <w:r w:rsidRPr="002D6FF1">
        <w:t>Yanma odasının içine deney numunesinin sokulmasıyla başlayarak, sadece 30 min’lik bir süre için deney odasının atmosferine sıçanların burunları maruz bırakılır</w:t>
      </w:r>
      <w:r w:rsidRPr="00C23B17">
        <w:t xml:space="preserve">. Maruz kalma süresinin sonunda ölmeyen hayvanlar daha sonra </w:t>
      </w:r>
      <w:r>
        <w:t>1</w:t>
      </w:r>
      <w:r w:rsidRPr="00C23B17">
        <w:t xml:space="preserve">4 gün süreyle gözetlenir. Bu süre içinde her bir ölüm, yanma ürününe maruz kalma sonucunda olduğu kabul edilir ve </w:t>
      </w:r>
      <w:r w:rsidRPr="00C23B17">
        <w:rPr>
          <w:i/>
          <w:iCs/>
        </w:rPr>
        <w:t>LC</w:t>
      </w:r>
      <w:r w:rsidRPr="00C23B17">
        <w:rPr>
          <w:i/>
          <w:iCs/>
          <w:vertAlign w:val="subscript"/>
        </w:rPr>
        <w:t>50</w:t>
      </w:r>
      <w:r w:rsidRPr="00C23B17">
        <w:t xml:space="preserve"> belirlenmesinde hesaba katılır.</w:t>
      </w:r>
    </w:p>
    <w:p w:rsidR="0073416F" w:rsidRPr="00C23B17" w:rsidRDefault="0073416F" w:rsidP="005932DD"/>
    <w:p w:rsidR="0073416F" w:rsidRPr="00C23B17" w:rsidRDefault="0073416F" w:rsidP="005932DD">
      <w:r w:rsidRPr="00C23B17">
        <w:t>Oksijen, karbon monoksit ve karbon dioksit derişimleri devamlı izlenir.</w:t>
      </w:r>
    </w:p>
    <w:p w:rsidR="0073416F" w:rsidRDefault="0073416F" w:rsidP="005932DD">
      <w:pPr>
        <w:rPr>
          <w:sz w:val="24"/>
          <w:szCs w:val="24"/>
        </w:rPr>
      </w:pPr>
    </w:p>
    <w:p w:rsidR="0073416F" w:rsidRPr="00C23B17" w:rsidRDefault="0073416F" w:rsidP="00C23B17">
      <w:pPr>
        <w:jc w:val="both"/>
      </w:pPr>
      <w:r w:rsidRPr="00C23B17">
        <w:t xml:space="preserve">Sonuçlar alevlenen ve alevlenmeyen koşulları altında </w:t>
      </w:r>
      <w:r w:rsidRPr="00C23B17">
        <w:rPr>
          <w:i/>
          <w:iCs/>
        </w:rPr>
        <w:t>LC</w:t>
      </w:r>
      <w:r w:rsidRPr="00C23B17">
        <w:rPr>
          <w:i/>
          <w:iCs/>
          <w:vertAlign w:val="subscript"/>
        </w:rPr>
        <w:t xml:space="preserve">50 </w:t>
      </w:r>
      <w:r w:rsidRPr="00C23B17">
        <w:t xml:space="preserve">olarak ifade edilir; 30 min’lik </w:t>
      </w:r>
      <w:r>
        <w:t>o</w:t>
      </w:r>
      <w:r w:rsidRPr="00C23B17">
        <w:t>dada maruz kalma ve ayrıca maruz kalma sonrası 14 gün süresi boyunca gözlem, oda hacminin litresi başına yük</w:t>
      </w:r>
      <w:r>
        <w:t>lenmiş</w:t>
      </w:r>
      <w:r w:rsidRPr="00C23B17">
        <w:t xml:space="preserve"> örneklemin miligramı rapor edilir. </w:t>
      </w:r>
      <w:r w:rsidRPr="00C23B17">
        <w:rPr>
          <w:i/>
          <w:iCs/>
        </w:rPr>
        <w:t>LCt</w:t>
      </w:r>
      <w:r w:rsidRPr="00C23B17">
        <w:rPr>
          <w:i/>
          <w:iCs/>
          <w:vertAlign w:val="subscript"/>
        </w:rPr>
        <w:t>50</w:t>
      </w:r>
      <w:r w:rsidRPr="00C23B17">
        <w:t xml:space="preserve">, 30 min’lik maruz kalma süresi ile </w:t>
      </w:r>
      <w:r w:rsidRPr="00C23B17">
        <w:rPr>
          <w:i/>
          <w:iCs/>
        </w:rPr>
        <w:t>LC</w:t>
      </w:r>
      <w:r w:rsidRPr="00C23B17">
        <w:rPr>
          <w:i/>
          <w:iCs/>
          <w:vertAlign w:val="subscript"/>
        </w:rPr>
        <w:t>50</w:t>
      </w:r>
      <w:r w:rsidRPr="00C23B17">
        <w:rPr>
          <w:i/>
          <w:iCs/>
        </w:rPr>
        <w:t xml:space="preserve"> </w:t>
      </w:r>
      <w:r w:rsidRPr="00C23B17">
        <w:t xml:space="preserve">çarpılarak hesaplanır. </w:t>
      </w:r>
    </w:p>
    <w:p w:rsidR="0073416F" w:rsidRDefault="0073416F" w:rsidP="00C23B17">
      <w:pPr>
        <w:autoSpaceDE w:val="0"/>
        <w:autoSpaceDN w:val="0"/>
        <w:adjustRightInd w:val="0"/>
        <w:rPr>
          <w:rFonts w:ascii="ArialMT" w:hAnsi="ArialMT" w:cs="ArialMT"/>
        </w:rPr>
      </w:pPr>
    </w:p>
    <w:p w:rsidR="0073416F" w:rsidRPr="00C23B17" w:rsidRDefault="0073416F" w:rsidP="005932DD">
      <w:r w:rsidRPr="00C23B17">
        <w:t>Kayıt edilen diğer bilgiler, oda koşulları, asgari sıcaklık ve oksijen, karbon monoksit ve karbon dioksit derişimleri içerir.</w:t>
      </w:r>
    </w:p>
    <w:p w:rsidR="0073416F" w:rsidRPr="000D44B2" w:rsidRDefault="0073416F" w:rsidP="005932DD">
      <w:pPr>
        <w:rPr>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233" w:name="_Toc404439756"/>
      <w:bookmarkStart w:id="1234" w:name="_Toc404440141"/>
      <w:bookmarkStart w:id="1235" w:name="_Toc404441309"/>
      <w:bookmarkStart w:id="1236" w:name="_Toc404441587"/>
      <w:bookmarkStart w:id="1237" w:name="_Toc404505349"/>
      <w:r w:rsidRPr="00AC70BA">
        <w:rPr>
          <w:b/>
          <w:bCs/>
          <w:sz w:val="22"/>
          <w:szCs w:val="22"/>
          <w:lang w:eastAsia="en-US"/>
        </w:rPr>
        <w:t>7.2.5</w:t>
      </w:r>
      <w:r w:rsidRPr="00AC70BA">
        <w:rPr>
          <w:b/>
          <w:bCs/>
          <w:sz w:val="22"/>
          <w:szCs w:val="22"/>
          <w:lang w:eastAsia="en-US"/>
        </w:rPr>
        <w:tab/>
        <w:t>Tekrarlanabilirlik ve uyarlık</w:t>
      </w:r>
      <w:bookmarkEnd w:id="1233"/>
      <w:bookmarkEnd w:id="1234"/>
      <w:bookmarkEnd w:id="1235"/>
      <w:bookmarkEnd w:id="1236"/>
      <w:bookmarkEnd w:id="1237"/>
    </w:p>
    <w:p w:rsidR="0073416F" w:rsidRPr="002D6FF1" w:rsidRDefault="0073416F" w:rsidP="005932DD">
      <w:r w:rsidRPr="002D6FF1">
        <w:t>NSB raporu bu yöntemle nispeten iyi bir tekrarlanabilirlik göstermektedir.</w:t>
      </w:r>
    </w:p>
    <w:p w:rsidR="0073416F" w:rsidRDefault="0073416F" w:rsidP="005932DD">
      <w:pPr>
        <w:rPr>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238" w:name="_Toc404439757"/>
      <w:bookmarkStart w:id="1239" w:name="_Toc404440142"/>
      <w:bookmarkStart w:id="1240" w:name="_Toc404441310"/>
      <w:bookmarkStart w:id="1241" w:name="_Toc404441588"/>
      <w:bookmarkStart w:id="1242" w:name="_Toc404505350"/>
      <w:r w:rsidRPr="00AC70BA">
        <w:rPr>
          <w:b/>
          <w:bCs/>
          <w:sz w:val="22"/>
          <w:szCs w:val="22"/>
          <w:lang w:eastAsia="en-US"/>
        </w:rPr>
        <w:t>7.2.6</w:t>
      </w:r>
      <w:r w:rsidRPr="00AC70BA">
        <w:rPr>
          <w:b/>
          <w:bCs/>
          <w:sz w:val="22"/>
          <w:szCs w:val="22"/>
          <w:lang w:eastAsia="en-US"/>
        </w:rPr>
        <w:tab/>
      </w:r>
      <w:r>
        <w:rPr>
          <w:b/>
          <w:bCs/>
          <w:sz w:val="22"/>
          <w:szCs w:val="22"/>
          <w:lang w:eastAsia="en-US"/>
        </w:rPr>
        <w:t>Deney</w:t>
      </w:r>
      <w:r w:rsidRPr="00AC70BA">
        <w:rPr>
          <w:b/>
          <w:bCs/>
          <w:sz w:val="22"/>
          <w:szCs w:val="22"/>
          <w:lang w:eastAsia="en-US"/>
        </w:rPr>
        <w:t xml:space="preserve"> verilerinin uyumluluğu ve özel gözlemler</w:t>
      </w:r>
      <w:bookmarkEnd w:id="1238"/>
      <w:bookmarkEnd w:id="1239"/>
      <w:bookmarkEnd w:id="1240"/>
      <w:bookmarkEnd w:id="1241"/>
      <w:bookmarkEnd w:id="1242"/>
    </w:p>
    <w:p w:rsidR="0073416F" w:rsidRPr="00C23B17" w:rsidRDefault="0073416F" w:rsidP="002D6FF1">
      <w:pPr>
        <w:autoSpaceDE w:val="0"/>
        <w:autoSpaceDN w:val="0"/>
        <w:adjustRightInd w:val="0"/>
        <w:jc w:val="both"/>
      </w:pPr>
      <w:r>
        <w:t>NSB</w:t>
      </w:r>
      <w:r w:rsidRPr="00C23B17">
        <w:t xml:space="preserve"> deneyi artık büyük ölçüde NIST (</w:t>
      </w:r>
      <w:r>
        <w:t>Standard ve Teknoloji Ulusal Enstitüsü</w:t>
      </w:r>
      <w:r w:rsidRPr="00C23B17">
        <w:t xml:space="preserve">) </w:t>
      </w:r>
      <w:r>
        <w:t>deneyinin yerini almıştır</w:t>
      </w:r>
      <w:r w:rsidRPr="00C23B17">
        <w:t xml:space="preserve"> (</w:t>
      </w:r>
      <w:r>
        <w:t xml:space="preserve">bk. Madde </w:t>
      </w:r>
      <w:r w:rsidRPr="00C23B17">
        <w:t>7.3)</w:t>
      </w:r>
    </w:p>
    <w:p w:rsidR="0073416F" w:rsidRPr="008D41C6" w:rsidRDefault="0073416F" w:rsidP="005932DD"/>
    <w:p w:rsidR="0073416F" w:rsidRPr="002D6FF1" w:rsidRDefault="0073416F" w:rsidP="00C23B17">
      <w:pPr>
        <w:jc w:val="both"/>
      </w:pPr>
      <w:r w:rsidRPr="007E7186">
        <w:t xml:space="preserve">Kap fırını en iyi homojen malzemeler için uygundur ve kompozit veya katmanlı deney numunelerine kolaylıkla uyum sağlamadığından dolayı NSB deneyi eleştirilmektedir. Kapalı kap geometrisi, büyük ölçüde çok yanıcı deney numuneleri hızlı bir şekilde sıcaklığın artmasına ve oksijenin tükenmesine neden olabilir, bunların her ikisi yanma ürünlerine hayvanların tepkimesini etkileyebilir ve bundan dolayı sonuçların uygunluğunu etkileyebilir anlamına </w:t>
      </w:r>
      <w:r w:rsidRPr="002D6FF1">
        <w:t xml:space="preserve">gelir.  </w:t>
      </w:r>
    </w:p>
    <w:p w:rsidR="0073416F" w:rsidRDefault="0073416F" w:rsidP="00C23B17">
      <w:pPr>
        <w:jc w:val="both"/>
        <w:rPr>
          <w:sz w:val="24"/>
          <w:szCs w:val="24"/>
        </w:rPr>
      </w:pPr>
    </w:p>
    <w:p w:rsidR="0073416F" w:rsidRPr="007E7186" w:rsidRDefault="0073416F" w:rsidP="00E62EAF">
      <w:pPr>
        <w:jc w:val="both"/>
      </w:pPr>
      <w:r w:rsidRPr="007E7186">
        <w:t xml:space="preserve">Buna ilave olarak, deney numunesinin ayrıştığı yangın koşullarını nitelendirmek genellikle zordur. Hava kap fırınına sadece üstten girebilir, bu nedenle kuvvetli şekilde yanan ve fırın hacim oranının büyük bir kısmını alan deney numunesi, bazen daha az küçük veya az yanabilir deney numunelerinden nispeten daha az oksijenini alabilir. </w:t>
      </w:r>
    </w:p>
    <w:p w:rsidR="0073416F" w:rsidRPr="000D44B2" w:rsidRDefault="0073416F" w:rsidP="005932DD">
      <w:pPr>
        <w:rPr>
          <w:sz w:val="24"/>
          <w:szCs w:val="24"/>
        </w:rPr>
      </w:pPr>
    </w:p>
    <w:p w:rsidR="0073416F" w:rsidRPr="00180FBE" w:rsidRDefault="0073416F" w:rsidP="00180FBE">
      <w:pPr>
        <w:jc w:val="both"/>
      </w:pPr>
      <w:r w:rsidRPr="00180FBE">
        <w:t xml:space="preserve">Karbon monoksit verimleri çeşitlilik gösterme eğiliminde olmasına rağmen, tam ölçekli koşullar altında bu deney yöntemi ile ölçülmüş zehir etkisini karşılaştıran çok az veri bulunmaktadır, </w:t>
      </w:r>
      <w:r>
        <w:t>dolayısıyla</w:t>
      </w:r>
      <w:r w:rsidRPr="00180FBE">
        <w:t xml:space="preserve"> bu sınırlamanın uygulama etkileri bilinmemektedir. </w:t>
      </w:r>
    </w:p>
    <w:p w:rsidR="0073416F" w:rsidRDefault="0073416F" w:rsidP="005932DD"/>
    <w:p w:rsidR="0073416F" w:rsidRPr="00A33507" w:rsidRDefault="0073416F" w:rsidP="00A33507">
      <w:pPr>
        <w:jc w:val="both"/>
      </w:pPr>
      <w:r w:rsidRPr="00A33507">
        <w:t xml:space="preserve">Sonuçlar uçucu yangın ürününe dönüştürülen miktar yerine, yüklenmiş deney numunesinin miktarı esas alınarak kütle derişimi olarak ifade edilir. </w:t>
      </w:r>
      <w:r>
        <w:t xml:space="preserve">Bunun için </w:t>
      </w:r>
      <w:r w:rsidRPr="00A33507">
        <w:t xml:space="preserve">deney numunesi tamamen tükenmediğinde, ifade edilen sonuçlar yangın ürününde gerçek kütle derişimini daha fazla gösterir ve dolayısıyla yangın ürününün zehir etkisini de daha az gösterir. </w:t>
      </w:r>
      <w:r>
        <w:t>Buna, deneyden sonra deney numunesinin tartılmasıyla ve uygun şekilde düzeltmeyle çözüm getirilebilir, ancak böyle bir adım yayımlanmış prosedürün bir parçası değildir.</w:t>
      </w:r>
    </w:p>
    <w:p w:rsidR="0073416F" w:rsidRDefault="0073416F" w:rsidP="005932DD">
      <w:pPr>
        <w:rPr>
          <w:sz w:val="24"/>
          <w:szCs w:val="24"/>
        </w:rPr>
      </w:pPr>
    </w:p>
    <w:p w:rsidR="0073416F" w:rsidRPr="007E7186" w:rsidRDefault="0073416F" w:rsidP="005932DD">
      <w:r w:rsidRPr="007E7186">
        <w:t xml:space="preserve">Bu </w:t>
      </w:r>
      <w:r>
        <w:t>deney</w:t>
      </w:r>
      <w:r w:rsidRPr="007E7186">
        <w:t xml:space="preserve"> yöntemi, ISO 16312-2 standardında ele alınmaktadır.</w:t>
      </w:r>
    </w:p>
    <w:p w:rsidR="0073416F" w:rsidRDefault="0073416F" w:rsidP="005932DD">
      <w:pPr>
        <w:rPr>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243" w:name="_Toc404439758"/>
      <w:bookmarkStart w:id="1244" w:name="_Toc404440143"/>
      <w:bookmarkStart w:id="1245" w:name="_Toc404441311"/>
      <w:bookmarkStart w:id="1246" w:name="_Toc404441589"/>
      <w:bookmarkStart w:id="1247" w:name="_Toc404505351"/>
      <w:r w:rsidRPr="00AC70BA">
        <w:rPr>
          <w:b/>
          <w:bCs/>
          <w:sz w:val="22"/>
          <w:szCs w:val="22"/>
          <w:lang w:eastAsia="en-US"/>
        </w:rPr>
        <w:t>7.2.7</w:t>
      </w:r>
      <w:r w:rsidRPr="00AC70BA">
        <w:rPr>
          <w:b/>
          <w:bCs/>
          <w:sz w:val="22"/>
          <w:szCs w:val="22"/>
          <w:lang w:eastAsia="en-US"/>
        </w:rPr>
        <w:tab/>
        <w:t>Kaynak dokümanlar</w:t>
      </w:r>
      <w:bookmarkEnd w:id="1243"/>
      <w:bookmarkEnd w:id="1244"/>
      <w:bookmarkEnd w:id="1245"/>
      <w:bookmarkEnd w:id="1246"/>
      <w:bookmarkEnd w:id="1247"/>
    </w:p>
    <w:p w:rsidR="0073416F" w:rsidRPr="002F3D44" w:rsidRDefault="0073416F" w:rsidP="005932DD">
      <w:r w:rsidRPr="002F3D44">
        <w:t>Hartzell [31]</w:t>
      </w:r>
    </w:p>
    <w:p w:rsidR="0073416F" w:rsidRPr="002F3D44" w:rsidRDefault="0073416F" w:rsidP="005932DD">
      <w:r w:rsidRPr="002F3D44">
        <w:t>Levin, B.C.  [32]</w:t>
      </w:r>
    </w:p>
    <w:p w:rsidR="0073416F" w:rsidRDefault="0073416F" w:rsidP="00BC6E4E">
      <w:r w:rsidRPr="002F3D44">
        <w:t>Levin, B.C., Paabo, M. Ve Birky, M.M. [33]</w:t>
      </w:r>
      <w:bookmarkStart w:id="1248" w:name="_Toc380830479"/>
    </w:p>
    <w:p w:rsidR="0073416F" w:rsidRDefault="0073416F" w:rsidP="00BC6E4E">
      <w:pPr>
        <w:rPr>
          <w:b/>
          <w:bCs/>
          <w:color w:val="000000"/>
          <w:sz w:val="22"/>
          <w:szCs w:val="22"/>
        </w:rPr>
      </w:pPr>
    </w:p>
    <w:p w:rsidR="0073416F" w:rsidRPr="00C70198" w:rsidRDefault="0073416F" w:rsidP="004378E8">
      <w:pPr>
        <w:pStyle w:val="Heading2"/>
      </w:pPr>
      <w:bookmarkStart w:id="1249" w:name="_Toc404439086"/>
      <w:bookmarkStart w:id="1250" w:name="_Toc404439759"/>
      <w:bookmarkStart w:id="1251" w:name="_Toc404440144"/>
      <w:bookmarkStart w:id="1252" w:name="_Toc404440205"/>
      <w:bookmarkStart w:id="1253" w:name="_Toc404440238"/>
      <w:bookmarkStart w:id="1254" w:name="_Toc404440271"/>
      <w:bookmarkStart w:id="1255" w:name="_Toc404440493"/>
      <w:bookmarkStart w:id="1256" w:name="_Toc404441312"/>
      <w:bookmarkStart w:id="1257" w:name="_Toc404441590"/>
      <w:bookmarkStart w:id="1258" w:name="_Toc404505352"/>
      <w:r w:rsidRPr="00C70198">
        <w:t>7.3</w:t>
      </w:r>
      <w:r w:rsidRPr="00C70198">
        <w:tab/>
        <w:t>Ulusal Standardlar ve Teknoloji Enstitüsü (NIST)</w:t>
      </w:r>
      <w:bookmarkEnd w:id="1249"/>
      <w:bookmarkEnd w:id="1250"/>
      <w:bookmarkEnd w:id="1251"/>
      <w:bookmarkEnd w:id="1252"/>
      <w:bookmarkEnd w:id="1253"/>
      <w:bookmarkEnd w:id="1254"/>
      <w:bookmarkEnd w:id="1255"/>
      <w:bookmarkEnd w:id="1256"/>
      <w:bookmarkEnd w:id="1257"/>
      <w:bookmarkEnd w:id="1258"/>
    </w:p>
    <w:p w:rsidR="0073416F" w:rsidRPr="009F2A0F" w:rsidRDefault="0073416F" w:rsidP="009F2A0F"/>
    <w:p w:rsidR="0073416F" w:rsidRPr="00EA19B9" w:rsidRDefault="0073416F" w:rsidP="00EA19B9">
      <w:pPr>
        <w:keepNext/>
        <w:tabs>
          <w:tab w:val="left" w:pos="567"/>
          <w:tab w:val="left" w:pos="709"/>
        </w:tabs>
        <w:jc w:val="both"/>
        <w:outlineLvl w:val="1"/>
        <w:rPr>
          <w:b/>
          <w:bCs/>
          <w:sz w:val="22"/>
          <w:szCs w:val="22"/>
          <w:lang w:eastAsia="en-US"/>
        </w:rPr>
      </w:pPr>
      <w:bookmarkStart w:id="1259" w:name="_Toc404439760"/>
      <w:bookmarkStart w:id="1260" w:name="_Toc404440145"/>
      <w:bookmarkStart w:id="1261" w:name="_Toc404505353"/>
      <w:r w:rsidRPr="00EA19B9">
        <w:rPr>
          <w:b/>
          <w:bCs/>
          <w:sz w:val="22"/>
          <w:szCs w:val="22"/>
          <w:lang w:eastAsia="en-US"/>
        </w:rPr>
        <w:t>7.3.1</w:t>
      </w:r>
      <w:r w:rsidRPr="00EA19B9">
        <w:rPr>
          <w:b/>
          <w:bCs/>
          <w:sz w:val="22"/>
          <w:szCs w:val="22"/>
          <w:lang w:eastAsia="en-US"/>
        </w:rPr>
        <w:tab/>
        <w:t>Özet</w:t>
      </w:r>
      <w:bookmarkEnd w:id="1259"/>
      <w:bookmarkEnd w:id="1260"/>
      <w:bookmarkEnd w:id="1261"/>
      <w:r w:rsidRPr="00EA19B9">
        <w:rPr>
          <w:b/>
          <w:bCs/>
          <w:sz w:val="22"/>
          <w:szCs w:val="22"/>
          <w:lang w:eastAsia="en-US"/>
        </w:rPr>
        <w:t xml:space="preserve"> </w:t>
      </w:r>
    </w:p>
    <w:p w:rsidR="0073416F" w:rsidRPr="007966CA" w:rsidRDefault="0073416F" w:rsidP="007966CA">
      <w:pPr>
        <w:jc w:val="both"/>
      </w:pPr>
      <w:r>
        <w:t xml:space="preserve">NIST </w:t>
      </w:r>
      <w:r w:rsidRPr="00C70198">
        <w:t>radyan fırın</w:t>
      </w:r>
      <w:r w:rsidRPr="007966CA">
        <w:t xml:space="preserve"> yöntemi,</w:t>
      </w:r>
      <w:r>
        <w:t xml:space="preserve"> </w:t>
      </w:r>
      <w:r w:rsidRPr="007966CA">
        <w:t xml:space="preserve">kapalı statik sistem içinde alevlenen ve alevlenmeyen </w:t>
      </w:r>
      <w:r>
        <w:t>ayrışmış yangın ürünlerinin</w:t>
      </w:r>
      <w:r w:rsidRPr="007966CA">
        <w:t xml:space="preserve"> </w:t>
      </w:r>
      <w:r>
        <w:t xml:space="preserve">oluşumu </w:t>
      </w:r>
      <w:r w:rsidRPr="007966CA">
        <w:t xml:space="preserve">yoluyla </w:t>
      </w:r>
      <w:r>
        <w:t>zehir etkisini belirlemek i</w:t>
      </w:r>
      <w:r w:rsidRPr="007966CA">
        <w:t>çin kullanılır. Bu</w:t>
      </w:r>
      <w:r>
        <w:t>,</w:t>
      </w:r>
      <w:r w:rsidRPr="007966CA">
        <w:t xml:space="preserve"> NFPA 269 [34</w:t>
      </w:r>
      <w:r>
        <w:t>]</w:t>
      </w:r>
      <w:r w:rsidRPr="007966CA">
        <w:t xml:space="preserve"> ve ASTM </w:t>
      </w:r>
      <w:r>
        <w:t>E 1678 [35]‘</w:t>
      </w:r>
      <w:r w:rsidRPr="007966CA">
        <w:t xml:space="preserve">de kullanılır. </w:t>
      </w:r>
    </w:p>
    <w:p w:rsidR="0073416F" w:rsidRDefault="0073416F" w:rsidP="007966CA">
      <w:pPr>
        <w:jc w:val="both"/>
      </w:pPr>
    </w:p>
    <w:p w:rsidR="0073416F" w:rsidRPr="007966CA" w:rsidRDefault="0073416F" w:rsidP="007966CA">
      <w:pPr>
        <w:jc w:val="both"/>
      </w:pPr>
      <w:r w:rsidRPr="007966CA">
        <w:t xml:space="preserve">Öldürücü </w:t>
      </w:r>
      <w:r>
        <w:t xml:space="preserve">zehir etkisi </w:t>
      </w:r>
      <w:r w:rsidRPr="007966CA">
        <w:t xml:space="preserve">ilk olarak </w:t>
      </w:r>
      <w:r w:rsidRPr="00485B49">
        <w:rPr>
          <w:i/>
          <w:iCs/>
        </w:rPr>
        <w:t>FED</w:t>
      </w:r>
      <w:r w:rsidRPr="007966CA">
        <w:t xml:space="preserve"> hesaplamaları kullanılarak analitik verilerle yanma</w:t>
      </w:r>
      <w:r>
        <w:t xml:space="preserve"> ortamından </w:t>
      </w:r>
      <w:r w:rsidRPr="007966CA">
        <w:t xml:space="preserve">tahmin edilmektedir. Bu, biyolojik </w:t>
      </w:r>
      <w:r>
        <w:t xml:space="preserve">tepki </w:t>
      </w:r>
      <w:r w:rsidRPr="007966CA">
        <w:t xml:space="preserve">onay işlemleri için gerekli olan hayvan </w:t>
      </w:r>
      <w:r>
        <w:t xml:space="preserve">deneyi </w:t>
      </w:r>
      <w:r w:rsidRPr="007966CA">
        <w:t xml:space="preserve">miktarını </w:t>
      </w:r>
      <w:r>
        <w:t xml:space="preserve">asgariye </w:t>
      </w:r>
      <w:r w:rsidRPr="007966CA">
        <w:t>indirgemek için yapılır.</w:t>
      </w:r>
    </w:p>
    <w:p w:rsidR="0073416F" w:rsidRDefault="0073416F" w:rsidP="007966CA">
      <w:pPr>
        <w:jc w:val="both"/>
      </w:pPr>
    </w:p>
    <w:p w:rsidR="0073416F" w:rsidRDefault="0073416F" w:rsidP="007966CA">
      <w:pPr>
        <w:jc w:val="both"/>
      </w:pPr>
      <w:r>
        <w:t xml:space="preserve">Rapor edilen </w:t>
      </w:r>
      <w:r w:rsidRPr="007966CA">
        <w:t>sonuç,</w:t>
      </w:r>
      <w:r>
        <w:t xml:space="preserve"> birim deney odası hacmi başına maruz kalma süresi ile çarpılan deney numunesinin kütle kaybının çarpımı olarak ifade edilen </w:t>
      </w:r>
      <w:r w:rsidRPr="005D426E">
        <w:t xml:space="preserve">30 min’lik bir maruz kalma süresi ve ayrıca maruz kalma sonrası 14 gün süresi boyunca </w:t>
      </w:r>
      <w:r>
        <w:t xml:space="preserve">N-gaz modeline ait </w:t>
      </w:r>
      <w:r w:rsidRPr="00485B49">
        <w:rPr>
          <w:i/>
          <w:iCs/>
        </w:rPr>
        <w:t>LCt</w:t>
      </w:r>
      <w:r w:rsidRPr="00485B49">
        <w:rPr>
          <w:i/>
          <w:iCs/>
          <w:vertAlign w:val="subscript"/>
        </w:rPr>
        <w:t>50</w:t>
      </w:r>
      <w:r w:rsidRPr="007966CA">
        <w:t>’</w:t>
      </w:r>
      <w:r>
        <w:t>dir.</w:t>
      </w:r>
    </w:p>
    <w:p w:rsidR="0073416F" w:rsidRDefault="0073416F" w:rsidP="007966CA">
      <w:pPr>
        <w:jc w:val="both"/>
      </w:pPr>
    </w:p>
    <w:p w:rsidR="0073416F" w:rsidRPr="00AC70BA" w:rsidRDefault="0073416F" w:rsidP="00AC70BA">
      <w:pPr>
        <w:keepNext/>
        <w:tabs>
          <w:tab w:val="left" w:pos="567"/>
          <w:tab w:val="left" w:pos="709"/>
        </w:tabs>
        <w:jc w:val="both"/>
        <w:outlineLvl w:val="1"/>
        <w:rPr>
          <w:b/>
          <w:bCs/>
          <w:sz w:val="22"/>
          <w:szCs w:val="22"/>
          <w:lang w:eastAsia="en-US"/>
        </w:rPr>
      </w:pPr>
      <w:bookmarkStart w:id="1262" w:name="_Toc404439761"/>
      <w:bookmarkStart w:id="1263" w:name="_Toc404440146"/>
      <w:bookmarkStart w:id="1264" w:name="_Toc404441313"/>
      <w:bookmarkStart w:id="1265" w:name="_Toc404441591"/>
      <w:bookmarkStart w:id="1266" w:name="_Toc404505354"/>
      <w:r w:rsidRPr="00AC70BA">
        <w:rPr>
          <w:b/>
          <w:bCs/>
          <w:sz w:val="22"/>
          <w:szCs w:val="22"/>
          <w:lang w:eastAsia="en-US"/>
        </w:rPr>
        <w:t>7.3.2</w:t>
      </w:r>
      <w:r w:rsidRPr="00AC70BA">
        <w:rPr>
          <w:b/>
          <w:bCs/>
          <w:sz w:val="22"/>
          <w:szCs w:val="22"/>
          <w:lang w:eastAsia="en-US"/>
        </w:rPr>
        <w:tab/>
        <w:t>Amaç ve prensip</w:t>
      </w:r>
      <w:bookmarkEnd w:id="1262"/>
      <w:bookmarkEnd w:id="1263"/>
      <w:bookmarkEnd w:id="1264"/>
      <w:bookmarkEnd w:id="1265"/>
      <w:bookmarkEnd w:id="1266"/>
    </w:p>
    <w:p w:rsidR="0073416F" w:rsidRPr="00E53F84" w:rsidRDefault="0073416F" w:rsidP="00E53F84">
      <w:pPr>
        <w:jc w:val="both"/>
      </w:pPr>
      <w:r w:rsidRPr="00E53F84">
        <w:t>Yanma cihazı, yatay olarak monte edilmiş iç çapı 130 mm, uzunluğu yaklaşık 320 mm olan silindirik bir kuvars yanma hücresinden oluşur. Hayvan maruz</w:t>
      </w:r>
      <w:r>
        <w:t xml:space="preserve"> kalma </w:t>
      </w:r>
      <w:r w:rsidRPr="00E53F84">
        <w:t xml:space="preserve">odasına yaklaşık olarak  300 mm × 300 mm × 30 mm olan paslanmaz bir çelik baca aracılığıyla bağlanır. Yanma hücresinin dışında </w:t>
      </w:r>
      <w:r>
        <w:t>deney</w:t>
      </w:r>
      <w:r w:rsidRPr="00E53F84">
        <w:t xml:space="preserve"> numunesinin yüzeyine odaklanmış olan dört tungsten kuvars radyan ısı lambası vardır. 76 mm x 127 mm’lik ve 51 mm kalınlığa kadar deney numunesini barındıran bir platform sürekli olarak </w:t>
      </w:r>
      <w:r>
        <w:t>deney</w:t>
      </w:r>
      <w:r w:rsidRPr="00E53F84">
        <w:t xml:space="preserve"> numunesinin kütlesini izlemek için yanma odasının altına yerleştirilmiş olan bir yük hücresine bağlanır. Bir yüksek enerji kıvılcımı tutuşturucu kaynağı olarak kullanılır.</w:t>
      </w:r>
    </w:p>
    <w:p w:rsidR="0073416F" w:rsidRPr="00E53F84" w:rsidRDefault="0073416F" w:rsidP="009F2A0F"/>
    <w:p w:rsidR="0073416F" w:rsidRPr="00AC70BA" w:rsidRDefault="0073416F" w:rsidP="00AC70BA">
      <w:pPr>
        <w:keepNext/>
        <w:tabs>
          <w:tab w:val="left" w:pos="567"/>
          <w:tab w:val="left" w:pos="709"/>
        </w:tabs>
        <w:jc w:val="both"/>
        <w:outlineLvl w:val="1"/>
        <w:rPr>
          <w:b/>
          <w:bCs/>
          <w:sz w:val="22"/>
          <w:szCs w:val="22"/>
          <w:lang w:eastAsia="en-US"/>
        </w:rPr>
      </w:pPr>
      <w:bookmarkStart w:id="1267" w:name="_Toc404439762"/>
      <w:bookmarkStart w:id="1268" w:name="_Toc404440147"/>
      <w:bookmarkStart w:id="1269" w:name="_Toc404441314"/>
      <w:bookmarkStart w:id="1270" w:name="_Toc404441592"/>
      <w:bookmarkStart w:id="1271" w:name="_Toc404505355"/>
      <w:r w:rsidRPr="00AC70BA">
        <w:rPr>
          <w:b/>
          <w:bCs/>
          <w:sz w:val="22"/>
          <w:szCs w:val="22"/>
          <w:lang w:eastAsia="en-US"/>
        </w:rPr>
        <w:t>7.3.3</w:t>
      </w:r>
      <w:r>
        <w:rPr>
          <w:b/>
          <w:bCs/>
          <w:sz w:val="22"/>
          <w:szCs w:val="22"/>
          <w:lang w:eastAsia="en-US"/>
        </w:rPr>
        <w:tab/>
      </w:r>
      <w:r w:rsidRPr="00AC70BA">
        <w:rPr>
          <w:b/>
          <w:bCs/>
          <w:sz w:val="22"/>
          <w:szCs w:val="22"/>
          <w:lang w:eastAsia="en-US"/>
        </w:rPr>
        <w:t>Deney numunesi</w:t>
      </w:r>
      <w:bookmarkEnd w:id="1267"/>
      <w:bookmarkEnd w:id="1268"/>
      <w:bookmarkEnd w:id="1269"/>
      <w:bookmarkEnd w:id="1270"/>
      <w:bookmarkEnd w:id="1271"/>
    </w:p>
    <w:p w:rsidR="0073416F" w:rsidRPr="0062410C" w:rsidRDefault="0073416F" w:rsidP="002D6FF1">
      <w:pPr>
        <w:jc w:val="both"/>
      </w:pPr>
      <w:r w:rsidRPr="0062410C">
        <w:t xml:space="preserve">Deney numunesi, en fazla 8 g tipik bir kütleye sahip, malzemenin bir parçası veya bir nihai üründen kesilmiş deney numunesi olabilir. Deney numunesi platformu 51 mm kalınlığa ve 76mm x 127 mm ölçülen deney örnekleri </w:t>
      </w:r>
      <w:r>
        <w:t>yerleştirilebilir</w:t>
      </w:r>
      <w:r w:rsidRPr="0062410C">
        <w:t>.</w:t>
      </w:r>
    </w:p>
    <w:p w:rsidR="0073416F" w:rsidRPr="0062410C" w:rsidRDefault="0073416F" w:rsidP="009F2A0F"/>
    <w:p w:rsidR="0073416F" w:rsidRPr="00AC70BA" w:rsidRDefault="0073416F" w:rsidP="00AC70BA">
      <w:pPr>
        <w:keepNext/>
        <w:tabs>
          <w:tab w:val="left" w:pos="567"/>
          <w:tab w:val="left" w:pos="709"/>
        </w:tabs>
        <w:jc w:val="both"/>
        <w:outlineLvl w:val="1"/>
        <w:rPr>
          <w:b/>
          <w:bCs/>
          <w:sz w:val="22"/>
          <w:szCs w:val="22"/>
          <w:lang w:eastAsia="en-US"/>
        </w:rPr>
      </w:pPr>
      <w:bookmarkStart w:id="1272" w:name="_Toc404439763"/>
      <w:bookmarkStart w:id="1273" w:name="_Toc404440148"/>
      <w:bookmarkStart w:id="1274" w:name="_Toc404441315"/>
      <w:bookmarkStart w:id="1275" w:name="_Toc404441593"/>
      <w:bookmarkStart w:id="1276" w:name="_Toc404505356"/>
      <w:r w:rsidRPr="00AC70BA">
        <w:rPr>
          <w:b/>
          <w:bCs/>
          <w:sz w:val="22"/>
          <w:szCs w:val="22"/>
          <w:lang w:eastAsia="en-US"/>
        </w:rPr>
        <w:t>7.3.4</w:t>
      </w:r>
      <w:r w:rsidRPr="00AC70BA">
        <w:rPr>
          <w:b/>
          <w:bCs/>
          <w:sz w:val="22"/>
          <w:szCs w:val="22"/>
          <w:lang w:eastAsia="en-US"/>
        </w:rPr>
        <w:tab/>
        <w:t>Deney yöntemi</w:t>
      </w:r>
      <w:bookmarkEnd w:id="1272"/>
      <w:bookmarkEnd w:id="1273"/>
      <w:bookmarkEnd w:id="1274"/>
      <w:bookmarkEnd w:id="1275"/>
      <w:bookmarkEnd w:id="1276"/>
    </w:p>
    <w:p w:rsidR="0073416F" w:rsidRDefault="0073416F" w:rsidP="008D3222">
      <w:pPr>
        <w:jc w:val="both"/>
      </w:pPr>
      <w:r w:rsidRPr="008D3222">
        <w:t>Dikey olarak yönlendirilmiş NBS</w:t>
      </w:r>
      <w:r>
        <w:t xml:space="preserve"> </w:t>
      </w:r>
      <w:r w:rsidRPr="008D3222">
        <w:t xml:space="preserve">deneyinin kap fırını, çeşitli deney numunesi geometrilerini </w:t>
      </w:r>
      <w:r>
        <w:t>yerleştirile</w:t>
      </w:r>
      <w:r w:rsidRPr="008D3222">
        <w:t>bilen ışıma ile ısıtılmış yatay yanma hücresi ile değiştirilebilir</w:t>
      </w:r>
      <w:r>
        <w:t>,</w:t>
      </w:r>
      <w:r w:rsidRPr="008D3222">
        <w:t xml:space="preserve"> ve </w:t>
      </w:r>
      <w:r>
        <w:t>devamlı</w:t>
      </w:r>
      <w:r w:rsidRPr="008D3222">
        <w:t xml:space="preserve"> kütle kaybı ölçümü için bir yük hücresine monte edilir. Bir paslanmaz çelik baca ve bir</w:t>
      </w:r>
      <w:r>
        <w:t xml:space="preserve"> kapak vasıtasıyla maruz kalma </w:t>
      </w:r>
      <w:r w:rsidRPr="008D3222">
        <w:t xml:space="preserve">odasına bağlanır. Deney numunesi, dıştan monte edilmiş iki adet radyan lambadan yanma hücresinin kuvars duvarları boyunca önceden belirlenmiş bir yoğunlukta radyan ısı alır ve </w:t>
      </w:r>
      <w:r>
        <w:t>yanma ürünleri</w:t>
      </w:r>
      <w:r w:rsidRPr="008D3222">
        <w:t xml:space="preserve"> baca</w:t>
      </w:r>
      <w:r>
        <w:t xml:space="preserve">ya ve maruz kalma </w:t>
      </w:r>
      <w:r w:rsidRPr="008D3222">
        <w:t xml:space="preserve">odasına geçer. 15 </w:t>
      </w:r>
      <w:r>
        <w:t xml:space="preserve">min’lik </w:t>
      </w:r>
      <w:r w:rsidRPr="008D3222">
        <w:t>ışınlamadan sonra, baca kapağı kapatılır ve ısı lambaları söndürülür.</w:t>
      </w:r>
    </w:p>
    <w:p w:rsidR="0073416F" w:rsidRPr="008D3222" w:rsidRDefault="0073416F" w:rsidP="008D3222">
      <w:pPr>
        <w:jc w:val="both"/>
      </w:pPr>
    </w:p>
    <w:p w:rsidR="0073416F" w:rsidRDefault="0073416F" w:rsidP="008D3222">
      <w:pPr>
        <w:jc w:val="both"/>
      </w:pPr>
      <w:r w:rsidRPr="008D3222">
        <w:t>Deneyin ilk bölümünde, h</w:t>
      </w:r>
      <w:r>
        <w:t>iç</w:t>
      </w:r>
      <w:r w:rsidRPr="008D3222">
        <w:t xml:space="preserve"> bir hayvan kullanılma</w:t>
      </w:r>
      <w:r>
        <w:t>z</w:t>
      </w:r>
      <w:r w:rsidRPr="008D3222">
        <w:t>. Bunun yerine, uygun</w:t>
      </w:r>
      <w:r>
        <w:t xml:space="preserve"> olarak boyutlandırılmış </w:t>
      </w:r>
      <w:r w:rsidRPr="008D3222">
        <w:t>deney numunesi (tipik olarak 5 g) radyan ısı yüküne maruz bırakılı</w:t>
      </w:r>
      <w:r>
        <w:t>r</w:t>
      </w:r>
      <w:r w:rsidRPr="008D3222">
        <w:t>. Deney odasınd</w:t>
      </w:r>
      <w:r>
        <w:t>a</w:t>
      </w:r>
      <w:r w:rsidRPr="008D3222">
        <w:t xml:space="preserve">ki </w:t>
      </w:r>
      <w:r>
        <w:t xml:space="preserve">yanma ürünleri </w:t>
      </w:r>
      <w:r w:rsidRPr="008D3222">
        <w:t xml:space="preserve">bileşimi, varlığı deney numunesinin </w:t>
      </w:r>
      <w:r>
        <w:t xml:space="preserve">birleşiminden </w:t>
      </w:r>
      <w:r w:rsidRPr="008D3222">
        <w:t>belirlenen karbon monoksit, karbon dioksit, oksijen</w:t>
      </w:r>
      <w:r>
        <w:t xml:space="preserve"> ve </w:t>
      </w:r>
      <w:r w:rsidRPr="008D3222">
        <w:t>diğer gazlar</w:t>
      </w:r>
      <w:r>
        <w:t xml:space="preserve"> </w:t>
      </w:r>
      <w:r w:rsidRPr="008D3222">
        <w:t>(örneğin</w:t>
      </w:r>
      <w:r>
        <w:t>,</w:t>
      </w:r>
      <w:r w:rsidRPr="008D3222">
        <w:t xml:space="preserve"> organik</w:t>
      </w:r>
      <w:r>
        <w:t>ler</w:t>
      </w:r>
      <w:r w:rsidRPr="008D3222">
        <w:t>, hidrojen halidler, hidrojen siyanür)</w:t>
      </w:r>
      <w:r>
        <w:t>’ı</w:t>
      </w:r>
      <w:r w:rsidRPr="008D3222">
        <w:t xml:space="preserve">n </w:t>
      </w:r>
      <w:r>
        <w:t xml:space="preserve">devamlı </w:t>
      </w:r>
      <w:r w:rsidRPr="008D3222">
        <w:t xml:space="preserve">analizi ile </w:t>
      </w:r>
      <w:r>
        <w:t>izlenir</w:t>
      </w:r>
      <w:r w:rsidRPr="008D3222">
        <w:t>. Hayvan izleme süresi</w:t>
      </w:r>
      <w:r>
        <w:t xml:space="preserve">, son 15 min’i lambaların kapatıldığı ve </w:t>
      </w:r>
      <w:r w:rsidRPr="008D3222">
        <w:t>baca kapağının kapatıldığı s</w:t>
      </w:r>
      <w:r>
        <w:t>üre olan, d</w:t>
      </w:r>
      <w:r w:rsidRPr="008D3222">
        <w:t>eney numunesinin maruz</w:t>
      </w:r>
      <w:r>
        <w:t xml:space="preserve"> kalmasını takip eden </w:t>
      </w:r>
      <w:r w:rsidRPr="008D3222">
        <w:t xml:space="preserve">30 </w:t>
      </w:r>
      <w:r>
        <w:t>min’dir.</w:t>
      </w:r>
      <w:r w:rsidRPr="008D3222">
        <w:t xml:space="preserve">  İzleme </w:t>
      </w:r>
      <w:r>
        <w:t xml:space="preserve">periyodunun </w:t>
      </w:r>
      <w:r w:rsidRPr="008D3222">
        <w:t>sonunda, N-gaz modeli ve analitik veriler, hayvanların odada eğer maruz kal</w:t>
      </w:r>
      <w:r>
        <w:t>mışlar ise,</w:t>
      </w:r>
      <w:r w:rsidRPr="008D3222">
        <w:t xml:space="preserve"> almış oldukları </w:t>
      </w:r>
      <w:r>
        <w:t xml:space="preserve">yanma ürünlerinin </w:t>
      </w:r>
      <w:r w:rsidRPr="008D3222">
        <w:t xml:space="preserve">ölümcül </w:t>
      </w:r>
      <w:r w:rsidRPr="00CB320B">
        <w:rPr>
          <w:i/>
          <w:iCs/>
        </w:rPr>
        <w:t>FED</w:t>
      </w:r>
      <w:r>
        <w:t>’ini</w:t>
      </w:r>
      <w:r w:rsidRPr="008D3222">
        <w:t xml:space="preserve"> hesaplamak için kullanılır. Deney numunesi büyüklüğü yaklaşık 1,1'lik bir </w:t>
      </w:r>
      <w:r w:rsidRPr="00CB320B">
        <w:rPr>
          <w:i/>
          <w:iCs/>
        </w:rPr>
        <w:t>FED</w:t>
      </w:r>
      <w:r>
        <w:t xml:space="preserve">‘e uyacak </w:t>
      </w:r>
      <w:r w:rsidRPr="008D3222">
        <w:t xml:space="preserve">şekilde ayarlanır ve deney doğrulama için tekrarlanır. </w:t>
      </w:r>
    </w:p>
    <w:p w:rsidR="0073416F" w:rsidRPr="008D3222" w:rsidRDefault="0073416F" w:rsidP="008D3222">
      <w:pPr>
        <w:jc w:val="both"/>
      </w:pPr>
    </w:p>
    <w:p w:rsidR="0073416F" w:rsidRDefault="0073416F" w:rsidP="008D3222">
      <w:pPr>
        <w:jc w:val="both"/>
      </w:pPr>
      <w:r w:rsidRPr="008D3222">
        <w:t xml:space="preserve">Deney numune büyüklüğü ve </w:t>
      </w:r>
      <w:r w:rsidRPr="00C94127">
        <w:rPr>
          <w:i/>
          <w:iCs/>
        </w:rPr>
        <w:t>FED</w:t>
      </w:r>
      <w:r w:rsidRPr="008D3222">
        <w:t xml:space="preserve"> arasındaki </w:t>
      </w:r>
      <w:r>
        <w:t xml:space="preserve">korelasyon sağlandıktan sonra, </w:t>
      </w:r>
      <w:r w:rsidRPr="008D3222">
        <w:t xml:space="preserve">prosedür </w:t>
      </w:r>
      <w:r>
        <w:t xml:space="preserve">NBS </w:t>
      </w:r>
      <w:r w:rsidRPr="008D3222">
        <w:t>deneyi için yukarıda tarif edilen hayvanlar ve maruz</w:t>
      </w:r>
      <w:r>
        <w:t xml:space="preserve"> kalma </w:t>
      </w:r>
      <w:r w:rsidRPr="008D3222">
        <w:t>koşulları kullanılarak iki kez tekrarlanır. Birinci deney</w:t>
      </w:r>
      <w:r>
        <w:t>d</w:t>
      </w:r>
      <w:r w:rsidRPr="008D3222">
        <w:t>e, deney numunesinin boyutu</w:t>
      </w:r>
      <w:r>
        <w:t xml:space="preserve"> beklenen 1,4 ‘lük </w:t>
      </w:r>
      <w:r w:rsidRPr="00C94127">
        <w:rPr>
          <w:i/>
          <w:iCs/>
        </w:rPr>
        <w:t>FED</w:t>
      </w:r>
      <w:r>
        <w:t>‘i</w:t>
      </w:r>
      <w:r w:rsidRPr="008D3222">
        <w:t xml:space="preserve"> vermek </w:t>
      </w:r>
      <w:r>
        <w:t>için</w:t>
      </w:r>
      <w:r w:rsidRPr="008D3222">
        <w:t xml:space="preserve"> ayarlanır. N-gaz modeli </w:t>
      </w:r>
      <w:r>
        <w:t>zehir</w:t>
      </w:r>
      <w:r w:rsidRPr="008D3222">
        <w:t xml:space="preserve"> gücün</w:t>
      </w:r>
      <w:r>
        <w:t xml:space="preserve">ün </w:t>
      </w:r>
      <w:r w:rsidRPr="008D3222">
        <w:t>iyi bir tahmin</w:t>
      </w:r>
      <w:r>
        <w:t>i</w:t>
      </w:r>
      <w:r w:rsidRPr="008D3222">
        <w:t xml:space="preserve">  ise, o zaman 14 günlük maruz</w:t>
      </w:r>
      <w:r>
        <w:t xml:space="preserve"> kalma </w:t>
      </w:r>
      <w:r w:rsidRPr="008D3222">
        <w:t>süre</w:t>
      </w:r>
      <w:r>
        <w:t>si</w:t>
      </w:r>
      <w:r w:rsidRPr="008D3222">
        <w:t>n</w:t>
      </w:r>
      <w:r>
        <w:t>de</w:t>
      </w:r>
      <w:r w:rsidRPr="008D3222">
        <w:t>n son</w:t>
      </w:r>
      <w:r>
        <w:t>r</w:t>
      </w:r>
      <w:r w:rsidRPr="008D3222">
        <w:t xml:space="preserve">a, bir </w:t>
      </w:r>
      <w:r>
        <w:t>ve</w:t>
      </w:r>
      <w:r w:rsidRPr="008D3222">
        <w:t>ya iki hayvan ilk deneyin sonucu olarak ve tüm altısı ikinci deneyin bir sonucu olarak ölecek</w:t>
      </w:r>
      <w:r>
        <w:t>tir</w:t>
      </w:r>
      <w:r w:rsidRPr="008D3222">
        <w:t>.</w:t>
      </w:r>
      <w:r>
        <w:t xml:space="preserve"> </w:t>
      </w:r>
      <w:r w:rsidRPr="008D3222">
        <w:t xml:space="preserve">Eğer N-gaz modeli ölüm oranını tahmin etmede  başarısız olursa, </w:t>
      </w:r>
      <w:r>
        <w:t xml:space="preserve">bu durumda yanma ürünleri </w:t>
      </w:r>
      <w:r w:rsidRPr="008D3222">
        <w:t>N-gaz modeli</w:t>
      </w:r>
      <w:r>
        <w:t xml:space="preserve">nde yer almayan </w:t>
      </w:r>
      <w:r w:rsidRPr="008D3222">
        <w:t>maddeler</w:t>
      </w:r>
      <w:r>
        <w:t xml:space="preserve">i içerir </w:t>
      </w:r>
      <w:r w:rsidRPr="008D3222">
        <w:t xml:space="preserve">ve gerçek </w:t>
      </w:r>
      <w:r w:rsidRPr="00E44EB6">
        <w:rPr>
          <w:i/>
          <w:iCs/>
        </w:rPr>
        <w:t>LCt</w:t>
      </w:r>
      <w:r w:rsidRPr="00E44EB6">
        <w:rPr>
          <w:i/>
          <w:iCs/>
          <w:vertAlign w:val="subscript"/>
        </w:rPr>
        <w:t>50</w:t>
      </w:r>
      <w:r w:rsidRPr="008D3222">
        <w:t>, standart</w:t>
      </w:r>
      <w:r>
        <w:t xml:space="preserve"> zehirlilik tekniklerine göre düzenekler </w:t>
      </w:r>
      <w:r w:rsidRPr="008D3222">
        <w:t>ve hayvanlar kullanılarak belirlenir.</w:t>
      </w:r>
    </w:p>
    <w:p w:rsidR="0073416F" w:rsidRPr="008D3222" w:rsidRDefault="0073416F" w:rsidP="008D3222">
      <w:pPr>
        <w:jc w:val="both"/>
      </w:pPr>
    </w:p>
    <w:p w:rsidR="0073416F" w:rsidRPr="008D3222" w:rsidRDefault="0073416F" w:rsidP="008D3222">
      <w:pPr>
        <w:jc w:val="both"/>
      </w:pPr>
      <w:r w:rsidRPr="008D3222">
        <w:t>Zaman</w:t>
      </w:r>
      <w:r>
        <w:t xml:space="preserve">la tümleşik </w:t>
      </w:r>
      <w:r w:rsidRPr="008D3222">
        <w:t xml:space="preserve">oda </w:t>
      </w:r>
      <w:r>
        <w:t>derişimleri</w:t>
      </w:r>
      <w:r w:rsidRPr="008D3222">
        <w:t xml:space="preserve"> kızılötesi spektroskopi ile karbon oksitler için </w:t>
      </w:r>
      <w:r>
        <w:t xml:space="preserve">ve </w:t>
      </w:r>
      <w:r w:rsidRPr="008D3222">
        <w:t>uygun olduğunda, hidrojen halojenürler ve hidrojen siyanür için belirlenir</w:t>
      </w:r>
      <w:r>
        <w:t xml:space="preserve">, </w:t>
      </w:r>
      <w:r w:rsidRPr="008D3222">
        <w:t xml:space="preserve">oda içindeki </w:t>
      </w:r>
      <w:r>
        <w:t xml:space="preserve">asgari </w:t>
      </w:r>
      <w:r w:rsidRPr="008D3222">
        <w:t xml:space="preserve">oksijen </w:t>
      </w:r>
      <w:r>
        <w:t>derişimi</w:t>
      </w:r>
      <w:r w:rsidRPr="008D3222">
        <w:t xml:space="preserve"> bir paramanyetik analizörle belirlenir ve deney numunesinin kütle kaybı bir yük hücresi tarafından belirlenir.</w:t>
      </w:r>
    </w:p>
    <w:p w:rsidR="0073416F" w:rsidRDefault="0073416F" w:rsidP="008D3222">
      <w:pPr>
        <w:jc w:val="both"/>
      </w:pPr>
    </w:p>
    <w:p w:rsidR="0073416F" w:rsidRDefault="0073416F" w:rsidP="00265076">
      <w:pPr>
        <w:jc w:val="both"/>
      </w:pPr>
      <w:r w:rsidRPr="008D3222">
        <w:t xml:space="preserve">Deney numunesinin </w:t>
      </w:r>
      <w:r>
        <w:t xml:space="preserve">maruz kalma </w:t>
      </w:r>
      <w:r w:rsidRPr="008D3222">
        <w:t>ısı akış seviyesi, deney numunesinin ateşleme süresi ve alev için sönme süresi rapor edilir.</w:t>
      </w:r>
    </w:p>
    <w:p w:rsidR="0073416F" w:rsidRPr="00265076" w:rsidRDefault="0073416F" w:rsidP="00265076">
      <w:pPr>
        <w:jc w:val="both"/>
      </w:pPr>
    </w:p>
    <w:p w:rsidR="0073416F" w:rsidRPr="00AC70BA" w:rsidRDefault="0073416F" w:rsidP="00AC70BA">
      <w:pPr>
        <w:keepNext/>
        <w:tabs>
          <w:tab w:val="left" w:pos="567"/>
          <w:tab w:val="left" w:pos="709"/>
        </w:tabs>
        <w:jc w:val="both"/>
        <w:outlineLvl w:val="1"/>
        <w:rPr>
          <w:b/>
          <w:bCs/>
          <w:sz w:val="22"/>
          <w:szCs w:val="22"/>
          <w:lang w:eastAsia="en-US"/>
        </w:rPr>
      </w:pPr>
      <w:bookmarkStart w:id="1277" w:name="_Toc404439764"/>
      <w:bookmarkStart w:id="1278" w:name="_Toc404440149"/>
      <w:bookmarkStart w:id="1279" w:name="_Toc404441316"/>
      <w:bookmarkStart w:id="1280" w:name="_Toc404441594"/>
      <w:bookmarkStart w:id="1281" w:name="_Toc404505357"/>
      <w:r w:rsidRPr="00AC70BA">
        <w:rPr>
          <w:b/>
          <w:bCs/>
          <w:sz w:val="22"/>
          <w:szCs w:val="22"/>
          <w:lang w:eastAsia="en-US"/>
        </w:rPr>
        <w:t>7.3.5</w:t>
      </w:r>
      <w:r w:rsidRPr="00AC70BA">
        <w:rPr>
          <w:b/>
          <w:bCs/>
          <w:sz w:val="22"/>
          <w:szCs w:val="22"/>
          <w:lang w:eastAsia="en-US"/>
        </w:rPr>
        <w:tab/>
        <w:t>Tekrarlanabilirlik ve uyarlık</w:t>
      </w:r>
      <w:bookmarkEnd w:id="1277"/>
      <w:bookmarkEnd w:id="1278"/>
      <w:bookmarkEnd w:id="1279"/>
      <w:bookmarkEnd w:id="1280"/>
      <w:bookmarkEnd w:id="1281"/>
    </w:p>
    <w:p w:rsidR="0073416F" w:rsidRDefault="0073416F" w:rsidP="00E43BD3">
      <w:pPr>
        <w:jc w:val="both"/>
      </w:pPr>
      <w:r>
        <w:t>NIST,</w:t>
      </w:r>
      <w:r w:rsidRPr="00E43BD3">
        <w:t xml:space="preserve"> bu yöntemle nispeten iyi bir tekrarlanabilirlik </w:t>
      </w:r>
      <w:r>
        <w:t>rapor etmektedir</w:t>
      </w:r>
      <w:r w:rsidRPr="00E43BD3">
        <w:t>, ancak bu yöntemin hiçbir laboratuvarlar  arası değerlendirmesi  yapılmamıştır.</w:t>
      </w:r>
    </w:p>
    <w:p w:rsidR="0073416F" w:rsidRPr="00E43BD3" w:rsidRDefault="0073416F" w:rsidP="00E43BD3">
      <w:pPr>
        <w:jc w:val="both"/>
      </w:pPr>
    </w:p>
    <w:p w:rsidR="0073416F" w:rsidRPr="00AC70BA" w:rsidRDefault="0073416F" w:rsidP="00AC70BA">
      <w:pPr>
        <w:keepNext/>
        <w:tabs>
          <w:tab w:val="left" w:pos="567"/>
          <w:tab w:val="left" w:pos="709"/>
        </w:tabs>
        <w:jc w:val="both"/>
        <w:outlineLvl w:val="1"/>
        <w:rPr>
          <w:b/>
          <w:bCs/>
          <w:sz w:val="22"/>
          <w:szCs w:val="22"/>
          <w:lang w:eastAsia="en-US"/>
        </w:rPr>
      </w:pPr>
      <w:bookmarkStart w:id="1282" w:name="_Toc404439765"/>
      <w:bookmarkStart w:id="1283" w:name="_Toc404440150"/>
      <w:bookmarkStart w:id="1284" w:name="_Toc404441317"/>
      <w:bookmarkStart w:id="1285" w:name="_Toc404441595"/>
      <w:bookmarkStart w:id="1286" w:name="_Toc404505358"/>
      <w:r w:rsidRPr="00AC70BA">
        <w:rPr>
          <w:b/>
          <w:bCs/>
          <w:sz w:val="22"/>
          <w:szCs w:val="22"/>
          <w:lang w:eastAsia="en-US"/>
        </w:rPr>
        <w:t>7.3.6</w:t>
      </w:r>
      <w:r w:rsidRPr="00AC70BA">
        <w:rPr>
          <w:b/>
          <w:bCs/>
          <w:sz w:val="22"/>
          <w:szCs w:val="22"/>
          <w:lang w:eastAsia="en-US"/>
        </w:rPr>
        <w:tab/>
        <w:t>Deney verilerinin uyumluluğu ve özel gözlemler</w:t>
      </w:r>
      <w:bookmarkEnd w:id="1282"/>
      <w:bookmarkEnd w:id="1283"/>
      <w:bookmarkEnd w:id="1284"/>
      <w:bookmarkEnd w:id="1285"/>
      <w:bookmarkEnd w:id="1286"/>
    </w:p>
    <w:p w:rsidR="0073416F" w:rsidRPr="00E43BD3" w:rsidRDefault="0073416F" w:rsidP="00E43BD3">
      <w:pPr>
        <w:jc w:val="both"/>
      </w:pPr>
      <w:r w:rsidRPr="00E43BD3">
        <w:t xml:space="preserve">Sonuçları </w:t>
      </w:r>
      <w:r w:rsidRPr="00A452C7">
        <w:rPr>
          <w:i/>
          <w:iCs/>
        </w:rPr>
        <w:t>LCt</w:t>
      </w:r>
      <w:r w:rsidRPr="00A452C7">
        <w:rPr>
          <w:i/>
          <w:iCs/>
          <w:vertAlign w:val="subscript"/>
        </w:rPr>
        <w:t>50</w:t>
      </w:r>
      <w:r w:rsidRPr="00E43BD3">
        <w:t xml:space="preserve"> değerleri olarak ifade edil</w:t>
      </w:r>
      <w:r>
        <w:t xml:space="preserve">en NIST </w:t>
      </w:r>
      <w:r w:rsidRPr="00E43BD3">
        <w:t>deneyi,</w:t>
      </w:r>
      <w:r>
        <w:t xml:space="preserve"> </w:t>
      </w:r>
      <w:r w:rsidRPr="00E43BD3">
        <w:t>doğrudan yangın tehlikesi hesaplamaların</w:t>
      </w:r>
      <w:r>
        <w:t xml:space="preserve">a girdi olarak </w:t>
      </w:r>
      <w:r w:rsidRPr="00E43BD3">
        <w:t>kullanmak için tasar</w:t>
      </w:r>
      <w:r>
        <w:t>ım</w:t>
      </w:r>
      <w:r w:rsidRPr="00E43BD3">
        <w:t xml:space="preserve">lanmıştır. </w:t>
      </w:r>
      <w:r>
        <w:t>Bu</w:t>
      </w:r>
      <w:r w:rsidRPr="00E43BD3">
        <w:t>,</w:t>
      </w:r>
      <w:r>
        <w:t xml:space="preserve"> </w:t>
      </w:r>
      <w:r w:rsidRPr="00E43BD3">
        <w:t>özellikle deney numunesi</w:t>
      </w:r>
      <w:r>
        <w:t xml:space="preserve"> yerleştirme </w:t>
      </w:r>
      <w:r w:rsidRPr="00E43BD3">
        <w:t xml:space="preserve">zorlukları ve </w:t>
      </w:r>
      <w:r>
        <w:t>NBS</w:t>
      </w:r>
      <w:r w:rsidRPr="00E43BD3">
        <w:t xml:space="preserve"> kap fırını ile ilişkili </w:t>
      </w:r>
      <w:r>
        <w:t>sınırlanmış</w:t>
      </w:r>
      <w:r w:rsidRPr="00E43BD3">
        <w:t xml:space="preserve"> oksijen tüke</w:t>
      </w:r>
      <w:r>
        <w:t>timi</w:t>
      </w:r>
      <w:r w:rsidRPr="00E43BD3">
        <w:t xml:space="preserve"> </w:t>
      </w:r>
      <w:r>
        <w:t xml:space="preserve">gibi </w:t>
      </w:r>
      <w:r w:rsidRPr="00E43BD3">
        <w:t>birçok eksik</w:t>
      </w:r>
      <w:r>
        <w:t xml:space="preserve"> yönünü</w:t>
      </w:r>
      <w:r w:rsidRPr="00E43BD3">
        <w:t xml:space="preserve"> ortadan kaldırır. </w:t>
      </w:r>
      <w:r>
        <w:t>Isıl ayrışma</w:t>
      </w:r>
      <w:r w:rsidRPr="00E43BD3">
        <w:t xml:space="preserve">, iyi havalandırılmış koşullarda oluşur ve seçilen radyan akı seviyesine bağlı olarak 1b (deney numunesi otomatik tutuşturmalı değilse), 2, 3a ve 3b (bk. </w:t>
      </w:r>
      <w:r>
        <w:t>Çizelge</w:t>
      </w:r>
      <w:r w:rsidRPr="00E43BD3">
        <w:t xml:space="preserve"> 1) yangın t</w:t>
      </w:r>
      <w:r>
        <w:t xml:space="preserve">iplerinin </w:t>
      </w:r>
      <w:r w:rsidRPr="00E43BD3">
        <w:t>simülasyonuna izin verir. Yangın tehlike modelleri</w:t>
      </w:r>
      <w:r>
        <w:t xml:space="preserve">ne girdi </w:t>
      </w:r>
      <w:r w:rsidRPr="00E43BD3">
        <w:t xml:space="preserve">için </w:t>
      </w:r>
      <w:r>
        <w:t>m</w:t>
      </w:r>
      <w:r w:rsidRPr="00E43BD3">
        <w:t>a</w:t>
      </w:r>
      <w:r>
        <w:t xml:space="preserve">lzemeler </w:t>
      </w:r>
      <w:r w:rsidRPr="00E43BD3">
        <w:t xml:space="preserve">ve son ürünler için nicel </w:t>
      </w:r>
      <w:r>
        <w:t xml:space="preserve">zehir etkisi </w:t>
      </w:r>
      <w:r w:rsidRPr="00E43BD3">
        <w:t>verilerini elde etmede yararlı bir deney</w:t>
      </w:r>
      <w:r>
        <w:t>d</w:t>
      </w:r>
      <w:r w:rsidRPr="00E43BD3">
        <w:t>ir.</w:t>
      </w:r>
    </w:p>
    <w:p w:rsidR="0073416F" w:rsidRDefault="0073416F" w:rsidP="00E43BD3">
      <w:pPr>
        <w:jc w:val="both"/>
      </w:pPr>
    </w:p>
    <w:p w:rsidR="0073416F" w:rsidRPr="00792C0E" w:rsidRDefault="0073416F" w:rsidP="00E43BD3">
      <w:pPr>
        <w:jc w:val="both"/>
      </w:pPr>
      <w:r w:rsidRPr="00792C0E">
        <w:t xml:space="preserve">NIST araştırmasına dayanarak, bu deney ile ölçülen </w:t>
      </w:r>
      <w:r w:rsidRPr="0078600C">
        <w:t xml:space="preserve">sonradan parlayan </w:t>
      </w:r>
      <w:r w:rsidRPr="00792C0E">
        <w:t>zehir</w:t>
      </w:r>
      <w:r>
        <w:t xml:space="preserve"> </w:t>
      </w:r>
      <w:r w:rsidRPr="00792C0E">
        <w:t>etkilerinin</w:t>
      </w:r>
      <w:r>
        <w:t xml:space="preserve"> </w:t>
      </w:r>
      <w:r w:rsidRPr="00792C0E">
        <w:t>yaklaşık olarak ikilik bir faktör içerisindeki tam ölçekli yangınlara ait olanlarla ile uyuştuğu iddia edil</w:t>
      </w:r>
      <w:r>
        <w:t>mektedir.</w:t>
      </w:r>
    </w:p>
    <w:p w:rsidR="0073416F" w:rsidRDefault="0073416F" w:rsidP="00E43BD3">
      <w:pPr>
        <w:jc w:val="both"/>
      </w:pPr>
    </w:p>
    <w:p w:rsidR="0073416F" w:rsidRPr="00E43BD3" w:rsidRDefault="0073416F" w:rsidP="00E43BD3">
      <w:pPr>
        <w:jc w:val="both"/>
      </w:pPr>
      <w:r w:rsidRPr="00E43BD3">
        <w:t xml:space="preserve">Bu </w:t>
      </w:r>
      <w:r>
        <w:t xml:space="preserve">NIST </w:t>
      </w:r>
      <w:r w:rsidRPr="00E43BD3">
        <w:t xml:space="preserve">deney yöntemi, kimyasal analizin yangın </w:t>
      </w:r>
      <w:r>
        <w:t>ürünündeki</w:t>
      </w:r>
      <w:r w:rsidRPr="00E43BD3">
        <w:t xml:space="preserve"> tüm </w:t>
      </w:r>
      <w:r>
        <w:t>zehirli</w:t>
      </w:r>
      <w:r w:rsidRPr="00E43BD3">
        <w:t xml:space="preserve"> bileşenlerin belirlenmesine her zaman güvenilemeyeceği ilkesine dayanmaktadır. Sonuç olarak, çabalar </w:t>
      </w:r>
      <w:r>
        <w:t>zehir</w:t>
      </w:r>
      <w:r w:rsidRPr="00E43BD3">
        <w:t xml:space="preserve"> etki</w:t>
      </w:r>
      <w:r>
        <w:t>sinin</w:t>
      </w:r>
      <w:r w:rsidRPr="00E43BD3">
        <w:t xml:space="preserve"> ölçülmesi</w:t>
      </w:r>
      <w:r>
        <w:t xml:space="preserve">ndeki </w:t>
      </w:r>
      <w:r w:rsidRPr="00E43BD3">
        <w:t>hayvanlar</w:t>
      </w:r>
      <w:r>
        <w:t xml:space="preserve">a olan ihtiyacı asgariye indirmek </w:t>
      </w:r>
      <w:r w:rsidRPr="00E43BD3">
        <w:t>için yapılmış, ancak hayvanlara olan bağımlılık tamamen ortadan kalkmamıştır.</w:t>
      </w:r>
    </w:p>
    <w:p w:rsidR="0073416F" w:rsidRDefault="0073416F" w:rsidP="00E43BD3">
      <w:pPr>
        <w:jc w:val="both"/>
      </w:pPr>
    </w:p>
    <w:p w:rsidR="0073416F" w:rsidRDefault="0073416F" w:rsidP="00E43BD3">
      <w:pPr>
        <w:jc w:val="both"/>
      </w:pPr>
      <w:r w:rsidRPr="00E43BD3">
        <w:t>Bu deney</w:t>
      </w:r>
      <w:r>
        <w:t xml:space="preserve"> ISO 16312-2’de ele alınmaktadır</w:t>
      </w:r>
      <w:r w:rsidRPr="00E43BD3">
        <w:t>.</w:t>
      </w:r>
    </w:p>
    <w:p w:rsidR="0073416F" w:rsidRPr="00AC70BA" w:rsidRDefault="0073416F" w:rsidP="00AC70BA">
      <w:pPr>
        <w:keepNext/>
        <w:tabs>
          <w:tab w:val="left" w:pos="567"/>
          <w:tab w:val="left" w:pos="709"/>
        </w:tabs>
        <w:jc w:val="both"/>
        <w:outlineLvl w:val="1"/>
        <w:rPr>
          <w:b/>
          <w:bCs/>
          <w:sz w:val="22"/>
          <w:szCs w:val="22"/>
          <w:lang w:eastAsia="en-US"/>
        </w:rPr>
      </w:pPr>
      <w:bookmarkStart w:id="1287" w:name="_Toc404439766"/>
      <w:bookmarkStart w:id="1288" w:name="_Toc404440151"/>
      <w:bookmarkStart w:id="1289" w:name="_Toc404441318"/>
      <w:bookmarkStart w:id="1290" w:name="_Toc404441596"/>
      <w:bookmarkStart w:id="1291" w:name="_Toc404505359"/>
      <w:r w:rsidRPr="00AC70BA">
        <w:rPr>
          <w:b/>
          <w:bCs/>
          <w:sz w:val="22"/>
          <w:szCs w:val="22"/>
          <w:lang w:eastAsia="en-US"/>
        </w:rPr>
        <w:t>7.3.7</w:t>
      </w:r>
      <w:r w:rsidRPr="00AC70BA">
        <w:rPr>
          <w:b/>
          <w:bCs/>
          <w:sz w:val="22"/>
          <w:szCs w:val="22"/>
          <w:lang w:eastAsia="en-US"/>
        </w:rPr>
        <w:tab/>
        <w:t>Kaynak dokümanları</w:t>
      </w:r>
      <w:bookmarkEnd w:id="1287"/>
      <w:bookmarkEnd w:id="1288"/>
      <w:bookmarkEnd w:id="1289"/>
      <w:bookmarkEnd w:id="1290"/>
      <w:bookmarkEnd w:id="1291"/>
      <w:r w:rsidRPr="00AC70BA">
        <w:rPr>
          <w:b/>
          <w:bCs/>
          <w:sz w:val="22"/>
          <w:szCs w:val="22"/>
          <w:lang w:eastAsia="en-US"/>
        </w:rPr>
        <w:t xml:space="preserve"> </w:t>
      </w:r>
    </w:p>
    <w:p w:rsidR="0073416F" w:rsidRPr="00E43BD3" w:rsidRDefault="0073416F" w:rsidP="00E43BD3">
      <w:pPr>
        <w:jc w:val="both"/>
      </w:pPr>
      <w:r w:rsidRPr="00E43BD3">
        <w:t>NFPA 269 [34]</w:t>
      </w:r>
    </w:p>
    <w:p w:rsidR="0073416F" w:rsidRPr="00E43BD3" w:rsidRDefault="0073416F" w:rsidP="00E43BD3">
      <w:pPr>
        <w:jc w:val="both"/>
      </w:pPr>
      <w:r w:rsidRPr="00E43BD3">
        <w:t>ASTM E 1678 [35]</w:t>
      </w:r>
    </w:p>
    <w:p w:rsidR="0073416F" w:rsidRPr="00E43BD3" w:rsidRDefault="0073416F" w:rsidP="00E43BD3">
      <w:pPr>
        <w:jc w:val="both"/>
      </w:pPr>
      <w:r w:rsidRPr="00E43BD3">
        <w:t>Hartzell, G.E. [31]</w:t>
      </w:r>
    </w:p>
    <w:p w:rsidR="0073416F" w:rsidRPr="00E43BD3" w:rsidRDefault="0073416F" w:rsidP="00E43BD3">
      <w:pPr>
        <w:jc w:val="both"/>
      </w:pPr>
      <w:r w:rsidRPr="00E43BD3">
        <w:t>Alexeeff, G.V. ve Packham, S.C. [37]</w:t>
      </w:r>
    </w:p>
    <w:p w:rsidR="0073416F" w:rsidRPr="00C43A87" w:rsidRDefault="0073416F" w:rsidP="00C43A87">
      <w:pPr>
        <w:jc w:val="both"/>
      </w:pPr>
    </w:p>
    <w:p w:rsidR="0073416F" w:rsidRPr="00C17BE8" w:rsidRDefault="0073416F" w:rsidP="004378E8">
      <w:pPr>
        <w:pStyle w:val="Heading2"/>
      </w:pPr>
      <w:bookmarkStart w:id="1292" w:name="_Toc404439087"/>
      <w:bookmarkStart w:id="1293" w:name="_Toc404439767"/>
      <w:bookmarkStart w:id="1294" w:name="_Toc404440152"/>
      <w:bookmarkStart w:id="1295" w:name="_Toc404440206"/>
      <w:bookmarkStart w:id="1296" w:name="_Toc404440239"/>
      <w:bookmarkStart w:id="1297" w:name="_Toc404440272"/>
      <w:bookmarkStart w:id="1298" w:name="_Toc404440494"/>
      <w:bookmarkStart w:id="1299" w:name="_Toc404441319"/>
      <w:bookmarkStart w:id="1300" w:name="_Toc404441597"/>
      <w:bookmarkStart w:id="1301" w:name="_Toc404505360"/>
      <w:r w:rsidRPr="00C17BE8">
        <w:t>7.4</w:t>
      </w:r>
      <w:r>
        <w:tab/>
      </w:r>
      <w:r w:rsidRPr="00C17BE8">
        <w:t>Pittsburgh (Upitt) Üniversitesi</w:t>
      </w:r>
      <w:bookmarkEnd w:id="1292"/>
      <w:bookmarkEnd w:id="1293"/>
      <w:bookmarkEnd w:id="1294"/>
      <w:bookmarkEnd w:id="1295"/>
      <w:bookmarkEnd w:id="1296"/>
      <w:bookmarkEnd w:id="1297"/>
      <w:bookmarkEnd w:id="1298"/>
      <w:bookmarkEnd w:id="1299"/>
      <w:bookmarkEnd w:id="1300"/>
      <w:bookmarkEnd w:id="1301"/>
    </w:p>
    <w:p w:rsidR="0073416F" w:rsidRPr="00162E6C" w:rsidRDefault="0073416F" w:rsidP="00C17BE8">
      <w:pPr>
        <w:rPr>
          <w:rFonts w:ascii="Times New Roman" w:hAnsi="Times New Roman" w:cs="Times New Roman"/>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302" w:name="_Toc404439768"/>
      <w:bookmarkStart w:id="1303" w:name="_Toc404440153"/>
      <w:bookmarkStart w:id="1304" w:name="_Toc404441320"/>
      <w:bookmarkStart w:id="1305" w:name="_Toc404441598"/>
      <w:bookmarkStart w:id="1306" w:name="_Toc404505361"/>
      <w:r w:rsidRPr="00AC70BA">
        <w:rPr>
          <w:b/>
          <w:bCs/>
          <w:sz w:val="22"/>
          <w:szCs w:val="22"/>
          <w:lang w:eastAsia="en-US"/>
        </w:rPr>
        <w:t>7.4.1</w:t>
      </w:r>
      <w:r w:rsidRPr="00AC70BA">
        <w:rPr>
          <w:b/>
          <w:bCs/>
          <w:sz w:val="22"/>
          <w:szCs w:val="22"/>
          <w:lang w:eastAsia="en-US"/>
        </w:rPr>
        <w:tab/>
        <w:t>Özet</w:t>
      </w:r>
      <w:bookmarkEnd w:id="1302"/>
      <w:bookmarkEnd w:id="1303"/>
      <w:bookmarkEnd w:id="1304"/>
      <w:bookmarkEnd w:id="1305"/>
      <w:bookmarkEnd w:id="1306"/>
    </w:p>
    <w:p w:rsidR="0073416F" w:rsidRPr="00C17BE8" w:rsidRDefault="0073416F" w:rsidP="00C17BE8">
      <w:pPr>
        <w:jc w:val="both"/>
      </w:pPr>
      <w:r w:rsidRPr="00C17BE8">
        <w:t>UPitt kutu fırını (</w:t>
      </w:r>
      <w:r>
        <w:t>kaynak [38]</w:t>
      </w:r>
      <w:r w:rsidRPr="00C17BE8">
        <w:t>'de tanımlanan) gelişmekte olan yangınların ayrıştırma koşullarından kaynaklanan mamullerin zehir</w:t>
      </w:r>
      <w:r>
        <w:t xml:space="preserve"> etkisini</w:t>
      </w:r>
      <w:r w:rsidRPr="00C17BE8">
        <w:t xml:space="preserve"> ölçmek için kullanılabilir.</w:t>
      </w:r>
    </w:p>
    <w:p w:rsidR="0073416F" w:rsidRDefault="0073416F" w:rsidP="008E15FE">
      <w:pPr>
        <w:pStyle w:val="Heading3"/>
      </w:pPr>
    </w:p>
    <w:p w:rsidR="0073416F" w:rsidRPr="00AC70BA" w:rsidRDefault="0073416F" w:rsidP="00AC70BA">
      <w:pPr>
        <w:keepNext/>
        <w:tabs>
          <w:tab w:val="left" w:pos="567"/>
          <w:tab w:val="left" w:pos="709"/>
        </w:tabs>
        <w:jc w:val="both"/>
        <w:outlineLvl w:val="1"/>
        <w:rPr>
          <w:b/>
          <w:bCs/>
          <w:sz w:val="22"/>
          <w:szCs w:val="22"/>
          <w:lang w:eastAsia="en-US"/>
        </w:rPr>
      </w:pPr>
      <w:bookmarkStart w:id="1307" w:name="_Toc404439769"/>
      <w:bookmarkStart w:id="1308" w:name="_Toc404440154"/>
      <w:bookmarkStart w:id="1309" w:name="_Toc404441321"/>
      <w:bookmarkStart w:id="1310" w:name="_Toc404441599"/>
      <w:bookmarkStart w:id="1311" w:name="_Toc404505362"/>
      <w:r w:rsidRPr="00AC70BA">
        <w:rPr>
          <w:b/>
          <w:bCs/>
          <w:sz w:val="22"/>
          <w:szCs w:val="22"/>
          <w:lang w:eastAsia="en-US"/>
        </w:rPr>
        <w:t>7.4.2</w:t>
      </w:r>
      <w:r w:rsidRPr="00AC70BA">
        <w:rPr>
          <w:b/>
          <w:bCs/>
          <w:sz w:val="22"/>
          <w:szCs w:val="22"/>
          <w:lang w:eastAsia="en-US"/>
        </w:rPr>
        <w:tab/>
        <w:t>Amaç ve prensip</w:t>
      </w:r>
      <w:bookmarkEnd w:id="1307"/>
      <w:bookmarkEnd w:id="1308"/>
      <w:bookmarkEnd w:id="1309"/>
      <w:bookmarkEnd w:id="1310"/>
      <w:bookmarkEnd w:id="1311"/>
    </w:p>
    <w:p w:rsidR="0073416F" w:rsidRPr="0082500D" w:rsidRDefault="0073416F" w:rsidP="00C17BE8">
      <w:r w:rsidRPr="0082500D">
        <w:t xml:space="preserve">Bu deney yöntemi, </w:t>
      </w:r>
      <w:r>
        <w:t>yangın ürünü</w:t>
      </w:r>
      <w:r w:rsidRPr="0082500D">
        <w:t xml:space="preserve"> analizi için </w:t>
      </w:r>
      <w:r>
        <w:t xml:space="preserve">örnekleme giriş deliğine sahip </w:t>
      </w:r>
      <w:r w:rsidRPr="0082500D">
        <w:t>dört hayvan (fare) maruz</w:t>
      </w:r>
      <w:r>
        <w:t xml:space="preserve"> kalma </w:t>
      </w:r>
      <w:r w:rsidRPr="0082500D">
        <w:t xml:space="preserve"> odası</w:t>
      </w:r>
      <w:r>
        <w:t>na</w:t>
      </w:r>
      <w:r w:rsidRPr="0082500D">
        <w:t xml:space="preserve"> bağlanan bir mufla fırınında deney numunelerinin artırımlı ısıtılması ile sistem boyunca bir dinamik akış kullanan </w:t>
      </w:r>
      <w:r w:rsidRPr="00C17BE8">
        <w:t xml:space="preserve">zehir </w:t>
      </w:r>
      <w:r>
        <w:t>etkisi ve derişim</w:t>
      </w:r>
      <w:r w:rsidRPr="0082500D">
        <w:t xml:space="preserve"> tepkisi</w:t>
      </w:r>
      <w:r>
        <w:t>ni belirlemek</w:t>
      </w:r>
      <w:r w:rsidRPr="0082500D">
        <w:t xml:space="preserve"> için kullanılır.</w:t>
      </w:r>
    </w:p>
    <w:p w:rsidR="0073416F" w:rsidRPr="0082500D" w:rsidRDefault="0073416F" w:rsidP="00C17BE8"/>
    <w:p w:rsidR="0073416F" w:rsidRPr="002D6FF1" w:rsidRDefault="0073416F" w:rsidP="00C17BE8">
      <w:r>
        <w:t>B</w:t>
      </w:r>
      <w:r w:rsidRPr="0082500D">
        <w:t xml:space="preserve">u deney yöntem, Amerika Birleşik Devletleri'nde,  New York eyaleti tarafından belirli yapı ürünleri, elektrik ve </w:t>
      </w:r>
      <w:r>
        <w:t>iç</w:t>
      </w:r>
      <w:r w:rsidRPr="0082500D">
        <w:t xml:space="preserve"> </w:t>
      </w:r>
      <w:r>
        <w:t xml:space="preserve">yüzey bitirme </w:t>
      </w:r>
      <w:r w:rsidRPr="0082500D">
        <w:t xml:space="preserve">malzemeleri ve mamulleri için </w:t>
      </w:r>
      <w:r w:rsidRPr="002D6FF1">
        <w:t>gerektiğinde kullanılır.</w:t>
      </w:r>
    </w:p>
    <w:p w:rsidR="0073416F" w:rsidRPr="0082500D" w:rsidRDefault="0073416F" w:rsidP="00C17BE8"/>
    <w:p w:rsidR="0073416F" w:rsidRPr="00AC70BA" w:rsidRDefault="0073416F" w:rsidP="00AC70BA">
      <w:pPr>
        <w:keepNext/>
        <w:tabs>
          <w:tab w:val="left" w:pos="567"/>
          <w:tab w:val="left" w:pos="709"/>
        </w:tabs>
        <w:jc w:val="both"/>
        <w:outlineLvl w:val="1"/>
        <w:rPr>
          <w:b/>
          <w:bCs/>
          <w:sz w:val="22"/>
          <w:szCs w:val="22"/>
          <w:lang w:eastAsia="en-US"/>
        </w:rPr>
      </w:pPr>
      <w:bookmarkStart w:id="1312" w:name="_Toc404439770"/>
      <w:bookmarkStart w:id="1313" w:name="_Toc404440155"/>
      <w:bookmarkStart w:id="1314" w:name="_Toc404441322"/>
      <w:bookmarkStart w:id="1315" w:name="_Toc404441600"/>
      <w:bookmarkStart w:id="1316" w:name="_Toc404505363"/>
      <w:r w:rsidRPr="00AC70BA">
        <w:rPr>
          <w:b/>
          <w:bCs/>
          <w:sz w:val="22"/>
          <w:szCs w:val="22"/>
          <w:lang w:eastAsia="en-US"/>
        </w:rPr>
        <w:t>7.4.3</w:t>
      </w:r>
      <w:r w:rsidRPr="00AC70BA">
        <w:rPr>
          <w:b/>
          <w:bCs/>
          <w:sz w:val="22"/>
          <w:szCs w:val="22"/>
          <w:lang w:eastAsia="en-US"/>
        </w:rPr>
        <w:tab/>
        <w:t>Deney numunesi</w:t>
      </w:r>
      <w:bookmarkEnd w:id="1312"/>
      <w:bookmarkEnd w:id="1313"/>
      <w:bookmarkEnd w:id="1314"/>
      <w:bookmarkEnd w:id="1315"/>
      <w:bookmarkEnd w:id="1316"/>
    </w:p>
    <w:p w:rsidR="0073416F" w:rsidRPr="0082500D" w:rsidRDefault="0073416F" w:rsidP="0012292F">
      <w:pPr>
        <w:jc w:val="both"/>
      </w:pPr>
      <w:r w:rsidRPr="0082500D">
        <w:t>Deney numuneleri ürün</w:t>
      </w:r>
      <w:r>
        <w:t xml:space="preserve">ün ucundan </w:t>
      </w:r>
      <w:r w:rsidRPr="0082500D">
        <w:t xml:space="preserve">kesilmiş bir deney numunesi veya malzeme parçaları olabilir. </w:t>
      </w:r>
      <w:r>
        <w:t>Yangın ürünü</w:t>
      </w:r>
      <w:r w:rsidRPr="0082500D">
        <w:t xml:space="preserve"> </w:t>
      </w:r>
      <w:r>
        <w:t>derişimi</w:t>
      </w:r>
      <w:r w:rsidRPr="0082500D">
        <w:t>, tipik olarak 1 g ile 10 g aralığında, fırına yüklene</w:t>
      </w:r>
      <w:r>
        <w:t xml:space="preserve">n </w:t>
      </w:r>
      <w:r w:rsidRPr="0082500D">
        <w:t>kütle</w:t>
      </w:r>
      <w:r>
        <w:t xml:space="preserve">ler değiştirilerek </w:t>
      </w:r>
      <w:r w:rsidRPr="0082500D">
        <w:t>değiştir</w:t>
      </w:r>
      <w:r>
        <w:t>ilir.</w:t>
      </w:r>
    </w:p>
    <w:p w:rsidR="0073416F" w:rsidRDefault="0073416F" w:rsidP="00C17BE8">
      <w:pPr>
        <w:rPr>
          <w:rFonts w:ascii="Times New Roman" w:hAnsi="Times New Roman" w:cs="Times New Roman"/>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317" w:name="_Toc404439771"/>
      <w:bookmarkStart w:id="1318" w:name="_Toc404440156"/>
      <w:bookmarkStart w:id="1319" w:name="_Toc404441323"/>
      <w:bookmarkStart w:id="1320" w:name="_Toc404441601"/>
      <w:bookmarkStart w:id="1321" w:name="_Toc404505364"/>
      <w:r w:rsidRPr="00AC70BA">
        <w:rPr>
          <w:b/>
          <w:bCs/>
          <w:sz w:val="22"/>
          <w:szCs w:val="22"/>
          <w:lang w:eastAsia="en-US"/>
        </w:rPr>
        <w:t>7.4.4</w:t>
      </w:r>
      <w:r w:rsidRPr="00AC70BA">
        <w:rPr>
          <w:b/>
          <w:bCs/>
          <w:sz w:val="22"/>
          <w:szCs w:val="22"/>
          <w:lang w:eastAsia="en-US"/>
        </w:rPr>
        <w:tab/>
        <w:t>Deney yöntemi</w:t>
      </w:r>
      <w:bookmarkEnd w:id="1317"/>
      <w:bookmarkEnd w:id="1318"/>
      <w:bookmarkEnd w:id="1319"/>
      <w:bookmarkEnd w:id="1320"/>
      <w:bookmarkEnd w:id="1321"/>
    </w:p>
    <w:p w:rsidR="0073416F" w:rsidRPr="00051844" w:rsidRDefault="0073416F" w:rsidP="0012292F">
      <w:pPr>
        <w:jc w:val="both"/>
      </w:pPr>
      <w:r w:rsidRPr="00051844">
        <w:t>Deney numunesi yük hücresine yerleştirilir ve sıcaklığı oda sıcaklığından başlayarak 20 ºC·min</w:t>
      </w:r>
      <w:r w:rsidRPr="00C0349E">
        <w:rPr>
          <w:vertAlign w:val="superscript"/>
        </w:rPr>
        <w:t>-1</w:t>
      </w:r>
      <w:r w:rsidRPr="00051844">
        <w:t xml:space="preserve"> artırıl</w:t>
      </w:r>
      <w:r>
        <w:t>an ve içeriye doğru</w:t>
      </w:r>
      <w:r w:rsidRPr="00051844">
        <w:t xml:space="preserve"> 11 </w:t>
      </w:r>
      <w:r>
        <w:t xml:space="preserve">I </w:t>
      </w:r>
      <w:r w:rsidRPr="00051844">
        <w:t>min</w:t>
      </w:r>
      <w:r w:rsidRPr="0032733E">
        <w:rPr>
          <w:vertAlign w:val="superscript"/>
        </w:rPr>
        <w:t>–1</w:t>
      </w:r>
      <w:r w:rsidRPr="00051844">
        <w:t xml:space="preserve"> lik </w:t>
      </w:r>
      <w:r>
        <w:t>oranda</w:t>
      </w:r>
      <w:r w:rsidRPr="00051844">
        <w:t xml:space="preserve"> bir hava akımı </w:t>
      </w:r>
      <w:r>
        <w:t xml:space="preserve">çekilen </w:t>
      </w:r>
      <w:r w:rsidRPr="00051844">
        <w:t xml:space="preserve">bir fırın içerisinde ayrıştırılır. Deney numunesi kütlesinin % 1’ini kaybettikten sonra, fırındaki </w:t>
      </w:r>
      <w:r>
        <w:t>yangın ürünü</w:t>
      </w:r>
      <w:r w:rsidRPr="00051844">
        <w:t xml:space="preserve"> daha fazla hava ile seyreltilir ve hayvan maruz</w:t>
      </w:r>
      <w:r>
        <w:t xml:space="preserve"> kalma </w:t>
      </w:r>
      <w:r w:rsidRPr="00051844">
        <w:t>odasına iletilir.</w:t>
      </w:r>
    </w:p>
    <w:p w:rsidR="0073416F" w:rsidRPr="00051844" w:rsidRDefault="0073416F" w:rsidP="00C17BE8"/>
    <w:p w:rsidR="0073416F" w:rsidRPr="00051844" w:rsidRDefault="0073416F" w:rsidP="00A81E77">
      <w:pPr>
        <w:jc w:val="both"/>
      </w:pPr>
      <w:r w:rsidRPr="00051844">
        <w:t xml:space="preserve">Yangın </w:t>
      </w:r>
      <w:r>
        <w:t>ürünü</w:t>
      </w:r>
      <w:r w:rsidRPr="00051844">
        <w:t xml:space="preserve"> 4 dm</w:t>
      </w:r>
      <w:r w:rsidRPr="002C4C0C">
        <w:rPr>
          <w:vertAlign w:val="superscript"/>
        </w:rPr>
        <w:t>3</w:t>
      </w:r>
      <w:r>
        <w:t xml:space="preserve"> </w:t>
      </w:r>
      <w:r w:rsidRPr="00051844">
        <w:t>lük bir cam hayvan maruz</w:t>
      </w:r>
      <w:r>
        <w:t xml:space="preserve"> kalma</w:t>
      </w:r>
      <w:r w:rsidRPr="00051844">
        <w:t xml:space="preserve"> odasına iletilir. Analitik numuneler maruz</w:t>
      </w:r>
      <w:r>
        <w:t xml:space="preserve"> kalma </w:t>
      </w:r>
      <w:r w:rsidRPr="00051844">
        <w:t>odasından alınır.</w:t>
      </w:r>
    </w:p>
    <w:p w:rsidR="0073416F" w:rsidRPr="00A81E77" w:rsidRDefault="0073416F" w:rsidP="00C17BE8"/>
    <w:p w:rsidR="0073416F" w:rsidRPr="0000523D" w:rsidRDefault="0073416F" w:rsidP="00A81E77">
      <w:pPr>
        <w:jc w:val="both"/>
      </w:pPr>
      <w:r w:rsidRPr="0000523D">
        <w:t>Fareler seyreltilmiş yangın ürününe sadece burundan 30 min süreyle maruz bırakılır. 30 min’lik hayvan maruz kalma süresi deney numunesi ağırlığını kaybetmeye başladığında başlar. Deney sırasında ve maruz kalma süresinden sonraki 10 min içerisinde ölen hayvanlar doz tepkisini ve oluşan zehir etkisini belirlemede hesaba katılır.</w:t>
      </w:r>
    </w:p>
    <w:p w:rsidR="0073416F" w:rsidRPr="00A81E77" w:rsidRDefault="0073416F" w:rsidP="005968AA">
      <w:pPr>
        <w:jc w:val="both"/>
      </w:pPr>
    </w:p>
    <w:p w:rsidR="0073416F" w:rsidRPr="005968AA" w:rsidRDefault="0073416F" w:rsidP="005968AA">
      <w:pPr>
        <w:jc w:val="both"/>
      </w:pPr>
      <w:r w:rsidRPr="005968AA">
        <w:t xml:space="preserve">Sürekli oda oksijen </w:t>
      </w:r>
      <w:r>
        <w:t>derişimi</w:t>
      </w:r>
      <w:r w:rsidRPr="005968AA">
        <w:t xml:space="preserve"> (paramanyetik analizi) ve belirlenen kızılötesi karbon monoksit </w:t>
      </w:r>
      <w:r>
        <w:t>derişimi</w:t>
      </w:r>
      <w:r w:rsidRPr="005968AA">
        <w:t xml:space="preserve">, </w:t>
      </w:r>
      <w:r>
        <w:t xml:space="preserve">ve ayrıca </w:t>
      </w:r>
      <w:r w:rsidRPr="005968AA">
        <w:t>hidrojen halojenürler ve hidrojen siyanür gibi</w:t>
      </w:r>
      <w:r>
        <w:t xml:space="preserve"> </w:t>
      </w:r>
      <w:r w:rsidRPr="005968AA">
        <w:t xml:space="preserve">diğer zehirli yanma gazlarının sürekli analizi uygun </w:t>
      </w:r>
      <w:r>
        <w:t>görüldüğü şekilde gerçekleştirilebilir</w:t>
      </w:r>
      <w:r w:rsidRPr="005968AA">
        <w:t>.</w:t>
      </w:r>
    </w:p>
    <w:p w:rsidR="0073416F" w:rsidRPr="005968AA" w:rsidRDefault="0073416F" w:rsidP="005968AA">
      <w:pPr>
        <w:jc w:val="both"/>
      </w:pPr>
    </w:p>
    <w:p w:rsidR="0073416F" w:rsidRPr="00AC70BA" w:rsidRDefault="0073416F" w:rsidP="00AC70BA">
      <w:pPr>
        <w:keepNext/>
        <w:tabs>
          <w:tab w:val="left" w:pos="567"/>
          <w:tab w:val="left" w:pos="709"/>
        </w:tabs>
        <w:jc w:val="both"/>
        <w:outlineLvl w:val="1"/>
        <w:rPr>
          <w:b/>
          <w:bCs/>
          <w:sz w:val="22"/>
          <w:szCs w:val="22"/>
          <w:lang w:eastAsia="en-US"/>
        </w:rPr>
      </w:pPr>
      <w:bookmarkStart w:id="1322" w:name="_Toc404439772"/>
      <w:bookmarkStart w:id="1323" w:name="_Toc404440157"/>
      <w:bookmarkStart w:id="1324" w:name="_Toc404441324"/>
      <w:bookmarkStart w:id="1325" w:name="_Toc404441602"/>
      <w:bookmarkStart w:id="1326" w:name="_Toc404505365"/>
      <w:r w:rsidRPr="00AC70BA">
        <w:rPr>
          <w:b/>
          <w:bCs/>
          <w:sz w:val="22"/>
          <w:szCs w:val="22"/>
          <w:lang w:eastAsia="en-US"/>
        </w:rPr>
        <w:t>7.4.5</w:t>
      </w:r>
      <w:r w:rsidRPr="00AC70BA">
        <w:rPr>
          <w:b/>
          <w:bCs/>
          <w:sz w:val="22"/>
          <w:szCs w:val="22"/>
          <w:lang w:eastAsia="en-US"/>
        </w:rPr>
        <w:tab/>
        <w:t>Tekrarlanabilirlik ve uyarlık</w:t>
      </w:r>
      <w:bookmarkEnd w:id="1322"/>
      <w:bookmarkEnd w:id="1323"/>
      <w:bookmarkEnd w:id="1324"/>
      <w:bookmarkEnd w:id="1325"/>
      <w:bookmarkEnd w:id="1326"/>
    </w:p>
    <w:p w:rsidR="0073416F" w:rsidRPr="005968AA" w:rsidRDefault="0073416F" w:rsidP="00C17BE8">
      <w:r w:rsidRPr="005968AA">
        <w:t xml:space="preserve">Benzer malzemeler ve mamullerin çoklu sunumu bu deneyin </w:t>
      </w:r>
      <w:r>
        <w:t xml:space="preserve">tekrarlanabilirliğinin </w:t>
      </w:r>
      <w:r w:rsidRPr="005968AA">
        <w:t xml:space="preserve">çok iyi olduğunu gösterir. </w:t>
      </w:r>
    </w:p>
    <w:p w:rsidR="0073416F" w:rsidRPr="005968AA" w:rsidRDefault="0073416F" w:rsidP="00C17BE8"/>
    <w:p w:rsidR="0073416F" w:rsidRPr="00AC70BA" w:rsidRDefault="0073416F" w:rsidP="00AC70BA">
      <w:pPr>
        <w:keepNext/>
        <w:tabs>
          <w:tab w:val="left" w:pos="567"/>
          <w:tab w:val="left" w:pos="709"/>
        </w:tabs>
        <w:jc w:val="both"/>
        <w:outlineLvl w:val="1"/>
        <w:rPr>
          <w:b/>
          <w:bCs/>
          <w:sz w:val="22"/>
          <w:szCs w:val="22"/>
          <w:lang w:eastAsia="en-US"/>
        </w:rPr>
      </w:pPr>
      <w:bookmarkStart w:id="1327" w:name="_Toc404439773"/>
      <w:bookmarkStart w:id="1328" w:name="_Toc404440158"/>
      <w:bookmarkStart w:id="1329" w:name="_Toc404441325"/>
      <w:bookmarkStart w:id="1330" w:name="_Toc404441603"/>
      <w:bookmarkStart w:id="1331" w:name="_Toc404505366"/>
      <w:r w:rsidRPr="00AC70BA">
        <w:rPr>
          <w:b/>
          <w:bCs/>
          <w:sz w:val="22"/>
          <w:szCs w:val="22"/>
          <w:lang w:eastAsia="en-US"/>
        </w:rPr>
        <w:t>7.4.6</w:t>
      </w:r>
      <w:r w:rsidRPr="00AC70BA">
        <w:rPr>
          <w:b/>
          <w:bCs/>
          <w:sz w:val="22"/>
          <w:szCs w:val="22"/>
          <w:lang w:eastAsia="en-US"/>
        </w:rPr>
        <w:tab/>
        <w:t>Deney verilerinin uygunluğu ve özel gözlemler</w:t>
      </w:r>
      <w:bookmarkEnd w:id="1327"/>
      <w:bookmarkEnd w:id="1328"/>
      <w:bookmarkEnd w:id="1329"/>
      <w:bookmarkEnd w:id="1330"/>
      <w:bookmarkEnd w:id="1331"/>
    </w:p>
    <w:p w:rsidR="0073416F" w:rsidRPr="005968AA" w:rsidRDefault="0073416F" w:rsidP="005968AA">
      <w:pPr>
        <w:jc w:val="both"/>
      </w:pPr>
      <w:r w:rsidRPr="005968AA">
        <w:t>Deney yöntemi, alev</w:t>
      </w:r>
      <w:r>
        <w:t>lenmeyen</w:t>
      </w:r>
      <w:r w:rsidRPr="005968AA">
        <w:t xml:space="preserve"> bir oksitleyici modunda başlar ve bazı aşama</w:t>
      </w:r>
      <w:r>
        <w:t>lar</w:t>
      </w:r>
      <w:r w:rsidRPr="005968AA">
        <w:t>da genellikle alevlenmeye geçiş oluşur. Bu aşamada, ısı hala düşükken (600 ºC’tan daha az),CO</w:t>
      </w:r>
      <w:r w:rsidRPr="0000523D">
        <w:rPr>
          <w:vertAlign w:val="subscript"/>
        </w:rPr>
        <w:t>2</w:t>
      </w:r>
      <w:r w:rsidRPr="005968AA">
        <w:t>/CO oranları düşük olma eğilimindedir (20:1 altında, genellikle 10:1 den daha düşük). Bu koşulların birleşimi Çizelge 1'de gösterilen yangın türleri planına bu nedenle uymaz. Bu yüzden yangın tehlikesi modelleri için kullanılabilir giriş verileri üretmez.</w:t>
      </w:r>
    </w:p>
    <w:p w:rsidR="0073416F" w:rsidRPr="005968AA" w:rsidRDefault="0073416F" w:rsidP="00C17BE8"/>
    <w:p w:rsidR="0073416F" w:rsidRPr="000D44B2" w:rsidRDefault="0073416F" w:rsidP="0000523D">
      <w:pPr>
        <w:jc w:val="both"/>
      </w:pPr>
      <w:r w:rsidRPr="000D44B2">
        <w:t xml:space="preserve">Birçok fiziksel yangın modeli ile </w:t>
      </w:r>
      <w:r w:rsidRPr="00332AFD">
        <w:t>ortak olarak, yanmanın derecesi ile ilgili gösterge verilmemiştir, böylece yangın geciktir</w:t>
      </w:r>
      <w:r>
        <w:t>en</w:t>
      </w:r>
      <w:r w:rsidRPr="00332AFD">
        <w:t xml:space="preserve"> maddeler herhangi bir alev geciktir</w:t>
      </w:r>
      <w:r>
        <w:t>meyen maddeler gibi aynı oranda</w:t>
      </w:r>
      <w:r w:rsidRPr="000D44B2">
        <w:t xml:space="preserve"> yanmaya maruz kalmaya zorlanabilirler. Bu nedenle, farklı yangın tiplerinde yanma oranları </w:t>
      </w:r>
      <w:r>
        <w:t>hakkında</w:t>
      </w:r>
      <w:r w:rsidRPr="000D44B2">
        <w:t xml:space="preserve"> </w:t>
      </w:r>
      <w:r>
        <w:t>ilave veri</w:t>
      </w:r>
      <w:r w:rsidRPr="000D44B2">
        <w:t xml:space="preserve"> girişi yangın tehlike</w:t>
      </w:r>
      <w:r>
        <w:t>si</w:t>
      </w:r>
      <w:r w:rsidRPr="000D44B2">
        <w:t xml:space="preserve"> değerlendirmeleri için gereklidir.</w:t>
      </w:r>
    </w:p>
    <w:p w:rsidR="0073416F" w:rsidRDefault="0073416F" w:rsidP="00C17BE8">
      <w:pPr>
        <w:rPr>
          <w:color w:val="C00000"/>
        </w:rPr>
      </w:pPr>
    </w:p>
    <w:p w:rsidR="0073416F" w:rsidRPr="002D6FF1" w:rsidRDefault="0073416F" w:rsidP="005968AA">
      <w:pPr>
        <w:jc w:val="both"/>
      </w:pPr>
      <w:r w:rsidRPr="002D6FF1">
        <w:rPr>
          <w:i/>
          <w:iCs/>
        </w:rPr>
        <w:t>LC</w:t>
      </w:r>
      <w:r w:rsidRPr="002D6FF1">
        <w:rPr>
          <w:i/>
          <w:iCs/>
          <w:vertAlign w:val="subscript"/>
        </w:rPr>
        <w:t>50</w:t>
      </w:r>
      <w:r w:rsidRPr="002D6FF1">
        <w:t xml:space="preserve"> değerleri 15000 ‘in üzerindeki mamuller için New York Eyaleti ile doldurulmuş ve rapor edilmiştir [39]. Bu </w:t>
      </w:r>
      <w:r w:rsidRPr="002D6FF1">
        <w:rPr>
          <w:i/>
          <w:iCs/>
        </w:rPr>
        <w:t>LC</w:t>
      </w:r>
      <w:r w:rsidRPr="002D6FF1">
        <w:rPr>
          <w:i/>
          <w:iCs/>
          <w:vertAlign w:val="subscript"/>
        </w:rPr>
        <w:t>50</w:t>
      </w:r>
      <w:r w:rsidRPr="002D6FF1">
        <w:t xml:space="preserve"> değerlerinin % 96’sı büyüklüğün bir sırasından daha az aralıkta olduğu ilgi konusudur; </w:t>
      </w:r>
      <w:r w:rsidRPr="002D6FF1">
        <w:rPr>
          <w:i/>
          <w:iCs/>
        </w:rPr>
        <w:t>LC</w:t>
      </w:r>
      <w:r w:rsidRPr="002D6FF1">
        <w:rPr>
          <w:i/>
          <w:iCs/>
          <w:vertAlign w:val="subscript"/>
        </w:rPr>
        <w:t>50</w:t>
      </w:r>
      <w:r w:rsidRPr="002D6FF1">
        <w:t xml:space="preserve"> değerlerinin %63,3’ü  5 g ile 12,5 g arasında, diğer % 32,7’si 12,5 g ile  28,1 g aralığında dağılır.</w:t>
      </w:r>
    </w:p>
    <w:p w:rsidR="0073416F" w:rsidRDefault="0073416F" w:rsidP="00033B0F"/>
    <w:p w:rsidR="0073416F" w:rsidRPr="008F0362" w:rsidRDefault="0073416F" w:rsidP="00033B0F">
      <w:r w:rsidRPr="008F0362">
        <w:t xml:space="preserve">Bu </w:t>
      </w:r>
      <w:r>
        <w:t>deney</w:t>
      </w:r>
      <w:r w:rsidRPr="008F0362">
        <w:t>, ISO 16312-2</w:t>
      </w:r>
      <w:r>
        <w:t xml:space="preserve"> standardında </w:t>
      </w:r>
      <w:r w:rsidRPr="008F0362">
        <w:t>ele alınmıştır.</w:t>
      </w:r>
    </w:p>
    <w:p w:rsidR="0073416F" w:rsidRPr="005968AA" w:rsidRDefault="0073416F" w:rsidP="00C17BE8"/>
    <w:p w:rsidR="0073416F" w:rsidRPr="00AC70BA" w:rsidRDefault="0073416F" w:rsidP="00AC70BA">
      <w:pPr>
        <w:keepNext/>
        <w:tabs>
          <w:tab w:val="left" w:pos="567"/>
          <w:tab w:val="left" w:pos="709"/>
        </w:tabs>
        <w:jc w:val="both"/>
        <w:outlineLvl w:val="1"/>
        <w:rPr>
          <w:b/>
          <w:bCs/>
          <w:sz w:val="22"/>
          <w:szCs w:val="22"/>
          <w:lang w:eastAsia="en-US"/>
        </w:rPr>
      </w:pPr>
      <w:bookmarkStart w:id="1332" w:name="_Toc404439774"/>
      <w:bookmarkStart w:id="1333" w:name="_Toc404440159"/>
      <w:bookmarkStart w:id="1334" w:name="_Toc404441326"/>
      <w:bookmarkStart w:id="1335" w:name="_Toc404441604"/>
      <w:bookmarkStart w:id="1336" w:name="_Toc404505367"/>
      <w:r w:rsidRPr="00AC70BA">
        <w:rPr>
          <w:b/>
          <w:bCs/>
          <w:sz w:val="22"/>
          <w:szCs w:val="22"/>
          <w:lang w:eastAsia="en-US"/>
        </w:rPr>
        <w:t>7.4.7</w:t>
      </w:r>
      <w:r w:rsidRPr="00AC70BA">
        <w:rPr>
          <w:b/>
          <w:bCs/>
          <w:sz w:val="22"/>
          <w:szCs w:val="22"/>
          <w:lang w:eastAsia="en-US"/>
        </w:rPr>
        <w:tab/>
        <w:t>Kaynak dokümanlar</w:t>
      </w:r>
      <w:bookmarkEnd w:id="1332"/>
      <w:bookmarkEnd w:id="1333"/>
      <w:bookmarkEnd w:id="1334"/>
      <w:bookmarkEnd w:id="1335"/>
      <w:bookmarkEnd w:id="1336"/>
    </w:p>
    <w:p w:rsidR="0073416F" w:rsidRPr="00033B0F" w:rsidRDefault="0073416F" w:rsidP="00C17BE8">
      <w:r w:rsidRPr="00033B0F">
        <w:t>Alarie, Y.C. ve  Anderson, R.C. [38]</w:t>
      </w:r>
    </w:p>
    <w:p w:rsidR="0073416F" w:rsidRPr="00033B0F" w:rsidRDefault="0073416F" w:rsidP="00C17BE8">
      <w:r w:rsidRPr="00033B0F">
        <w:t>New York Eyaleti [39]</w:t>
      </w:r>
    </w:p>
    <w:p w:rsidR="0073416F" w:rsidRPr="00033B0F" w:rsidRDefault="0073416F" w:rsidP="00C17BE8">
      <w:r w:rsidRPr="00033B0F">
        <w:t>Kaplan, H.L., Grand, A.F., Hartzell, G.E. [40]</w:t>
      </w:r>
    </w:p>
    <w:p w:rsidR="0073416F" w:rsidRPr="00033B0F" w:rsidRDefault="0073416F" w:rsidP="00C17BE8">
      <w:r w:rsidRPr="00033B0F">
        <w:t>Hartzell, G.E. [31]</w:t>
      </w:r>
    </w:p>
    <w:p w:rsidR="0073416F" w:rsidRDefault="0073416F" w:rsidP="00C17BE8">
      <w:r w:rsidRPr="00033B0F">
        <w:t>Levin, B.C., Paabo, M. ve  Birky, M.M. [33]</w:t>
      </w:r>
    </w:p>
    <w:p w:rsidR="0073416F" w:rsidRDefault="0073416F" w:rsidP="00C17BE8"/>
    <w:p w:rsidR="0073416F" w:rsidRPr="002639E4" w:rsidRDefault="0073416F" w:rsidP="004378E8">
      <w:pPr>
        <w:pStyle w:val="Heading2"/>
      </w:pPr>
      <w:bookmarkStart w:id="1337" w:name="_Toc404439088"/>
      <w:bookmarkStart w:id="1338" w:name="_Toc404439775"/>
      <w:bookmarkStart w:id="1339" w:name="_Toc404440160"/>
      <w:bookmarkStart w:id="1340" w:name="_Toc404440207"/>
      <w:bookmarkStart w:id="1341" w:name="_Toc404440240"/>
      <w:bookmarkStart w:id="1342" w:name="_Toc404440273"/>
      <w:bookmarkStart w:id="1343" w:name="_Toc404440495"/>
      <w:bookmarkStart w:id="1344" w:name="_Toc404441327"/>
      <w:bookmarkStart w:id="1345" w:name="_Toc404441605"/>
      <w:bookmarkStart w:id="1346" w:name="_Toc404505368"/>
      <w:r w:rsidRPr="002639E4">
        <w:t xml:space="preserve">7.5 </w:t>
      </w:r>
      <w:r>
        <w:tab/>
      </w:r>
      <w:r w:rsidRPr="002639E4">
        <w:t xml:space="preserve">Yapı bileşenleri için Japon yangın </w:t>
      </w:r>
      <w:r>
        <w:t>zehirlilik deneyi</w:t>
      </w:r>
      <w:bookmarkEnd w:id="1337"/>
      <w:bookmarkEnd w:id="1338"/>
      <w:bookmarkEnd w:id="1339"/>
      <w:bookmarkEnd w:id="1340"/>
      <w:bookmarkEnd w:id="1341"/>
      <w:bookmarkEnd w:id="1342"/>
      <w:bookmarkEnd w:id="1343"/>
      <w:bookmarkEnd w:id="1344"/>
      <w:bookmarkEnd w:id="1345"/>
      <w:bookmarkEnd w:id="1346"/>
    </w:p>
    <w:p w:rsidR="0073416F" w:rsidRDefault="0073416F" w:rsidP="003451A7"/>
    <w:p w:rsidR="0073416F" w:rsidRPr="00AC70BA" w:rsidRDefault="0073416F" w:rsidP="00AC70BA">
      <w:pPr>
        <w:keepNext/>
        <w:tabs>
          <w:tab w:val="left" w:pos="567"/>
          <w:tab w:val="left" w:pos="709"/>
        </w:tabs>
        <w:jc w:val="both"/>
        <w:outlineLvl w:val="1"/>
        <w:rPr>
          <w:b/>
          <w:bCs/>
          <w:sz w:val="22"/>
          <w:szCs w:val="22"/>
          <w:lang w:eastAsia="en-US"/>
        </w:rPr>
      </w:pPr>
      <w:bookmarkStart w:id="1347" w:name="_Toc404439776"/>
      <w:bookmarkStart w:id="1348" w:name="_Toc404440161"/>
      <w:bookmarkStart w:id="1349" w:name="_Toc404441328"/>
      <w:bookmarkStart w:id="1350" w:name="_Toc404441606"/>
      <w:bookmarkStart w:id="1351" w:name="_Toc404505369"/>
      <w:r w:rsidRPr="00AC70BA">
        <w:rPr>
          <w:b/>
          <w:bCs/>
          <w:sz w:val="22"/>
          <w:szCs w:val="22"/>
          <w:lang w:eastAsia="en-US"/>
        </w:rPr>
        <w:t>7.5.1</w:t>
      </w:r>
      <w:r w:rsidRPr="00AC70BA">
        <w:rPr>
          <w:b/>
          <w:bCs/>
          <w:sz w:val="22"/>
          <w:szCs w:val="22"/>
          <w:lang w:eastAsia="en-US"/>
        </w:rPr>
        <w:tab/>
        <w:t>Özet</w:t>
      </w:r>
      <w:bookmarkEnd w:id="1347"/>
      <w:bookmarkEnd w:id="1348"/>
      <w:bookmarkEnd w:id="1349"/>
      <w:bookmarkEnd w:id="1350"/>
      <w:bookmarkEnd w:id="1351"/>
    </w:p>
    <w:p w:rsidR="0073416F" w:rsidRPr="002D6FF1" w:rsidRDefault="0073416F" w:rsidP="002F2C70">
      <w:pPr>
        <w:pStyle w:val="BodyText"/>
        <w:tabs>
          <w:tab w:val="left" w:pos="4351"/>
        </w:tabs>
        <w:jc w:val="both"/>
        <w:rPr>
          <w:sz w:val="20"/>
          <w:szCs w:val="20"/>
        </w:rPr>
      </w:pPr>
      <w:r w:rsidRPr="002F2C70">
        <w:rPr>
          <w:sz w:val="20"/>
          <w:szCs w:val="20"/>
        </w:rPr>
        <w:t>Japon Yapı Standardları Kanunu kapsamında, 2000 yılında revize edilmiş, yangın güvenlik  değerlendirmesi ve belgelendirmesi, Arazi,</w:t>
      </w:r>
      <w:r>
        <w:rPr>
          <w:sz w:val="20"/>
          <w:szCs w:val="20"/>
        </w:rPr>
        <w:t>Altyapı</w:t>
      </w:r>
      <w:r w:rsidRPr="002F2C70">
        <w:rPr>
          <w:sz w:val="20"/>
          <w:szCs w:val="20"/>
        </w:rPr>
        <w:t>,</w:t>
      </w:r>
      <w:r>
        <w:rPr>
          <w:sz w:val="20"/>
          <w:szCs w:val="20"/>
        </w:rPr>
        <w:t xml:space="preserve"> </w:t>
      </w:r>
      <w:r w:rsidRPr="002F2C70">
        <w:rPr>
          <w:sz w:val="20"/>
          <w:szCs w:val="20"/>
        </w:rPr>
        <w:t>Taşıma ve Turizm, Bakanlığı’ndan (MLIT) onaylanmış</w:t>
      </w:r>
      <w:r>
        <w:rPr>
          <w:sz w:val="20"/>
          <w:szCs w:val="20"/>
        </w:rPr>
        <w:t xml:space="preserve"> </w:t>
      </w:r>
      <w:r w:rsidRPr="002F2C70">
        <w:rPr>
          <w:sz w:val="20"/>
          <w:szCs w:val="20"/>
        </w:rPr>
        <w:t xml:space="preserve">yangın deneyi ve değerlendirme kuruluşlarınca yapılmıştır. Bu tür onaylanmış kuruluşlar değerlendirme ve belgelendirme için kriteri ve yöntemleri yayınlar. Birçok onaylanmış kuruluş BS 476-6 [43]’e </w:t>
      </w:r>
      <w:r w:rsidRPr="002D6FF1">
        <w:rPr>
          <w:sz w:val="20"/>
          <w:szCs w:val="20"/>
        </w:rPr>
        <w:t>benzer bir yanma sistemi kullanan zehirlilik yangın deneyini [41] [42] kullanmaktadır. Deney numunesinin yanma ürünleri, bir karıştırma odasına ve daha sonra bir hayvan maruz kalma odasına gönderilir. Tüm sekiz farenin güçsüz duruma gelmesi için gereken süre ölçülür. Sonuç belirtilen süre ile karşılaştırılır.</w:t>
      </w:r>
    </w:p>
    <w:p w:rsidR="0073416F" w:rsidRPr="002D6FF1" w:rsidRDefault="0073416F" w:rsidP="002F2C70">
      <w:pPr>
        <w:pStyle w:val="BodyText"/>
        <w:tabs>
          <w:tab w:val="left" w:pos="4351"/>
        </w:tabs>
        <w:jc w:val="both"/>
        <w:rPr>
          <w:sz w:val="20"/>
          <w:szCs w:val="20"/>
        </w:rPr>
      </w:pPr>
    </w:p>
    <w:p w:rsidR="0073416F" w:rsidRPr="002D6FF1" w:rsidRDefault="0073416F" w:rsidP="002F2C70">
      <w:pPr>
        <w:pStyle w:val="BodyText"/>
        <w:tabs>
          <w:tab w:val="left" w:pos="567"/>
          <w:tab w:val="left" w:pos="4351"/>
        </w:tabs>
        <w:jc w:val="both"/>
        <w:rPr>
          <w:sz w:val="20"/>
          <w:szCs w:val="20"/>
        </w:rPr>
      </w:pPr>
      <w:r w:rsidRPr="002D6FF1">
        <w:rPr>
          <w:b/>
          <w:bCs/>
          <w:sz w:val="20"/>
          <w:szCs w:val="20"/>
        </w:rPr>
        <w:t>Not -</w:t>
      </w:r>
      <w:r w:rsidRPr="002D6FF1">
        <w:rPr>
          <w:b/>
          <w:bCs/>
          <w:sz w:val="20"/>
          <w:szCs w:val="20"/>
        </w:rPr>
        <w:tab/>
      </w:r>
      <w:r w:rsidRPr="002D6FF1">
        <w:rPr>
          <w:sz w:val="20"/>
          <w:szCs w:val="20"/>
        </w:rPr>
        <w:t xml:space="preserve">Bu deney için güçsüz duruma gelme, asgari 30 sn boyunca hem farenin hem de kafesin hareketinin </w:t>
      </w:r>
      <w:r w:rsidRPr="002D6FF1">
        <w:rPr>
          <w:sz w:val="20"/>
          <w:szCs w:val="20"/>
        </w:rPr>
        <w:tab/>
        <w:t>durması olarak tanımlanır.</w:t>
      </w:r>
    </w:p>
    <w:p w:rsidR="0073416F" w:rsidRDefault="0073416F" w:rsidP="008E15FE">
      <w:pPr>
        <w:pStyle w:val="Heading3"/>
      </w:pPr>
    </w:p>
    <w:p w:rsidR="0073416F" w:rsidRPr="002F2C70" w:rsidRDefault="0073416F" w:rsidP="00AC70BA">
      <w:pPr>
        <w:keepNext/>
        <w:tabs>
          <w:tab w:val="left" w:pos="567"/>
          <w:tab w:val="left" w:pos="709"/>
        </w:tabs>
        <w:jc w:val="both"/>
        <w:outlineLvl w:val="1"/>
      </w:pPr>
      <w:bookmarkStart w:id="1352" w:name="_Toc404439777"/>
      <w:bookmarkStart w:id="1353" w:name="_Toc404440162"/>
      <w:bookmarkStart w:id="1354" w:name="_Toc404441329"/>
      <w:bookmarkStart w:id="1355" w:name="_Toc404441607"/>
      <w:bookmarkStart w:id="1356" w:name="_Toc404505370"/>
      <w:r w:rsidRPr="00AC70BA">
        <w:rPr>
          <w:b/>
          <w:bCs/>
          <w:sz w:val="22"/>
          <w:szCs w:val="22"/>
          <w:lang w:eastAsia="en-US"/>
        </w:rPr>
        <w:t>7.5.2</w:t>
      </w:r>
      <w:r w:rsidRPr="00AC70BA">
        <w:rPr>
          <w:b/>
          <w:bCs/>
          <w:sz w:val="22"/>
          <w:szCs w:val="22"/>
          <w:lang w:eastAsia="en-US"/>
        </w:rPr>
        <w:tab/>
        <w:t>Amaç ve prensip</w:t>
      </w:r>
      <w:bookmarkEnd w:id="1352"/>
      <w:bookmarkEnd w:id="1353"/>
      <w:bookmarkEnd w:id="1354"/>
      <w:bookmarkEnd w:id="1355"/>
      <w:bookmarkEnd w:id="1356"/>
      <w:r w:rsidRPr="00AC70BA">
        <w:rPr>
          <w:b/>
          <w:bCs/>
          <w:sz w:val="22"/>
          <w:szCs w:val="22"/>
          <w:lang w:eastAsia="en-US"/>
        </w:rPr>
        <w:t xml:space="preserve"> </w:t>
      </w:r>
    </w:p>
    <w:p w:rsidR="0073416F" w:rsidRPr="00946FE0" w:rsidRDefault="0073416F" w:rsidP="00946FE0">
      <w:pPr>
        <w:pStyle w:val="BodyText"/>
        <w:tabs>
          <w:tab w:val="left" w:pos="4351"/>
        </w:tabs>
        <w:jc w:val="both"/>
        <w:rPr>
          <w:sz w:val="20"/>
          <w:szCs w:val="20"/>
        </w:rPr>
      </w:pPr>
      <w:r w:rsidRPr="00946FE0">
        <w:rPr>
          <w:sz w:val="20"/>
          <w:szCs w:val="20"/>
        </w:rPr>
        <w:t>Bu, gaz maruz</w:t>
      </w:r>
      <w:r>
        <w:rPr>
          <w:sz w:val="20"/>
          <w:szCs w:val="20"/>
        </w:rPr>
        <w:t xml:space="preserve"> kalma </w:t>
      </w:r>
      <w:r w:rsidRPr="00946FE0">
        <w:rPr>
          <w:sz w:val="20"/>
          <w:szCs w:val="20"/>
        </w:rPr>
        <w:t>şartlarında fare kullanılarak yapı endüstrisinde kullanılan yarı-yanıcı ve alev</w:t>
      </w:r>
      <w:r>
        <w:rPr>
          <w:sz w:val="20"/>
          <w:szCs w:val="20"/>
        </w:rPr>
        <w:t>lenmeyi</w:t>
      </w:r>
      <w:r w:rsidRPr="00946FE0">
        <w:rPr>
          <w:sz w:val="20"/>
          <w:szCs w:val="20"/>
        </w:rPr>
        <w:t xml:space="preserve"> geciktir</w:t>
      </w:r>
      <w:r>
        <w:rPr>
          <w:sz w:val="20"/>
          <w:szCs w:val="20"/>
        </w:rPr>
        <w:t>en</w:t>
      </w:r>
      <w:r w:rsidRPr="00946FE0">
        <w:rPr>
          <w:sz w:val="20"/>
          <w:szCs w:val="20"/>
        </w:rPr>
        <w:t xml:space="preserve"> malzemelerin gösterimi için karşılaştırmalı </w:t>
      </w:r>
      <w:r>
        <w:rPr>
          <w:sz w:val="20"/>
          <w:szCs w:val="20"/>
        </w:rPr>
        <w:t xml:space="preserve">bir </w:t>
      </w:r>
      <w:r w:rsidRPr="00946FE0">
        <w:rPr>
          <w:sz w:val="20"/>
          <w:szCs w:val="20"/>
        </w:rPr>
        <w:t>zehirlilik deney yöntemidir. Deney</w:t>
      </w:r>
      <w:r>
        <w:rPr>
          <w:sz w:val="20"/>
          <w:szCs w:val="20"/>
        </w:rPr>
        <w:t xml:space="preserve"> </w:t>
      </w:r>
      <w:r w:rsidRPr="00946FE0">
        <w:rPr>
          <w:sz w:val="20"/>
          <w:szCs w:val="20"/>
        </w:rPr>
        <w:t>düzeneği, bir fırın, bir ön karışım odası ve sekiz döner kafesli bir hayvan maruz</w:t>
      </w:r>
      <w:r>
        <w:rPr>
          <w:sz w:val="20"/>
          <w:szCs w:val="20"/>
        </w:rPr>
        <w:t xml:space="preserve"> kalma</w:t>
      </w:r>
      <w:r w:rsidRPr="00946FE0">
        <w:rPr>
          <w:sz w:val="20"/>
          <w:szCs w:val="20"/>
        </w:rPr>
        <w:t xml:space="preserve"> odasından oluşmaktadır.</w:t>
      </w:r>
    </w:p>
    <w:p w:rsidR="0073416F" w:rsidRPr="004B79E7" w:rsidRDefault="0073416F" w:rsidP="002F2C70">
      <w:pPr>
        <w:pStyle w:val="BodyText"/>
        <w:tabs>
          <w:tab w:val="left" w:pos="4351"/>
        </w:tabs>
        <w:rPr>
          <w:rFonts w:ascii="Times New Roman" w:hAnsi="Times New Roman" w:cs="Times New Roman"/>
          <w:sz w:val="24"/>
          <w:szCs w:val="24"/>
        </w:rPr>
      </w:pPr>
    </w:p>
    <w:p w:rsidR="0073416F" w:rsidRPr="00946FE0" w:rsidRDefault="0073416F" w:rsidP="00AC70BA">
      <w:pPr>
        <w:keepNext/>
        <w:tabs>
          <w:tab w:val="left" w:pos="567"/>
          <w:tab w:val="left" w:pos="709"/>
        </w:tabs>
        <w:jc w:val="both"/>
        <w:outlineLvl w:val="1"/>
      </w:pPr>
      <w:bookmarkStart w:id="1357" w:name="_Toc404439778"/>
      <w:bookmarkStart w:id="1358" w:name="_Toc404440163"/>
      <w:bookmarkStart w:id="1359" w:name="_Toc404441330"/>
      <w:bookmarkStart w:id="1360" w:name="_Toc404441608"/>
      <w:bookmarkStart w:id="1361" w:name="_Toc404505371"/>
      <w:r w:rsidRPr="00AC70BA">
        <w:rPr>
          <w:b/>
          <w:bCs/>
          <w:sz w:val="22"/>
          <w:szCs w:val="22"/>
          <w:lang w:eastAsia="en-US"/>
        </w:rPr>
        <w:t>7.5.3</w:t>
      </w:r>
      <w:r w:rsidRPr="00AC70BA">
        <w:rPr>
          <w:b/>
          <w:bCs/>
          <w:sz w:val="22"/>
          <w:szCs w:val="22"/>
          <w:lang w:eastAsia="en-US"/>
        </w:rPr>
        <w:tab/>
        <w:t>Deney numunesi</w:t>
      </w:r>
      <w:bookmarkEnd w:id="1357"/>
      <w:bookmarkEnd w:id="1358"/>
      <w:bookmarkEnd w:id="1359"/>
      <w:bookmarkEnd w:id="1360"/>
      <w:bookmarkEnd w:id="1361"/>
    </w:p>
    <w:p w:rsidR="0073416F" w:rsidRPr="00946FE0" w:rsidRDefault="0073416F" w:rsidP="00946FE0">
      <w:pPr>
        <w:pStyle w:val="BodyText"/>
        <w:tabs>
          <w:tab w:val="left" w:pos="4351"/>
        </w:tabs>
        <w:jc w:val="both"/>
        <w:rPr>
          <w:sz w:val="20"/>
          <w:szCs w:val="20"/>
        </w:rPr>
      </w:pPr>
      <w:r w:rsidRPr="00946FE0">
        <w:rPr>
          <w:sz w:val="20"/>
          <w:szCs w:val="20"/>
        </w:rPr>
        <w:t xml:space="preserve">Deney numunesi, azami 22 cm x 22 cm x 1,5 cm kalınlığında </w:t>
      </w:r>
      <w:r>
        <w:rPr>
          <w:sz w:val="20"/>
          <w:szCs w:val="20"/>
        </w:rPr>
        <w:t xml:space="preserve">ürünün ucundan </w:t>
      </w:r>
      <w:r w:rsidRPr="00946FE0">
        <w:rPr>
          <w:sz w:val="20"/>
          <w:szCs w:val="20"/>
        </w:rPr>
        <w:t>kesilmiş bir deney numunesi veya bir malzeme parçası olabilir. Deney için maruz kalan alan 18 cm x 18 cm’dir.</w:t>
      </w:r>
    </w:p>
    <w:p w:rsidR="0073416F" w:rsidRDefault="0073416F" w:rsidP="002F2C70">
      <w:pPr>
        <w:pStyle w:val="BodyText"/>
        <w:tabs>
          <w:tab w:val="left" w:pos="4351"/>
        </w:tabs>
        <w:rPr>
          <w:rFonts w:ascii="Times New Roman" w:hAnsi="Times New Roman" w:cs="Times New Roman"/>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362" w:name="_Toc404439779"/>
      <w:bookmarkStart w:id="1363" w:name="_Toc404440164"/>
      <w:bookmarkStart w:id="1364" w:name="_Toc404441331"/>
      <w:bookmarkStart w:id="1365" w:name="_Toc404441609"/>
      <w:bookmarkStart w:id="1366" w:name="_Toc404505372"/>
      <w:r w:rsidRPr="00AC70BA">
        <w:rPr>
          <w:b/>
          <w:bCs/>
          <w:sz w:val="22"/>
          <w:szCs w:val="22"/>
          <w:lang w:eastAsia="en-US"/>
        </w:rPr>
        <w:t>7.5.4</w:t>
      </w:r>
      <w:r w:rsidRPr="00AC70BA">
        <w:rPr>
          <w:b/>
          <w:bCs/>
          <w:sz w:val="22"/>
          <w:szCs w:val="22"/>
          <w:lang w:eastAsia="en-US"/>
        </w:rPr>
        <w:tab/>
        <w:t>Deney yöntemi</w:t>
      </w:r>
      <w:bookmarkEnd w:id="1362"/>
      <w:bookmarkEnd w:id="1363"/>
      <w:bookmarkEnd w:id="1364"/>
      <w:bookmarkEnd w:id="1365"/>
      <w:bookmarkEnd w:id="1366"/>
    </w:p>
    <w:p w:rsidR="0073416F" w:rsidRPr="002D6FF1" w:rsidRDefault="0073416F" w:rsidP="00884B2D">
      <w:pPr>
        <w:pStyle w:val="BodyText"/>
        <w:tabs>
          <w:tab w:val="left" w:pos="4351"/>
        </w:tabs>
        <w:jc w:val="both"/>
        <w:rPr>
          <w:sz w:val="20"/>
          <w:szCs w:val="20"/>
        </w:rPr>
      </w:pPr>
      <w:r w:rsidRPr="002F5333">
        <w:rPr>
          <w:sz w:val="20"/>
          <w:szCs w:val="20"/>
        </w:rPr>
        <w:t xml:space="preserve">Hayvan maruz kalma odasının sıcaklığı 30 °C’a ayarlanır ve sekiz kafesin herbir fare ile doldurulur. Deney numunesi, bunun üzerine 3 min süreyle ek bir ısı kaynağıyla ısıtılır daha sonra 3 min süreyle ana ısı </w:t>
      </w:r>
      <w:r w:rsidRPr="002D6FF1">
        <w:rPr>
          <w:sz w:val="20"/>
          <w:szCs w:val="20"/>
        </w:rPr>
        <w:t>kaynağının eklenmesi takip eder. Yanma gazı, 10,0 litre˖min</w:t>
      </w:r>
      <w:r w:rsidRPr="002D6FF1">
        <w:rPr>
          <w:sz w:val="20"/>
          <w:szCs w:val="20"/>
          <w:vertAlign w:val="superscript"/>
        </w:rPr>
        <w:t>-1</w:t>
      </w:r>
      <w:r w:rsidRPr="002D6FF1">
        <w:rPr>
          <w:sz w:val="20"/>
          <w:szCs w:val="20"/>
        </w:rPr>
        <w:t xml:space="preserve"> lik bir oranda hayvan maruz kalma  odasına uygulanır. İzleme zamanı, ısıtma deneyinin başlamasından sonra 15 min’lik bir süre için devam eder. Her bir farenin güçsüz duruma gelmesi için gereken süre kaydedilir.</w:t>
      </w:r>
    </w:p>
    <w:p w:rsidR="0073416F" w:rsidRPr="002D6FF1" w:rsidRDefault="0073416F" w:rsidP="00884B2D">
      <w:pPr>
        <w:pStyle w:val="BodyText"/>
        <w:tabs>
          <w:tab w:val="left" w:pos="4351"/>
        </w:tabs>
        <w:jc w:val="both"/>
        <w:rPr>
          <w:sz w:val="20"/>
          <w:szCs w:val="20"/>
        </w:rPr>
      </w:pPr>
    </w:p>
    <w:p w:rsidR="0073416F" w:rsidRPr="00677416" w:rsidRDefault="0073416F" w:rsidP="00884B2D">
      <w:pPr>
        <w:pStyle w:val="BodyText"/>
        <w:tabs>
          <w:tab w:val="left" w:pos="4351"/>
        </w:tabs>
        <w:jc w:val="both"/>
        <w:rPr>
          <w:sz w:val="20"/>
          <w:szCs w:val="20"/>
        </w:rPr>
      </w:pPr>
      <w:r w:rsidRPr="002D6FF1">
        <w:rPr>
          <w:sz w:val="20"/>
          <w:szCs w:val="20"/>
        </w:rPr>
        <w:t>Güçsüz duruma gelme için ortalama</w:t>
      </w:r>
      <w:r w:rsidRPr="00677416">
        <w:rPr>
          <w:sz w:val="20"/>
          <w:szCs w:val="20"/>
        </w:rPr>
        <w:t xml:space="preserve"> zaman belirtilen zamanı </w:t>
      </w:r>
      <w:r>
        <w:rPr>
          <w:sz w:val="20"/>
          <w:szCs w:val="20"/>
        </w:rPr>
        <w:t>aşarsa</w:t>
      </w:r>
      <w:r w:rsidRPr="00677416">
        <w:rPr>
          <w:sz w:val="20"/>
          <w:szCs w:val="20"/>
        </w:rPr>
        <w:t xml:space="preserve">, </w:t>
      </w:r>
      <w:r>
        <w:rPr>
          <w:sz w:val="20"/>
          <w:szCs w:val="20"/>
        </w:rPr>
        <w:t xml:space="preserve">deney </w:t>
      </w:r>
      <w:r w:rsidRPr="00677416">
        <w:rPr>
          <w:sz w:val="20"/>
          <w:szCs w:val="20"/>
        </w:rPr>
        <w:t>numuneleri deneyi geçmiş olarak değerlendirilecektir.</w:t>
      </w:r>
    </w:p>
    <w:p w:rsidR="0073416F" w:rsidRDefault="0073416F" w:rsidP="002F2C70">
      <w:pPr>
        <w:pStyle w:val="BodyText"/>
        <w:tabs>
          <w:tab w:val="left" w:pos="4351"/>
        </w:tabs>
        <w:rPr>
          <w:rFonts w:ascii="Times New Roman" w:hAnsi="Times New Roman" w:cs="Times New Roman"/>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367" w:name="_Toc404439780"/>
      <w:bookmarkStart w:id="1368" w:name="_Toc404440165"/>
      <w:bookmarkStart w:id="1369" w:name="_Toc404441332"/>
      <w:bookmarkStart w:id="1370" w:name="_Toc404441610"/>
      <w:bookmarkStart w:id="1371" w:name="_Toc404505373"/>
      <w:r w:rsidRPr="00AC70BA">
        <w:rPr>
          <w:b/>
          <w:bCs/>
          <w:sz w:val="22"/>
          <w:szCs w:val="22"/>
          <w:lang w:eastAsia="en-US"/>
        </w:rPr>
        <w:t>7.5.5</w:t>
      </w:r>
      <w:r w:rsidRPr="00AC70BA">
        <w:rPr>
          <w:b/>
          <w:bCs/>
          <w:sz w:val="22"/>
          <w:szCs w:val="22"/>
          <w:lang w:eastAsia="en-US"/>
        </w:rPr>
        <w:tab/>
        <w:t>Tekrarlanabilirlik ve uyarlık</w:t>
      </w:r>
      <w:bookmarkEnd w:id="1367"/>
      <w:bookmarkEnd w:id="1368"/>
      <w:bookmarkEnd w:id="1369"/>
      <w:bookmarkEnd w:id="1370"/>
      <w:bookmarkEnd w:id="1371"/>
    </w:p>
    <w:p w:rsidR="0073416F" w:rsidRPr="00042C5E" w:rsidRDefault="0073416F" w:rsidP="00042C5E">
      <w:pPr>
        <w:pStyle w:val="BodyText"/>
        <w:tabs>
          <w:tab w:val="left" w:pos="4351"/>
        </w:tabs>
        <w:jc w:val="both"/>
        <w:rPr>
          <w:sz w:val="20"/>
          <w:szCs w:val="20"/>
        </w:rPr>
      </w:pPr>
      <w:r w:rsidRPr="00042C5E">
        <w:rPr>
          <w:sz w:val="20"/>
          <w:szCs w:val="20"/>
        </w:rPr>
        <w:t xml:space="preserve">Altı malzemenin dört laboratuvarda incelenmesinde, </w:t>
      </w:r>
      <w:r w:rsidRPr="002D6FF1">
        <w:rPr>
          <w:sz w:val="20"/>
          <w:szCs w:val="20"/>
        </w:rPr>
        <w:t>farenin güçsüz duruma gelmesi için geçen zamanın laboratuvarlar arası standart sapması % 15’in altında olmuştur. Her laboratuvardaki yinelenen</w:t>
      </w:r>
      <w:r w:rsidRPr="00042C5E">
        <w:rPr>
          <w:sz w:val="20"/>
          <w:szCs w:val="20"/>
        </w:rPr>
        <w:t xml:space="preserve"> deneylerinin </w:t>
      </w:r>
      <w:r>
        <w:rPr>
          <w:sz w:val="20"/>
          <w:szCs w:val="20"/>
        </w:rPr>
        <w:t>uyuşması</w:t>
      </w:r>
      <w:r w:rsidRPr="00042C5E">
        <w:rPr>
          <w:sz w:val="20"/>
          <w:szCs w:val="20"/>
        </w:rPr>
        <w:t xml:space="preserve"> % 5 içerisinde olmuştur.</w:t>
      </w:r>
    </w:p>
    <w:p w:rsidR="0073416F" w:rsidRDefault="0073416F" w:rsidP="002F2C70">
      <w:pPr>
        <w:pStyle w:val="BodyText"/>
        <w:tabs>
          <w:tab w:val="left" w:pos="4351"/>
        </w:tabs>
        <w:rPr>
          <w:rFonts w:ascii="Times New Roman" w:hAnsi="Times New Roman" w:cs="Times New Roman"/>
          <w:b/>
          <w:bCs/>
          <w:sz w:val="24"/>
          <w:szCs w:val="24"/>
        </w:rPr>
      </w:pPr>
    </w:p>
    <w:p w:rsidR="0073416F" w:rsidRPr="00AC70BA" w:rsidRDefault="0073416F" w:rsidP="00AC70BA">
      <w:pPr>
        <w:keepNext/>
        <w:tabs>
          <w:tab w:val="left" w:pos="567"/>
          <w:tab w:val="left" w:pos="709"/>
        </w:tabs>
        <w:jc w:val="both"/>
        <w:outlineLvl w:val="1"/>
        <w:rPr>
          <w:b/>
          <w:bCs/>
          <w:sz w:val="22"/>
          <w:szCs w:val="22"/>
          <w:lang w:eastAsia="en-US"/>
        </w:rPr>
      </w:pPr>
      <w:bookmarkStart w:id="1372" w:name="_Toc404439781"/>
      <w:bookmarkStart w:id="1373" w:name="_Toc404440166"/>
      <w:bookmarkStart w:id="1374" w:name="_Toc404441333"/>
      <w:bookmarkStart w:id="1375" w:name="_Toc404441611"/>
      <w:bookmarkStart w:id="1376" w:name="_Toc404505374"/>
      <w:r w:rsidRPr="00AC70BA">
        <w:rPr>
          <w:b/>
          <w:bCs/>
          <w:sz w:val="22"/>
          <w:szCs w:val="22"/>
          <w:lang w:eastAsia="en-US"/>
        </w:rPr>
        <w:t>7.5.6</w:t>
      </w:r>
      <w:r w:rsidRPr="00AC70BA">
        <w:rPr>
          <w:b/>
          <w:bCs/>
          <w:sz w:val="22"/>
          <w:szCs w:val="22"/>
          <w:lang w:eastAsia="en-US"/>
        </w:rPr>
        <w:tab/>
        <w:t>Deney verilerinin uygunluğu ve özel gözlemler</w:t>
      </w:r>
      <w:bookmarkEnd w:id="1372"/>
      <w:bookmarkEnd w:id="1373"/>
      <w:bookmarkEnd w:id="1374"/>
      <w:bookmarkEnd w:id="1375"/>
      <w:bookmarkEnd w:id="1376"/>
    </w:p>
    <w:p w:rsidR="0073416F" w:rsidRPr="00B87A6E" w:rsidRDefault="0073416F" w:rsidP="00B87A6E">
      <w:pPr>
        <w:pStyle w:val="BodyText"/>
        <w:tabs>
          <w:tab w:val="left" w:pos="4351"/>
        </w:tabs>
        <w:jc w:val="both"/>
        <w:rPr>
          <w:sz w:val="20"/>
          <w:szCs w:val="20"/>
        </w:rPr>
      </w:pPr>
      <w:r w:rsidRPr="00B87A6E">
        <w:rPr>
          <w:sz w:val="20"/>
          <w:szCs w:val="20"/>
        </w:rPr>
        <w:t>Deney yöntemi günümüzde büyük ölçüde kullanılma</w:t>
      </w:r>
      <w:r>
        <w:rPr>
          <w:sz w:val="20"/>
          <w:szCs w:val="20"/>
        </w:rPr>
        <w:t>maktadır</w:t>
      </w:r>
      <w:r w:rsidRPr="00B87A6E">
        <w:rPr>
          <w:sz w:val="20"/>
          <w:szCs w:val="20"/>
        </w:rPr>
        <w:t>, çünkü tanınmış birçok kuruluş</w:t>
      </w:r>
      <w:r>
        <w:rPr>
          <w:sz w:val="20"/>
          <w:szCs w:val="20"/>
        </w:rPr>
        <w:t xml:space="preserve"> </w:t>
      </w:r>
      <w:r w:rsidRPr="00B87A6E">
        <w:rPr>
          <w:sz w:val="20"/>
          <w:szCs w:val="20"/>
        </w:rPr>
        <w:t xml:space="preserve">belirlenmiş yanma içeriği limitlerinden daha az içeren malzemeler için yangın zehirlilik deneyinin gerekli olmadığını kabul </w:t>
      </w:r>
      <w:r>
        <w:rPr>
          <w:sz w:val="20"/>
          <w:szCs w:val="20"/>
        </w:rPr>
        <w:t>etmektedir</w:t>
      </w:r>
      <w:r w:rsidRPr="00B87A6E">
        <w:rPr>
          <w:sz w:val="20"/>
          <w:szCs w:val="20"/>
        </w:rPr>
        <w:t>. Birçok tanınmış kuruluş ayrıca düşük yanıcılık veya alev</w:t>
      </w:r>
      <w:r>
        <w:rPr>
          <w:sz w:val="20"/>
          <w:szCs w:val="20"/>
        </w:rPr>
        <w:t>lenmeyi</w:t>
      </w:r>
      <w:r w:rsidRPr="00B87A6E">
        <w:rPr>
          <w:sz w:val="20"/>
          <w:szCs w:val="20"/>
        </w:rPr>
        <w:t xml:space="preserve"> geciktir</w:t>
      </w:r>
      <w:r>
        <w:rPr>
          <w:sz w:val="20"/>
          <w:szCs w:val="20"/>
        </w:rPr>
        <w:t>en</w:t>
      </w:r>
      <w:r w:rsidRPr="00B87A6E">
        <w:rPr>
          <w:sz w:val="20"/>
          <w:szCs w:val="20"/>
        </w:rPr>
        <w:t xml:space="preserve"> malzemeler için yangın zehirlilik deneyinin gerekli olmadığını kabul e</w:t>
      </w:r>
      <w:r>
        <w:rPr>
          <w:sz w:val="20"/>
          <w:szCs w:val="20"/>
        </w:rPr>
        <w:t>tmektedir</w:t>
      </w:r>
      <w:r w:rsidRPr="00B87A6E">
        <w:rPr>
          <w:sz w:val="20"/>
          <w:szCs w:val="20"/>
        </w:rPr>
        <w:t>, çünkü düşük ısı bırakan malzemelerin düşük seviyeli zehirli atıklar bıraktıklarını dikkate alırlar.</w:t>
      </w:r>
    </w:p>
    <w:p w:rsidR="0073416F" w:rsidRPr="008F0362" w:rsidRDefault="0073416F" w:rsidP="002F2C70">
      <w:pPr>
        <w:pStyle w:val="BodyText"/>
        <w:tabs>
          <w:tab w:val="left" w:pos="4351"/>
        </w:tabs>
        <w:rPr>
          <w:sz w:val="20"/>
          <w:szCs w:val="20"/>
        </w:rPr>
      </w:pPr>
    </w:p>
    <w:p w:rsidR="0073416F" w:rsidRPr="002D6FF1" w:rsidRDefault="0073416F" w:rsidP="002D6FF1">
      <w:pPr>
        <w:pStyle w:val="BodyText"/>
        <w:tabs>
          <w:tab w:val="left" w:pos="4351"/>
        </w:tabs>
        <w:jc w:val="both"/>
        <w:rPr>
          <w:sz w:val="20"/>
          <w:szCs w:val="20"/>
        </w:rPr>
      </w:pPr>
      <w:r w:rsidRPr="002D6FF1">
        <w:rPr>
          <w:sz w:val="20"/>
          <w:szCs w:val="20"/>
        </w:rPr>
        <w:t>Deney numunesinin kütle kaybı deney sırasında ve sonrasında kaydedilmemiştir ve bu yüzden sonuçlar zehir etkisi olarak ifade edilemez.</w:t>
      </w:r>
    </w:p>
    <w:p w:rsidR="0073416F" w:rsidRPr="002D6FF1" w:rsidRDefault="0073416F" w:rsidP="002D6FF1">
      <w:pPr>
        <w:pStyle w:val="BodyText"/>
        <w:tabs>
          <w:tab w:val="left" w:pos="4351"/>
        </w:tabs>
        <w:jc w:val="both"/>
        <w:rPr>
          <w:sz w:val="20"/>
          <w:szCs w:val="20"/>
        </w:rPr>
      </w:pPr>
    </w:p>
    <w:p w:rsidR="0073416F" w:rsidRPr="008F0362" w:rsidRDefault="0073416F" w:rsidP="002D6FF1">
      <w:pPr>
        <w:pStyle w:val="BodyText"/>
        <w:tabs>
          <w:tab w:val="left" w:pos="4351"/>
        </w:tabs>
        <w:jc w:val="both"/>
        <w:rPr>
          <w:sz w:val="20"/>
          <w:szCs w:val="20"/>
        </w:rPr>
      </w:pPr>
      <w:r w:rsidRPr="002D6FF1">
        <w:rPr>
          <w:sz w:val="20"/>
          <w:szCs w:val="20"/>
        </w:rPr>
        <w:t>Deney yöntemi, çeşitli mamullere ait yangın ürününün güçsüz duruma getirme etkisini görüntülemek</w:t>
      </w:r>
      <w:r>
        <w:rPr>
          <w:sz w:val="20"/>
          <w:szCs w:val="20"/>
        </w:rPr>
        <w:t xml:space="preserve"> </w:t>
      </w:r>
      <w:r w:rsidRPr="008F0362">
        <w:rPr>
          <w:sz w:val="20"/>
          <w:szCs w:val="20"/>
        </w:rPr>
        <w:t>yararlıdır, ancak deney</w:t>
      </w:r>
      <w:r>
        <w:rPr>
          <w:sz w:val="20"/>
          <w:szCs w:val="20"/>
        </w:rPr>
        <w:t xml:space="preserve"> koşulları yalnızca 3a tipi</w:t>
      </w:r>
      <w:r w:rsidRPr="008F0362">
        <w:rPr>
          <w:sz w:val="20"/>
          <w:szCs w:val="20"/>
        </w:rPr>
        <w:t xml:space="preserve"> yangınları simüle eder (bk. </w:t>
      </w:r>
      <w:r>
        <w:rPr>
          <w:sz w:val="20"/>
          <w:szCs w:val="20"/>
        </w:rPr>
        <w:t>Çizelge</w:t>
      </w:r>
      <w:r w:rsidRPr="008F0362">
        <w:rPr>
          <w:sz w:val="20"/>
          <w:szCs w:val="20"/>
        </w:rPr>
        <w:t xml:space="preserve"> 1).</w:t>
      </w:r>
    </w:p>
    <w:p w:rsidR="0073416F" w:rsidRPr="008F0362" w:rsidRDefault="0073416F" w:rsidP="002F2C70">
      <w:pPr>
        <w:pStyle w:val="BodyText"/>
        <w:tabs>
          <w:tab w:val="left" w:pos="4351"/>
        </w:tabs>
        <w:rPr>
          <w:sz w:val="20"/>
          <w:szCs w:val="20"/>
        </w:rPr>
      </w:pPr>
    </w:p>
    <w:p w:rsidR="0073416F" w:rsidRPr="008F0362" w:rsidRDefault="0073416F" w:rsidP="002F2C70">
      <w:r w:rsidRPr="008F0362">
        <w:t>Bu yöntem, ISO 16312-2</w:t>
      </w:r>
      <w:r>
        <w:t xml:space="preserve"> standardında </w:t>
      </w:r>
      <w:r w:rsidRPr="008F0362">
        <w:t>ele alınmıştır.</w:t>
      </w:r>
    </w:p>
    <w:p w:rsidR="0073416F" w:rsidRPr="008F0362" w:rsidRDefault="0073416F" w:rsidP="002F2C70"/>
    <w:p w:rsidR="0073416F" w:rsidRPr="00AC70BA" w:rsidRDefault="0073416F" w:rsidP="00AC70BA">
      <w:pPr>
        <w:keepNext/>
        <w:tabs>
          <w:tab w:val="left" w:pos="567"/>
          <w:tab w:val="left" w:pos="709"/>
        </w:tabs>
        <w:jc w:val="both"/>
        <w:outlineLvl w:val="1"/>
        <w:rPr>
          <w:b/>
          <w:bCs/>
          <w:sz w:val="22"/>
          <w:szCs w:val="22"/>
          <w:lang w:eastAsia="en-US"/>
        </w:rPr>
      </w:pPr>
      <w:bookmarkStart w:id="1377" w:name="_Toc404439782"/>
      <w:bookmarkStart w:id="1378" w:name="_Toc404440167"/>
      <w:bookmarkStart w:id="1379" w:name="_Toc404441334"/>
      <w:bookmarkStart w:id="1380" w:name="_Toc404441612"/>
      <w:bookmarkStart w:id="1381" w:name="_Toc404505375"/>
      <w:r w:rsidRPr="00AC70BA">
        <w:rPr>
          <w:b/>
          <w:bCs/>
          <w:sz w:val="22"/>
          <w:szCs w:val="22"/>
          <w:lang w:eastAsia="en-US"/>
        </w:rPr>
        <w:t>7.5.7</w:t>
      </w:r>
      <w:r w:rsidRPr="00AC70BA">
        <w:rPr>
          <w:b/>
          <w:bCs/>
          <w:sz w:val="22"/>
          <w:szCs w:val="22"/>
          <w:lang w:eastAsia="en-US"/>
        </w:rPr>
        <w:tab/>
        <w:t>Kaynak dokümanlar</w:t>
      </w:r>
      <w:bookmarkEnd w:id="1377"/>
      <w:bookmarkEnd w:id="1378"/>
      <w:bookmarkEnd w:id="1379"/>
      <w:bookmarkEnd w:id="1380"/>
      <w:bookmarkEnd w:id="1381"/>
    </w:p>
    <w:p w:rsidR="0073416F" w:rsidRPr="008F0362" w:rsidRDefault="0073416F" w:rsidP="008F0362">
      <w:pPr>
        <w:pStyle w:val="BodyText"/>
        <w:tabs>
          <w:tab w:val="left" w:pos="4351"/>
        </w:tabs>
        <w:rPr>
          <w:sz w:val="20"/>
          <w:szCs w:val="20"/>
        </w:rPr>
      </w:pPr>
      <w:r w:rsidRPr="008F0362">
        <w:rPr>
          <w:sz w:val="20"/>
          <w:szCs w:val="20"/>
        </w:rPr>
        <w:t>Japonya İnşaat Bakanlığı (JMC) [41]</w:t>
      </w:r>
    </w:p>
    <w:p w:rsidR="0073416F" w:rsidRPr="008F0362" w:rsidRDefault="0073416F" w:rsidP="008F0362">
      <w:pPr>
        <w:pStyle w:val="BodyText"/>
        <w:tabs>
          <w:tab w:val="left" w:pos="4351"/>
        </w:tabs>
        <w:rPr>
          <w:sz w:val="20"/>
          <w:szCs w:val="20"/>
        </w:rPr>
      </w:pPr>
    </w:p>
    <w:p w:rsidR="0073416F" w:rsidRDefault="0073416F" w:rsidP="008F0362">
      <w:pPr>
        <w:pStyle w:val="BodyText"/>
        <w:tabs>
          <w:tab w:val="left" w:pos="4351"/>
        </w:tabs>
        <w:rPr>
          <w:sz w:val="20"/>
          <w:szCs w:val="20"/>
        </w:rPr>
      </w:pPr>
      <w:r w:rsidRPr="008F0362">
        <w:rPr>
          <w:sz w:val="20"/>
          <w:szCs w:val="20"/>
        </w:rPr>
        <w:t>BS 476-6 [43]</w:t>
      </w:r>
    </w:p>
    <w:p w:rsidR="0073416F" w:rsidRDefault="0073416F" w:rsidP="008F0362">
      <w:r>
        <w:br w:type="page"/>
      </w:r>
    </w:p>
    <w:p w:rsidR="0073416F" w:rsidRPr="00AC70BA" w:rsidRDefault="0073416F" w:rsidP="00AC70BA">
      <w:pPr>
        <w:keepNext/>
        <w:tabs>
          <w:tab w:val="left" w:pos="567"/>
          <w:tab w:val="left" w:pos="709"/>
        </w:tabs>
        <w:jc w:val="center"/>
        <w:outlineLvl w:val="1"/>
        <w:rPr>
          <w:b/>
          <w:bCs/>
          <w:sz w:val="28"/>
          <w:szCs w:val="28"/>
          <w:lang w:eastAsia="en-US"/>
        </w:rPr>
      </w:pPr>
      <w:bookmarkStart w:id="1382" w:name="_Toc404439783"/>
      <w:bookmarkStart w:id="1383" w:name="_Toc404440168"/>
      <w:bookmarkStart w:id="1384" w:name="_Toc404441335"/>
      <w:bookmarkStart w:id="1385" w:name="_Toc404441613"/>
      <w:bookmarkStart w:id="1386" w:name="_Toc404505376"/>
      <w:r w:rsidRPr="00AC70BA">
        <w:rPr>
          <w:b/>
          <w:bCs/>
          <w:sz w:val="28"/>
          <w:szCs w:val="28"/>
          <w:lang w:eastAsia="en-US"/>
        </w:rPr>
        <w:t>Ek A</w:t>
      </w:r>
      <w:bookmarkEnd w:id="1382"/>
      <w:bookmarkEnd w:id="1383"/>
      <w:bookmarkEnd w:id="1384"/>
      <w:bookmarkEnd w:id="1385"/>
      <w:bookmarkEnd w:id="1386"/>
    </w:p>
    <w:p w:rsidR="0073416F" w:rsidRPr="00AC70BA" w:rsidRDefault="0073416F" w:rsidP="00AC70BA">
      <w:pPr>
        <w:keepNext/>
        <w:tabs>
          <w:tab w:val="left" w:pos="567"/>
          <w:tab w:val="left" w:pos="709"/>
        </w:tabs>
        <w:jc w:val="center"/>
        <w:outlineLvl w:val="1"/>
        <w:rPr>
          <w:b/>
          <w:bCs/>
          <w:sz w:val="28"/>
          <w:szCs w:val="28"/>
          <w:lang w:eastAsia="en-US"/>
        </w:rPr>
      </w:pPr>
      <w:bookmarkStart w:id="1387" w:name="_Toc404439784"/>
      <w:bookmarkStart w:id="1388" w:name="_Toc404440169"/>
      <w:bookmarkStart w:id="1389" w:name="_Toc404441336"/>
      <w:bookmarkStart w:id="1390" w:name="_Toc404441614"/>
      <w:bookmarkStart w:id="1391" w:name="_Toc404505377"/>
      <w:r w:rsidRPr="00AC70BA">
        <w:rPr>
          <w:b/>
          <w:bCs/>
          <w:sz w:val="28"/>
          <w:szCs w:val="28"/>
          <w:lang w:eastAsia="en-US"/>
        </w:rPr>
        <w:t>(Bilgi için)</w:t>
      </w:r>
      <w:bookmarkEnd w:id="1387"/>
      <w:bookmarkEnd w:id="1388"/>
      <w:bookmarkEnd w:id="1389"/>
      <w:bookmarkEnd w:id="1390"/>
      <w:bookmarkEnd w:id="1391"/>
    </w:p>
    <w:p w:rsidR="0073416F" w:rsidRPr="00AC70BA" w:rsidRDefault="0073416F" w:rsidP="00AC70BA">
      <w:pPr>
        <w:keepNext/>
        <w:tabs>
          <w:tab w:val="left" w:pos="567"/>
          <w:tab w:val="left" w:pos="709"/>
        </w:tabs>
        <w:jc w:val="center"/>
        <w:outlineLvl w:val="1"/>
        <w:rPr>
          <w:b/>
          <w:bCs/>
          <w:sz w:val="28"/>
          <w:szCs w:val="28"/>
          <w:lang w:eastAsia="en-US"/>
        </w:rPr>
      </w:pPr>
    </w:p>
    <w:p w:rsidR="0073416F" w:rsidRPr="00AC70BA" w:rsidRDefault="0073416F" w:rsidP="00AC70BA">
      <w:pPr>
        <w:keepNext/>
        <w:tabs>
          <w:tab w:val="left" w:pos="567"/>
          <w:tab w:val="left" w:pos="709"/>
        </w:tabs>
        <w:jc w:val="center"/>
        <w:outlineLvl w:val="1"/>
        <w:rPr>
          <w:b/>
          <w:bCs/>
          <w:sz w:val="28"/>
          <w:szCs w:val="28"/>
          <w:lang w:eastAsia="en-US"/>
        </w:rPr>
      </w:pPr>
      <w:bookmarkStart w:id="1392" w:name="_Toc404439785"/>
      <w:bookmarkStart w:id="1393" w:name="_Toc404440170"/>
      <w:bookmarkStart w:id="1394" w:name="_Toc404441337"/>
      <w:bookmarkStart w:id="1395" w:name="_Toc404441615"/>
      <w:bookmarkStart w:id="1396" w:name="_Toc404505378"/>
      <w:r w:rsidRPr="00AC70BA">
        <w:rPr>
          <w:b/>
          <w:bCs/>
          <w:sz w:val="28"/>
          <w:szCs w:val="28"/>
          <w:lang w:eastAsia="en-US"/>
        </w:rPr>
        <w:t>Zehirlilik deney yöntemlerine genel bakış</w:t>
      </w:r>
      <w:bookmarkEnd w:id="1392"/>
      <w:bookmarkEnd w:id="1393"/>
      <w:bookmarkEnd w:id="1394"/>
      <w:bookmarkEnd w:id="1395"/>
      <w:bookmarkEnd w:id="1396"/>
    </w:p>
    <w:p w:rsidR="0073416F" w:rsidRDefault="0073416F" w:rsidP="009E63B9">
      <w:pPr>
        <w:rPr>
          <w:b/>
          <w:bCs/>
          <w:sz w:val="28"/>
          <w:szCs w:val="28"/>
        </w:rPr>
      </w:pPr>
    </w:p>
    <w:p w:rsidR="0073416F" w:rsidRPr="009E63B9" w:rsidRDefault="0073416F" w:rsidP="009E63B9">
      <w:r w:rsidRPr="009E63B9">
        <w:t xml:space="preserve">Zehirlilik deney yöntemlerine genel bakış </w:t>
      </w:r>
      <w:r>
        <w:t>için Çizelge 1’e bakılmalıdır.</w:t>
      </w:r>
    </w:p>
    <w:p w:rsidR="0073416F" w:rsidRDefault="0073416F" w:rsidP="009E63B9">
      <w:pPr>
        <w:rPr>
          <w:b/>
          <w:bCs/>
        </w:rPr>
      </w:pPr>
    </w:p>
    <w:p w:rsidR="0073416F" w:rsidRPr="00361E53" w:rsidRDefault="0073416F" w:rsidP="00361E53">
      <w:pPr>
        <w:pStyle w:val="Heading4"/>
        <w:rPr>
          <w:b w:val="0"/>
          <w:bCs w:val="0"/>
          <w:sz w:val="20"/>
          <w:szCs w:val="20"/>
        </w:rPr>
      </w:pPr>
      <w:bookmarkStart w:id="1397" w:name="_Toc404505379"/>
      <w:r w:rsidRPr="00361E53">
        <w:rPr>
          <w:sz w:val="20"/>
          <w:szCs w:val="20"/>
        </w:rPr>
        <w:t xml:space="preserve">Çizelge A1 - </w:t>
      </w:r>
      <w:r w:rsidRPr="00361E53">
        <w:rPr>
          <w:b w:val="0"/>
          <w:bCs w:val="0"/>
          <w:sz w:val="20"/>
          <w:szCs w:val="20"/>
        </w:rPr>
        <w:t>Zehirlilik deney yöntemlerine genel bakış</w:t>
      </w:r>
      <w:bookmarkEnd w:id="1397"/>
    </w:p>
    <w:p w:rsidR="0073416F" w:rsidRDefault="0073416F"/>
    <w:tbl>
      <w:tblPr>
        <w:tblW w:w="10173"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173"/>
        <w:gridCol w:w="853"/>
        <w:gridCol w:w="1660"/>
        <w:gridCol w:w="971"/>
        <w:gridCol w:w="1439"/>
        <w:gridCol w:w="658"/>
        <w:gridCol w:w="658"/>
        <w:gridCol w:w="658"/>
        <w:gridCol w:w="658"/>
        <w:gridCol w:w="658"/>
        <w:gridCol w:w="679"/>
      </w:tblGrid>
      <w:tr w:rsidR="0073416F">
        <w:tc>
          <w:tcPr>
            <w:tcW w:w="1281" w:type="dxa"/>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p w:rsidR="0073416F" w:rsidRPr="001973F7" w:rsidRDefault="0073416F" w:rsidP="001973F7">
            <w:pPr>
              <w:pStyle w:val="TableParagraph"/>
              <w:spacing w:line="200" w:lineRule="exact"/>
              <w:jc w:val="center"/>
              <w:rPr>
                <w:rFonts w:ascii="Arial" w:hAnsi="Arial" w:cs="Arial"/>
                <w:b/>
                <w:bCs/>
                <w:sz w:val="18"/>
                <w:szCs w:val="18"/>
                <w:lang w:val="tr-TR"/>
              </w:rPr>
            </w:pPr>
          </w:p>
          <w:p w:rsidR="0073416F" w:rsidRPr="001973F7" w:rsidRDefault="0073416F" w:rsidP="001973F7">
            <w:pPr>
              <w:pStyle w:val="TableParagraph"/>
              <w:spacing w:line="239" w:lineRule="auto"/>
              <w:ind w:hanging="4"/>
              <w:jc w:val="center"/>
              <w:rPr>
                <w:rFonts w:ascii="Arial" w:hAnsi="Arial" w:cs="Arial"/>
                <w:b/>
                <w:bCs/>
                <w:sz w:val="18"/>
                <w:szCs w:val="18"/>
                <w:lang w:val="tr-TR"/>
              </w:rPr>
            </w:pPr>
            <w:r w:rsidRPr="001973F7">
              <w:rPr>
                <w:rFonts w:ascii="Arial" w:hAnsi="Arial" w:cs="Arial"/>
                <w:b/>
                <w:bCs/>
                <w:spacing w:val="9"/>
                <w:sz w:val="18"/>
                <w:szCs w:val="18"/>
                <w:lang w:val="tr-TR"/>
              </w:rPr>
              <w:t>Deney yönteminin tipi</w:t>
            </w:r>
          </w:p>
        </w:tc>
        <w:tc>
          <w:tcPr>
            <w:tcW w:w="853" w:type="dxa"/>
            <w:vAlign w:val="center"/>
          </w:tcPr>
          <w:p w:rsidR="0073416F" w:rsidRPr="001973F7" w:rsidRDefault="0073416F" w:rsidP="001973F7">
            <w:pPr>
              <w:pStyle w:val="TableParagraph"/>
              <w:spacing w:before="4" w:line="110" w:lineRule="exact"/>
              <w:jc w:val="center"/>
              <w:rPr>
                <w:rFonts w:ascii="Arial" w:hAnsi="Arial" w:cs="Arial"/>
                <w:b/>
                <w:bCs/>
                <w:sz w:val="18"/>
                <w:szCs w:val="18"/>
                <w:lang w:val="tr-TR"/>
              </w:rPr>
            </w:pPr>
          </w:p>
          <w:p w:rsidR="0073416F" w:rsidRPr="001973F7" w:rsidRDefault="0073416F" w:rsidP="001973F7">
            <w:pPr>
              <w:pStyle w:val="TableParagraph"/>
              <w:spacing w:line="200" w:lineRule="exact"/>
              <w:jc w:val="center"/>
              <w:rPr>
                <w:rFonts w:ascii="Arial" w:hAnsi="Arial" w:cs="Arial"/>
                <w:b/>
                <w:bCs/>
                <w:sz w:val="18"/>
                <w:szCs w:val="18"/>
                <w:lang w:val="tr-TR"/>
              </w:rPr>
            </w:pPr>
          </w:p>
          <w:p w:rsidR="0073416F" w:rsidRPr="001973F7" w:rsidRDefault="0073416F" w:rsidP="001973F7">
            <w:pPr>
              <w:pStyle w:val="TableParagraph"/>
              <w:spacing w:line="200" w:lineRule="exact"/>
              <w:jc w:val="center"/>
              <w:rPr>
                <w:rFonts w:ascii="Arial" w:hAnsi="Arial" w:cs="Arial"/>
                <w:b/>
                <w:bCs/>
                <w:sz w:val="18"/>
                <w:szCs w:val="18"/>
                <w:lang w:val="tr-TR"/>
              </w:rPr>
            </w:pPr>
          </w:p>
          <w:p w:rsidR="0073416F" w:rsidRPr="001973F7" w:rsidRDefault="0073416F" w:rsidP="001973F7">
            <w:pPr>
              <w:pStyle w:val="TableParagraph"/>
              <w:ind w:right="36"/>
              <w:jc w:val="center"/>
              <w:rPr>
                <w:rFonts w:ascii="Arial" w:hAnsi="Arial" w:cs="Arial"/>
                <w:b/>
                <w:bCs/>
                <w:sz w:val="18"/>
                <w:szCs w:val="18"/>
                <w:lang w:val="tr-TR"/>
              </w:rPr>
            </w:pPr>
            <w:r w:rsidRPr="001973F7">
              <w:rPr>
                <w:rFonts w:ascii="Arial" w:hAnsi="Arial" w:cs="Arial"/>
                <w:b/>
                <w:bCs/>
                <w:spacing w:val="6"/>
                <w:sz w:val="18"/>
                <w:szCs w:val="18"/>
                <w:lang w:val="tr-TR"/>
              </w:rPr>
              <w:t>Madde</w:t>
            </w:r>
          </w:p>
        </w:tc>
        <w:tc>
          <w:tcPr>
            <w:tcW w:w="1660" w:type="dxa"/>
            <w:vAlign w:val="center"/>
          </w:tcPr>
          <w:p w:rsidR="0073416F" w:rsidRPr="001973F7" w:rsidRDefault="0073416F" w:rsidP="001973F7">
            <w:pPr>
              <w:pStyle w:val="TableParagraph"/>
              <w:ind w:left="275"/>
              <w:jc w:val="center"/>
              <w:rPr>
                <w:rFonts w:ascii="Arial" w:hAnsi="Arial" w:cs="Arial"/>
                <w:b/>
                <w:bCs/>
                <w:sz w:val="18"/>
                <w:szCs w:val="18"/>
                <w:lang w:val="tr-TR"/>
              </w:rPr>
            </w:pPr>
            <w:r w:rsidRPr="001973F7">
              <w:rPr>
                <w:rFonts w:ascii="Arial" w:hAnsi="Arial" w:cs="Arial"/>
                <w:b/>
                <w:bCs/>
                <w:spacing w:val="9"/>
                <w:sz w:val="18"/>
                <w:szCs w:val="18"/>
                <w:lang w:val="tr-TR"/>
              </w:rPr>
              <w:t>Deney yöntemi</w:t>
            </w:r>
          </w:p>
        </w:tc>
        <w:tc>
          <w:tcPr>
            <w:tcW w:w="971" w:type="dxa"/>
            <w:vAlign w:val="center"/>
          </w:tcPr>
          <w:p w:rsidR="0073416F" w:rsidRPr="001973F7" w:rsidRDefault="0073416F" w:rsidP="001973F7">
            <w:pPr>
              <w:pStyle w:val="TableParagraph"/>
              <w:spacing w:before="2" w:line="240" w:lineRule="exact"/>
              <w:jc w:val="center"/>
              <w:rPr>
                <w:rFonts w:ascii="Arial" w:hAnsi="Arial" w:cs="Arial"/>
                <w:b/>
                <w:bCs/>
                <w:sz w:val="18"/>
                <w:szCs w:val="18"/>
                <w:lang w:val="tr-TR"/>
              </w:rPr>
            </w:pPr>
            <w:r w:rsidRPr="001973F7">
              <w:rPr>
                <w:rFonts w:ascii="Arial" w:hAnsi="Arial" w:cs="Arial"/>
                <w:b/>
                <w:bCs/>
                <w:sz w:val="18"/>
                <w:szCs w:val="18"/>
                <w:lang w:val="tr-TR"/>
              </w:rPr>
              <w:t>Zehir etkisi verilerini sağlar</w:t>
            </w:r>
          </w:p>
        </w:tc>
        <w:tc>
          <w:tcPr>
            <w:tcW w:w="1439" w:type="dxa"/>
            <w:vAlign w:val="center"/>
          </w:tcPr>
          <w:p w:rsidR="0073416F" w:rsidRPr="001973F7" w:rsidRDefault="0073416F" w:rsidP="001973F7">
            <w:pPr>
              <w:pStyle w:val="TableParagraph"/>
              <w:spacing w:before="1" w:line="184" w:lineRule="exact"/>
              <w:ind w:right="35"/>
              <w:jc w:val="center"/>
              <w:rPr>
                <w:rFonts w:ascii="Arial" w:hAnsi="Arial" w:cs="Arial"/>
                <w:b/>
                <w:bCs/>
                <w:sz w:val="18"/>
                <w:szCs w:val="18"/>
                <w:lang w:val="tr-TR"/>
              </w:rPr>
            </w:pPr>
            <w:r w:rsidRPr="001973F7">
              <w:rPr>
                <w:rFonts w:ascii="Arial" w:hAnsi="Arial" w:cs="Arial"/>
                <w:b/>
                <w:bCs/>
                <w:sz w:val="18"/>
                <w:szCs w:val="18"/>
                <w:lang w:val="tr-TR"/>
              </w:rPr>
              <w:t>Zehir etkisi verilerine uyarlanabilir</w:t>
            </w:r>
          </w:p>
        </w:tc>
        <w:tc>
          <w:tcPr>
            <w:tcW w:w="3969" w:type="dxa"/>
            <w:gridSpan w:val="6"/>
            <w:vAlign w:val="center"/>
          </w:tcPr>
          <w:p w:rsidR="0073416F" w:rsidRPr="001973F7" w:rsidRDefault="0073416F" w:rsidP="001973F7">
            <w:pPr>
              <w:pStyle w:val="TableParagraph"/>
              <w:ind w:left="-108"/>
              <w:jc w:val="center"/>
              <w:rPr>
                <w:rFonts w:ascii="Arial" w:hAnsi="Arial" w:cs="Arial"/>
                <w:b/>
                <w:bCs/>
                <w:sz w:val="18"/>
                <w:szCs w:val="18"/>
                <w:lang w:val="tr-TR"/>
              </w:rPr>
            </w:pPr>
            <w:r w:rsidRPr="001973F7">
              <w:rPr>
                <w:rFonts w:ascii="Arial" w:hAnsi="Arial" w:cs="Arial"/>
                <w:b/>
                <w:bCs/>
                <w:spacing w:val="6"/>
                <w:sz w:val="18"/>
                <w:szCs w:val="18"/>
                <w:lang w:val="tr-TR"/>
              </w:rPr>
              <w:t>Çizelge 1’deki yangın tipleri ile ilgili</w:t>
            </w:r>
          </w:p>
        </w:tc>
      </w:tr>
      <w:tr w:rsidR="0073416F">
        <w:tc>
          <w:tcPr>
            <w:tcW w:w="1281" w:type="dxa"/>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4" w:line="110" w:lineRule="exact"/>
              <w:jc w:val="center"/>
              <w:rPr>
                <w:rFonts w:ascii="Arial" w:hAnsi="Arial" w:cs="Arial"/>
                <w:b/>
                <w:bCs/>
                <w:sz w:val="18"/>
                <w:szCs w:val="18"/>
                <w:lang w:val="tr-TR"/>
              </w:rPr>
            </w:pPr>
          </w:p>
        </w:tc>
        <w:tc>
          <w:tcPr>
            <w:tcW w:w="1660" w:type="dxa"/>
            <w:vAlign w:val="center"/>
          </w:tcPr>
          <w:p w:rsidR="0073416F" w:rsidRPr="001973F7" w:rsidRDefault="0073416F" w:rsidP="001973F7">
            <w:pPr>
              <w:pStyle w:val="TableParagraph"/>
              <w:ind w:left="275"/>
              <w:jc w:val="center"/>
              <w:rPr>
                <w:rFonts w:ascii="Arial" w:hAnsi="Arial" w:cs="Arial"/>
                <w:b/>
                <w:bCs/>
                <w:spacing w:val="9"/>
                <w:sz w:val="18"/>
                <w:szCs w:val="18"/>
                <w:lang w:val="tr-TR"/>
              </w:rPr>
            </w:pPr>
          </w:p>
        </w:tc>
        <w:tc>
          <w:tcPr>
            <w:tcW w:w="971" w:type="dxa"/>
            <w:vAlign w:val="center"/>
          </w:tcPr>
          <w:p w:rsidR="0073416F" w:rsidRPr="001973F7" w:rsidRDefault="0073416F" w:rsidP="001973F7">
            <w:pPr>
              <w:pStyle w:val="TableParagraph"/>
              <w:spacing w:before="2" w:line="240" w:lineRule="exact"/>
              <w:jc w:val="center"/>
              <w:rPr>
                <w:rFonts w:ascii="Arial" w:hAnsi="Arial" w:cs="Arial"/>
                <w:b/>
                <w:bCs/>
                <w:sz w:val="18"/>
                <w:szCs w:val="18"/>
                <w:lang w:val="tr-TR"/>
              </w:rPr>
            </w:pPr>
          </w:p>
        </w:tc>
        <w:tc>
          <w:tcPr>
            <w:tcW w:w="1439" w:type="dxa"/>
            <w:vAlign w:val="center"/>
          </w:tcPr>
          <w:p w:rsidR="0073416F" w:rsidRPr="001973F7" w:rsidRDefault="0073416F" w:rsidP="001973F7">
            <w:pPr>
              <w:pStyle w:val="TableParagraph"/>
              <w:spacing w:before="1" w:line="184" w:lineRule="exact"/>
              <w:ind w:left="224"/>
              <w:jc w:val="center"/>
              <w:rPr>
                <w:rFonts w:ascii="Arial" w:hAnsi="Arial" w:cs="Arial"/>
                <w:b/>
                <w:bCs/>
                <w:sz w:val="18"/>
                <w:szCs w:val="18"/>
                <w:lang w:val="tr-TR"/>
              </w:rPr>
            </w:pPr>
          </w:p>
        </w:tc>
        <w:tc>
          <w:tcPr>
            <w:tcW w:w="658" w:type="dxa"/>
          </w:tcPr>
          <w:p w:rsidR="0073416F" w:rsidRPr="001973F7" w:rsidRDefault="0073416F" w:rsidP="001973F7">
            <w:pPr>
              <w:pStyle w:val="TableParagraph"/>
              <w:spacing w:before="53"/>
              <w:ind w:left="179"/>
              <w:rPr>
                <w:rFonts w:ascii="Arial" w:hAnsi="Arial" w:cs="Arial"/>
                <w:sz w:val="18"/>
                <w:szCs w:val="18"/>
                <w:lang w:val="tr-TR"/>
              </w:rPr>
            </w:pPr>
            <w:r w:rsidRPr="001973F7">
              <w:rPr>
                <w:rFonts w:ascii="Arial" w:hAnsi="Arial" w:cs="Arial"/>
                <w:b/>
                <w:bCs/>
                <w:spacing w:val="6"/>
                <w:sz w:val="18"/>
                <w:szCs w:val="18"/>
                <w:lang w:val="tr-TR"/>
              </w:rPr>
              <w:t>1a</w:t>
            </w:r>
          </w:p>
        </w:tc>
        <w:tc>
          <w:tcPr>
            <w:tcW w:w="658" w:type="dxa"/>
          </w:tcPr>
          <w:p w:rsidR="0073416F" w:rsidRPr="001973F7" w:rsidRDefault="0073416F" w:rsidP="001973F7">
            <w:pPr>
              <w:pStyle w:val="TableParagraph"/>
              <w:spacing w:before="53"/>
              <w:ind w:left="176"/>
              <w:rPr>
                <w:rFonts w:ascii="Arial" w:hAnsi="Arial" w:cs="Arial"/>
                <w:sz w:val="18"/>
                <w:szCs w:val="18"/>
                <w:lang w:val="tr-TR"/>
              </w:rPr>
            </w:pPr>
            <w:r w:rsidRPr="001973F7">
              <w:rPr>
                <w:rFonts w:ascii="Arial" w:hAnsi="Arial" w:cs="Arial"/>
                <w:b/>
                <w:bCs/>
                <w:spacing w:val="6"/>
                <w:sz w:val="18"/>
                <w:szCs w:val="18"/>
                <w:lang w:val="tr-TR"/>
              </w:rPr>
              <w:t>1b</w:t>
            </w:r>
          </w:p>
        </w:tc>
        <w:tc>
          <w:tcPr>
            <w:tcW w:w="658" w:type="dxa"/>
          </w:tcPr>
          <w:p w:rsidR="0073416F" w:rsidRPr="001973F7" w:rsidRDefault="0073416F" w:rsidP="001973F7">
            <w:pPr>
              <w:pStyle w:val="TableParagraph"/>
              <w:spacing w:before="53"/>
              <w:ind w:left="176"/>
              <w:rPr>
                <w:rFonts w:ascii="Arial" w:hAnsi="Arial" w:cs="Arial"/>
                <w:sz w:val="18"/>
                <w:szCs w:val="18"/>
                <w:lang w:val="tr-TR"/>
              </w:rPr>
            </w:pPr>
            <w:r w:rsidRPr="001973F7">
              <w:rPr>
                <w:rFonts w:ascii="Arial" w:hAnsi="Arial" w:cs="Arial"/>
                <w:b/>
                <w:bCs/>
                <w:spacing w:val="6"/>
                <w:sz w:val="18"/>
                <w:szCs w:val="18"/>
                <w:lang w:val="tr-TR"/>
              </w:rPr>
              <w:t>1c</w:t>
            </w:r>
          </w:p>
        </w:tc>
        <w:tc>
          <w:tcPr>
            <w:tcW w:w="658" w:type="dxa"/>
          </w:tcPr>
          <w:p w:rsidR="0073416F" w:rsidRPr="001973F7" w:rsidRDefault="0073416F" w:rsidP="001973F7">
            <w:pPr>
              <w:pStyle w:val="TableParagraph"/>
              <w:spacing w:before="53"/>
              <w:ind w:right="5"/>
              <w:jc w:val="center"/>
              <w:rPr>
                <w:rFonts w:ascii="Arial" w:hAnsi="Arial" w:cs="Arial"/>
                <w:sz w:val="18"/>
                <w:szCs w:val="18"/>
                <w:lang w:val="tr-TR"/>
              </w:rPr>
            </w:pPr>
            <w:r w:rsidRPr="001973F7">
              <w:rPr>
                <w:rFonts w:ascii="Arial" w:hAnsi="Arial" w:cs="Arial"/>
                <w:b/>
                <w:bCs/>
                <w:sz w:val="18"/>
                <w:szCs w:val="18"/>
                <w:lang w:val="tr-TR"/>
              </w:rPr>
              <w:t>2</w:t>
            </w:r>
          </w:p>
        </w:tc>
        <w:tc>
          <w:tcPr>
            <w:tcW w:w="658" w:type="dxa"/>
          </w:tcPr>
          <w:p w:rsidR="0073416F" w:rsidRPr="001973F7" w:rsidRDefault="0073416F" w:rsidP="001973F7">
            <w:pPr>
              <w:pStyle w:val="TableParagraph"/>
              <w:spacing w:before="53"/>
              <w:ind w:left="179"/>
              <w:rPr>
                <w:rFonts w:ascii="Arial" w:hAnsi="Arial" w:cs="Arial"/>
                <w:sz w:val="18"/>
                <w:szCs w:val="18"/>
                <w:lang w:val="tr-TR"/>
              </w:rPr>
            </w:pPr>
            <w:r w:rsidRPr="001973F7">
              <w:rPr>
                <w:rFonts w:ascii="Arial" w:hAnsi="Arial" w:cs="Arial"/>
                <w:b/>
                <w:bCs/>
                <w:spacing w:val="6"/>
                <w:sz w:val="18"/>
                <w:szCs w:val="18"/>
                <w:lang w:val="tr-TR"/>
              </w:rPr>
              <w:t>3a</w:t>
            </w:r>
          </w:p>
        </w:tc>
        <w:tc>
          <w:tcPr>
            <w:tcW w:w="674" w:type="dxa"/>
          </w:tcPr>
          <w:p w:rsidR="0073416F" w:rsidRPr="001973F7" w:rsidRDefault="0073416F" w:rsidP="001973F7">
            <w:pPr>
              <w:pStyle w:val="TableParagraph"/>
              <w:spacing w:before="53"/>
              <w:ind w:left="177"/>
              <w:rPr>
                <w:rFonts w:ascii="Arial" w:hAnsi="Arial" w:cs="Arial"/>
                <w:sz w:val="18"/>
                <w:szCs w:val="18"/>
              </w:rPr>
            </w:pPr>
            <w:r w:rsidRPr="001973F7">
              <w:rPr>
                <w:rFonts w:ascii="Arial" w:hAnsi="Arial" w:cs="Arial"/>
                <w:b/>
                <w:bCs/>
                <w:spacing w:val="6"/>
                <w:sz w:val="18"/>
                <w:szCs w:val="18"/>
              </w:rPr>
              <w:t>3b</w:t>
            </w:r>
          </w:p>
        </w:tc>
      </w:tr>
      <w:tr w:rsidR="0073416F">
        <w:tc>
          <w:tcPr>
            <w:tcW w:w="1281" w:type="dxa"/>
            <w:vMerge w:val="restart"/>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Kimyasal analiz</w:t>
            </w:r>
          </w:p>
          <w:p w:rsidR="0073416F" w:rsidRPr="001973F7" w:rsidRDefault="0073416F" w:rsidP="001973F7">
            <w:pPr>
              <w:pStyle w:val="TableParagraph"/>
              <w:spacing w:before="9" w:line="120" w:lineRule="exact"/>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72"/>
              <w:ind w:right="8"/>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1</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DS02-713</w:t>
            </w:r>
          </w:p>
        </w:tc>
        <w:tc>
          <w:tcPr>
            <w:tcW w:w="971" w:type="dxa"/>
            <w:vAlign w:val="center"/>
          </w:tcPr>
          <w:p w:rsidR="0073416F" w:rsidRPr="001973F7" w:rsidRDefault="0073416F" w:rsidP="001973F7">
            <w:pPr>
              <w:pStyle w:val="TableParagraph"/>
              <w:spacing w:before="72"/>
              <w:ind w:right="4"/>
              <w:jc w:val="center"/>
              <w:rPr>
                <w:rFonts w:ascii="Arial" w:hAnsi="Arial" w:cs="Arial"/>
                <w:sz w:val="18"/>
                <w:szCs w:val="18"/>
                <w:lang w:val="tr-TR"/>
              </w:rPr>
            </w:pPr>
            <w:r w:rsidRPr="001973F7">
              <w:rPr>
                <w:rFonts w:ascii="Arial" w:hAnsi="Arial" w:cs="Arial"/>
                <w:spacing w:val="6"/>
                <w:sz w:val="18"/>
                <w:szCs w:val="18"/>
                <w:lang w:val="tr-TR"/>
              </w:rPr>
              <w:t>Hayır</w:t>
            </w:r>
          </w:p>
        </w:tc>
        <w:tc>
          <w:tcPr>
            <w:tcW w:w="1439"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pacing w:val="6"/>
                <w:sz w:val="18"/>
                <w:szCs w:val="18"/>
                <w:lang w:val="tr-TR"/>
              </w:rPr>
              <w:t>Hayır</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Hayır</w:t>
            </w:r>
          </w:p>
        </w:tc>
        <w:tc>
          <w:tcPr>
            <w:tcW w:w="674"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Hayır</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2</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ABD0031</w:t>
            </w:r>
          </w:p>
        </w:tc>
        <w:tc>
          <w:tcPr>
            <w:tcW w:w="971"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Hayır</w:t>
            </w:r>
          </w:p>
        </w:tc>
        <w:tc>
          <w:tcPr>
            <w:tcW w:w="1439"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74"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3</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CEI 20-37/7</w:t>
            </w:r>
          </w:p>
        </w:tc>
        <w:tc>
          <w:tcPr>
            <w:tcW w:w="971"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Hayır</w:t>
            </w:r>
          </w:p>
        </w:tc>
        <w:tc>
          <w:tcPr>
            <w:tcW w:w="1439"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74"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9" w:line="140" w:lineRule="exact"/>
              <w:jc w:val="center"/>
              <w:rPr>
                <w:rFonts w:ascii="Arial" w:hAnsi="Arial" w:cs="Arial"/>
                <w:sz w:val="18"/>
                <w:szCs w:val="18"/>
                <w:lang w:val="tr-TR"/>
              </w:rPr>
            </w:pPr>
          </w:p>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4</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NFC20-454</w:t>
            </w:r>
          </w:p>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NFX70-100</w:t>
            </w:r>
          </w:p>
        </w:tc>
        <w:tc>
          <w:tcPr>
            <w:tcW w:w="971" w:type="dxa"/>
            <w:vAlign w:val="center"/>
          </w:tcPr>
          <w:p w:rsidR="0073416F" w:rsidRPr="001973F7" w:rsidRDefault="0073416F" w:rsidP="001973F7">
            <w:pPr>
              <w:pStyle w:val="TableParagraph"/>
              <w:spacing w:before="9" w:line="140" w:lineRule="exact"/>
              <w:jc w:val="center"/>
              <w:rPr>
                <w:rFonts w:ascii="Arial" w:hAnsi="Arial" w:cs="Arial"/>
                <w:sz w:val="18"/>
                <w:szCs w:val="18"/>
                <w:lang w:val="tr-TR"/>
              </w:rPr>
            </w:pPr>
          </w:p>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pacing w:val="6"/>
                <w:sz w:val="18"/>
                <w:szCs w:val="18"/>
                <w:lang w:val="tr-TR"/>
              </w:rPr>
              <w:t>Hayır</w:t>
            </w:r>
          </w:p>
        </w:tc>
        <w:tc>
          <w:tcPr>
            <w:tcW w:w="1439" w:type="dxa"/>
            <w:vAlign w:val="center"/>
          </w:tcPr>
          <w:p w:rsidR="0073416F" w:rsidRPr="001973F7" w:rsidRDefault="0073416F" w:rsidP="001973F7">
            <w:pPr>
              <w:pStyle w:val="TableParagraph"/>
              <w:spacing w:before="9" w:line="140" w:lineRule="exact"/>
              <w:jc w:val="center"/>
              <w:rPr>
                <w:rFonts w:ascii="Arial" w:hAnsi="Arial" w:cs="Arial"/>
                <w:sz w:val="18"/>
                <w:szCs w:val="18"/>
                <w:lang w:val="tr-TR"/>
              </w:rPr>
            </w:pPr>
          </w:p>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74"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5</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IEC 60695-7-50</w:t>
            </w:r>
          </w:p>
        </w:tc>
        <w:tc>
          <w:tcPr>
            <w:tcW w:w="971"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Evet</w:t>
            </w:r>
          </w:p>
        </w:tc>
        <w:tc>
          <w:tcPr>
            <w:tcW w:w="1439" w:type="dxa"/>
            <w:vAlign w:val="center"/>
          </w:tcPr>
          <w:p w:rsidR="0073416F" w:rsidRPr="001973F7" w:rsidRDefault="0073416F" w:rsidP="001973F7">
            <w:pPr>
              <w:pStyle w:val="TableParagraph"/>
              <w:spacing w:before="86"/>
              <w:jc w:val="center"/>
              <w:rPr>
                <w:rFonts w:ascii="Arial" w:hAnsi="Arial" w:cs="Arial"/>
                <w:sz w:val="18"/>
                <w:szCs w:val="18"/>
                <w:lang w:val="tr-TR"/>
              </w:rPr>
            </w:pPr>
            <w:r w:rsidRPr="001973F7">
              <w:rPr>
                <w:rFonts w:ascii="Arial" w:hAnsi="Arial" w:cs="Arial"/>
                <w:spacing w:val="7"/>
                <w:sz w:val="18"/>
                <w:szCs w:val="18"/>
                <w:lang w:val="tr-TR"/>
              </w:rPr>
              <w:t>Uygulanmaz</w:t>
            </w:r>
          </w:p>
        </w:tc>
        <w:tc>
          <w:tcPr>
            <w:tcW w:w="658" w:type="dxa"/>
            <w:vAlign w:val="center"/>
          </w:tcPr>
          <w:p w:rsidR="0073416F" w:rsidRPr="001973F7" w:rsidRDefault="0073416F" w:rsidP="001973F7">
            <w:pPr>
              <w:pStyle w:val="TableParagraph"/>
              <w:spacing w:before="49"/>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49"/>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58" w:type="dxa"/>
            <w:vAlign w:val="center"/>
          </w:tcPr>
          <w:p w:rsidR="0073416F" w:rsidRPr="001973F7" w:rsidRDefault="0073416F" w:rsidP="001973F7">
            <w:pPr>
              <w:pStyle w:val="TableParagraph"/>
              <w:spacing w:before="72"/>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49"/>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74" w:type="dxa"/>
            <w:vAlign w:val="center"/>
          </w:tcPr>
          <w:p w:rsidR="0073416F" w:rsidRPr="001973F7" w:rsidRDefault="0073416F" w:rsidP="001973F7">
            <w:pPr>
              <w:pStyle w:val="TableParagraph"/>
              <w:spacing w:before="74"/>
              <w:jc w:val="center"/>
              <w:rPr>
                <w:rFonts w:ascii="Arial" w:hAnsi="Arial" w:cs="Arial"/>
                <w:sz w:val="18"/>
                <w:szCs w:val="18"/>
              </w:rPr>
            </w:pPr>
            <w:r w:rsidRPr="001973F7">
              <w:rPr>
                <w:rFonts w:ascii="Arial" w:hAnsi="Arial" w:cs="Arial"/>
                <w:sz w:val="18"/>
                <w:szCs w:val="18"/>
                <w:lang w:val="tr-TR"/>
              </w:rPr>
              <w:t>Evet</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6</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ISO/TS 19700</w:t>
            </w:r>
          </w:p>
        </w:tc>
        <w:tc>
          <w:tcPr>
            <w:tcW w:w="971"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1439" w:type="dxa"/>
            <w:vAlign w:val="center"/>
          </w:tcPr>
          <w:p w:rsidR="0073416F" w:rsidRPr="001973F7" w:rsidRDefault="0073416F" w:rsidP="001973F7">
            <w:pPr>
              <w:pStyle w:val="TableParagraph"/>
              <w:spacing w:before="88"/>
              <w:jc w:val="center"/>
              <w:rPr>
                <w:rFonts w:ascii="Arial" w:hAnsi="Arial" w:cs="Arial"/>
                <w:sz w:val="18"/>
                <w:szCs w:val="18"/>
                <w:lang w:val="tr-TR"/>
              </w:rPr>
            </w:pPr>
            <w:r w:rsidRPr="001973F7">
              <w:rPr>
                <w:rFonts w:ascii="Arial" w:hAnsi="Arial" w:cs="Arial"/>
                <w:spacing w:val="7"/>
                <w:sz w:val="18"/>
                <w:szCs w:val="18"/>
                <w:lang w:val="tr-TR"/>
              </w:rPr>
              <w:t>Uygulanmaz</w:t>
            </w:r>
          </w:p>
        </w:tc>
        <w:tc>
          <w:tcPr>
            <w:tcW w:w="658" w:type="dxa"/>
            <w:vAlign w:val="center"/>
          </w:tcPr>
          <w:p w:rsidR="0073416F" w:rsidRPr="001973F7" w:rsidRDefault="0073416F" w:rsidP="001973F7">
            <w:pPr>
              <w:pStyle w:val="TableParagraph"/>
              <w:spacing w:before="51"/>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51"/>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74" w:type="dxa"/>
            <w:vAlign w:val="center"/>
          </w:tcPr>
          <w:p w:rsidR="0073416F" w:rsidRPr="001973F7" w:rsidRDefault="0073416F" w:rsidP="001973F7">
            <w:pPr>
              <w:pStyle w:val="TableParagraph"/>
              <w:spacing w:before="74"/>
              <w:jc w:val="center"/>
              <w:rPr>
                <w:rFonts w:ascii="Arial" w:hAnsi="Arial" w:cs="Arial"/>
                <w:sz w:val="18"/>
                <w:szCs w:val="18"/>
              </w:rPr>
            </w:pPr>
            <w:r w:rsidRPr="001973F7">
              <w:rPr>
                <w:rFonts w:ascii="Arial" w:hAnsi="Arial" w:cs="Arial"/>
                <w:sz w:val="18"/>
                <w:szCs w:val="18"/>
                <w:lang w:val="tr-TR"/>
              </w:rPr>
              <w:t>Evet</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7</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IMO FTP Kodu</w:t>
            </w:r>
          </w:p>
        </w:tc>
        <w:tc>
          <w:tcPr>
            <w:tcW w:w="971"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pacing w:val="6"/>
                <w:sz w:val="18"/>
                <w:szCs w:val="18"/>
                <w:lang w:val="tr-TR"/>
              </w:rPr>
              <w:t>No</w:t>
            </w:r>
          </w:p>
        </w:tc>
        <w:tc>
          <w:tcPr>
            <w:tcW w:w="1439"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Evet</w:t>
            </w:r>
          </w:p>
        </w:tc>
        <w:tc>
          <w:tcPr>
            <w:tcW w:w="674"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r>
      <w:tr w:rsidR="0073416F">
        <w:tc>
          <w:tcPr>
            <w:tcW w:w="1281" w:type="dxa"/>
            <w:vMerge/>
            <w:vAlign w:val="center"/>
          </w:tcPr>
          <w:p w:rsidR="0073416F" w:rsidRPr="001973F7" w:rsidRDefault="0073416F" w:rsidP="001973F7">
            <w:pPr>
              <w:pStyle w:val="TableParagraph"/>
              <w:spacing w:before="9" w:line="120" w:lineRule="exact"/>
              <w:jc w:val="center"/>
              <w:rPr>
                <w:rFonts w:ascii="Arial" w:hAnsi="Arial" w:cs="Arial"/>
                <w:b/>
                <w:bCs/>
                <w:sz w:val="18"/>
                <w:szCs w:val="18"/>
                <w:lang w:val="tr-TR"/>
              </w:rPr>
            </w:pPr>
          </w:p>
        </w:tc>
        <w:tc>
          <w:tcPr>
            <w:tcW w:w="853" w:type="dxa"/>
            <w:vAlign w:val="center"/>
          </w:tcPr>
          <w:p w:rsidR="0073416F" w:rsidRPr="001973F7" w:rsidRDefault="0073416F" w:rsidP="001973F7">
            <w:pPr>
              <w:pStyle w:val="TableParagraph"/>
              <w:spacing w:before="9" w:line="140" w:lineRule="exact"/>
              <w:jc w:val="center"/>
              <w:rPr>
                <w:rFonts w:ascii="Arial" w:hAnsi="Arial" w:cs="Arial"/>
                <w:sz w:val="18"/>
                <w:szCs w:val="18"/>
                <w:lang w:val="tr-TR"/>
              </w:rPr>
            </w:pPr>
          </w:p>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pacing w:val="6"/>
                <w:sz w:val="18"/>
                <w:szCs w:val="18"/>
                <w:lang w:val="tr-TR"/>
              </w:rPr>
              <w:t>6</w:t>
            </w:r>
            <w:r w:rsidRPr="001973F7">
              <w:rPr>
                <w:rFonts w:ascii="Arial" w:hAnsi="Arial" w:cs="Arial"/>
                <w:spacing w:val="8"/>
                <w:sz w:val="18"/>
                <w:szCs w:val="18"/>
                <w:lang w:val="tr-TR"/>
              </w:rPr>
              <w:t>.</w:t>
            </w:r>
            <w:r w:rsidRPr="001973F7">
              <w:rPr>
                <w:rFonts w:ascii="Arial" w:hAnsi="Arial" w:cs="Arial"/>
                <w:sz w:val="18"/>
                <w:szCs w:val="18"/>
                <w:lang w:val="tr-TR"/>
              </w:rPr>
              <w:t>8</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EN 50305</w:t>
            </w:r>
          </w:p>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Madde 9.2</w:t>
            </w:r>
          </w:p>
        </w:tc>
        <w:tc>
          <w:tcPr>
            <w:tcW w:w="971"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pacing w:val="6"/>
                <w:sz w:val="18"/>
                <w:szCs w:val="18"/>
                <w:lang w:val="tr-TR"/>
              </w:rPr>
              <w:t>No</w:t>
            </w:r>
          </w:p>
        </w:tc>
        <w:tc>
          <w:tcPr>
            <w:tcW w:w="1439" w:type="dxa"/>
            <w:vAlign w:val="center"/>
          </w:tcPr>
          <w:p w:rsidR="0073416F" w:rsidRPr="001973F7" w:rsidRDefault="0073416F" w:rsidP="001973F7">
            <w:pPr>
              <w:pStyle w:val="TableParagraph"/>
              <w:spacing w:before="9" w:line="140" w:lineRule="exact"/>
              <w:jc w:val="center"/>
              <w:rPr>
                <w:rFonts w:ascii="Arial" w:hAnsi="Arial" w:cs="Arial"/>
                <w:sz w:val="18"/>
                <w:szCs w:val="18"/>
                <w:lang w:val="tr-TR"/>
              </w:rPr>
            </w:pPr>
          </w:p>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Evet</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58" w:type="dxa"/>
            <w:vAlign w:val="center"/>
          </w:tcPr>
          <w:p w:rsidR="0073416F" w:rsidRPr="001973F7" w:rsidRDefault="0073416F" w:rsidP="001973F7">
            <w:pPr>
              <w:pStyle w:val="TableParagraph"/>
              <w:jc w:val="center"/>
              <w:rPr>
                <w:rFonts w:ascii="Arial" w:hAnsi="Arial" w:cs="Arial"/>
                <w:sz w:val="18"/>
                <w:szCs w:val="18"/>
                <w:vertAlign w:val="superscript"/>
                <w:lang w:val="tr-TR"/>
              </w:rPr>
            </w:pPr>
            <w:r w:rsidRPr="001973F7">
              <w:rPr>
                <w:rFonts w:ascii="Arial" w:hAnsi="Arial" w:cs="Arial"/>
                <w:sz w:val="18"/>
                <w:szCs w:val="18"/>
                <w:vertAlign w:val="superscript"/>
                <w:lang w:val="tr-TR"/>
              </w:rPr>
              <w:t>a</w:t>
            </w:r>
          </w:p>
        </w:tc>
        <w:tc>
          <w:tcPr>
            <w:tcW w:w="658"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c>
          <w:tcPr>
            <w:tcW w:w="674" w:type="dxa"/>
            <w:vAlign w:val="center"/>
          </w:tcPr>
          <w:p w:rsidR="0073416F" w:rsidRPr="001973F7" w:rsidRDefault="0073416F" w:rsidP="001973F7">
            <w:pPr>
              <w:pStyle w:val="TableParagraph"/>
              <w:jc w:val="center"/>
              <w:rPr>
                <w:rFonts w:ascii="Arial" w:hAnsi="Arial" w:cs="Arial"/>
                <w:sz w:val="18"/>
                <w:szCs w:val="18"/>
                <w:lang w:val="tr-TR"/>
              </w:rPr>
            </w:pPr>
            <w:r w:rsidRPr="001973F7">
              <w:rPr>
                <w:rFonts w:ascii="Arial" w:hAnsi="Arial" w:cs="Arial"/>
                <w:sz w:val="18"/>
                <w:szCs w:val="18"/>
                <w:lang w:val="tr-TR"/>
              </w:rPr>
              <w:t>Hayır</w:t>
            </w:r>
          </w:p>
        </w:tc>
      </w:tr>
      <w:tr w:rsidR="0073416F" w:rsidRPr="00A9108D">
        <w:tc>
          <w:tcPr>
            <w:tcW w:w="1281" w:type="dxa"/>
            <w:vMerge w:val="restart"/>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Hayvan maruziyeti</w:t>
            </w:r>
          </w:p>
        </w:tc>
        <w:tc>
          <w:tcPr>
            <w:tcW w:w="853"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7.1</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DIN 53436</w:t>
            </w:r>
          </w:p>
        </w:tc>
        <w:tc>
          <w:tcPr>
            <w:tcW w:w="971"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Evet</w:t>
            </w:r>
          </w:p>
        </w:tc>
        <w:tc>
          <w:tcPr>
            <w:tcW w:w="1439"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Uygulanmaz</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74" w:type="dxa"/>
            <w:vAlign w:val="center"/>
          </w:tcPr>
          <w:p w:rsidR="0073416F" w:rsidRPr="001973F7" w:rsidRDefault="0073416F" w:rsidP="001973F7">
            <w:pPr>
              <w:pStyle w:val="TableParagraph"/>
              <w:spacing w:before="74"/>
              <w:jc w:val="center"/>
              <w:rPr>
                <w:rFonts w:ascii="Arial" w:hAnsi="Arial" w:cs="Arial"/>
                <w:sz w:val="18"/>
                <w:szCs w:val="18"/>
              </w:rPr>
            </w:pPr>
            <w:r w:rsidRPr="001973F7">
              <w:rPr>
                <w:rFonts w:ascii="Arial" w:hAnsi="Arial" w:cs="Arial"/>
                <w:sz w:val="18"/>
                <w:szCs w:val="18"/>
                <w:lang w:val="tr-TR"/>
              </w:rPr>
              <w:t>Evet</w:t>
            </w:r>
          </w:p>
        </w:tc>
      </w:tr>
      <w:tr w:rsidR="0073416F" w:rsidRPr="00A9108D">
        <w:tc>
          <w:tcPr>
            <w:tcW w:w="1281" w:type="dxa"/>
            <w:vMerge/>
            <w:vAlign w:val="center"/>
          </w:tcPr>
          <w:p w:rsidR="0073416F" w:rsidRPr="001973F7" w:rsidRDefault="0073416F" w:rsidP="001973F7">
            <w:pPr>
              <w:pStyle w:val="ListParagraph"/>
              <w:widowControl w:val="0"/>
              <w:spacing w:before="94" w:line="276" w:lineRule="auto"/>
              <w:ind w:left="11"/>
              <w:rPr>
                <w:sz w:val="18"/>
                <w:szCs w:val="18"/>
              </w:rPr>
            </w:pPr>
          </w:p>
        </w:tc>
        <w:tc>
          <w:tcPr>
            <w:tcW w:w="853"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7.2</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NSB Kap fırını</w:t>
            </w:r>
          </w:p>
        </w:tc>
        <w:tc>
          <w:tcPr>
            <w:tcW w:w="971"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Evet</w:t>
            </w:r>
          </w:p>
        </w:tc>
        <w:tc>
          <w:tcPr>
            <w:tcW w:w="1439"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Uygulanmaz</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74"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r>
      <w:tr w:rsidR="0073416F" w:rsidRPr="00A9108D">
        <w:tc>
          <w:tcPr>
            <w:tcW w:w="1281" w:type="dxa"/>
            <w:vMerge/>
            <w:vAlign w:val="center"/>
          </w:tcPr>
          <w:p w:rsidR="0073416F" w:rsidRPr="001973F7" w:rsidRDefault="0073416F" w:rsidP="001973F7">
            <w:pPr>
              <w:pStyle w:val="ListParagraph"/>
              <w:widowControl w:val="0"/>
              <w:spacing w:before="94" w:line="276" w:lineRule="auto"/>
              <w:ind w:left="11"/>
              <w:rPr>
                <w:sz w:val="18"/>
                <w:szCs w:val="18"/>
              </w:rPr>
            </w:pPr>
          </w:p>
        </w:tc>
        <w:tc>
          <w:tcPr>
            <w:tcW w:w="853" w:type="dxa"/>
            <w:vAlign w:val="center"/>
          </w:tcPr>
          <w:p w:rsidR="0073416F" w:rsidRPr="001973F7" w:rsidRDefault="0073416F" w:rsidP="001973F7">
            <w:pPr>
              <w:pStyle w:val="ListParagraph"/>
              <w:widowControl w:val="0"/>
              <w:spacing w:before="94" w:line="276" w:lineRule="auto"/>
              <w:ind w:left="11"/>
              <w:jc w:val="center"/>
              <w:rPr>
                <w:sz w:val="18"/>
                <w:szCs w:val="18"/>
              </w:rPr>
            </w:pPr>
          </w:p>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7.3</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NBS Radyan fırını</w:t>
            </w:r>
          </w:p>
        </w:tc>
        <w:tc>
          <w:tcPr>
            <w:tcW w:w="971" w:type="dxa"/>
            <w:vAlign w:val="center"/>
          </w:tcPr>
          <w:p w:rsidR="0073416F" w:rsidRPr="001973F7" w:rsidRDefault="0073416F" w:rsidP="001973F7">
            <w:pPr>
              <w:pStyle w:val="ListParagraph"/>
              <w:widowControl w:val="0"/>
              <w:spacing w:before="94" w:line="276" w:lineRule="auto"/>
              <w:ind w:left="11"/>
              <w:jc w:val="center"/>
              <w:rPr>
                <w:sz w:val="18"/>
                <w:szCs w:val="18"/>
              </w:rPr>
            </w:pPr>
          </w:p>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Evet</w:t>
            </w:r>
          </w:p>
        </w:tc>
        <w:tc>
          <w:tcPr>
            <w:tcW w:w="1439"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Uygulanmaz</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vertAlign w:val="superscript"/>
              </w:rPr>
            </w:pPr>
            <w:r w:rsidRPr="001973F7">
              <w:rPr>
                <w:sz w:val="18"/>
                <w:szCs w:val="18"/>
                <w:vertAlign w:val="superscript"/>
              </w:rPr>
              <w:t>b</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74" w:type="dxa"/>
            <w:vAlign w:val="center"/>
          </w:tcPr>
          <w:p w:rsidR="0073416F" w:rsidRPr="001973F7" w:rsidRDefault="0073416F" w:rsidP="001973F7">
            <w:pPr>
              <w:pStyle w:val="TableParagraph"/>
              <w:spacing w:before="74"/>
              <w:jc w:val="center"/>
              <w:rPr>
                <w:rFonts w:ascii="Arial" w:hAnsi="Arial" w:cs="Arial"/>
                <w:sz w:val="18"/>
                <w:szCs w:val="18"/>
              </w:rPr>
            </w:pPr>
            <w:r w:rsidRPr="001973F7">
              <w:rPr>
                <w:rFonts w:ascii="Arial" w:hAnsi="Arial" w:cs="Arial"/>
                <w:sz w:val="18"/>
                <w:szCs w:val="18"/>
                <w:lang w:val="tr-TR"/>
              </w:rPr>
              <w:t>Evet</w:t>
            </w:r>
          </w:p>
        </w:tc>
      </w:tr>
      <w:tr w:rsidR="0073416F" w:rsidRPr="00A9108D">
        <w:tc>
          <w:tcPr>
            <w:tcW w:w="1281" w:type="dxa"/>
            <w:vMerge/>
            <w:vAlign w:val="center"/>
          </w:tcPr>
          <w:p w:rsidR="0073416F" w:rsidRPr="001973F7" w:rsidRDefault="0073416F" w:rsidP="001973F7">
            <w:pPr>
              <w:pStyle w:val="ListParagraph"/>
              <w:widowControl w:val="0"/>
              <w:spacing w:before="94" w:line="276" w:lineRule="auto"/>
              <w:ind w:left="11"/>
              <w:rPr>
                <w:sz w:val="18"/>
                <w:szCs w:val="18"/>
              </w:rPr>
            </w:pPr>
          </w:p>
        </w:tc>
        <w:tc>
          <w:tcPr>
            <w:tcW w:w="853"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7.4</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UPitt Kutu fırını</w:t>
            </w:r>
          </w:p>
        </w:tc>
        <w:tc>
          <w:tcPr>
            <w:tcW w:w="971"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 xml:space="preserve">Evet </w:t>
            </w:r>
            <w:r w:rsidRPr="001973F7">
              <w:rPr>
                <w:sz w:val="18"/>
                <w:szCs w:val="18"/>
                <w:vertAlign w:val="superscript"/>
              </w:rPr>
              <w:t>c</w:t>
            </w:r>
          </w:p>
        </w:tc>
        <w:tc>
          <w:tcPr>
            <w:tcW w:w="1439"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Uygulanmaz</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74" w:type="dxa"/>
            <w:vAlign w:val="center"/>
          </w:tcPr>
          <w:p w:rsidR="0073416F" w:rsidRPr="001973F7" w:rsidRDefault="0073416F" w:rsidP="001973F7">
            <w:pPr>
              <w:pStyle w:val="TableParagraph"/>
              <w:spacing w:before="74"/>
              <w:jc w:val="center"/>
              <w:rPr>
                <w:rFonts w:ascii="Arial" w:hAnsi="Arial" w:cs="Arial"/>
                <w:sz w:val="18"/>
                <w:szCs w:val="18"/>
                <w:lang w:val="tr-TR"/>
              </w:rPr>
            </w:pPr>
            <w:r w:rsidRPr="001973F7">
              <w:rPr>
                <w:rFonts w:ascii="Arial" w:hAnsi="Arial" w:cs="Arial"/>
                <w:sz w:val="18"/>
                <w:szCs w:val="18"/>
                <w:lang w:val="tr-TR"/>
              </w:rPr>
              <w:t>Hayır</w:t>
            </w:r>
          </w:p>
        </w:tc>
      </w:tr>
      <w:tr w:rsidR="0073416F" w:rsidRPr="00A9108D">
        <w:tc>
          <w:tcPr>
            <w:tcW w:w="1281" w:type="dxa"/>
            <w:vMerge/>
            <w:vAlign w:val="center"/>
          </w:tcPr>
          <w:p w:rsidR="0073416F" w:rsidRPr="001973F7" w:rsidRDefault="0073416F" w:rsidP="001973F7">
            <w:pPr>
              <w:pStyle w:val="ListParagraph"/>
              <w:widowControl w:val="0"/>
              <w:spacing w:before="94" w:line="276" w:lineRule="auto"/>
              <w:ind w:left="11"/>
              <w:rPr>
                <w:sz w:val="18"/>
                <w:szCs w:val="18"/>
              </w:rPr>
            </w:pPr>
          </w:p>
        </w:tc>
        <w:tc>
          <w:tcPr>
            <w:tcW w:w="853"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7.5</w:t>
            </w:r>
          </w:p>
        </w:tc>
        <w:tc>
          <w:tcPr>
            <w:tcW w:w="1660"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Japon deneyi</w:t>
            </w:r>
          </w:p>
        </w:tc>
        <w:tc>
          <w:tcPr>
            <w:tcW w:w="971"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Evet</w:t>
            </w:r>
          </w:p>
        </w:tc>
        <w:tc>
          <w:tcPr>
            <w:tcW w:w="1439" w:type="dxa"/>
            <w:vAlign w:val="center"/>
          </w:tcPr>
          <w:p w:rsidR="0073416F" w:rsidRPr="001973F7" w:rsidRDefault="0073416F" w:rsidP="001973F7">
            <w:pPr>
              <w:pStyle w:val="ListParagraph"/>
              <w:widowControl w:val="0"/>
              <w:spacing w:before="94" w:line="276" w:lineRule="auto"/>
              <w:ind w:left="11"/>
              <w:jc w:val="center"/>
              <w:rPr>
                <w:sz w:val="18"/>
                <w:szCs w:val="18"/>
              </w:rPr>
            </w:pPr>
            <w:r w:rsidRPr="001973F7">
              <w:rPr>
                <w:sz w:val="18"/>
                <w:szCs w:val="18"/>
              </w:rPr>
              <w:t>Uygulanmaz</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c>
          <w:tcPr>
            <w:tcW w:w="658"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Evet</w:t>
            </w:r>
          </w:p>
        </w:tc>
        <w:tc>
          <w:tcPr>
            <w:tcW w:w="674" w:type="dxa"/>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Hayır</w:t>
            </w:r>
          </w:p>
        </w:tc>
      </w:tr>
      <w:tr w:rsidR="0073416F" w:rsidRPr="00A9108D">
        <w:tc>
          <w:tcPr>
            <w:tcW w:w="10173" w:type="dxa"/>
            <w:gridSpan w:val="11"/>
            <w:vAlign w:val="center"/>
          </w:tcPr>
          <w:p w:rsidR="0073416F" w:rsidRPr="001973F7" w:rsidRDefault="0073416F" w:rsidP="001973F7">
            <w:pPr>
              <w:pStyle w:val="ListParagraph"/>
              <w:widowControl w:val="0"/>
              <w:spacing w:before="94" w:line="276" w:lineRule="auto"/>
              <w:ind w:left="426" w:hanging="426"/>
              <w:rPr>
                <w:sz w:val="18"/>
                <w:szCs w:val="18"/>
              </w:rPr>
            </w:pPr>
            <w:r w:rsidRPr="001973F7">
              <w:rPr>
                <w:sz w:val="18"/>
                <w:szCs w:val="18"/>
              </w:rPr>
              <w:t>a</w:t>
            </w:r>
            <w:r>
              <w:tab/>
            </w:r>
            <w:r w:rsidRPr="001973F7">
              <w:rPr>
                <w:sz w:val="18"/>
                <w:szCs w:val="18"/>
              </w:rPr>
              <w:t>Bu yangın tipinin deney yönteminin standart şartları olmadan simüle edilmesi mümkündür.</w:t>
            </w:r>
          </w:p>
          <w:p w:rsidR="0073416F" w:rsidRPr="001973F7" w:rsidRDefault="0073416F" w:rsidP="001973F7">
            <w:pPr>
              <w:pStyle w:val="ListParagraph"/>
              <w:widowControl w:val="0"/>
              <w:spacing w:before="94" w:line="276" w:lineRule="auto"/>
              <w:ind w:left="426" w:hanging="415"/>
              <w:rPr>
                <w:sz w:val="18"/>
                <w:szCs w:val="18"/>
              </w:rPr>
            </w:pPr>
            <w:r w:rsidRPr="001973F7">
              <w:rPr>
                <w:sz w:val="18"/>
                <w:szCs w:val="18"/>
              </w:rPr>
              <w:t>b</w:t>
            </w:r>
            <w:r>
              <w:tab/>
            </w:r>
            <w:r w:rsidRPr="001973F7">
              <w:rPr>
                <w:sz w:val="18"/>
                <w:szCs w:val="18"/>
              </w:rPr>
              <w:t>Bu yangın tipi, deney numunesinin otomatik tutuşmaması şartıyla simüle edilecektir.</w:t>
            </w:r>
          </w:p>
          <w:p w:rsidR="0073416F" w:rsidRPr="001973F7" w:rsidRDefault="0073416F" w:rsidP="001973F7">
            <w:pPr>
              <w:pStyle w:val="ListParagraph"/>
              <w:widowControl w:val="0"/>
              <w:tabs>
                <w:tab w:val="left" w:pos="426"/>
              </w:tabs>
              <w:spacing w:before="94" w:line="276" w:lineRule="auto"/>
              <w:ind w:left="426" w:hanging="415"/>
              <w:rPr>
                <w:sz w:val="18"/>
                <w:szCs w:val="18"/>
              </w:rPr>
            </w:pPr>
            <w:r w:rsidRPr="001973F7">
              <w:rPr>
                <w:sz w:val="18"/>
                <w:szCs w:val="18"/>
              </w:rPr>
              <w:t>c</w:t>
            </w:r>
            <w:r>
              <w:tab/>
            </w:r>
            <w:r w:rsidRPr="001973F7">
              <w:rPr>
                <w:sz w:val="18"/>
                <w:szCs w:val="18"/>
              </w:rPr>
              <w:t>Zehir etkisi verileri hesaplanabilir, ancak fiziksel yangın modeli Çizelge 1 yer alan yangın tiplerinden herhangi birine uymaz</w:t>
            </w:r>
          </w:p>
        </w:tc>
      </w:tr>
    </w:tbl>
    <w:p w:rsidR="0073416F" w:rsidRDefault="0073416F" w:rsidP="00A9108D">
      <w:pPr>
        <w:pStyle w:val="ListParagraph"/>
        <w:widowControl w:val="0"/>
        <w:spacing w:before="94" w:line="276" w:lineRule="auto"/>
        <w:ind w:left="11"/>
        <w:rPr>
          <w:sz w:val="18"/>
          <w:szCs w:val="18"/>
        </w:rPr>
      </w:pPr>
    </w:p>
    <w:p w:rsidR="0073416F" w:rsidRDefault="0073416F" w:rsidP="00A9108D">
      <w:pPr>
        <w:pStyle w:val="ListParagraph"/>
        <w:widowControl w:val="0"/>
        <w:spacing w:before="94" w:line="276" w:lineRule="auto"/>
        <w:ind w:left="11"/>
        <w:rPr>
          <w:sz w:val="18"/>
          <w:szCs w:val="18"/>
        </w:rPr>
      </w:pPr>
    </w:p>
    <w:p w:rsidR="0073416F" w:rsidRDefault="0073416F" w:rsidP="00A9108D">
      <w:pPr>
        <w:pStyle w:val="ListParagraph"/>
        <w:widowControl w:val="0"/>
        <w:spacing w:before="94" w:line="276" w:lineRule="auto"/>
        <w:ind w:left="11"/>
        <w:rPr>
          <w:sz w:val="18"/>
          <w:szCs w:val="18"/>
        </w:rPr>
      </w:pPr>
    </w:p>
    <w:p w:rsidR="0073416F" w:rsidRDefault="0073416F" w:rsidP="00A9108D">
      <w:pPr>
        <w:pStyle w:val="ListParagraph"/>
        <w:widowControl w:val="0"/>
        <w:spacing w:before="94" w:line="276" w:lineRule="auto"/>
        <w:ind w:left="11"/>
        <w:rPr>
          <w:sz w:val="18"/>
          <w:szCs w:val="18"/>
        </w:rPr>
      </w:pPr>
    </w:p>
    <w:p w:rsidR="0073416F" w:rsidRDefault="0073416F" w:rsidP="00A9108D">
      <w:pPr>
        <w:pStyle w:val="ListParagraph"/>
        <w:widowControl w:val="0"/>
        <w:spacing w:before="94" w:line="276" w:lineRule="auto"/>
        <w:ind w:left="11"/>
        <w:rPr>
          <w:sz w:val="18"/>
          <w:szCs w:val="18"/>
        </w:rPr>
      </w:pPr>
    </w:p>
    <w:p w:rsidR="0073416F" w:rsidRDefault="0073416F" w:rsidP="00A9108D">
      <w:pPr>
        <w:pStyle w:val="ListParagraph"/>
        <w:widowControl w:val="0"/>
        <w:spacing w:before="94" w:line="276" w:lineRule="auto"/>
        <w:ind w:left="11"/>
        <w:rPr>
          <w:sz w:val="18"/>
          <w:szCs w:val="18"/>
        </w:rPr>
      </w:pPr>
    </w:p>
    <w:p w:rsidR="0073416F" w:rsidRDefault="0073416F" w:rsidP="00A9108D">
      <w:pPr>
        <w:pStyle w:val="ListParagraph"/>
        <w:widowControl w:val="0"/>
        <w:spacing w:before="94" w:line="276" w:lineRule="auto"/>
        <w:ind w:left="11"/>
        <w:rPr>
          <w:sz w:val="18"/>
          <w:szCs w:val="18"/>
        </w:rPr>
      </w:pPr>
    </w:p>
    <w:p w:rsidR="0073416F" w:rsidRDefault="0073416F" w:rsidP="00AC73A0">
      <w:pPr>
        <w:pStyle w:val="ListParagraph"/>
        <w:widowControl w:val="0"/>
        <w:spacing w:before="94" w:line="276" w:lineRule="auto"/>
        <w:ind w:left="11"/>
        <w:jc w:val="center"/>
        <w:rPr>
          <w:sz w:val="18"/>
          <w:szCs w:val="18"/>
        </w:rPr>
      </w:pPr>
    </w:p>
    <w:p w:rsidR="0073416F" w:rsidRDefault="0073416F" w:rsidP="00AC73A0">
      <w:pPr>
        <w:pStyle w:val="ListParagraph"/>
        <w:widowControl w:val="0"/>
        <w:spacing w:before="94" w:line="276" w:lineRule="auto"/>
        <w:ind w:left="11"/>
        <w:jc w:val="center"/>
        <w:rPr>
          <w:sz w:val="18"/>
          <w:szCs w:val="18"/>
        </w:rPr>
      </w:pPr>
    </w:p>
    <w:p w:rsidR="0073416F" w:rsidRDefault="0073416F" w:rsidP="00AC73A0">
      <w:pPr>
        <w:pStyle w:val="ListParagraph"/>
        <w:widowControl w:val="0"/>
        <w:spacing w:before="94" w:line="276" w:lineRule="auto"/>
        <w:ind w:left="11"/>
        <w:jc w:val="center"/>
        <w:rPr>
          <w:sz w:val="18"/>
          <w:szCs w:val="18"/>
        </w:rPr>
      </w:pPr>
    </w:p>
    <w:p w:rsidR="0073416F" w:rsidRDefault="0073416F" w:rsidP="00AC73A0">
      <w:pPr>
        <w:pStyle w:val="ListParagraph"/>
        <w:widowControl w:val="0"/>
        <w:spacing w:before="94" w:line="276" w:lineRule="auto"/>
        <w:ind w:left="11"/>
        <w:jc w:val="center"/>
        <w:rPr>
          <w:sz w:val="18"/>
          <w:szCs w:val="18"/>
        </w:rPr>
      </w:pPr>
    </w:p>
    <w:p w:rsidR="0073416F" w:rsidRDefault="0073416F" w:rsidP="005E149C">
      <w:pPr>
        <w:pStyle w:val="ListParagraph"/>
        <w:widowControl w:val="0"/>
        <w:spacing w:line="276" w:lineRule="auto"/>
        <w:ind w:left="11"/>
      </w:pPr>
      <w:r w:rsidRPr="00AC73A0">
        <w:rPr>
          <w:b/>
          <w:bCs/>
        </w:rPr>
        <w:t xml:space="preserve">Çizelge A1 -  </w:t>
      </w:r>
      <w:r w:rsidRPr="005E149C">
        <w:t>(Devamı)</w:t>
      </w:r>
    </w:p>
    <w:p w:rsidR="0073416F" w:rsidRPr="005E149C" w:rsidRDefault="0073416F" w:rsidP="005E149C">
      <w:pPr>
        <w:pStyle w:val="ListParagraph"/>
        <w:widowControl w:val="0"/>
        <w:spacing w:line="276" w:lineRule="auto"/>
        <w:ind w:left="11"/>
      </w:pPr>
    </w:p>
    <w:tbl>
      <w:tblPr>
        <w:tblW w:w="10062" w:type="dxa"/>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134"/>
        <w:gridCol w:w="851"/>
        <w:gridCol w:w="1559"/>
        <w:gridCol w:w="6410"/>
      </w:tblGrid>
      <w:tr w:rsidR="0073416F" w:rsidRPr="00AC73A0">
        <w:tc>
          <w:tcPr>
            <w:tcW w:w="1242" w:type="dxa"/>
            <w:vAlign w:val="center"/>
          </w:tcPr>
          <w:p w:rsidR="0073416F" w:rsidRPr="001973F7" w:rsidRDefault="0073416F" w:rsidP="001973F7">
            <w:pPr>
              <w:pStyle w:val="ListParagraph"/>
              <w:widowControl w:val="0"/>
              <w:spacing w:before="94" w:line="276" w:lineRule="auto"/>
              <w:ind w:left="11"/>
              <w:jc w:val="center"/>
              <w:rPr>
                <w:b/>
                <w:bCs/>
                <w:sz w:val="18"/>
                <w:szCs w:val="18"/>
              </w:rPr>
            </w:pPr>
            <w:r w:rsidRPr="001973F7">
              <w:rPr>
                <w:b/>
                <w:bCs/>
                <w:sz w:val="18"/>
                <w:szCs w:val="18"/>
              </w:rPr>
              <w:t>Deney yönteminin türü</w:t>
            </w:r>
          </w:p>
        </w:tc>
        <w:tc>
          <w:tcPr>
            <w:tcW w:w="851" w:type="dxa"/>
            <w:vAlign w:val="center"/>
          </w:tcPr>
          <w:p w:rsidR="0073416F" w:rsidRPr="001973F7" w:rsidRDefault="0073416F" w:rsidP="001973F7">
            <w:pPr>
              <w:pStyle w:val="ListParagraph"/>
              <w:widowControl w:val="0"/>
              <w:spacing w:before="94" w:line="276" w:lineRule="auto"/>
              <w:ind w:left="11"/>
              <w:jc w:val="center"/>
              <w:rPr>
                <w:b/>
                <w:bCs/>
                <w:sz w:val="18"/>
                <w:szCs w:val="18"/>
              </w:rPr>
            </w:pPr>
            <w:r w:rsidRPr="001973F7">
              <w:rPr>
                <w:b/>
                <w:bCs/>
                <w:sz w:val="18"/>
                <w:szCs w:val="18"/>
              </w:rPr>
              <w:t>Madde</w:t>
            </w:r>
          </w:p>
        </w:tc>
        <w:tc>
          <w:tcPr>
            <w:tcW w:w="1559" w:type="dxa"/>
            <w:vAlign w:val="center"/>
          </w:tcPr>
          <w:p w:rsidR="0073416F" w:rsidRPr="001973F7" w:rsidRDefault="0073416F" w:rsidP="001973F7">
            <w:pPr>
              <w:pStyle w:val="ListParagraph"/>
              <w:widowControl w:val="0"/>
              <w:spacing w:before="94" w:line="276" w:lineRule="auto"/>
              <w:ind w:left="11"/>
              <w:jc w:val="center"/>
              <w:rPr>
                <w:b/>
                <w:bCs/>
                <w:sz w:val="18"/>
                <w:szCs w:val="18"/>
              </w:rPr>
            </w:pPr>
            <w:r w:rsidRPr="001973F7">
              <w:rPr>
                <w:b/>
                <w:bCs/>
                <w:sz w:val="18"/>
                <w:szCs w:val="18"/>
              </w:rPr>
              <w:t>Deney yöntemi</w:t>
            </w:r>
          </w:p>
        </w:tc>
        <w:tc>
          <w:tcPr>
            <w:tcW w:w="6410" w:type="dxa"/>
            <w:vAlign w:val="center"/>
          </w:tcPr>
          <w:p w:rsidR="0073416F" w:rsidRPr="001973F7" w:rsidRDefault="0073416F" w:rsidP="001973F7">
            <w:pPr>
              <w:pStyle w:val="ListParagraph"/>
              <w:widowControl w:val="0"/>
              <w:spacing w:before="94" w:line="276" w:lineRule="auto"/>
              <w:ind w:left="11"/>
              <w:jc w:val="center"/>
              <w:rPr>
                <w:b/>
                <w:bCs/>
                <w:sz w:val="18"/>
                <w:szCs w:val="18"/>
              </w:rPr>
            </w:pPr>
            <w:r w:rsidRPr="001973F7">
              <w:rPr>
                <w:b/>
                <w:bCs/>
                <w:sz w:val="18"/>
                <w:szCs w:val="18"/>
              </w:rPr>
              <w:t>Yorumlar</w:t>
            </w:r>
          </w:p>
        </w:tc>
      </w:tr>
      <w:tr w:rsidR="0073416F" w:rsidRPr="00AC73A0">
        <w:tc>
          <w:tcPr>
            <w:tcW w:w="1242" w:type="dxa"/>
            <w:vMerge w:val="restart"/>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Kimyasal analiz</w:t>
            </w: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6.1</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DS02-713</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Bu deney yöntemi büyük oranda eleştirilir. Bu deneyden elde edilen veriler, zehir tehlikesi değerlendirmeleri, yangın tehlikesi değerlendirmeleri veya yangın güvenliği mühendislik hesaplamaları için girdi olarak kullanılmaması tavsiye edilir.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6.2</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ABD0031</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Yangın ve havalandırma şartları, bu fiziksel yangın modeli ve Çizelge 1'de tanımlanan yangın tiplerinden herhangi biri arasında karşılaştırmaya izin vermez.</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6.3</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CEI20-37/7</w:t>
            </w:r>
          </w:p>
        </w:tc>
        <w:tc>
          <w:tcPr>
            <w:tcW w:w="6410" w:type="dxa"/>
            <w:vMerge w:val="restart"/>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Bu yöntemlerdeki deney sıcaklığı ve havalandırma şartları Çizelge 1'de tanımlanan fiziksel yangın modeli, yangın türlerinden herhangi birine karşılık gelmeyecek şekildedir. Ancak, deney sıcaklığında veya hava akışı hızındaki değişiklikler ile fiziksel yangın modeli 2 veya 3b yangın tiplerini çoğaltmak için yapılmış olabilir.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p>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6.4</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NFC20-454</w:t>
            </w:r>
          </w:p>
          <w:p w:rsidR="0073416F" w:rsidRPr="001973F7" w:rsidRDefault="0073416F" w:rsidP="001973F7">
            <w:pPr>
              <w:pStyle w:val="ListParagraph"/>
              <w:widowControl w:val="0"/>
              <w:spacing w:line="276" w:lineRule="auto"/>
              <w:ind w:left="11"/>
              <w:jc w:val="center"/>
              <w:rPr>
                <w:sz w:val="18"/>
                <w:szCs w:val="18"/>
              </w:rPr>
            </w:pPr>
            <w:r w:rsidRPr="001973F7">
              <w:rPr>
                <w:sz w:val="18"/>
                <w:szCs w:val="18"/>
              </w:rPr>
              <w:t>NFX70-100</w:t>
            </w:r>
          </w:p>
        </w:tc>
        <w:tc>
          <w:tcPr>
            <w:tcW w:w="6410" w:type="dxa"/>
            <w:vMerge/>
            <w:vAlign w:val="center"/>
          </w:tcPr>
          <w:p w:rsidR="0073416F" w:rsidRPr="001973F7" w:rsidRDefault="0073416F" w:rsidP="001973F7">
            <w:pPr>
              <w:pStyle w:val="ListParagraph"/>
              <w:widowControl w:val="0"/>
              <w:spacing w:line="276" w:lineRule="auto"/>
              <w:ind w:left="11"/>
              <w:rPr>
                <w:sz w:val="18"/>
                <w:szCs w:val="18"/>
              </w:rPr>
            </w:pP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6.5</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IEC60695-7-50</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Bu deney yönteminin sonuçları IEC 60695-7-51 de tanımlandığı gibi, kesirli etkili doz (FED) prensibine dayalı olarak zehir etkisini tahmin etmek için de kullanılabilir.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6.6</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ISO/TS19700</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Yöntem teknik olarak karmaşıktır.</w:t>
            </w:r>
          </w:p>
          <w:p w:rsidR="0073416F" w:rsidRPr="001973F7" w:rsidRDefault="0073416F" w:rsidP="001973F7">
            <w:pPr>
              <w:pStyle w:val="ListParagraph"/>
              <w:widowControl w:val="0"/>
              <w:spacing w:line="276" w:lineRule="auto"/>
              <w:ind w:left="11"/>
              <w:rPr>
                <w:sz w:val="18"/>
                <w:szCs w:val="18"/>
              </w:rPr>
            </w:pPr>
            <w:r w:rsidRPr="001973F7">
              <w:rPr>
                <w:sz w:val="18"/>
                <w:szCs w:val="18"/>
              </w:rPr>
              <w:t>Zehir etkisi verileri,1b, 2, 3a ve 3b yangın tiplerine karşılık gelen şartlar altında elde edilebilir. ISO/TS19700 standardındaki ekler elde edilen verilerin ISO 13344 ve ISO 13571’e uygun olarak nasıl kullanılabileceğini gösterir.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6.7</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IMOFTP Kodu</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Gerçekleştirmesi nispeten kolay iken, bu yöntem yangın tehlikesi analizinde kullanılmak üzere yanma ürünleri zehirlilik verileri oluşturmak için kesin olmayabilir.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p>
          <w:p w:rsidR="0073416F" w:rsidRPr="001973F7" w:rsidRDefault="0073416F" w:rsidP="001973F7">
            <w:pPr>
              <w:pStyle w:val="ListParagraph"/>
              <w:widowControl w:val="0"/>
              <w:spacing w:line="276" w:lineRule="auto"/>
              <w:ind w:left="11"/>
              <w:jc w:val="center"/>
              <w:rPr>
                <w:sz w:val="18"/>
                <w:szCs w:val="18"/>
              </w:rPr>
            </w:pPr>
            <w:r w:rsidRPr="001973F7">
              <w:rPr>
                <w:sz w:val="18"/>
                <w:szCs w:val="18"/>
              </w:rPr>
              <w:t>6.8</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EN50305</w:t>
            </w:r>
          </w:p>
          <w:p w:rsidR="0073416F" w:rsidRPr="001973F7" w:rsidRDefault="0073416F" w:rsidP="001973F7">
            <w:pPr>
              <w:pStyle w:val="ListParagraph"/>
              <w:widowControl w:val="0"/>
              <w:spacing w:line="276" w:lineRule="auto"/>
              <w:ind w:left="11"/>
              <w:jc w:val="center"/>
              <w:rPr>
                <w:sz w:val="18"/>
                <w:szCs w:val="18"/>
              </w:rPr>
            </w:pPr>
            <w:r w:rsidRPr="001973F7">
              <w:rPr>
                <w:sz w:val="18"/>
                <w:szCs w:val="18"/>
              </w:rPr>
              <w:t>Madde9.2</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Deney sıcaklığındaki değişiklik ile fiziksel yangın modeli tip 2 yangın çoğaltabilir.</w:t>
            </w:r>
          </w:p>
        </w:tc>
      </w:tr>
      <w:tr w:rsidR="0073416F" w:rsidRPr="00AC73A0">
        <w:tc>
          <w:tcPr>
            <w:tcW w:w="1242" w:type="dxa"/>
            <w:vMerge w:val="restart"/>
            <w:vAlign w:val="center"/>
          </w:tcPr>
          <w:p w:rsidR="0073416F" w:rsidRPr="001973F7" w:rsidRDefault="0073416F" w:rsidP="001973F7">
            <w:pPr>
              <w:pStyle w:val="ListParagraph"/>
              <w:widowControl w:val="0"/>
              <w:spacing w:before="94" w:line="276" w:lineRule="auto"/>
              <w:ind w:left="11"/>
              <w:rPr>
                <w:sz w:val="18"/>
                <w:szCs w:val="18"/>
              </w:rPr>
            </w:pPr>
            <w:r w:rsidRPr="001973F7">
              <w:rPr>
                <w:sz w:val="18"/>
                <w:szCs w:val="18"/>
              </w:rPr>
              <w:t>Hayvan maruzuyeti</w:t>
            </w: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7.1</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DIN53436</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Yöntem, homojen malzemenin eriyerek bozulması veya yanmasına ait gaz verimleri ve toksilojik verilerini elde etmek için kullanışlıdır.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7.2</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NBS Kap fırını</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NBS deneyi, artık büyük ölçüde NIST deneyi (bk. Madde 7.3) yerine geçmiştir.</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p>
          <w:p w:rsidR="0073416F" w:rsidRPr="001973F7" w:rsidRDefault="0073416F" w:rsidP="001973F7">
            <w:pPr>
              <w:pStyle w:val="ListParagraph"/>
              <w:widowControl w:val="0"/>
              <w:spacing w:line="276" w:lineRule="auto"/>
              <w:ind w:left="11"/>
              <w:jc w:val="center"/>
              <w:rPr>
                <w:sz w:val="18"/>
                <w:szCs w:val="18"/>
              </w:rPr>
            </w:pPr>
            <w:r w:rsidRPr="001973F7">
              <w:rPr>
                <w:sz w:val="18"/>
                <w:szCs w:val="18"/>
              </w:rPr>
              <w:t>7.3</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NIST radyan fırını</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 xml:space="preserve">Bu, yangın tehlike modellerine girdi için son ürünler ve malzemeler için nicel zehir etkisi verilerinin elde edilmesinde yararlı bir deneydir. </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7.4</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UPitt Kutu fırını</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Bu deney yangın tehlike modelleri için kullanılabilir giriş verileri üretmez.</w:t>
            </w:r>
          </w:p>
        </w:tc>
      </w:tr>
      <w:tr w:rsidR="0073416F" w:rsidRPr="00AC73A0">
        <w:tc>
          <w:tcPr>
            <w:tcW w:w="1242" w:type="dxa"/>
            <w:vMerge/>
            <w:vAlign w:val="center"/>
          </w:tcPr>
          <w:p w:rsidR="0073416F" w:rsidRPr="001973F7" w:rsidRDefault="0073416F" w:rsidP="001973F7">
            <w:pPr>
              <w:pStyle w:val="ListParagraph"/>
              <w:widowControl w:val="0"/>
              <w:spacing w:before="94" w:line="276" w:lineRule="auto"/>
              <w:ind w:left="11"/>
              <w:jc w:val="center"/>
              <w:rPr>
                <w:sz w:val="18"/>
                <w:szCs w:val="18"/>
              </w:rPr>
            </w:pPr>
          </w:p>
        </w:tc>
        <w:tc>
          <w:tcPr>
            <w:tcW w:w="851"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7.5</w:t>
            </w:r>
          </w:p>
        </w:tc>
        <w:tc>
          <w:tcPr>
            <w:tcW w:w="1559" w:type="dxa"/>
            <w:vAlign w:val="center"/>
          </w:tcPr>
          <w:p w:rsidR="0073416F" w:rsidRPr="001973F7" w:rsidRDefault="0073416F" w:rsidP="001973F7">
            <w:pPr>
              <w:pStyle w:val="ListParagraph"/>
              <w:widowControl w:val="0"/>
              <w:spacing w:line="276" w:lineRule="auto"/>
              <w:ind w:left="11"/>
              <w:jc w:val="center"/>
              <w:rPr>
                <w:sz w:val="18"/>
                <w:szCs w:val="18"/>
              </w:rPr>
            </w:pPr>
            <w:r w:rsidRPr="001973F7">
              <w:rPr>
                <w:sz w:val="18"/>
                <w:szCs w:val="18"/>
              </w:rPr>
              <w:t>JMC</w:t>
            </w:r>
          </w:p>
        </w:tc>
        <w:tc>
          <w:tcPr>
            <w:tcW w:w="6410" w:type="dxa"/>
            <w:vAlign w:val="center"/>
          </w:tcPr>
          <w:p w:rsidR="0073416F" w:rsidRPr="001973F7" w:rsidRDefault="0073416F" w:rsidP="001973F7">
            <w:pPr>
              <w:pStyle w:val="ListParagraph"/>
              <w:widowControl w:val="0"/>
              <w:spacing w:line="276" w:lineRule="auto"/>
              <w:ind w:left="11"/>
              <w:rPr>
                <w:sz w:val="18"/>
                <w:szCs w:val="18"/>
              </w:rPr>
            </w:pPr>
            <w:r w:rsidRPr="001973F7">
              <w:rPr>
                <w:sz w:val="18"/>
                <w:szCs w:val="18"/>
              </w:rPr>
              <w:t>Deney yöntemi, çeşitli mamullerin yanma ürünlerinin güçsüz duruma getirme etkisini görüntülemek yararlıdır, ancak deney koşulları sadece 3a tipi yangınları simüle eder.</w:t>
            </w:r>
          </w:p>
        </w:tc>
      </w:tr>
      <w:tr w:rsidR="0073416F" w:rsidRPr="00AC73A0">
        <w:trPr>
          <w:trHeight w:val="674"/>
        </w:trPr>
        <w:tc>
          <w:tcPr>
            <w:tcW w:w="10062" w:type="dxa"/>
            <w:gridSpan w:val="4"/>
            <w:vAlign w:val="center"/>
          </w:tcPr>
          <w:p w:rsidR="0073416F" w:rsidRPr="001973F7" w:rsidRDefault="0073416F" w:rsidP="001973F7">
            <w:pPr>
              <w:pStyle w:val="ListParagraph"/>
              <w:widowControl w:val="0"/>
              <w:spacing w:before="94" w:line="276" w:lineRule="auto"/>
              <w:ind w:left="426" w:hanging="426"/>
              <w:rPr>
                <w:sz w:val="18"/>
                <w:szCs w:val="18"/>
              </w:rPr>
            </w:pPr>
            <w:r w:rsidRPr="001973F7">
              <w:rPr>
                <w:sz w:val="18"/>
                <w:szCs w:val="18"/>
              </w:rPr>
              <w:t>a</w:t>
            </w:r>
            <w:r>
              <w:tab/>
            </w:r>
            <w:r w:rsidRPr="001973F7">
              <w:rPr>
                <w:sz w:val="18"/>
                <w:szCs w:val="18"/>
              </w:rPr>
              <w:t>Bu yangın tipinin deney yönteminin standart şartları olmadan simüle edilmesi mümkündür.</w:t>
            </w:r>
          </w:p>
          <w:p w:rsidR="0073416F" w:rsidRPr="001973F7" w:rsidRDefault="0073416F" w:rsidP="001973F7">
            <w:pPr>
              <w:pStyle w:val="ListParagraph"/>
              <w:widowControl w:val="0"/>
              <w:spacing w:before="94" w:line="276" w:lineRule="auto"/>
              <w:ind w:left="426" w:hanging="415"/>
              <w:rPr>
                <w:sz w:val="18"/>
                <w:szCs w:val="18"/>
              </w:rPr>
            </w:pPr>
            <w:r w:rsidRPr="001973F7">
              <w:rPr>
                <w:sz w:val="18"/>
                <w:szCs w:val="18"/>
              </w:rPr>
              <w:t>b</w:t>
            </w:r>
            <w:r>
              <w:tab/>
            </w:r>
            <w:r w:rsidRPr="001973F7">
              <w:rPr>
                <w:sz w:val="18"/>
                <w:szCs w:val="18"/>
              </w:rPr>
              <w:t>Bu yangın tipi, deney numunesinin otomatik tutuşmaması şartıyla simule edilecektir.</w:t>
            </w:r>
          </w:p>
          <w:p w:rsidR="0073416F" w:rsidRPr="001973F7" w:rsidRDefault="0073416F" w:rsidP="001973F7">
            <w:pPr>
              <w:pStyle w:val="ListParagraph"/>
              <w:widowControl w:val="0"/>
              <w:spacing w:before="94" w:line="276" w:lineRule="auto"/>
              <w:ind w:left="426" w:hanging="426"/>
              <w:jc w:val="both"/>
              <w:rPr>
                <w:sz w:val="18"/>
                <w:szCs w:val="18"/>
              </w:rPr>
            </w:pPr>
            <w:r w:rsidRPr="001973F7">
              <w:rPr>
                <w:sz w:val="18"/>
                <w:szCs w:val="18"/>
              </w:rPr>
              <w:t>c</w:t>
            </w:r>
            <w:r>
              <w:tab/>
            </w:r>
            <w:r w:rsidRPr="001973F7">
              <w:rPr>
                <w:sz w:val="18"/>
                <w:szCs w:val="18"/>
              </w:rPr>
              <w:t>Zehir etkisi verileri hesaplanabilir, ancak fiziksel yangın modeli Çizelge 1 yer alan yangın tiplerinden herhangi birine uymaz</w:t>
            </w:r>
          </w:p>
        </w:tc>
      </w:tr>
    </w:tbl>
    <w:p w:rsidR="0073416F" w:rsidRPr="00B06C3C" w:rsidRDefault="0073416F">
      <w:pPr>
        <w:rPr>
          <w:b/>
          <w:bCs/>
          <w:sz w:val="18"/>
          <w:szCs w:val="18"/>
        </w:rPr>
      </w:pPr>
    </w:p>
    <w:p w:rsidR="0073416F" w:rsidRDefault="0073416F" w:rsidP="00BC6E4E">
      <w:pPr>
        <w:pStyle w:val="Subtitle"/>
        <w:jc w:val="center"/>
      </w:pPr>
    </w:p>
    <w:p w:rsidR="0073416F" w:rsidRDefault="0073416F" w:rsidP="00BC6E4E">
      <w:pPr>
        <w:pStyle w:val="Subtitle"/>
        <w:jc w:val="center"/>
      </w:pPr>
    </w:p>
    <w:p w:rsidR="0073416F" w:rsidRDefault="0073416F">
      <w:pPr>
        <w:rPr>
          <w:b/>
          <w:bCs/>
          <w:sz w:val="28"/>
          <w:szCs w:val="28"/>
        </w:rPr>
      </w:pPr>
      <w:r>
        <w:br w:type="page"/>
      </w:r>
    </w:p>
    <w:p w:rsidR="0073416F" w:rsidRPr="00AC70BA" w:rsidRDefault="0073416F" w:rsidP="00361E53">
      <w:pPr>
        <w:keepNext/>
        <w:tabs>
          <w:tab w:val="left" w:pos="567"/>
          <w:tab w:val="left" w:pos="709"/>
        </w:tabs>
        <w:jc w:val="center"/>
        <w:outlineLvl w:val="1"/>
        <w:rPr>
          <w:lang w:eastAsia="en-US"/>
        </w:rPr>
      </w:pPr>
      <w:bookmarkStart w:id="1398" w:name="_Toc404439786"/>
      <w:bookmarkStart w:id="1399" w:name="_Toc404440171"/>
      <w:bookmarkStart w:id="1400" w:name="_Toc404441338"/>
      <w:bookmarkStart w:id="1401" w:name="_Toc404441616"/>
      <w:bookmarkStart w:id="1402" w:name="_Toc404505380"/>
      <w:r w:rsidRPr="00AC70BA">
        <w:rPr>
          <w:b/>
          <w:bCs/>
          <w:sz w:val="28"/>
          <w:szCs w:val="28"/>
          <w:lang w:eastAsia="en-US"/>
        </w:rPr>
        <w:t>Kaynaklar</w:t>
      </w:r>
      <w:bookmarkEnd w:id="1248"/>
      <w:bookmarkEnd w:id="1398"/>
      <w:bookmarkEnd w:id="1399"/>
      <w:bookmarkEnd w:id="1400"/>
      <w:bookmarkEnd w:id="1401"/>
      <w:bookmarkEnd w:id="1402"/>
    </w:p>
    <w:p w:rsidR="0073416F" w:rsidRPr="00ED0AF4" w:rsidRDefault="0073416F" w:rsidP="00BC6E4E">
      <w:pPr>
        <w:tabs>
          <w:tab w:val="left" w:pos="476"/>
          <w:tab w:val="left" w:pos="1215"/>
        </w:tabs>
        <w:jc w:val="both"/>
        <w:rPr>
          <w:color w:val="000000"/>
        </w:rPr>
      </w:pPr>
    </w:p>
    <w:p w:rsidR="0073416F" w:rsidRPr="00380042" w:rsidRDefault="0073416F" w:rsidP="00BC6E4E">
      <w:pPr>
        <w:pStyle w:val="FootnoteText"/>
        <w:tabs>
          <w:tab w:val="left" w:pos="284"/>
        </w:tabs>
        <w:jc w:val="center"/>
      </w:pPr>
    </w:p>
    <w:p w:rsidR="0073416F" w:rsidRPr="00F67939" w:rsidRDefault="0073416F" w:rsidP="00F67939">
      <w:pPr>
        <w:tabs>
          <w:tab w:val="left" w:pos="567"/>
        </w:tabs>
        <w:autoSpaceDE w:val="0"/>
        <w:autoSpaceDN w:val="0"/>
        <w:adjustRightInd w:val="0"/>
        <w:ind w:left="567" w:hanging="567"/>
        <w:jc w:val="both"/>
      </w:pPr>
      <w:r w:rsidRPr="00F67939">
        <w:t xml:space="preserve">[1] </w:t>
      </w:r>
      <w:r>
        <w:tab/>
      </w:r>
      <w:r w:rsidRPr="00F67939">
        <w:t>Le Tallec, Y. and Guillaume E., “Fire Gases and their chemical measurement” in‘Hazards of Combustion Products’, Interscience Communications Ltd., London (2008)</w:t>
      </w:r>
    </w:p>
    <w:p w:rsidR="0073416F" w:rsidRDefault="0073416F" w:rsidP="00F67939">
      <w:pPr>
        <w:tabs>
          <w:tab w:val="left" w:pos="567"/>
        </w:tabs>
        <w:autoSpaceDE w:val="0"/>
        <w:autoSpaceDN w:val="0"/>
        <w:adjustRightInd w:val="0"/>
        <w:jc w:val="both"/>
      </w:pPr>
    </w:p>
    <w:p w:rsidR="0073416F" w:rsidRDefault="0073416F" w:rsidP="00F67939">
      <w:pPr>
        <w:tabs>
          <w:tab w:val="left" w:pos="567"/>
        </w:tabs>
        <w:autoSpaceDE w:val="0"/>
        <w:autoSpaceDN w:val="0"/>
        <w:adjustRightInd w:val="0"/>
        <w:ind w:left="567" w:hanging="567"/>
        <w:jc w:val="both"/>
      </w:pPr>
      <w:r w:rsidRPr="00F67939">
        <w:t xml:space="preserve">[2] </w:t>
      </w:r>
      <w:r>
        <w:tab/>
      </w:r>
      <w:r w:rsidRPr="00F67939">
        <w:t xml:space="preserve">Ministry of Defence – Defence Standard 02-713 (NES 713) Issue 1, </w:t>
      </w:r>
      <w:r w:rsidRPr="00F67939">
        <w:rPr>
          <w:i/>
          <w:iCs/>
        </w:rPr>
        <w:t>Determination ofthe toxicity index of the products of combustion from small specimens of materials</w:t>
      </w:r>
      <w:r w:rsidRPr="00F67939">
        <w:t>(2000)</w:t>
      </w:r>
    </w:p>
    <w:p w:rsidR="0073416F" w:rsidRPr="00F67939"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pPr>
      <w:r w:rsidRPr="00F67939">
        <w:t xml:space="preserve">[3] </w:t>
      </w:r>
      <w:r>
        <w:tab/>
      </w:r>
      <w:r w:rsidRPr="00F67939">
        <w:t xml:space="preserve">Guillaume, E. and Chivas, C., “Fire models used in toxicity </w:t>
      </w:r>
      <w:r>
        <w:t>deney</w:t>
      </w:r>
      <w:r w:rsidRPr="00F67939">
        <w:t>ing” in ‘Hazards ofCombustion Products’, Interscience Communications Ltd., London (2008)</w:t>
      </w:r>
      <w:r>
        <w:tab/>
      </w:r>
      <w:r>
        <w:tab/>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jc w:val="both"/>
        <w:rPr>
          <w:i/>
          <w:iCs/>
        </w:rPr>
      </w:pPr>
      <w:r w:rsidRPr="00F67939">
        <w:t>[4]</w:t>
      </w:r>
      <w:r>
        <w:tab/>
      </w:r>
      <w:r w:rsidRPr="00F67939">
        <w:t xml:space="preserve">ABD 00031, </w:t>
      </w:r>
      <w:r w:rsidRPr="00F67939">
        <w:rPr>
          <w:i/>
          <w:iCs/>
        </w:rPr>
        <w:t>Airbus Directives (ABD) and procedures – Fire – Smoke – Toxicity</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rPr>
          <w:i/>
          <w:iCs/>
        </w:rPr>
      </w:pPr>
      <w:r w:rsidRPr="00F67939">
        <w:t xml:space="preserve">[5] </w:t>
      </w:r>
      <w:r>
        <w:tab/>
      </w:r>
      <w:r w:rsidRPr="00F67939">
        <w:t xml:space="preserve">IEC/TR 60695-6-30, </w:t>
      </w:r>
      <w:r w:rsidRPr="00F67939">
        <w:rPr>
          <w:i/>
          <w:iCs/>
        </w:rPr>
        <w:t xml:space="preserve">Fire hazard </w:t>
      </w:r>
      <w:r>
        <w:rPr>
          <w:i/>
          <w:iCs/>
        </w:rPr>
        <w:t>deney</w:t>
      </w:r>
      <w:r w:rsidRPr="00F67939">
        <w:rPr>
          <w:i/>
          <w:iCs/>
        </w:rPr>
        <w:t xml:space="preserve">ing – Part 6: Guidance and </w:t>
      </w:r>
      <w:r>
        <w:rPr>
          <w:i/>
          <w:iCs/>
        </w:rPr>
        <w:t>deney</w:t>
      </w:r>
      <w:r w:rsidRPr="00F67939">
        <w:rPr>
          <w:i/>
          <w:iCs/>
        </w:rPr>
        <w:t xml:space="preserve"> methods on theassessment of obscuration hazards of vision caused by smoke opacity fromelectrotechnical products involved in fires – Section 30:Small scale static method –Determination of smoke opacity – Description of the apparatus</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rPr>
          <w:i/>
          <w:iCs/>
        </w:rPr>
      </w:pPr>
      <w:r w:rsidRPr="00F67939">
        <w:t xml:space="preserve">[6] </w:t>
      </w:r>
      <w:r>
        <w:tab/>
      </w:r>
      <w:r w:rsidRPr="00F67939">
        <w:t xml:space="preserve">ASTM E-662, </w:t>
      </w:r>
      <w:r w:rsidRPr="00F67939">
        <w:rPr>
          <w:i/>
          <w:iCs/>
        </w:rPr>
        <w:t xml:space="preserve">Standard </w:t>
      </w:r>
      <w:r>
        <w:rPr>
          <w:i/>
          <w:iCs/>
        </w:rPr>
        <w:t>Deney</w:t>
      </w:r>
      <w:r w:rsidRPr="00F67939">
        <w:rPr>
          <w:i/>
          <w:iCs/>
        </w:rPr>
        <w:t xml:space="preserve"> Method for Specific Optical Density of Smoke Generatedby Solid Materials</w:t>
      </w:r>
      <w:r>
        <w:rPr>
          <w:i/>
          <w:iCs/>
        </w:rPr>
        <w:tab/>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pPr>
      <w:r w:rsidRPr="00F67939">
        <w:t xml:space="preserve">[7] </w:t>
      </w:r>
      <w:r>
        <w:tab/>
      </w:r>
      <w:r w:rsidRPr="00F67939">
        <w:t xml:space="preserve">AITM 2.0007, </w:t>
      </w:r>
      <w:r w:rsidRPr="00F67939">
        <w:rPr>
          <w:i/>
          <w:iCs/>
        </w:rPr>
        <w:t xml:space="preserve">Airbus Industry </w:t>
      </w:r>
      <w:r>
        <w:rPr>
          <w:i/>
          <w:iCs/>
        </w:rPr>
        <w:t>Deney</w:t>
      </w:r>
      <w:r w:rsidRPr="00F67939">
        <w:rPr>
          <w:i/>
          <w:iCs/>
        </w:rPr>
        <w:t xml:space="preserve"> Methods – Determinations of the specific opticalsmoke density of aircraft interior materials </w:t>
      </w:r>
      <w:r w:rsidRPr="00F67939">
        <w:t>(JAR/FAR Part 25, Appendix F-Part V)</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rPr>
          <w:i/>
          <w:iCs/>
        </w:rPr>
      </w:pPr>
      <w:r w:rsidRPr="00F67939">
        <w:t xml:space="preserve">[8] </w:t>
      </w:r>
      <w:r>
        <w:tab/>
      </w:r>
      <w:r w:rsidRPr="00F67939">
        <w:t xml:space="preserve">AITM 2.0008, </w:t>
      </w:r>
      <w:r w:rsidRPr="00F67939">
        <w:rPr>
          <w:i/>
          <w:iCs/>
        </w:rPr>
        <w:t xml:space="preserve">Airbus Industry </w:t>
      </w:r>
      <w:r>
        <w:rPr>
          <w:i/>
          <w:iCs/>
        </w:rPr>
        <w:t>Deney</w:t>
      </w:r>
      <w:r w:rsidRPr="00F67939">
        <w:rPr>
          <w:i/>
          <w:iCs/>
        </w:rPr>
        <w:t xml:space="preserve"> Methods – Determinations of the specific opticalsmoke density of electrical wire/cable insulation</w:t>
      </w:r>
      <w:r>
        <w:rPr>
          <w:i/>
          <w:iCs/>
        </w:rPr>
        <w:tab/>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rPr>
          <w:i/>
          <w:iCs/>
        </w:rPr>
      </w:pPr>
      <w:r w:rsidRPr="00F67939">
        <w:t xml:space="preserve">[9] </w:t>
      </w:r>
      <w:r>
        <w:tab/>
      </w:r>
      <w:r w:rsidRPr="00F67939">
        <w:t xml:space="preserve">AITM 3.0005, </w:t>
      </w:r>
      <w:r w:rsidRPr="00F67939">
        <w:rPr>
          <w:i/>
          <w:iCs/>
        </w:rPr>
        <w:t xml:space="preserve">Airbus Industry </w:t>
      </w:r>
      <w:r>
        <w:rPr>
          <w:i/>
          <w:iCs/>
        </w:rPr>
        <w:t>Deney</w:t>
      </w:r>
      <w:r w:rsidRPr="00F67939">
        <w:rPr>
          <w:i/>
          <w:iCs/>
        </w:rPr>
        <w:t xml:space="preserve"> Methods – Determination of specific gas componentsof smoke generated by aircraft interior materials</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jc w:val="both"/>
        <w:rPr>
          <w:i/>
          <w:iCs/>
        </w:rPr>
      </w:pPr>
      <w:r w:rsidRPr="00F67939">
        <w:t xml:space="preserve">[10] </w:t>
      </w:r>
      <w:r>
        <w:tab/>
      </w:r>
      <w:r w:rsidRPr="00F67939">
        <w:t xml:space="preserve">CEI 20-37/7, </w:t>
      </w:r>
      <w:r>
        <w:rPr>
          <w:i/>
          <w:iCs/>
        </w:rPr>
        <w:t>Deney</w:t>
      </w:r>
      <w:r w:rsidRPr="00F67939">
        <w:rPr>
          <w:i/>
          <w:iCs/>
        </w:rPr>
        <w:t xml:space="preserve">s on gases evolved during combustion of electric cables and theircompounds – </w:t>
      </w:r>
      <w:r>
        <w:rPr>
          <w:i/>
          <w:iCs/>
        </w:rPr>
        <w:tab/>
      </w:r>
      <w:r w:rsidRPr="00F67939">
        <w:rPr>
          <w:i/>
          <w:iCs/>
        </w:rPr>
        <w:t>Part 7: Determination of toxicity index of gases evolved during combustionof electric cables</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jc w:val="both"/>
      </w:pPr>
      <w:r w:rsidRPr="00F67939">
        <w:t xml:space="preserve">[11] </w:t>
      </w:r>
      <w:r>
        <w:tab/>
      </w:r>
      <w:r w:rsidRPr="00F67939">
        <w:t xml:space="preserve">NATO AFAP-3, </w:t>
      </w:r>
      <w:r w:rsidRPr="00F67939">
        <w:rPr>
          <w:i/>
          <w:iCs/>
        </w:rPr>
        <w:t xml:space="preserve">NATO Reaction to fire </w:t>
      </w:r>
      <w:r>
        <w:rPr>
          <w:i/>
          <w:iCs/>
        </w:rPr>
        <w:t>deney</w:t>
      </w:r>
      <w:r w:rsidRPr="00F67939">
        <w:rPr>
          <w:i/>
          <w:iCs/>
        </w:rPr>
        <w:t>s for materials toxicity of fire effluents – Ed 2</w:t>
      </w:r>
      <w:r w:rsidRPr="00F67939">
        <w:t>,2005</w:t>
      </w:r>
    </w:p>
    <w:p w:rsidR="0073416F" w:rsidRDefault="0073416F" w:rsidP="00F67939">
      <w:pPr>
        <w:tabs>
          <w:tab w:val="left" w:pos="567"/>
        </w:tabs>
        <w:autoSpaceDE w:val="0"/>
        <w:autoSpaceDN w:val="0"/>
        <w:adjustRightInd w:val="0"/>
        <w:jc w:val="both"/>
      </w:pPr>
    </w:p>
    <w:p w:rsidR="0073416F" w:rsidRDefault="0073416F" w:rsidP="00F67939">
      <w:pPr>
        <w:tabs>
          <w:tab w:val="left" w:pos="567"/>
        </w:tabs>
        <w:autoSpaceDE w:val="0"/>
        <w:autoSpaceDN w:val="0"/>
        <w:adjustRightInd w:val="0"/>
        <w:ind w:left="567" w:hanging="567"/>
        <w:jc w:val="both"/>
      </w:pPr>
      <w:r w:rsidRPr="00F67939">
        <w:t xml:space="preserve">[12] </w:t>
      </w:r>
      <w:r>
        <w:tab/>
      </w:r>
      <w:r w:rsidRPr="00F67939">
        <w:t xml:space="preserve">Hull, T. R. and Paul, K. T., </w:t>
      </w:r>
      <w:r w:rsidRPr="00F67939">
        <w:rPr>
          <w:i/>
          <w:iCs/>
        </w:rPr>
        <w:t>Bench-scale assessment of combustion toxicity – A criticalanalysis of current protocols</w:t>
      </w:r>
      <w:r w:rsidRPr="00F67939">
        <w:t>, Fire Safety Journal, 42(5), 2007 pp. 340 - 365</w:t>
      </w:r>
    </w:p>
    <w:p w:rsidR="0073416F" w:rsidRPr="00F67939" w:rsidRDefault="0073416F" w:rsidP="00F67939">
      <w:pPr>
        <w:tabs>
          <w:tab w:val="left" w:pos="567"/>
        </w:tabs>
        <w:autoSpaceDE w:val="0"/>
        <w:autoSpaceDN w:val="0"/>
        <w:adjustRightInd w:val="0"/>
        <w:jc w:val="both"/>
      </w:pPr>
    </w:p>
    <w:p w:rsidR="0073416F" w:rsidRDefault="0073416F" w:rsidP="00F67939">
      <w:pPr>
        <w:tabs>
          <w:tab w:val="left" w:pos="567"/>
        </w:tabs>
        <w:autoSpaceDE w:val="0"/>
        <w:autoSpaceDN w:val="0"/>
        <w:adjustRightInd w:val="0"/>
        <w:ind w:left="567" w:hanging="567"/>
        <w:jc w:val="both"/>
        <w:rPr>
          <w:i/>
          <w:iCs/>
        </w:rPr>
      </w:pPr>
      <w:r w:rsidRPr="00F67939">
        <w:t xml:space="preserve">[13] </w:t>
      </w:r>
      <w:r>
        <w:tab/>
      </w:r>
      <w:r w:rsidRPr="00F67939">
        <w:t xml:space="preserve">NF C20-454, </w:t>
      </w:r>
      <w:r w:rsidRPr="00F67939">
        <w:rPr>
          <w:i/>
          <w:iCs/>
        </w:rPr>
        <w:t xml:space="preserve">Basic environmental </w:t>
      </w:r>
      <w:r>
        <w:rPr>
          <w:i/>
          <w:iCs/>
        </w:rPr>
        <w:t>deney</w:t>
      </w:r>
      <w:r w:rsidRPr="00F67939">
        <w:rPr>
          <w:i/>
          <w:iCs/>
        </w:rPr>
        <w:t xml:space="preserve">ing procedures. </w:t>
      </w:r>
      <w:r>
        <w:rPr>
          <w:i/>
          <w:iCs/>
        </w:rPr>
        <w:t>Deney</w:t>
      </w:r>
      <w:r w:rsidRPr="00F67939">
        <w:rPr>
          <w:i/>
          <w:iCs/>
        </w:rPr>
        <w:t xml:space="preserve"> methods. Fire behaviour.Analysis and titrations of gases evolved during pyrolysis or combustion of materialsused in electrotechnics. Exposure to abnormal heat or fire. Tube furnace method.</w:t>
      </w:r>
    </w:p>
    <w:p w:rsidR="0073416F" w:rsidRDefault="0073416F" w:rsidP="00F67939">
      <w:pPr>
        <w:tabs>
          <w:tab w:val="left" w:pos="567"/>
        </w:tabs>
        <w:autoSpaceDE w:val="0"/>
        <w:autoSpaceDN w:val="0"/>
        <w:adjustRightInd w:val="0"/>
        <w:ind w:left="567" w:hanging="567"/>
        <w:jc w:val="both"/>
        <w:rPr>
          <w:i/>
          <w:iCs/>
        </w:rPr>
      </w:pPr>
    </w:p>
    <w:p w:rsidR="0073416F" w:rsidRPr="00F67939" w:rsidRDefault="0073416F" w:rsidP="00F67939">
      <w:pPr>
        <w:tabs>
          <w:tab w:val="left" w:pos="567"/>
        </w:tabs>
        <w:autoSpaceDE w:val="0"/>
        <w:autoSpaceDN w:val="0"/>
        <w:adjustRightInd w:val="0"/>
        <w:ind w:left="567" w:hanging="567"/>
        <w:jc w:val="both"/>
        <w:rPr>
          <w:i/>
          <w:iCs/>
        </w:rPr>
      </w:pPr>
      <w:r w:rsidRPr="00F67939">
        <w:t xml:space="preserve">[14] </w:t>
      </w:r>
      <w:r>
        <w:tab/>
      </w:r>
      <w:r w:rsidRPr="00F67939">
        <w:t xml:space="preserve">NF X70-100-1: 2006, </w:t>
      </w:r>
      <w:r w:rsidRPr="00F67939">
        <w:rPr>
          <w:i/>
          <w:iCs/>
        </w:rPr>
        <w:t xml:space="preserve">Fire </w:t>
      </w:r>
      <w:r>
        <w:rPr>
          <w:i/>
          <w:iCs/>
        </w:rPr>
        <w:t>deney</w:t>
      </w:r>
      <w:r w:rsidRPr="00F67939">
        <w:rPr>
          <w:i/>
          <w:iCs/>
        </w:rPr>
        <w:t>s - Analysis of gaseous effluents - Part 1 : methods foranalysing gases stemming from thermal degradation</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rPr>
          <w:i/>
          <w:iCs/>
        </w:rPr>
      </w:pPr>
      <w:r w:rsidRPr="00F67939">
        <w:t xml:space="preserve">[15] </w:t>
      </w:r>
      <w:r>
        <w:tab/>
      </w:r>
      <w:r w:rsidRPr="00F67939">
        <w:t xml:space="preserve">NF X70-100-2: 2006, </w:t>
      </w:r>
      <w:r w:rsidRPr="00F67939">
        <w:rPr>
          <w:i/>
          <w:iCs/>
        </w:rPr>
        <w:t xml:space="preserve">Fire </w:t>
      </w:r>
      <w:r>
        <w:rPr>
          <w:i/>
          <w:iCs/>
        </w:rPr>
        <w:t>deney</w:t>
      </w:r>
      <w:r w:rsidRPr="00F67939">
        <w:rPr>
          <w:i/>
          <w:iCs/>
        </w:rPr>
        <w:t>s - Analysis of gaseous effluents - Part 2 : tubular furnacethermal degradation method</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ind w:left="567" w:hanging="567"/>
        <w:jc w:val="both"/>
      </w:pPr>
      <w:r w:rsidRPr="00F67939">
        <w:t xml:space="preserve">[16] </w:t>
      </w:r>
      <w:r>
        <w:tab/>
      </w:r>
      <w:r w:rsidRPr="00F67939">
        <w:t xml:space="preserve">Fire Standardisation Research in Railways (FIRESTARR), Final Report, EuropeanStandards, Measurement and </w:t>
      </w:r>
      <w:r>
        <w:t>Deney</w:t>
      </w:r>
      <w:r w:rsidRPr="00F67939">
        <w:t>ing Programme, Contract SMT4-CT97-2164,Commission of the European Communities, Brussels, Belgium, 2001.</w:t>
      </w:r>
    </w:p>
    <w:p w:rsidR="0073416F" w:rsidRPr="00F67939" w:rsidRDefault="0073416F" w:rsidP="00F67939">
      <w:pPr>
        <w:pStyle w:val="FootnoteText"/>
        <w:tabs>
          <w:tab w:val="left" w:pos="284"/>
          <w:tab w:val="left" w:pos="567"/>
        </w:tabs>
        <w:jc w:val="both"/>
      </w:pPr>
    </w:p>
    <w:p w:rsidR="0073416F" w:rsidRPr="00F67939" w:rsidRDefault="0073416F" w:rsidP="00982697">
      <w:pPr>
        <w:tabs>
          <w:tab w:val="left" w:pos="567"/>
        </w:tabs>
        <w:autoSpaceDE w:val="0"/>
        <w:autoSpaceDN w:val="0"/>
        <w:adjustRightInd w:val="0"/>
        <w:ind w:left="567" w:hanging="567"/>
        <w:jc w:val="both"/>
        <w:rPr>
          <w:i/>
          <w:iCs/>
        </w:rPr>
      </w:pPr>
      <w:r w:rsidRPr="00F67939">
        <w:t xml:space="preserve">[17] </w:t>
      </w:r>
      <w:r>
        <w:tab/>
      </w:r>
      <w:r w:rsidRPr="00F67939">
        <w:t xml:space="preserve">CEN TS 45545-2, </w:t>
      </w:r>
      <w:r w:rsidRPr="00F67939">
        <w:rPr>
          <w:i/>
          <w:iCs/>
        </w:rPr>
        <w:t>Railway applications – Fire protection on railway vehicles – Part 2:Requirements for fire behaviour of materials and components</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rPr>
          <w:i/>
          <w:iCs/>
        </w:rPr>
      </w:pPr>
      <w:r w:rsidRPr="00F67939">
        <w:t xml:space="preserve">[18] </w:t>
      </w:r>
      <w:r>
        <w:tab/>
      </w:r>
      <w:r w:rsidRPr="00F67939">
        <w:t xml:space="preserve">IEC/TS 60695-7-50, </w:t>
      </w:r>
      <w:r w:rsidRPr="00F67939">
        <w:rPr>
          <w:i/>
          <w:iCs/>
        </w:rPr>
        <w:t xml:space="preserve">Fire hazard </w:t>
      </w:r>
      <w:r>
        <w:rPr>
          <w:i/>
          <w:iCs/>
        </w:rPr>
        <w:t>deney</w:t>
      </w:r>
      <w:r w:rsidRPr="00F67939">
        <w:rPr>
          <w:i/>
          <w:iCs/>
        </w:rPr>
        <w:t xml:space="preserve">ing – Part 7-50: Toxicity of fire effluent – Estimationof toxic potency – Apparatus and </w:t>
      </w:r>
      <w:r>
        <w:rPr>
          <w:i/>
          <w:iCs/>
        </w:rPr>
        <w:t>deney</w:t>
      </w:r>
      <w:r w:rsidRPr="00F67939">
        <w:rPr>
          <w:i/>
          <w:iCs/>
        </w:rPr>
        <w:t xml:space="preserve"> method</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rPr>
          <w:i/>
          <w:iCs/>
        </w:rPr>
      </w:pPr>
      <w:r w:rsidRPr="00F67939">
        <w:t xml:space="preserve">[19] </w:t>
      </w:r>
      <w:r>
        <w:tab/>
      </w:r>
      <w:r w:rsidRPr="00F67939">
        <w:t xml:space="preserve">DIN 53436-1, </w:t>
      </w:r>
      <w:r w:rsidRPr="00F67939">
        <w:rPr>
          <w:i/>
          <w:iCs/>
        </w:rPr>
        <w:t xml:space="preserve">Producing thermal decomposition products from materials in an air streamand their toxicological </w:t>
      </w:r>
      <w:r>
        <w:rPr>
          <w:i/>
          <w:iCs/>
        </w:rPr>
        <w:t>deney</w:t>
      </w:r>
      <w:r w:rsidRPr="00F67939">
        <w:rPr>
          <w:i/>
          <w:iCs/>
        </w:rPr>
        <w:t xml:space="preserve">ing; decomposition apparatus and determination of </w:t>
      </w:r>
      <w:r>
        <w:rPr>
          <w:i/>
          <w:iCs/>
        </w:rPr>
        <w:t>deney</w:t>
      </w:r>
    </w:p>
    <w:p w:rsidR="0073416F" w:rsidRPr="00F67939" w:rsidRDefault="0073416F" w:rsidP="00F67939">
      <w:pPr>
        <w:tabs>
          <w:tab w:val="left" w:pos="567"/>
        </w:tabs>
        <w:autoSpaceDE w:val="0"/>
        <w:autoSpaceDN w:val="0"/>
        <w:adjustRightInd w:val="0"/>
        <w:jc w:val="both"/>
      </w:pPr>
      <w:r>
        <w:rPr>
          <w:i/>
          <w:iCs/>
        </w:rPr>
        <w:tab/>
      </w:r>
      <w:r w:rsidRPr="00F67939">
        <w:rPr>
          <w:i/>
          <w:iCs/>
        </w:rPr>
        <w:t xml:space="preserve">temperature </w:t>
      </w:r>
      <w:r w:rsidRPr="00F67939">
        <w:t>(1981)</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[20] </w:t>
      </w:r>
      <w:r>
        <w:tab/>
      </w:r>
      <w:r w:rsidRPr="00F67939">
        <w:t xml:space="preserve">IEC 60754-2, </w:t>
      </w:r>
      <w:r>
        <w:rPr>
          <w:i/>
          <w:iCs/>
        </w:rPr>
        <w:t>Deney</w:t>
      </w:r>
      <w:r w:rsidRPr="00F67939">
        <w:rPr>
          <w:i/>
          <w:iCs/>
        </w:rPr>
        <w:t xml:space="preserve"> on gases evolved during combustion of electric cables – Part 2:Determination of degree of acidity of gases evolved during the combustion of materialstaken from electric cables by measuring pH et conductivity </w:t>
      </w:r>
      <w:r w:rsidRPr="00F67939">
        <w:t>(1991)</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[21] </w:t>
      </w:r>
      <w:r>
        <w:tab/>
      </w:r>
      <w:r w:rsidRPr="00F67939">
        <w:t xml:space="preserve">IEC/TS 60695-7-51, </w:t>
      </w:r>
      <w:r w:rsidRPr="00F67939">
        <w:rPr>
          <w:i/>
          <w:iCs/>
        </w:rPr>
        <w:t xml:space="preserve">Fire hazard </w:t>
      </w:r>
      <w:r>
        <w:rPr>
          <w:i/>
          <w:iCs/>
        </w:rPr>
        <w:t>deney</w:t>
      </w:r>
      <w:r w:rsidRPr="00F67939">
        <w:rPr>
          <w:i/>
          <w:iCs/>
        </w:rPr>
        <w:t xml:space="preserve">ing – Part 7-51: Toxicity of fire effluent – Estimationof toxic potency – Calculation and interpretation of </w:t>
      </w:r>
      <w:r>
        <w:rPr>
          <w:i/>
          <w:iCs/>
        </w:rPr>
        <w:t>deney</w:t>
      </w:r>
      <w:r w:rsidRPr="00F67939">
        <w:rPr>
          <w:i/>
          <w:iCs/>
        </w:rPr>
        <w:t xml:space="preserve"> results </w:t>
      </w:r>
      <w:r w:rsidRPr="00F67939">
        <w:t>(2002)</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rPr>
          <w:i/>
          <w:iCs/>
        </w:rPr>
      </w:pPr>
      <w:r w:rsidRPr="00F67939">
        <w:t xml:space="preserve">[22] </w:t>
      </w:r>
      <w:r>
        <w:tab/>
      </w:r>
      <w:r w:rsidRPr="00F67939">
        <w:t xml:space="preserve">ISO/TS 19700, </w:t>
      </w:r>
      <w:r w:rsidRPr="00F67939">
        <w:rPr>
          <w:i/>
          <w:iCs/>
        </w:rPr>
        <w:t>Controlled equivalence ratio method for the determination of hazardouscomponents of fire effluents</w:t>
      </w:r>
    </w:p>
    <w:p w:rsidR="0073416F" w:rsidRDefault="0073416F" w:rsidP="00F67939">
      <w:pPr>
        <w:tabs>
          <w:tab w:val="left" w:pos="567"/>
        </w:tabs>
        <w:autoSpaceDE w:val="0"/>
        <w:autoSpaceDN w:val="0"/>
        <w:adjustRightInd w:val="0"/>
        <w:jc w:val="both"/>
      </w:pPr>
    </w:p>
    <w:p w:rsidR="0073416F" w:rsidRPr="00F67939" w:rsidRDefault="0073416F" w:rsidP="00F67939">
      <w:pPr>
        <w:tabs>
          <w:tab w:val="left" w:pos="567"/>
        </w:tabs>
        <w:autoSpaceDE w:val="0"/>
        <w:autoSpaceDN w:val="0"/>
        <w:adjustRightInd w:val="0"/>
        <w:jc w:val="both"/>
        <w:rPr>
          <w:i/>
          <w:iCs/>
        </w:rPr>
      </w:pPr>
      <w:r w:rsidRPr="00F67939">
        <w:t xml:space="preserve">[23] </w:t>
      </w:r>
      <w:r>
        <w:tab/>
      </w:r>
      <w:r w:rsidRPr="00F67939">
        <w:t xml:space="preserve">BS 7990, </w:t>
      </w:r>
      <w:r w:rsidRPr="00F67939">
        <w:rPr>
          <w:i/>
          <w:iCs/>
        </w:rPr>
        <w:t>Tube furnace method for the determination of toxic product yields in fireeffluents</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[24] </w:t>
      </w:r>
      <w:r>
        <w:tab/>
      </w:r>
      <w:r w:rsidRPr="00F67939">
        <w:t xml:space="preserve">IMO FTP Code, </w:t>
      </w:r>
      <w:r w:rsidRPr="001219A0">
        <w:rPr>
          <w:i/>
          <w:iCs/>
        </w:rPr>
        <w:t xml:space="preserve">International Code for Application of Fire </w:t>
      </w:r>
      <w:r>
        <w:rPr>
          <w:i/>
          <w:iCs/>
        </w:rPr>
        <w:t>Deney</w:t>
      </w:r>
      <w:r w:rsidRPr="001219A0">
        <w:rPr>
          <w:i/>
          <w:iCs/>
        </w:rPr>
        <w:t xml:space="preserve"> Procedures (FTP Code)adopted by IMO as resolution MSC 61 (67) in 1996</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[25] </w:t>
      </w:r>
      <w:r>
        <w:tab/>
      </w:r>
      <w:r w:rsidRPr="00F67939">
        <w:t xml:space="preserve">ISO 5659-2, </w:t>
      </w:r>
      <w:r w:rsidRPr="001219A0">
        <w:rPr>
          <w:i/>
          <w:iCs/>
        </w:rPr>
        <w:t xml:space="preserve">Plastics – Smoke generation – Part 2: Determination of optical density by asingle-chamber </w:t>
      </w:r>
      <w:r>
        <w:rPr>
          <w:i/>
          <w:iCs/>
        </w:rPr>
        <w:t>deney</w:t>
      </w:r>
      <w:r w:rsidRPr="001219A0">
        <w:rPr>
          <w:i/>
          <w:iCs/>
        </w:rPr>
        <w:t>(1994)</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[26]</w:t>
      </w:r>
      <w:r>
        <w:tab/>
      </w:r>
      <w:r w:rsidRPr="00F67939">
        <w:t xml:space="preserve">ISO/TR 9122-5, </w:t>
      </w:r>
      <w:r w:rsidRPr="001219A0">
        <w:rPr>
          <w:i/>
          <w:iCs/>
        </w:rPr>
        <w:t xml:space="preserve">Toxicity </w:t>
      </w:r>
      <w:r>
        <w:rPr>
          <w:i/>
          <w:iCs/>
        </w:rPr>
        <w:t>deney</w:t>
      </w:r>
      <w:r w:rsidRPr="001219A0">
        <w:rPr>
          <w:i/>
          <w:iCs/>
        </w:rPr>
        <w:t>ing of fire effluents – Part 5: Prediction of toxic effects offire effluents (1993)</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[27] </w:t>
      </w:r>
      <w:r>
        <w:tab/>
      </w:r>
      <w:r w:rsidRPr="00F67939">
        <w:t xml:space="preserve">DIN 53436-2, </w:t>
      </w:r>
      <w:r w:rsidRPr="001219A0">
        <w:rPr>
          <w:i/>
          <w:iCs/>
        </w:rPr>
        <w:t>Erzeugung thermischer Zersetzungsprodukte von Werkstoffen unterLuftzufuhr und ihre toxikologische Prüfung; Verfahren zur thermischen Zersetzung(1986)</w:t>
      </w:r>
    </w:p>
    <w:p w:rsidR="0073416F" w:rsidRDefault="0073416F" w:rsidP="00F67939">
      <w:pPr>
        <w:tabs>
          <w:tab w:val="left" w:pos="567"/>
        </w:tabs>
        <w:autoSpaceDE w:val="0"/>
        <w:autoSpaceDN w:val="0"/>
        <w:adjustRightInd w:val="0"/>
        <w:jc w:val="both"/>
      </w:pPr>
    </w:p>
    <w:p w:rsidR="0073416F" w:rsidRDefault="0073416F" w:rsidP="00982697">
      <w:pPr>
        <w:tabs>
          <w:tab w:val="left" w:pos="567"/>
        </w:tabs>
        <w:autoSpaceDE w:val="0"/>
        <w:autoSpaceDN w:val="0"/>
        <w:adjustRightInd w:val="0"/>
        <w:ind w:left="567" w:hanging="567"/>
        <w:jc w:val="both"/>
      </w:pPr>
      <w:r w:rsidRPr="00F67939">
        <w:t xml:space="preserve">[28] </w:t>
      </w:r>
      <w:r>
        <w:tab/>
      </w:r>
      <w:r w:rsidRPr="00F67939">
        <w:t xml:space="preserve">DIN 53436-3: </w:t>
      </w:r>
      <w:r w:rsidRPr="001219A0">
        <w:rPr>
          <w:i/>
          <w:iCs/>
        </w:rPr>
        <w:t>Erzeugung thermischer Zersetzungsprodukte von Werkstoffen unterLuftzufuhr und ihre toxikologische Prüfung; Verfahren zu inhalationstoxikologischenUntersuchung (1989)</w:t>
      </w:r>
    </w:p>
    <w:p w:rsidR="0073416F" w:rsidRPr="00F67939" w:rsidRDefault="0073416F" w:rsidP="00982697">
      <w:pPr>
        <w:tabs>
          <w:tab w:val="left" w:pos="567"/>
        </w:tabs>
        <w:autoSpaceDE w:val="0"/>
        <w:autoSpaceDN w:val="0"/>
        <w:adjustRightInd w:val="0"/>
        <w:ind w:left="567" w:hanging="567"/>
        <w:jc w:val="both"/>
      </w:pPr>
    </w:p>
    <w:p w:rsidR="0073416F" w:rsidRPr="00F67939" w:rsidRDefault="0073416F" w:rsidP="00982697">
      <w:pPr>
        <w:tabs>
          <w:tab w:val="left" w:pos="567"/>
        </w:tabs>
        <w:autoSpaceDE w:val="0"/>
        <w:autoSpaceDN w:val="0"/>
        <w:adjustRightInd w:val="0"/>
        <w:ind w:left="567" w:hanging="567"/>
        <w:jc w:val="both"/>
      </w:pPr>
      <w:r w:rsidRPr="00F67939">
        <w:t xml:space="preserve">[29] </w:t>
      </w:r>
      <w:r>
        <w:tab/>
      </w:r>
      <w:r w:rsidRPr="00F67939">
        <w:t xml:space="preserve">Klimisch, H. J., Hollander, H. W. and Thyssen, </w:t>
      </w:r>
      <w:r w:rsidRPr="001219A0">
        <w:rPr>
          <w:i/>
          <w:iCs/>
        </w:rPr>
        <w:t>Comparative measurements of thetoxicity to laboratory animals of products of thermal decomposition generated by themethod of DIN 53436, J., J. Comb. Tox. 7, 1980, pp. 209 – 230</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[30] </w:t>
      </w:r>
      <w:r>
        <w:tab/>
      </w:r>
      <w:r w:rsidRPr="00F67939">
        <w:t xml:space="preserve">Klimisch, H. J., Hollander, H. W. and Thyssen, </w:t>
      </w:r>
      <w:r w:rsidRPr="001219A0">
        <w:rPr>
          <w:i/>
          <w:iCs/>
        </w:rPr>
        <w:t>Generation of constant concentrations ofthermal decomposition products in inhalation chambers. A comparative study with amethod according to DIN 53436. I. Measurement of carbon monoxide and carbondioxide in inhalation chambers, J., J. Comb. Tox. 7, 1980, pp. 243 – 256</w:t>
      </w:r>
    </w:p>
    <w:p w:rsidR="0073416F" w:rsidRDefault="0073416F" w:rsidP="00F67939">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[31] </w:t>
      </w:r>
      <w:r>
        <w:tab/>
      </w:r>
      <w:r w:rsidRPr="00F67939">
        <w:t xml:space="preserve">Hartzell, G.E., </w:t>
      </w:r>
      <w:r w:rsidRPr="001219A0">
        <w:rPr>
          <w:i/>
          <w:iCs/>
        </w:rPr>
        <w:t>Overview of combustion toxicology. Toxicology, 115, p.7-23, publishedby Elsevier Science Ireland for the National Fire Protections Association (NFPA) (1996)</w:t>
      </w:r>
    </w:p>
    <w:p w:rsidR="0073416F" w:rsidRDefault="0073416F" w:rsidP="00982697">
      <w:pPr>
        <w:tabs>
          <w:tab w:val="left" w:pos="567"/>
        </w:tabs>
        <w:autoSpaceDE w:val="0"/>
        <w:autoSpaceDN w:val="0"/>
        <w:adjustRightInd w:val="0"/>
        <w:jc w:val="both"/>
      </w:pPr>
    </w:p>
    <w:p w:rsidR="0073416F" w:rsidRPr="00F67939" w:rsidRDefault="0073416F" w:rsidP="00982697">
      <w:pPr>
        <w:tabs>
          <w:tab w:val="left" w:pos="567"/>
        </w:tabs>
        <w:autoSpaceDE w:val="0"/>
        <w:autoSpaceDN w:val="0"/>
        <w:adjustRightInd w:val="0"/>
        <w:ind w:left="567" w:hanging="567"/>
        <w:jc w:val="both"/>
      </w:pPr>
      <w:r w:rsidRPr="00F67939">
        <w:t xml:space="preserve">[32] </w:t>
      </w:r>
      <w:r>
        <w:tab/>
      </w:r>
      <w:r w:rsidRPr="00F67939">
        <w:t xml:space="preserve">Levin, B.C. et al., </w:t>
      </w:r>
      <w:r w:rsidRPr="00982697">
        <w:rPr>
          <w:i/>
          <w:iCs/>
        </w:rPr>
        <w:t xml:space="preserve">Further Development of a </w:t>
      </w:r>
      <w:r>
        <w:rPr>
          <w:i/>
          <w:iCs/>
        </w:rPr>
        <w:t>Deney</w:t>
      </w:r>
      <w:r w:rsidRPr="00982697">
        <w:rPr>
          <w:i/>
          <w:iCs/>
        </w:rPr>
        <w:t xml:space="preserve"> Method for the Assessment of theAcute Inhalation Toxicity of Combustion Products, NBSIR 82-2532. Washington: USNational Bureau of Standards (1982)</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[33] </w:t>
      </w:r>
      <w:r>
        <w:tab/>
      </w:r>
      <w:r w:rsidRPr="00F67939">
        <w:t xml:space="preserve">Levin, B.C., Paabo, M. et Birky, M.M., </w:t>
      </w:r>
      <w:r w:rsidRPr="00982697">
        <w:rPr>
          <w:i/>
          <w:iCs/>
        </w:rPr>
        <w:t xml:space="preserve">An Interlaboratory Evaluation of the NationalBureau of Standards </w:t>
      </w:r>
      <w:r>
        <w:rPr>
          <w:i/>
          <w:iCs/>
        </w:rPr>
        <w:t>Deney</w:t>
      </w:r>
      <w:r w:rsidRPr="00982697">
        <w:rPr>
          <w:i/>
          <w:iCs/>
        </w:rPr>
        <w:t xml:space="preserve"> Method for Assessing the Acute Inhalation Toxicity ofCombustion Products, NBSIR 83-2678. Gaithersburg: US National Bureau of Standards(1983)</w:t>
      </w:r>
    </w:p>
    <w:p w:rsidR="0073416F" w:rsidRDefault="0073416F" w:rsidP="00F67939">
      <w:pPr>
        <w:pStyle w:val="FootnoteText"/>
        <w:tabs>
          <w:tab w:val="left" w:pos="284"/>
          <w:tab w:val="left" w:pos="567"/>
        </w:tabs>
        <w:jc w:val="both"/>
      </w:pPr>
    </w:p>
    <w:p w:rsidR="0073416F" w:rsidRDefault="0073416F" w:rsidP="00982697">
      <w:pPr>
        <w:pStyle w:val="FootnoteText"/>
        <w:tabs>
          <w:tab w:val="left" w:pos="284"/>
          <w:tab w:val="left" w:pos="567"/>
        </w:tabs>
        <w:ind w:left="567" w:hanging="567"/>
        <w:jc w:val="both"/>
      </w:pPr>
      <w:r w:rsidRPr="00F67939">
        <w:t xml:space="preserve">[34] </w:t>
      </w:r>
      <w:r>
        <w:tab/>
      </w:r>
      <w:r w:rsidRPr="00F67939">
        <w:t xml:space="preserve">NFPA 269, </w:t>
      </w:r>
      <w:r w:rsidRPr="00982697">
        <w:rPr>
          <w:i/>
          <w:iCs/>
        </w:rPr>
        <w:t xml:space="preserve">Standard </w:t>
      </w:r>
      <w:r>
        <w:rPr>
          <w:i/>
          <w:iCs/>
        </w:rPr>
        <w:t>Deney</w:t>
      </w:r>
      <w:r w:rsidRPr="00982697">
        <w:rPr>
          <w:i/>
          <w:iCs/>
        </w:rPr>
        <w:t xml:space="preserve"> Method for Developing Toxic Potency Data for Use in FireHazard Modelling, NFPA International, Quincy, MA, USA</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[35] </w:t>
      </w:r>
      <w:r>
        <w:tab/>
      </w:r>
      <w:r w:rsidRPr="00F67939">
        <w:t xml:space="preserve">ASTM E 1678, </w:t>
      </w:r>
      <w:r w:rsidRPr="00982697">
        <w:rPr>
          <w:i/>
          <w:iCs/>
        </w:rPr>
        <w:t xml:space="preserve">Standard </w:t>
      </w:r>
      <w:r>
        <w:rPr>
          <w:i/>
          <w:iCs/>
        </w:rPr>
        <w:t>Deney</w:t>
      </w:r>
      <w:r w:rsidRPr="00982697">
        <w:rPr>
          <w:i/>
          <w:iCs/>
        </w:rPr>
        <w:t xml:space="preserve"> Method for Measuring Smoke Toxicity for Use in FireHazard Analysis, ASTM International, West Conshohocken, PA, USA</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[36] </w:t>
      </w:r>
      <w:r>
        <w:tab/>
      </w:r>
      <w:r w:rsidRPr="00F67939">
        <w:t>Babrauskas, V., Harris Jr., R. H., Braun, E., Levin, B. C., Paabo, M. and Gann, R. G.,</w:t>
      </w:r>
      <w:r w:rsidRPr="00982697">
        <w:rPr>
          <w:i/>
          <w:iCs/>
        </w:rPr>
        <w:t xml:space="preserve">The Role of Bench-Scale </w:t>
      </w:r>
      <w:r>
        <w:rPr>
          <w:i/>
          <w:iCs/>
        </w:rPr>
        <w:t>Deney</w:t>
      </w:r>
      <w:r w:rsidRPr="00982697">
        <w:rPr>
          <w:i/>
          <w:iCs/>
        </w:rPr>
        <w:t xml:space="preserve"> Data in Assessing Real-Scale Fire Toxicity, NISTTechnical Note 1284, National Institute of Standards and Technology, Gaithersburg,MD, USA, 1991</w:t>
      </w:r>
    </w:p>
    <w:p w:rsidR="0073416F" w:rsidRDefault="0073416F" w:rsidP="00F67939">
      <w:pPr>
        <w:pStyle w:val="FootnoteText"/>
        <w:tabs>
          <w:tab w:val="left" w:pos="284"/>
          <w:tab w:val="left" w:pos="567"/>
        </w:tabs>
        <w:jc w:val="both"/>
      </w:pPr>
    </w:p>
    <w:p w:rsidR="0073416F" w:rsidRDefault="0073416F" w:rsidP="00982697">
      <w:pPr>
        <w:pStyle w:val="FootnoteText"/>
        <w:tabs>
          <w:tab w:val="left" w:pos="284"/>
          <w:tab w:val="left" w:pos="567"/>
        </w:tabs>
        <w:ind w:left="567" w:hanging="567"/>
        <w:jc w:val="both"/>
      </w:pPr>
      <w:r w:rsidRPr="00F67939">
        <w:t xml:space="preserve">[37] </w:t>
      </w:r>
      <w:r>
        <w:tab/>
      </w:r>
      <w:r w:rsidRPr="00F67939">
        <w:t xml:space="preserve">Alexeeff, G. V. et Packham, S. C., </w:t>
      </w:r>
      <w:r w:rsidRPr="00982697">
        <w:rPr>
          <w:i/>
          <w:iCs/>
        </w:rPr>
        <w:t>Evaluation of Smoke Toxicity Using Concentration-Time Products. J. Fire Sci. 2(5): pp. 362-379 (1984)</w:t>
      </w:r>
    </w:p>
    <w:p w:rsidR="0073416F" w:rsidRPr="00F67939" w:rsidRDefault="0073416F" w:rsidP="00982697">
      <w:pPr>
        <w:pStyle w:val="FootnoteText"/>
        <w:tabs>
          <w:tab w:val="left" w:pos="284"/>
          <w:tab w:val="left" w:pos="567"/>
        </w:tabs>
        <w:ind w:left="567" w:hanging="567"/>
        <w:jc w:val="both"/>
      </w:pPr>
      <w:r w:rsidRPr="00F67939">
        <w:t xml:space="preserve">[38] </w:t>
      </w:r>
      <w:r>
        <w:tab/>
      </w:r>
      <w:r w:rsidRPr="00F67939">
        <w:t xml:space="preserve">Alarie, Y. C. and Anderson, R. C., </w:t>
      </w:r>
      <w:r w:rsidRPr="00982697">
        <w:rPr>
          <w:i/>
          <w:iCs/>
        </w:rPr>
        <w:t>Toxicologic and acute lethal hazard evaluation ofthermal decomposition products of synthetic and natural polymers, Toxicology andApplied Pharmacology, 51, 1979, pp. 341 - 361</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[39] </w:t>
      </w:r>
      <w:r>
        <w:tab/>
      </w:r>
      <w:r w:rsidRPr="00F67939">
        <w:t>New York State Uniform Fire Prevention et Building Code, Article 15, Part 1120,</w:t>
      </w:r>
      <w:r w:rsidRPr="00982697">
        <w:rPr>
          <w:i/>
          <w:iCs/>
        </w:rPr>
        <w:t xml:space="preserve">Combustion Toxicity </w:t>
      </w:r>
      <w:r>
        <w:rPr>
          <w:i/>
          <w:iCs/>
        </w:rPr>
        <w:t>Deney</w:t>
      </w:r>
      <w:r w:rsidRPr="00982697">
        <w:rPr>
          <w:i/>
          <w:iCs/>
        </w:rPr>
        <w:t>ing and Regulations for Implementing Building Materials andFinishes; Fire Gas Toxicity Data File. New York State, Department of State, Office ofFire Prevention et Control, Albany, NY 12231 (1986)</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[40] </w:t>
      </w:r>
      <w:r>
        <w:tab/>
      </w:r>
      <w:r w:rsidRPr="00F67939">
        <w:t xml:space="preserve">Kaplan, H.L., Grand, A.F., Hartzell, G.E., </w:t>
      </w:r>
      <w:r w:rsidRPr="00982697">
        <w:rPr>
          <w:i/>
          <w:iCs/>
        </w:rPr>
        <w:t xml:space="preserve">Combustion toxicology – Principles and </w:t>
      </w:r>
      <w:r>
        <w:rPr>
          <w:i/>
          <w:iCs/>
        </w:rPr>
        <w:t>deney</w:t>
      </w:r>
      <w:r w:rsidRPr="00982697">
        <w:rPr>
          <w:i/>
          <w:iCs/>
        </w:rPr>
        <w:t>methods. Technomic Publishing Co., Box 5535, Lancaster Pennsylvania 17604, USA(1983)</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[41]</w:t>
      </w:r>
      <w:r>
        <w:tab/>
      </w:r>
      <w:r w:rsidRPr="00F67939">
        <w:t xml:space="preserve">Tsuchiya, Y., </w:t>
      </w:r>
      <w:r w:rsidRPr="00982697">
        <w:rPr>
          <w:i/>
          <w:iCs/>
        </w:rPr>
        <w:t xml:space="preserve">New Japanese standard </w:t>
      </w:r>
      <w:r>
        <w:rPr>
          <w:i/>
          <w:iCs/>
        </w:rPr>
        <w:t>deney</w:t>
      </w:r>
      <w:r w:rsidRPr="00982697">
        <w:rPr>
          <w:i/>
          <w:iCs/>
        </w:rPr>
        <w:t xml:space="preserve"> for combustion gas toxicity, Journal ofCombustion Toxicity 4, pp. 5-7 (1977)</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[42] </w:t>
      </w:r>
      <w:r>
        <w:tab/>
      </w:r>
      <w:r w:rsidRPr="00F67939">
        <w:t xml:space="preserve">Saito, F., </w:t>
      </w:r>
      <w:r w:rsidRPr="00982697">
        <w:rPr>
          <w:i/>
          <w:iCs/>
        </w:rPr>
        <w:t xml:space="preserve">Toxicity </w:t>
      </w:r>
      <w:r>
        <w:rPr>
          <w:i/>
          <w:iCs/>
        </w:rPr>
        <w:t>deney</w:t>
      </w:r>
      <w:r w:rsidRPr="00982697">
        <w:rPr>
          <w:i/>
          <w:iCs/>
        </w:rPr>
        <w:t xml:space="preserve"> for fire resistive materials in Japan, Journal of CombustionToxicology, 9, 1982, pp. 194 - 205</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[43] </w:t>
      </w:r>
      <w:r>
        <w:tab/>
      </w:r>
      <w:r w:rsidRPr="00F67939">
        <w:t xml:space="preserve">BS 476-6, </w:t>
      </w:r>
      <w:r w:rsidRPr="00982697">
        <w:rPr>
          <w:i/>
          <w:iCs/>
        </w:rPr>
        <w:t xml:space="preserve">Fire </w:t>
      </w:r>
      <w:r>
        <w:rPr>
          <w:i/>
          <w:iCs/>
        </w:rPr>
        <w:t>deney</w:t>
      </w:r>
      <w:r w:rsidRPr="00982697">
        <w:rPr>
          <w:i/>
          <w:iCs/>
        </w:rPr>
        <w:t xml:space="preserve">s on building materials and structures – Part 6: Method of </w:t>
      </w:r>
      <w:r>
        <w:rPr>
          <w:i/>
          <w:iCs/>
        </w:rPr>
        <w:t>deney</w:t>
      </w:r>
      <w:r w:rsidRPr="00982697">
        <w:rPr>
          <w:i/>
          <w:iCs/>
        </w:rPr>
        <w:t xml:space="preserve"> for firepropagation for products (1989)</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[44] </w:t>
      </w:r>
      <w:r>
        <w:tab/>
      </w:r>
      <w:r w:rsidRPr="00F67939">
        <w:t xml:space="preserve">EN 50305:2002, </w:t>
      </w:r>
      <w:r w:rsidRPr="00982697">
        <w:rPr>
          <w:i/>
          <w:iCs/>
        </w:rPr>
        <w:t xml:space="preserve">Railway applications - Railway rolling stock cables having special fireperformance - </w:t>
      </w:r>
      <w:r>
        <w:rPr>
          <w:i/>
          <w:iCs/>
        </w:rPr>
        <w:t>Deney</w:t>
      </w:r>
      <w:r w:rsidRPr="00982697">
        <w:rPr>
          <w:i/>
          <w:iCs/>
        </w:rPr>
        <w:t xml:space="preserve"> methods. (Clause 9.2, Toxicity. Annex E, Analysis methods fortoxicity).</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[45] </w:t>
      </w:r>
      <w:r>
        <w:tab/>
      </w:r>
      <w:r w:rsidRPr="00F67939">
        <w:t xml:space="preserve">EN 50306-1:2002, </w:t>
      </w:r>
      <w:r w:rsidRPr="00982697">
        <w:rPr>
          <w:i/>
          <w:iCs/>
        </w:rPr>
        <w:t>Railway applications - Railway rolling stock cables having special fireperformance – Thin wall – Part 1: General requirements</w:t>
      </w:r>
    </w:p>
    <w:p w:rsidR="0073416F" w:rsidRDefault="0073416F" w:rsidP="00F67939">
      <w:pPr>
        <w:pStyle w:val="FootnoteText"/>
        <w:tabs>
          <w:tab w:val="left" w:pos="284"/>
          <w:tab w:val="left" w:pos="567"/>
        </w:tabs>
        <w:jc w:val="both"/>
      </w:pPr>
    </w:p>
    <w:p w:rsidR="0073416F" w:rsidRPr="00F67939" w:rsidRDefault="0073416F" w:rsidP="00982697">
      <w:pPr>
        <w:pStyle w:val="FootnoteText"/>
        <w:tabs>
          <w:tab w:val="left" w:pos="284"/>
          <w:tab w:val="left" w:pos="567"/>
        </w:tabs>
        <w:ind w:left="567" w:hanging="567"/>
        <w:jc w:val="both"/>
      </w:pPr>
      <w:r w:rsidRPr="00F67939">
        <w:t xml:space="preserve">[46] </w:t>
      </w:r>
      <w:r>
        <w:tab/>
      </w:r>
      <w:r w:rsidRPr="00F67939">
        <w:t xml:space="preserve">EN 50267-1:1999, </w:t>
      </w:r>
      <w:r w:rsidRPr="00982697">
        <w:rPr>
          <w:i/>
          <w:iCs/>
        </w:rPr>
        <w:t xml:space="preserve">Common </w:t>
      </w:r>
      <w:r>
        <w:rPr>
          <w:i/>
          <w:iCs/>
        </w:rPr>
        <w:t>deney</w:t>
      </w:r>
      <w:r w:rsidRPr="00982697">
        <w:rPr>
          <w:i/>
          <w:iCs/>
        </w:rPr>
        <w:t xml:space="preserve"> methods for cables under fire conditions – </w:t>
      </w:r>
      <w:r>
        <w:rPr>
          <w:i/>
          <w:iCs/>
        </w:rPr>
        <w:t>Deney</w:t>
      </w:r>
      <w:r w:rsidRPr="00982697">
        <w:rPr>
          <w:i/>
          <w:iCs/>
        </w:rPr>
        <w:t>s ongases evolved during combustion of materials from cables – Part 1: Apparatus</w:t>
      </w:r>
    </w:p>
    <w:sectPr w:rsidR="0073416F" w:rsidRPr="00F67939" w:rsidSect="0073416F">
      <w:headerReference w:type="even" r:id="rId62"/>
      <w:headerReference w:type="default" r:id="rId63"/>
      <w:footerReference w:type="even" r:id="rId64"/>
      <w:footerReference w:type="default" r:id="rId65"/>
      <w:pgSz w:w="11907" w:h="16840" w:code="9"/>
      <w:pgMar w:top="1418" w:right="1134" w:bottom="1134" w:left="1134" w:header="851" w:footer="851" w:gutter="0"/>
      <w:cols w:space="708"/>
      <w:docGrid w:linePitch="272"/>
      <w:sectPrChange w:id="1403" w:author="fundaa" w:date="2014-11-27T10:35:00Z">
        <w:sectPr w:rsidR="0073416F" w:rsidRPr="00F67939" w:rsidSect="0073416F">
          <w:pgSz w:w="11906" w:h="16838" w:code="0"/>
          <w:pgMar w:top="1417" w:right="1417" w:bottom="1417" w:left="1417" w:header="708" w:footer="708"/>
          <w:docGrid w:linePitch="36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3416F" w:rsidRDefault="0073416F">
      <w:r>
        <w:separator/>
      </w:r>
    </w:p>
  </w:endnote>
  <w:endnote w:type="continuationSeparator" w:id="0">
    <w:p w:rsidR="0073416F" w:rsidRDefault="0073416F">
      <w:r>
        <w:continuationSeparator/>
      </w:r>
    </w:p>
  </w:endnote>
</w:endnotes>
</file>

<file path=word/fontTable.xml><?xml version="1.0" encoding="utf-8"?>
<w:fonts xmlns:r="http://schemas.openxmlformats.org/officeDocument/2006/relationships" xmlns:w="http://schemas.openxmlformats.org/wordprocessingml/2006/main">
  <w:font w:name="ArialMT">
    <w:altName w:val="Arial"/>
    <w:panose1 w:val="00000000000000000000"/>
    <w:charset w:val="00"/>
    <w:family w:val="swiss"/>
    <w:notTrueType/>
    <w:pitch w:val="default"/>
    <w:sig w:usb0="00000003" w:usb1="00000000" w:usb2="00000000" w:usb3="00000000" w:csb0="00000001" w:csb1="00000000"/>
  </w:font>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 w:name="Tahoma">
    <w:panose1 w:val="020B0604030504040204"/>
    <w:charset w:val="A2"/>
    <w:family w:val="swiss"/>
    <w:pitch w:val="variable"/>
    <w:sig w:usb0="E1002EFF" w:usb1="C000605B" w:usb2="00000029" w:usb3="00000000" w:csb0="000101FF" w:csb1="00000000"/>
  </w:font>
  <w:font w:name="SimSun">
    <w:altName w:val="??¨¬?"/>
    <w:panose1 w:val="02010600030101010101"/>
    <w:charset w:val="86"/>
    <w:family w:val="auto"/>
    <w:pitch w:val="variable"/>
    <w:sig w:usb0="00000003" w:usb1="288F0000" w:usb2="00000016" w:usb3="00000000" w:csb0="00040001" w:csb1="00000000"/>
  </w:font>
  <w:font w:name="Calibri Light">
    <w:panose1 w:val="020F0302020204030204"/>
    <w:charset w:val="A2"/>
    <w:family w:val="swiss"/>
    <w:pitch w:val="variable"/>
    <w:sig w:usb0="A00002EF" w:usb1="4000207B" w:usb2="00000000" w:usb3="00000000" w:csb0="0000019F" w:csb1="00000000"/>
  </w:font>
  <w:font w:name="Calibri">
    <w:panose1 w:val="020F0502020204030204"/>
    <w:charset w:val="A2"/>
    <w:family w:val="swiss"/>
    <w:pitch w:val="variable"/>
    <w:sig w:usb0="E00002FF" w:usb1="4000ACFF" w:usb2="00000001" w:usb3="00000000" w:csb0="0000019F" w:csb1="00000000"/>
  </w:font>
  <w:font w:name="Arial,Bold">
    <w:altName w:val="Arial"/>
    <w:panose1 w:val="00000000000000000000"/>
    <w:charset w:val="00"/>
    <w:family w:val="swiss"/>
    <w:notTrueType/>
    <w:pitch w:val="default"/>
    <w:sig w:usb0="00000003" w:usb1="00000000" w:usb2="00000000" w:usb3="00000000" w:csb0="00000001"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Arial-BoldMT">
    <w:altName w:val="Arial"/>
    <w:panose1 w:val="00000000000000000000"/>
    <w:charset w:val="00"/>
    <w:family w:val="swiss"/>
    <w:notTrueType/>
    <w:pitch w:val="default"/>
    <w:sig w:usb0="00000003" w:usb1="00000000" w:usb2="00000000" w:usb3="00000000" w:csb0="00000001" w:csb1="00000000"/>
  </w:font>
  <w:font w:name="Arial-BoldMT Tur">
    <w:altName w:val="Arial"/>
    <w:panose1 w:val="00000000000000000000"/>
    <w:charset w:val="A2"/>
    <w:family w:val="swiss"/>
    <w:notTrueType/>
    <w:pitch w:val="default"/>
    <w:sig w:usb0="00000005" w:usb1="00000000" w:usb2="00000000" w:usb3="00000000" w:csb0="00000010" w:csb1="00000000"/>
  </w:font>
  <w:font w:name="Microsoft JhengHei">
    <w:panose1 w:val="020B0604030504040204"/>
    <w:charset w:val="88"/>
    <w:family w:val="swiss"/>
    <w:pitch w:val="variable"/>
    <w:sig w:usb0="00000087" w:usb1="288F4000" w:usb2="00000016" w:usb3="00000000" w:csb0="00100009" w:csb1="00000000"/>
  </w:font>
  <w:font w:name="Wingdings-Regular">
    <w:altName w:val="Microsoft JhengHei"/>
    <w:panose1 w:val="00000000000000000000"/>
    <w:charset w:val="88"/>
    <w:family w:val="auto"/>
    <w:notTrueType/>
    <w:pitch w:val="default"/>
    <w:sig w:usb0="00000001" w:usb1="08080000" w:usb2="00000010" w:usb3="00000000" w:csb0="00100000" w:csb1="00000000"/>
  </w:font>
  <w:font w:name="SymbolMT">
    <w:altName w:val="MS Mincho"/>
    <w:panose1 w:val="00000000000000000000"/>
    <w:charset w:val="80"/>
    <w:family w:val="auto"/>
    <w:notTrueType/>
    <w:pitch w:val="default"/>
    <w:sig w:usb0="00000001" w:usb1="08070000" w:usb2="00000010" w:usb3="00000000" w:csb0="00020000" w:csb1="00000000"/>
  </w:font>
  <w:font w:name="MS Mincho">
    <w:altName w:val="?l?r ??fc"/>
    <w:panose1 w:val="02020609040205080304"/>
    <w:charset w:val="80"/>
    <w:family w:val="modern"/>
    <w:pitch w:val="fixed"/>
    <w:sig w:usb0="E00002FF" w:usb1="6AC7FDFB" w:usb2="00000012" w:usb3="00000000" w:csb0="0002009F" w:csb1="00000000"/>
  </w:font>
  <w:font w:name="TimesNewRomanPS-ItalicMT">
    <w:altName w:val="Times New Roman"/>
    <w:panose1 w:val="00000000000000000000"/>
    <w:charset w:val="00"/>
    <w:family w:val="roman"/>
    <w:notTrueType/>
    <w:pitch w:val="default"/>
    <w:sig w:usb0="00000003" w:usb1="00000000" w:usb2="00000000" w:usb3="00000000" w:csb0="00000001" w:csb1="00000000"/>
  </w:font>
  <w:font w:name="MS Gothic">
    <w:altName w:val="?l?r ?S?V?b?N"/>
    <w:panose1 w:val="020B0609070205080204"/>
    <w:charset w:val="80"/>
    <w:family w:val="modern"/>
    <w:pitch w:val="fixed"/>
    <w:sig w:usb0="E00002FF" w:usb1="6AC7FDFB" w:usb2="00000012" w:usb3="00000000" w:csb0="0002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E96BEF">
    <w:pPr>
      <w:pStyle w:val="Footer"/>
      <w:ind w:right="360"/>
    </w:pP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497C71">
    <w:pPr>
      <w:pStyle w:val="Footer"/>
      <w:ind w:right="360"/>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10</w:t>
    </w:r>
    <w:r>
      <w:rPr>
        <w:rStyle w:val="PageNumber"/>
        <w:rFonts w:cs="Arial"/>
      </w:rPr>
      <w:fldChar w:fldCharType="end"/>
    </w: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497C71">
    <w:pPr>
      <w:pStyle w:val="Footer"/>
      <w:ind w:right="38" w:firstLine="360"/>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11</w:t>
    </w:r>
    <w:r>
      <w:rPr>
        <w:rStyle w:val="PageNumber"/>
        <w:rFonts w:cs="Arial"/>
      </w:rPr>
      <w:fldChar w:fldCharType="end"/>
    </w:r>
  </w:p>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pPr>
      <w:pStyle w:val="Footer"/>
    </w:pPr>
    <w:fldSimple w:instr="PAGE   \* MERGEFORMAT">
      <w:r>
        <w:rPr>
          <w:noProof/>
        </w:rPr>
        <w:t>40</w:t>
      </w:r>
    </w:fldSimple>
  </w:p>
</w:ftr>
</file>

<file path=word/footer1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pPr>
      <w:pStyle w:val="Footer"/>
      <w:jc w:val="right"/>
    </w:pPr>
    <w:fldSimple w:instr="PAGE   \* MERGEFORMAT">
      <w:r>
        <w:rPr>
          <w:noProof/>
        </w:rPr>
        <w:t>41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EE153E" w:rsidRDefault="0073416F" w:rsidP="00EE153E">
    <w:pPr>
      <w:pBdr>
        <w:top w:val="single" w:sz="4" w:space="1" w:color="auto"/>
      </w:pBdr>
      <w:ind w:right="-285"/>
      <w:jc w:val="both"/>
      <w:rPr>
        <w:rFonts w:ascii="Times New Roman" w:hAnsi="Times New Roman" w:cs="Times New Roman"/>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E96BEF" w:rsidRDefault="0073416F" w:rsidP="00E96BEF">
    <w:pPr>
      <w:pStyle w:val="Footer"/>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7D62E8" w:rsidRDefault="0073416F" w:rsidP="00F53303">
    <w:pPr>
      <w:pBdr>
        <w:top w:val="single" w:sz="18" w:space="1" w:color="auto"/>
      </w:pBdr>
      <w:autoSpaceDE w:val="0"/>
      <w:autoSpaceDN w:val="0"/>
      <w:adjustRightInd w:val="0"/>
      <w:rPr>
        <w:sz w:val="16"/>
        <w:szCs w:val="16"/>
      </w:rPr>
    </w:pPr>
    <w:r w:rsidRPr="007D62E8">
      <w:rPr>
        <w:sz w:val="16"/>
        <w:szCs w:val="16"/>
      </w:rPr>
      <w:t>© 20</w:t>
    </w:r>
    <w:r>
      <w:rPr>
        <w:sz w:val="16"/>
        <w:szCs w:val="16"/>
      </w:rPr>
      <w:t>11</w:t>
    </w:r>
    <w:r w:rsidRPr="007D62E8">
      <w:rPr>
        <w:sz w:val="16"/>
        <w:szCs w:val="16"/>
      </w:rPr>
      <w:t xml:space="preserve"> CEN</w:t>
    </w:r>
    <w:r>
      <w:rPr>
        <w:sz w:val="16"/>
        <w:szCs w:val="16"/>
      </w:rPr>
      <w:t>ELEC</w:t>
    </w:r>
    <w:r w:rsidRPr="007D62E8">
      <w:rPr>
        <w:sz w:val="16"/>
        <w:szCs w:val="16"/>
      </w:rPr>
      <w:tab/>
      <w:t xml:space="preserve">Dünya genelinde herhangi bir şekilde ve herhangi bir yolla tüm kullanım </w:t>
    </w:r>
  </w:p>
  <w:p w:rsidR="0073416F" w:rsidRPr="007D62E8" w:rsidRDefault="0073416F" w:rsidP="00F53303">
    <w:pPr>
      <w:autoSpaceDE w:val="0"/>
      <w:autoSpaceDN w:val="0"/>
      <w:adjustRightInd w:val="0"/>
      <w:ind w:left="708" w:firstLine="708"/>
      <w:rPr>
        <w:sz w:val="16"/>
        <w:szCs w:val="16"/>
      </w:rPr>
    </w:pPr>
    <w:r w:rsidRPr="007D62E8">
      <w:rPr>
        <w:sz w:val="16"/>
        <w:szCs w:val="16"/>
      </w:rPr>
      <w:t>hakları CEN</w:t>
    </w:r>
    <w:r>
      <w:rPr>
        <w:sz w:val="16"/>
        <w:szCs w:val="16"/>
      </w:rPr>
      <w:t>ELEC</w:t>
    </w:r>
    <w:r w:rsidRPr="007D62E8">
      <w:rPr>
        <w:sz w:val="16"/>
        <w:szCs w:val="16"/>
      </w:rPr>
      <w:t xml:space="preserve"> ulusal Üyelerine aittir.</w:t>
    </w:r>
  </w:p>
  <w:p w:rsidR="0073416F" w:rsidRPr="007D62E8" w:rsidRDefault="0073416F" w:rsidP="00F53303">
    <w:pPr>
      <w:autoSpaceDE w:val="0"/>
      <w:autoSpaceDN w:val="0"/>
      <w:adjustRightInd w:val="0"/>
      <w:jc w:val="right"/>
    </w:pPr>
    <w:r w:rsidRPr="007D62E8">
      <w:rPr>
        <w:sz w:val="16"/>
        <w:szCs w:val="16"/>
      </w:rPr>
      <w:t xml:space="preserve">Ref. No. </w:t>
    </w:r>
    <w:r w:rsidRPr="006868F0">
      <w:rPr>
        <w:sz w:val="16"/>
        <w:szCs w:val="16"/>
      </w:rPr>
      <w:t>EN 60695-7-2:2011 E</w: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6B2522" w:rsidRDefault="0073416F" w:rsidP="006B2522">
    <w:pPr>
      <w:pStyle w:val="Footer"/>
    </w:pP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pPr>
      <w:pStyle w:val="Footer"/>
    </w:pPr>
    <w:fldSimple w:instr=" PAGE   \* MERGEFORMAT ">
      <w:r>
        <w:rPr>
          <w:noProof/>
        </w:rPr>
        <w:t>4</w:t>
      </w:r>
    </w:fldSimple>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A07B8C" w:rsidRDefault="0073416F" w:rsidP="005C6318">
    <w:pPr>
      <w:pStyle w:val="Footer"/>
      <w:jc w:val="right"/>
    </w:pPr>
    <w:fldSimple w:instr="PAGE   \* MERGEFORMAT">
      <w:r>
        <w:rPr>
          <w:noProof/>
        </w:rPr>
        <w:t>3</w:t>
      </w:r>
    </w:fldSimple>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pPr>
      <w:pStyle w:val="Footer"/>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6</w:t>
    </w:r>
    <w:r>
      <w:rPr>
        <w:rStyle w:val="PageNumber"/>
        <w:rFonts w:cs="Arial"/>
      </w:rPr>
      <w:fldChar w:fldCharType="end"/>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5C6318">
    <w:pPr>
      <w:pStyle w:val="Footer"/>
      <w:jc w:val="right"/>
    </w:pPr>
    <w:r>
      <w:rPr>
        <w:rStyle w:val="PageNumber"/>
        <w:rFonts w:cs="Arial"/>
      </w:rPr>
      <w:fldChar w:fldCharType="begin"/>
    </w:r>
    <w:r>
      <w:rPr>
        <w:rStyle w:val="PageNumber"/>
        <w:rFonts w:cs="Arial"/>
      </w:rPr>
      <w:instrText xml:space="preserve"> PAGE </w:instrText>
    </w:r>
    <w:r>
      <w:rPr>
        <w:rStyle w:val="PageNumber"/>
        <w:rFonts w:cs="Arial"/>
      </w:rPr>
      <w:fldChar w:fldCharType="separate"/>
    </w:r>
    <w:r>
      <w:rPr>
        <w:rStyle w:val="PageNumber"/>
        <w:rFonts w:cs="Arial"/>
        <w:noProof/>
      </w:rPr>
      <w:t>5</w:t>
    </w:r>
    <w:r>
      <w:rPr>
        <w:rStyle w:val="PageNumber"/>
        <w:rFonts w:cs="Arial"/>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3416F" w:rsidRDefault="0073416F">
      <w:r>
        <w:separator/>
      </w:r>
    </w:p>
  </w:footnote>
  <w:footnote w:type="continuationSeparator" w:id="0">
    <w:p w:rsidR="0073416F" w:rsidRDefault="0073416F">
      <w:r>
        <w:continuationSeparator/>
      </w:r>
    </w:p>
  </w:footnote>
  <w:footnote w:id="1">
    <w:p w:rsidR="0073416F" w:rsidRDefault="0073416F" w:rsidP="003F1A11">
      <w:pPr>
        <w:pStyle w:val="FootnoteText"/>
      </w:pPr>
      <w:r>
        <w:rPr>
          <w:rStyle w:val="FootnoteReference"/>
        </w:rPr>
        <w:footnoteRef/>
      </w:r>
      <w:r>
        <w:t xml:space="preserve"> </w:t>
      </w:r>
      <w:r>
        <w:rPr>
          <w:rFonts w:ascii="ArialMT" w:hAnsi="ArialMT" w:cs="ArialMT"/>
        </w:rPr>
        <w:t>Köşeli parantez içindeki sayılar kaynakçaya atıf yapar.</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B5239E">
    <w:pPr>
      <w:pStyle w:val="Header"/>
      <w:pBdr>
        <w:bottom w:val="single" w:sz="4" w:space="1" w:color="auto"/>
      </w:pBdr>
      <w:tabs>
        <w:tab w:val="clear" w:pos="4153"/>
        <w:tab w:val="clear" w:pos="8306"/>
        <w:tab w:val="center" w:pos="4536"/>
        <w:tab w:val="right" w:pos="9639"/>
      </w:tabs>
      <w:jc w:val="center"/>
      <w:rPr>
        <w:lang w:val="fr-FR"/>
      </w:rPr>
    </w:pPr>
    <w:r w:rsidRPr="009D4799">
      <w:rPr>
        <w:lang w:val="tr-TR"/>
      </w:rPr>
      <w:t xml:space="preserve">ICS </w:t>
    </w:r>
    <w:r>
      <w:rPr>
        <w:lang w:val="de-DE"/>
      </w:rPr>
      <w:t>75.180.10; 77.140.75</w:t>
    </w:r>
    <w:r>
      <w:rPr>
        <w:lang w:val="tr-TR"/>
      </w:rPr>
      <w:t xml:space="preserve">                     TÜRK STANDARDI TASARISI                        </w:t>
    </w:r>
    <w:r>
      <w:rPr>
        <w:lang w:val="tr-TR"/>
      </w:rPr>
      <w:tab/>
      <w:t>tst EN ISO 11961</w:t>
    </w: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AD1D36" w:rsidRDefault="0073416F" w:rsidP="005C6318">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5C6318">
    <w:pPr>
      <w:pBdr>
        <w:bottom w:val="single" w:sz="4" w:space="1" w:color="auto"/>
      </w:pBdr>
      <w:tabs>
        <w:tab w:val="right" w:pos="9638"/>
      </w:tabs>
      <w:autoSpaceDE w:val="0"/>
      <w:autoSpaceDN w:val="0"/>
      <w:adjustRightInd w:val="0"/>
      <w:rPr>
        <w:rFonts w:ascii="ArialMT" w:hAnsi="ArialMT" w:cs="ArialMT"/>
        <w:sz w:val="21"/>
        <w:szCs w:val="21"/>
      </w:rPr>
    </w:pPr>
    <w:ins w:id="128" w:author="fundaa" w:date="2014-11-27T10:35:00Z">
      <w:r w:rsidRPr="001973F7">
        <w:rPr>
          <w:rFonts w:ascii="Arial-BoldMT" w:hAnsi="Arial-BoldMT" w:cs="Arial-BoldMT"/>
          <w:b/>
          <w:bCs/>
          <w:noProof/>
          <w:sz w:val="60"/>
          <w:szCs w:val="60"/>
          <w:rPrChange w:id="129" w:author="fundaa" w:date="2014-11-27T10:35:00Z">
            <w:rPr>
              <w:rFonts w:ascii="Arial-BoldMT" w:hAnsi="Arial-BoldMT" w:cs="Arial-BoldMT"/>
              <w:b/>
              <w:bCs/>
              <w:noProof/>
              <w:sz w:val="60"/>
              <w:szCs w:val="60"/>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13" o:spid="_x0000_i1035" type="#_x0000_t75" style="width:77.25pt;height:74.25pt;visibility:visible">
            <v:imagedata r:id="rId1" o:title=""/>
          </v:shape>
        </w:pict>
      </w:r>
    </w:ins>
    <w:r>
      <w:rPr>
        <w:rFonts w:ascii="Arial-BoldMT" w:hAnsi="Arial-BoldMT" w:cs="Arial-BoldMT"/>
        <w:b/>
        <w:bCs/>
        <w:sz w:val="60"/>
        <w:szCs w:val="60"/>
      </w:rPr>
      <w:tab/>
      <w:t>IEC 62631-1</w:t>
    </w:r>
  </w:p>
  <w:p w:rsidR="0073416F" w:rsidRPr="001F2B43" w:rsidRDefault="0073416F" w:rsidP="005C6318">
    <w:pPr>
      <w:pStyle w:val="Header"/>
    </w:pPr>
  </w:p>
  <w:p w:rsidR="0073416F" w:rsidRPr="00B85358" w:rsidRDefault="0073416F" w:rsidP="005C6318">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72"/>
      <w:gridCol w:w="7648"/>
    </w:tblGrid>
    <w:tr w:rsidR="0073416F">
      <w:tc>
        <w:tcPr>
          <w:tcW w:w="1980" w:type="dxa"/>
          <w:tcBorders>
            <w:top w:val="nil"/>
            <w:left w:val="nil"/>
            <w:bottom w:val="nil"/>
            <w:right w:val="nil"/>
          </w:tcBorders>
        </w:tcPr>
        <w:p w:rsidR="0073416F" w:rsidRPr="001973F7" w:rsidRDefault="0073416F" w:rsidP="001973F7">
          <w:pPr>
            <w:tabs>
              <w:tab w:val="left" w:pos="0"/>
              <w:tab w:val="left" w:pos="3402"/>
              <w:tab w:val="center" w:pos="4820"/>
              <w:tab w:val="right" w:pos="9638"/>
            </w:tabs>
            <w:autoSpaceDE w:val="0"/>
            <w:autoSpaceDN w:val="0"/>
            <w:adjustRightInd w:val="0"/>
          </w:pPr>
          <w:ins w:id="130" w:author="fundaa" w:date="2014-11-27T10:35:00Z">
            <w:r w:rsidRPr="001973F7">
              <w:rPr>
                <w:noProof/>
                <w:rPrChange w:id="131" w:author="fundaa" w:date="2014-11-27T10:35:00Z">
                  <w:rPr>
                    <w:noProof/>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7" o:spid="_x0000_i1037" type="#_x0000_t75" style="width:76.5pt;height:1in;visibility:visible">
                  <v:imagedata r:id="rId1" o:title=""/>
                </v:shape>
              </w:pict>
            </w:r>
          </w:ins>
        </w:p>
      </w:tc>
      <w:tc>
        <w:tcPr>
          <w:tcW w:w="7648" w:type="dxa"/>
          <w:tcBorders>
            <w:top w:val="nil"/>
            <w:left w:val="nil"/>
            <w:right w:val="nil"/>
          </w:tcBorders>
        </w:tcPr>
        <w:p w:rsidR="0073416F" w:rsidRPr="001973F7" w:rsidRDefault="0073416F" w:rsidP="001973F7">
          <w:pPr>
            <w:tabs>
              <w:tab w:val="left" w:pos="3402"/>
              <w:tab w:val="center" w:pos="4820"/>
              <w:tab w:val="right" w:pos="9638"/>
            </w:tabs>
            <w:autoSpaceDE w:val="0"/>
            <w:autoSpaceDN w:val="0"/>
            <w:adjustRightInd w:val="0"/>
            <w:ind w:firstLine="5000"/>
          </w:pPr>
        </w:p>
        <w:p w:rsidR="0073416F" w:rsidRPr="001973F7" w:rsidRDefault="0073416F" w:rsidP="001973F7">
          <w:pPr>
            <w:tabs>
              <w:tab w:val="left" w:pos="3402"/>
              <w:tab w:val="center" w:pos="4820"/>
              <w:tab w:val="right" w:pos="9638"/>
            </w:tabs>
            <w:autoSpaceDE w:val="0"/>
            <w:autoSpaceDN w:val="0"/>
            <w:adjustRightInd w:val="0"/>
            <w:ind w:firstLine="5000"/>
          </w:pPr>
        </w:p>
        <w:p w:rsidR="0073416F" w:rsidRPr="001973F7" w:rsidRDefault="0073416F" w:rsidP="001973F7">
          <w:pPr>
            <w:tabs>
              <w:tab w:val="left" w:pos="3402"/>
              <w:tab w:val="center" w:pos="4820"/>
              <w:tab w:val="right" w:pos="9638"/>
            </w:tabs>
            <w:autoSpaceDE w:val="0"/>
            <w:autoSpaceDN w:val="0"/>
            <w:adjustRightInd w:val="0"/>
            <w:ind w:firstLine="5000"/>
          </w:pPr>
        </w:p>
        <w:p w:rsidR="0073416F" w:rsidRPr="001973F7" w:rsidRDefault="0073416F" w:rsidP="001973F7">
          <w:pPr>
            <w:tabs>
              <w:tab w:val="left" w:pos="7371"/>
            </w:tabs>
            <w:autoSpaceDE w:val="0"/>
            <w:autoSpaceDN w:val="0"/>
            <w:adjustRightInd w:val="0"/>
            <w:jc w:val="right"/>
            <w:rPr>
              <w:b/>
              <w:bCs/>
              <w:sz w:val="36"/>
              <w:szCs w:val="36"/>
            </w:rPr>
          </w:pPr>
          <w:r w:rsidRPr="001973F7">
            <w:rPr>
              <w:b/>
              <w:bCs/>
              <w:sz w:val="36"/>
              <w:szCs w:val="36"/>
            </w:rPr>
            <w:t>EN 60695-7-2</w:t>
          </w:r>
        </w:p>
      </w:tc>
    </w:tr>
  </w:tbl>
  <w:p w:rsidR="0073416F" w:rsidRDefault="0073416F" w:rsidP="005C6318">
    <w:pPr>
      <w:pStyle w:val="Header"/>
    </w:pPr>
  </w:p>
  <w:p w:rsidR="0073416F" w:rsidRPr="006E1A86" w:rsidRDefault="0073416F" w:rsidP="0012323B">
    <w:pPr>
      <w:autoSpaceDE w:val="0"/>
      <w:autoSpaceDN w:val="0"/>
      <w:adjustRightInd w:val="0"/>
      <w:ind w:right="105"/>
      <w:jc w:val="right"/>
    </w:pPr>
    <w:r>
      <w:tab/>
    </w:r>
    <w:r>
      <w:tab/>
    </w:r>
    <w:r>
      <w:rPr>
        <w:rFonts w:ascii="ArialMT" w:hAnsi="ArialMT" w:cs="ArialMT"/>
        <w:sz w:val="21"/>
        <w:szCs w:val="21"/>
      </w:rPr>
      <w:t>1</w:t>
    </w:r>
    <w:r w:rsidRPr="009A72F4">
      <w:rPr>
        <w:rFonts w:ascii="ArialMT" w:hAnsi="ArialMT" w:cs="ArialMT"/>
        <w:sz w:val="21"/>
        <w:szCs w:val="21"/>
      </w:rPr>
      <w:t xml:space="preserve">. Baskı </w:t>
    </w:r>
    <w:r>
      <w:rPr>
        <w:rFonts w:ascii="ArialMT" w:hAnsi="ArialMT" w:cs="ArialMT"/>
        <w:sz w:val="21"/>
        <w:szCs w:val="21"/>
      </w:rPr>
      <w:tab/>
    </w:r>
    <w:r w:rsidRPr="009A72F4">
      <w:rPr>
        <w:rFonts w:ascii="ArialMT" w:hAnsi="ArialMT" w:cs="ArialMT"/>
        <w:sz w:val="21"/>
        <w:szCs w:val="21"/>
      </w:rPr>
      <w:t>20</w:t>
    </w:r>
    <w:r>
      <w:rPr>
        <w:rFonts w:ascii="ArialMT" w:hAnsi="ArialMT" w:cs="ArialMT"/>
        <w:sz w:val="21"/>
        <w:szCs w:val="21"/>
      </w:rPr>
      <w:t>11-08</w:t>
    </w: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8E07A2" w:rsidRDefault="0073416F" w:rsidP="005C6318">
    <w:pPr>
      <w:tabs>
        <w:tab w:val="left" w:pos="0"/>
        <w:tab w:val="center" w:pos="4820"/>
        <w:tab w:val="right" w:pos="9638"/>
      </w:tabs>
      <w:autoSpaceDE w:val="0"/>
      <w:autoSpaceDN w:val="0"/>
      <w:adjustRightInd w:val="0"/>
    </w:pPr>
    <w:r w:rsidRPr="008E07A2">
      <w:t xml:space="preserve">ICS </w:t>
    </w:r>
    <w:r w:rsidRPr="008E07A2">
      <w:rPr>
        <w:lang w:val="fr-FR"/>
      </w:rPr>
      <w:t>2</w:t>
    </w:r>
    <w:r>
      <w:rPr>
        <w:lang w:val="fr-FR"/>
      </w:rPr>
      <w:t>9.035.01</w:t>
    </w:r>
    <w:r w:rsidRPr="008E07A2">
      <w:tab/>
    </w:r>
    <w:r w:rsidRPr="008E07A2">
      <w:tab/>
    </w:r>
    <w:r>
      <w:t>tst</w:t>
    </w:r>
    <w:r w:rsidRPr="008E07A2">
      <w:t xml:space="preserve"> EN 6</w:t>
    </w:r>
    <w:r>
      <w:t>2631-1</w:t>
    </w:r>
  </w:p>
  <w:p w:rsidR="0073416F" w:rsidRPr="008E07A2" w:rsidRDefault="0073416F" w:rsidP="005C6318">
    <w:pPr>
      <w:tabs>
        <w:tab w:val="left" w:pos="7371"/>
      </w:tabs>
      <w:autoSpaceDE w:val="0"/>
      <w:autoSpaceDN w:val="0"/>
      <w:adjustRightInd w:val="0"/>
      <w:jc w:val="right"/>
    </w:pPr>
    <w:r w:rsidRPr="008E07A2">
      <w:tab/>
      <w:t>EN 6</w:t>
    </w:r>
    <w:r>
      <w:t>2631-1</w:t>
    </w:r>
    <w:r w:rsidRPr="008E07A2">
      <w:t>: 20</w:t>
    </w:r>
    <w:r>
      <w:t>11</w:t>
    </w:r>
  </w:p>
  <w:p w:rsidR="0073416F" w:rsidRPr="008E07A2" w:rsidRDefault="0073416F" w:rsidP="005C6318">
    <w:pPr>
      <w:pStyle w:val="Header"/>
      <w:pBdr>
        <w:bottom w:val="single" w:sz="4" w:space="1" w:color="auto"/>
      </w:pBdr>
      <w:tabs>
        <w:tab w:val="clear" w:pos="4153"/>
        <w:tab w:val="clear" w:pos="8306"/>
        <w:tab w:val="left" w:pos="0"/>
        <w:tab w:val="center" w:pos="4820"/>
        <w:tab w:val="left" w:pos="7371"/>
        <w:tab w:val="right" w:pos="9639"/>
      </w:tabs>
      <w:rPr>
        <w:color w:val="FF0000"/>
        <w:sz w:val="2"/>
        <w:szCs w:val="2"/>
        <w:lang w:val="tr-TR"/>
      </w:rPr>
    </w:pPr>
  </w:p>
  <w:p w:rsidR="0073416F" w:rsidRDefault="0073416F">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12323B">
    <w:pPr>
      <w:pStyle w:val="Header"/>
      <w:tabs>
        <w:tab w:val="clear" w:pos="4153"/>
        <w:tab w:val="clear" w:pos="8306"/>
        <w:tab w:val="center" w:pos="4536"/>
        <w:tab w:val="right" w:pos="9639"/>
      </w:tabs>
      <w:rPr>
        <w:lang w:val="tr-TR"/>
      </w:rPr>
    </w:pPr>
    <w:r w:rsidRPr="00380042">
      <w:rPr>
        <w:lang w:val="tr-TR"/>
      </w:rPr>
      <w:t xml:space="preserve">ICS </w:t>
    </w:r>
    <w:r w:rsidRPr="005C6318">
      <w:rPr>
        <w:lang w:val="fr-FR"/>
      </w:rPr>
      <w:t>13.220.40; 29.020</w:t>
    </w:r>
    <w:r w:rsidRPr="00380042">
      <w:rPr>
        <w:lang w:val="nb-NO"/>
      </w:rPr>
      <w:tab/>
    </w:r>
    <w:r>
      <w:rPr>
        <w:lang w:val="tr-TR"/>
      </w:rPr>
      <w:tab/>
      <w:t>tst</w:t>
    </w:r>
    <w:r w:rsidRPr="00380042">
      <w:rPr>
        <w:lang w:val="tr-TR"/>
      </w:rPr>
      <w:t xml:space="preserve"> EN </w:t>
    </w:r>
    <w:r>
      <w:rPr>
        <w:lang w:val="tr-TR"/>
      </w:rPr>
      <w:t>60695-7-2:2012-03</w:t>
    </w:r>
  </w:p>
  <w:p w:rsidR="0073416F" w:rsidRPr="008E07A2" w:rsidRDefault="0073416F" w:rsidP="0012323B">
    <w:pPr>
      <w:pStyle w:val="Header"/>
      <w:pBdr>
        <w:bottom w:val="single" w:sz="4" w:space="1" w:color="auto"/>
      </w:pBdr>
      <w:tabs>
        <w:tab w:val="clear" w:pos="4153"/>
        <w:tab w:val="clear" w:pos="8306"/>
        <w:tab w:val="left" w:pos="0"/>
        <w:tab w:val="center" w:pos="4820"/>
        <w:tab w:val="left" w:pos="7371"/>
        <w:tab w:val="right" w:pos="9639"/>
      </w:tabs>
      <w:jc w:val="right"/>
      <w:rPr>
        <w:color w:val="FF0000"/>
        <w:sz w:val="2"/>
        <w:szCs w:val="2"/>
        <w:lang w:val="tr-TR"/>
      </w:rPr>
    </w:pPr>
    <w:r w:rsidRPr="00380042">
      <w:rPr>
        <w:lang w:val="tr-TR"/>
      </w:rPr>
      <w:tab/>
    </w:r>
    <w:r w:rsidRPr="00380042">
      <w:rPr>
        <w:lang w:val="tr-TR"/>
      </w:rPr>
      <w:tab/>
      <w:t xml:space="preserve">EN </w:t>
    </w:r>
    <w:r>
      <w:rPr>
        <w:lang w:val="tr-TR"/>
      </w:rPr>
      <w:t>60695-7-2:2011</w:t>
    </w:r>
  </w:p>
  <w:p w:rsidR="0073416F" w:rsidRPr="004E7F30" w:rsidRDefault="0073416F" w:rsidP="005C6318">
    <w:pPr>
      <w:pStyle w:val="Footer"/>
      <w:tabs>
        <w:tab w:val="center" w:pos="4153"/>
        <w:tab w:val="right" w:pos="8306"/>
      </w:tabs>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8E07A2" w:rsidRDefault="0073416F" w:rsidP="005C6318">
    <w:pPr>
      <w:tabs>
        <w:tab w:val="left" w:pos="0"/>
        <w:tab w:val="center" w:pos="4820"/>
        <w:tab w:val="right" w:pos="9638"/>
      </w:tabs>
      <w:autoSpaceDE w:val="0"/>
      <w:autoSpaceDN w:val="0"/>
      <w:adjustRightInd w:val="0"/>
    </w:pPr>
    <w:r w:rsidRPr="008E07A2">
      <w:t xml:space="preserve">ICS </w:t>
    </w:r>
    <w:r w:rsidRPr="008E07A2">
      <w:rPr>
        <w:lang w:val="fr-FR"/>
      </w:rPr>
      <w:t>2</w:t>
    </w:r>
    <w:r>
      <w:rPr>
        <w:lang w:val="fr-FR"/>
      </w:rPr>
      <w:t>9.035.01</w:t>
    </w:r>
    <w:r w:rsidRPr="008E07A2">
      <w:tab/>
    </w:r>
    <w:r w:rsidRPr="008E07A2">
      <w:tab/>
    </w:r>
    <w:r>
      <w:t>tst</w:t>
    </w:r>
    <w:r w:rsidRPr="008E07A2">
      <w:t xml:space="preserve"> EN 6</w:t>
    </w:r>
    <w:r>
      <w:t>2631-1</w:t>
    </w:r>
  </w:p>
  <w:p w:rsidR="0073416F" w:rsidRPr="008E07A2" w:rsidRDefault="0073416F" w:rsidP="005C6318">
    <w:pPr>
      <w:tabs>
        <w:tab w:val="left" w:pos="7371"/>
      </w:tabs>
      <w:autoSpaceDE w:val="0"/>
      <w:autoSpaceDN w:val="0"/>
      <w:adjustRightInd w:val="0"/>
      <w:jc w:val="right"/>
    </w:pPr>
    <w:r w:rsidRPr="008E07A2">
      <w:tab/>
      <w:t>EN 6</w:t>
    </w:r>
    <w:r>
      <w:t>2631-1</w:t>
    </w:r>
    <w:r w:rsidRPr="008E07A2">
      <w:t>: 20</w:t>
    </w:r>
    <w:r>
      <w:t>11</w:t>
    </w:r>
  </w:p>
  <w:p w:rsidR="0073416F" w:rsidRPr="008E07A2" w:rsidRDefault="0073416F" w:rsidP="005C6318">
    <w:pPr>
      <w:pStyle w:val="Header"/>
      <w:pBdr>
        <w:bottom w:val="single" w:sz="4" w:space="1" w:color="auto"/>
      </w:pBdr>
      <w:tabs>
        <w:tab w:val="clear" w:pos="4153"/>
        <w:tab w:val="clear" w:pos="8306"/>
        <w:tab w:val="left" w:pos="0"/>
        <w:tab w:val="center" w:pos="4820"/>
        <w:tab w:val="left" w:pos="7371"/>
        <w:tab w:val="right" w:pos="9639"/>
      </w:tabs>
      <w:rPr>
        <w:color w:val="FF0000"/>
        <w:sz w:val="2"/>
        <w:szCs w:val="2"/>
        <w:lang w:val="tr-TR"/>
      </w:rPr>
    </w:pPr>
  </w:p>
  <w:p w:rsidR="0073416F" w:rsidRPr="00942C36" w:rsidRDefault="0073416F">
    <w:pPr>
      <w:pStyle w:val="Header"/>
      <w:rPr>
        <w:lang w:val="tr-TR"/>
      </w:rP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12323B">
    <w:pPr>
      <w:pStyle w:val="Header"/>
      <w:tabs>
        <w:tab w:val="clear" w:pos="4153"/>
        <w:tab w:val="clear" w:pos="8306"/>
        <w:tab w:val="center" w:pos="4536"/>
        <w:tab w:val="right" w:pos="9639"/>
      </w:tabs>
      <w:rPr>
        <w:lang w:val="tr-TR"/>
      </w:rPr>
    </w:pPr>
    <w:r w:rsidRPr="00380042">
      <w:rPr>
        <w:lang w:val="tr-TR"/>
      </w:rPr>
      <w:t xml:space="preserve">ICS </w:t>
    </w:r>
    <w:r w:rsidRPr="005C6318">
      <w:rPr>
        <w:lang w:val="fr-FR"/>
      </w:rPr>
      <w:t>13.220.40; 29.020</w:t>
    </w:r>
    <w:r w:rsidRPr="00380042">
      <w:rPr>
        <w:lang w:val="nb-NO"/>
      </w:rPr>
      <w:tab/>
    </w:r>
    <w:r>
      <w:rPr>
        <w:lang w:val="tr-TR"/>
      </w:rPr>
      <w:tab/>
      <w:t>tst</w:t>
    </w:r>
    <w:r w:rsidRPr="00380042">
      <w:rPr>
        <w:lang w:val="tr-TR"/>
      </w:rPr>
      <w:t xml:space="preserve"> EN </w:t>
    </w:r>
    <w:r>
      <w:rPr>
        <w:lang w:val="tr-TR"/>
      </w:rPr>
      <w:t>60695-7-2:2012-03</w:t>
    </w:r>
  </w:p>
  <w:p w:rsidR="0073416F" w:rsidRPr="008E07A2" w:rsidRDefault="0073416F" w:rsidP="0012323B">
    <w:pPr>
      <w:pStyle w:val="Header"/>
      <w:pBdr>
        <w:bottom w:val="single" w:sz="4" w:space="1" w:color="auto"/>
      </w:pBdr>
      <w:tabs>
        <w:tab w:val="clear" w:pos="4153"/>
        <w:tab w:val="clear" w:pos="8306"/>
        <w:tab w:val="left" w:pos="0"/>
        <w:tab w:val="center" w:pos="4820"/>
        <w:tab w:val="left" w:pos="7371"/>
        <w:tab w:val="right" w:pos="9639"/>
      </w:tabs>
      <w:jc w:val="right"/>
      <w:rPr>
        <w:color w:val="FF0000"/>
        <w:sz w:val="2"/>
        <w:szCs w:val="2"/>
        <w:lang w:val="tr-TR"/>
      </w:rPr>
    </w:pPr>
    <w:r w:rsidRPr="00380042">
      <w:rPr>
        <w:lang w:val="tr-TR"/>
      </w:rPr>
      <w:tab/>
    </w:r>
    <w:r w:rsidRPr="00380042">
      <w:rPr>
        <w:lang w:val="tr-TR"/>
      </w:rPr>
      <w:tab/>
      <w:t xml:space="preserve">EN </w:t>
    </w:r>
    <w:r>
      <w:rPr>
        <w:lang w:val="tr-TR"/>
      </w:rPr>
      <w:t>60695-7-2:2011</w:t>
    </w:r>
  </w:p>
  <w:p w:rsidR="0073416F" w:rsidRPr="008E07A2" w:rsidRDefault="0073416F" w:rsidP="005C6318">
    <w:pPr>
      <w:pStyle w:val="Header"/>
      <w:pBdr>
        <w:bottom w:val="single" w:sz="4" w:space="1" w:color="auto"/>
      </w:pBdr>
      <w:tabs>
        <w:tab w:val="clear" w:pos="4153"/>
        <w:tab w:val="clear" w:pos="8306"/>
        <w:tab w:val="left" w:pos="0"/>
        <w:tab w:val="center" w:pos="4820"/>
        <w:tab w:val="left" w:pos="7371"/>
        <w:tab w:val="right" w:pos="9639"/>
      </w:tabs>
      <w:rPr>
        <w:color w:val="FF0000"/>
        <w:sz w:val="2"/>
        <w:szCs w:val="2"/>
        <w:lang w:val="tr-TR"/>
      </w:rPr>
    </w:pPr>
  </w:p>
  <w:p w:rsidR="0073416F" w:rsidRPr="002A7F17" w:rsidRDefault="0073416F" w:rsidP="005C6318">
    <w:pPr>
      <w:pStyle w:val="Header"/>
      <w:rPr>
        <w:lang w:val="sv-SE"/>
      </w:rP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A50718" w:rsidRDefault="0073416F" w:rsidP="00497C71">
    <w:pPr>
      <w:pStyle w:val="Default"/>
      <w:tabs>
        <w:tab w:val="right" w:pos="9638"/>
      </w:tabs>
      <w:jc w:val="both"/>
      <w:rPr>
        <w:sz w:val="20"/>
        <w:szCs w:val="20"/>
      </w:rPr>
    </w:pPr>
    <w:r>
      <w:rPr>
        <w:sz w:val="20"/>
        <w:szCs w:val="20"/>
      </w:rPr>
      <w:t xml:space="preserve">ICS 13.230 </w:t>
    </w:r>
    <w:r>
      <w:rPr>
        <w:sz w:val="20"/>
        <w:szCs w:val="20"/>
      </w:rPr>
      <w:tab/>
      <w:t>tst</w:t>
    </w:r>
    <w:r w:rsidRPr="00A50718">
      <w:rPr>
        <w:sz w:val="20"/>
        <w:szCs w:val="20"/>
      </w:rPr>
      <w:t xml:space="preserve"> EN 1346</w:t>
    </w:r>
    <w:r>
      <w:rPr>
        <w:sz w:val="20"/>
        <w:szCs w:val="20"/>
      </w:rPr>
      <w:t>3-1:2010-01</w:t>
    </w:r>
  </w:p>
  <w:p w:rsidR="0073416F" w:rsidRPr="00A50718" w:rsidRDefault="0073416F" w:rsidP="00497C71">
    <w:pPr>
      <w:pStyle w:val="Header"/>
      <w:pBdr>
        <w:bottom w:val="single" w:sz="4" w:space="1" w:color="auto"/>
      </w:pBdr>
      <w:tabs>
        <w:tab w:val="center" w:pos="5103"/>
        <w:tab w:val="right" w:pos="9600"/>
      </w:tabs>
      <w:jc w:val="right"/>
    </w:pPr>
    <w:r w:rsidRPr="00A50718">
      <w:tab/>
      <w:t xml:space="preserve">   EN 1346</w:t>
    </w:r>
    <w:r>
      <w:t>3-1</w:t>
    </w:r>
    <w:r w:rsidRPr="00A50718">
      <w:t>:20</w:t>
    </w:r>
    <w:r>
      <w:t>09</w:t>
    </w:r>
  </w:p>
  <w:p w:rsidR="0073416F" w:rsidRPr="002458E0" w:rsidRDefault="0073416F" w:rsidP="00497C71">
    <w:pPr>
      <w:pStyle w:val="Heade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2A0FA9">
    <w:pPr>
      <w:pStyle w:val="Header"/>
      <w:tabs>
        <w:tab w:val="clear" w:pos="4153"/>
        <w:tab w:val="clear" w:pos="8306"/>
        <w:tab w:val="center" w:pos="4536"/>
        <w:tab w:val="right" w:pos="9639"/>
      </w:tabs>
      <w:rPr>
        <w:lang w:val="tr-TR"/>
      </w:rPr>
    </w:pPr>
    <w:r w:rsidRPr="00380042">
      <w:rPr>
        <w:lang w:val="tr-TR"/>
      </w:rPr>
      <w:t xml:space="preserve">ICS </w:t>
    </w:r>
    <w:r w:rsidRPr="005C6318">
      <w:rPr>
        <w:lang w:val="fr-FR"/>
      </w:rPr>
      <w:t>13.220.40; 29.020</w:t>
    </w:r>
    <w:r w:rsidRPr="00380042">
      <w:rPr>
        <w:lang w:val="nb-NO"/>
      </w:rPr>
      <w:tab/>
    </w:r>
    <w:r>
      <w:rPr>
        <w:lang w:val="tr-TR"/>
      </w:rPr>
      <w:tab/>
      <w:t>tst</w:t>
    </w:r>
    <w:r w:rsidRPr="00380042">
      <w:rPr>
        <w:lang w:val="tr-TR"/>
      </w:rPr>
      <w:t xml:space="preserve"> EN </w:t>
    </w:r>
    <w:r>
      <w:rPr>
        <w:lang w:val="tr-TR"/>
      </w:rPr>
      <w:t>60695-7-2:2012-03</w:t>
    </w:r>
  </w:p>
  <w:p w:rsidR="0073416F" w:rsidRPr="008E07A2" w:rsidRDefault="0073416F" w:rsidP="002A0FA9">
    <w:pPr>
      <w:pStyle w:val="Header"/>
      <w:pBdr>
        <w:bottom w:val="single" w:sz="4" w:space="1" w:color="auto"/>
      </w:pBdr>
      <w:tabs>
        <w:tab w:val="clear" w:pos="4153"/>
        <w:tab w:val="clear" w:pos="8306"/>
        <w:tab w:val="left" w:pos="0"/>
        <w:tab w:val="center" w:pos="4820"/>
        <w:tab w:val="left" w:pos="7371"/>
        <w:tab w:val="right" w:pos="9639"/>
      </w:tabs>
      <w:jc w:val="right"/>
      <w:rPr>
        <w:color w:val="FF0000"/>
        <w:sz w:val="2"/>
        <w:szCs w:val="2"/>
        <w:lang w:val="tr-TR"/>
      </w:rPr>
    </w:pPr>
    <w:r w:rsidRPr="00380042">
      <w:rPr>
        <w:lang w:val="tr-TR"/>
      </w:rPr>
      <w:tab/>
    </w:r>
    <w:r w:rsidRPr="00380042">
      <w:rPr>
        <w:lang w:val="tr-TR"/>
      </w:rPr>
      <w:tab/>
      <w:t xml:space="preserve">EN </w:t>
    </w:r>
    <w:r>
      <w:rPr>
        <w:lang w:val="tr-TR"/>
      </w:rPr>
      <w:t>60695-7-2:2011</w:t>
    </w:r>
  </w:p>
  <w:p w:rsidR="0073416F" w:rsidRPr="00E81772" w:rsidRDefault="0073416F" w:rsidP="00497C71">
    <w:pPr>
      <w:pStyle w:val="Heade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A50718" w:rsidRDefault="0073416F" w:rsidP="00497C71">
    <w:pPr>
      <w:pStyle w:val="Default"/>
      <w:tabs>
        <w:tab w:val="right" w:pos="14286"/>
      </w:tabs>
      <w:jc w:val="both"/>
      <w:rPr>
        <w:sz w:val="20"/>
        <w:szCs w:val="20"/>
      </w:rPr>
    </w:pPr>
    <w:r>
      <w:rPr>
        <w:sz w:val="20"/>
        <w:szCs w:val="20"/>
      </w:rPr>
      <w:t xml:space="preserve">ICS 13.230 </w:t>
    </w:r>
    <w:r>
      <w:rPr>
        <w:sz w:val="20"/>
        <w:szCs w:val="20"/>
      </w:rPr>
      <w:tab/>
      <w:t>tst</w:t>
    </w:r>
    <w:r w:rsidRPr="00A50718">
      <w:rPr>
        <w:sz w:val="20"/>
        <w:szCs w:val="20"/>
      </w:rPr>
      <w:t xml:space="preserve"> EN 1346</w:t>
    </w:r>
    <w:r>
      <w:rPr>
        <w:sz w:val="20"/>
        <w:szCs w:val="20"/>
      </w:rPr>
      <w:t>3-1:2010-01</w:t>
    </w:r>
  </w:p>
  <w:p w:rsidR="0073416F" w:rsidRPr="00A50718" w:rsidRDefault="0073416F" w:rsidP="00497C71">
    <w:pPr>
      <w:pStyle w:val="Header"/>
      <w:pBdr>
        <w:bottom w:val="single" w:sz="4" w:space="1" w:color="auto"/>
      </w:pBdr>
      <w:tabs>
        <w:tab w:val="center" w:pos="5103"/>
        <w:tab w:val="right" w:pos="9600"/>
      </w:tabs>
      <w:jc w:val="right"/>
    </w:pPr>
    <w:r w:rsidRPr="00A50718">
      <w:tab/>
      <w:t xml:space="preserve">   EN 1346</w:t>
    </w:r>
    <w:r>
      <w:t>3-1</w:t>
    </w:r>
    <w:r w:rsidRPr="00A50718">
      <w:t>:20</w:t>
    </w:r>
    <w:r>
      <w:t>09</w:t>
    </w:r>
  </w:p>
  <w:p w:rsidR="0073416F" w:rsidRPr="002458E0" w:rsidRDefault="0073416F" w:rsidP="00497C7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pPr>
      <w:pStyle w:val="Header"/>
      <w:pBdr>
        <w:bottom w:val="single" w:sz="4" w:space="1" w:color="auto"/>
      </w:pBdr>
      <w:tabs>
        <w:tab w:val="clear" w:pos="4153"/>
        <w:tab w:val="clear" w:pos="8306"/>
        <w:tab w:val="center" w:pos="4536"/>
        <w:tab w:val="right" w:pos="9639"/>
      </w:tabs>
      <w:rPr>
        <w:lang w:val="tr-TR"/>
      </w:rPr>
    </w:pPr>
    <w:r w:rsidRPr="009D4799">
      <w:rPr>
        <w:lang w:val="tr-TR"/>
      </w:rPr>
      <w:t xml:space="preserve">ICS </w:t>
    </w:r>
    <w:r w:rsidRPr="00B13E66">
      <w:rPr>
        <w:lang w:val="fr-FR"/>
      </w:rPr>
      <w:t>75.160.20</w:t>
    </w:r>
    <w:r>
      <w:rPr>
        <w:lang w:val="tr-TR"/>
      </w:rPr>
      <w:t xml:space="preserve">                             TÜRK STANDARDI TASARISI                        </w:t>
    </w:r>
    <w:r>
      <w:rPr>
        <w:lang w:val="tr-TR"/>
      </w:rPr>
      <w:tab/>
      <w:t>tst EN 590</w:t>
    </w:r>
  </w:p>
  <w:p w:rsidR="0073416F" w:rsidRDefault="0073416F">
    <w:pPr>
      <w:pStyle w:val="Header"/>
      <w:pBdr>
        <w:bottom w:val="single" w:sz="4" w:space="1" w:color="auto"/>
      </w:pBdr>
      <w:tabs>
        <w:tab w:val="clear" w:pos="4153"/>
        <w:tab w:val="clear" w:pos="8306"/>
        <w:tab w:val="center" w:pos="4536"/>
        <w:tab w:val="right" w:pos="9639"/>
      </w:tabs>
      <w:rPr>
        <w:lang w:val="tr-TR"/>
      </w:rPr>
    </w:pPr>
    <w:r>
      <w:rPr>
        <w:lang w:val="tr-TR"/>
      </w:rPr>
      <w:tab/>
    </w:r>
    <w:r>
      <w:rPr>
        <w:lang w:val="tr-TR"/>
      </w:rPr>
      <w:tab/>
      <w:t>EN 590:2013</w:t>
    </w: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61E53" w:rsidRDefault="0073416F" w:rsidP="00361E53">
    <w:pPr>
      <w:tabs>
        <w:tab w:val="center" w:pos="4536"/>
        <w:tab w:val="right" w:pos="9639"/>
      </w:tabs>
      <w:jc w:val="both"/>
      <w:rPr>
        <w:lang/>
      </w:rPr>
    </w:pPr>
    <w:r w:rsidRPr="00361E53">
      <w:rPr>
        <w:lang/>
      </w:rPr>
      <w:t xml:space="preserve">ICS </w:t>
    </w:r>
    <w:r w:rsidRPr="00361E53">
      <w:rPr>
        <w:lang w:val="fr-FR"/>
      </w:rPr>
      <w:t>13.220.40; 29.020</w:t>
    </w:r>
    <w:r w:rsidRPr="00361E53">
      <w:rPr>
        <w:lang w:val="nb-NO"/>
      </w:rPr>
      <w:tab/>
    </w:r>
    <w:r w:rsidRPr="00361E53">
      <w:rPr>
        <w:lang/>
      </w:rPr>
      <w:tab/>
    </w:r>
    <w:r>
      <w:rPr>
        <w:lang/>
      </w:rPr>
      <w:tab/>
    </w:r>
    <w:r>
      <w:rPr>
        <w:lang/>
      </w:rPr>
      <w:tab/>
      <w:t xml:space="preserve">                       tst</w:t>
    </w:r>
    <w:r w:rsidRPr="00361E53">
      <w:rPr>
        <w:lang/>
      </w:rPr>
      <w:t xml:space="preserve"> EN 60695-7-2:2012-03</w:t>
    </w:r>
  </w:p>
  <w:p w:rsidR="0073416F" w:rsidRPr="00361E53" w:rsidRDefault="0073416F" w:rsidP="00361E53">
    <w:pPr>
      <w:pBdr>
        <w:bottom w:val="single" w:sz="4" w:space="1" w:color="auto"/>
      </w:pBdr>
      <w:tabs>
        <w:tab w:val="left" w:pos="0"/>
        <w:tab w:val="center" w:pos="4820"/>
        <w:tab w:val="left" w:pos="7371"/>
        <w:tab w:val="right" w:pos="9639"/>
      </w:tabs>
      <w:jc w:val="right"/>
      <w:rPr>
        <w:color w:val="FF0000"/>
        <w:sz w:val="2"/>
        <w:szCs w:val="2"/>
        <w:lang/>
      </w:rPr>
    </w:pPr>
    <w:r w:rsidRPr="00361E53">
      <w:rPr>
        <w:lang/>
      </w:rPr>
      <w:tab/>
    </w:r>
    <w:r w:rsidRPr="00361E53">
      <w:rPr>
        <w:lang/>
      </w:rPr>
      <w:tab/>
      <w:t>EN 60695-7-2:2011</w:t>
    </w:r>
  </w:p>
  <w:p w:rsidR="0073416F" w:rsidRPr="00644919" w:rsidRDefault="0073416F" w:rsidP="00497C71">
    <w:pPr>
      <w:pStyle w:val="Heade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4F5622">
    <w:pPr>
      <w:pStyle w:val="Header"/>
      <w:tabs>
        <w:tab w:val="clear" w:pos="4153"/>
        <w:tab w:val="clear" w:pos="8306"/>
        <w:tab w:val="center" w:pos="4820"/>
        <w:tab w:val="right" w:pos="9639"/>
      </w:tabs>
      <w:rPr>
        <w:lang w:val="tr-TR"/>
      </w:rPr>
    </w:pPr>
    <w:r w:rsidRPr="009D4799">
      <w:rPr>
        <w:lang w:val="tr-TR"/>
      </w:rPr>
      <w:t xml:space="preserve">ICS </w:t>
    </w:r>
    <w:r w:rsidRPr="00706DF3">
      <w:rPr>
        <w:color w:val="FF0000"/>
        <w:lang w:val="fr-FR"/>
      </w:rPr>
      <w:t>75.160.20</w:t>
    </w:r>
    <w:r>
      <w:rPr>
        <w:lang w:val="nb-NO"/>
      </w:rPr>
      <w:tab/>
    </w:r>
    <w:r>
      <w:rPr>
        <w:lang w:val="tr-TR"/>
      </w:rPr>
      <w:tab/>
      <w:t xml:space="preserve">TS EN </w:t>
    </w:r>
    <w:r w:rsidRPr="00E96BEF">
      <w:rPr>
        <w:color w:val="FF0000"/>
        <w:lang w:val="tr-TR"/>
      </w:rPr>
      <w:t>590:2014-02</w:t>
    </w:r>
  </w:p>
  <w:p w:rsidR="0073416F" w:rsidRDefault="0073416F" w:rsidP="004F5622">
    <w:pPr>
      <w:pStyle w:val="Header"/>
      <w:tabs>
        <w:tab w:val="clear" w:pos="4153"/>
        <w:tab w:val="clear" w:pos="8306"/>
        <w:tab w:val="center" w:pos="4536"/>
        <w:tab w:val="right" w:pos="9639"/>
      </w:tabs>
      <w:rPr>
        <w:lang w:val="tr-TR"/>
      </w:rPr>
    </w:pPr>
    <w:r>
      <w:rPr>
        <w:lang w:val="tr-TR"/>
      </w:rPr>
      <w:tab/>
    </w:r>
    <w:r>
      <w:rPr>
        <w:lang w:val="tr-TR"/>
      </w:rPr>
      <w:tab/>
      <w:t xml:space="preserve">EN </w:t>
    </w:r>
    <w:r w:rsidRPr="00E96BEF">
      <w:rPr>
        <w:color w:val="FF0000"/>
        <w:lang w:val="tr-TR"/>
      </w:rPr>
      <w:t>590:2013</w:t>
    </w:r>
  </w:p>
  <w:p w:rsidR="0073416F" w:rsidRPr="00666E9F" w:rsidRDefault="0073416F" w:rsidP="00666E9F">
    <w:pPr>
      <w:pStyle w:val="Header"/>
      <w:pBdr>
        <w:top w:val="single" w:sz="4" w:space="1" w:color="auto"/>
      </w:pBd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12323B">
    <w:pPr>
      <w:pStyle w:val="Header"/>
      <w:tabs>
        <w:tab w:val="clear" w:pos="4153"/>
        <w:tab w:val="clear" w:pos="8306"/>
        <w:tab w:val="center" w:pos="4536"/>
        <w:tab w:val="right" w:pos="9639"/>
      </w:tabs>
      <w:rPr>
        <w:lang w:val="tr-TR"/>
      </w:rPr>
    </w:pPr>
    <w:r w:rsidRPr="00380042">
      <w:rPr>
        <w:lang w:val="tr-TR"/>
      </w:rPr>
      <w:t xml:space="preserve">ICS </w:t>
    </w:r>
    <w:r w:rsidRPr="005C6318">
      <w:rPr>
        <w:lang w:val="fr-FR"/>
      </w:rPr>
      <w:t>13.220.40; 29.020</w:t>
    </w:r>
    <w:r w:rsidRPr="00380042">
      <w:rPr>
        <w:lang w:val="nb-NO"/>
      </w:rPr>
      <w:tab/>
    </w:r>
    <w:r w:rsidRPr="00380042">
      <w:rPr>
        <w:lang w:val="tr-TR"/>
      </w:rPr>
      <w:tab/>
    </w:r>
    <w:r>
      <w:rPr>
        <w:lang w:val="tr-TR"/>
      </w:rPr>
      <w:t>tst</w:t>
    </w:r>
    <w:r w:rsidRPr="00380042">
      <w:rPr>
        <w:lang w:val="tr-TR"/>
      </w:rPr>
      <w:t xml:space="preserve"> EN </w:t>
    </w:r>
    <w:r>
      <w:rPr>
        <w:lang w:val="tr-TR"/>
      </w:rPr>
      <w:t>60695-7-2:2012-03</w:t>
    </w:r>
  </w:p>
  <w:p w:rsidR="0073416F" w:rsidRPr="008E07A2" w:rsidRDefault="0073416F" w:rsidP="0012323B">
    <w:pPr>
      <w:pStyle w:val="Header"/>
      <w:tabs>
        <w:tab w:val="clear" w:pos="4153"/>
        <w:tab w:val="clear" w:pos="8306"/>
        <w:tab w:val="left" w:pos="0"/>
        <w:tab w:val="center" w:pos="4820"/>
        <w:tab w:val="left" w:pos="7371"/>
        <w:tab w:val="right" w:pos="9639"/>
      </w:tabs>
      <w:jc w:val="right"/>
      <w:rPr>
        <w:color w:val="FF0000"/>
        <w:sz w:val="2"/>
        <w:szCs w:val="2"/>
        <w:lang w:val="tr-TR"/>
      </w:rPr>
    </w:pPr>
    <w:r w:rsidRPr="00380042">
      <w:rPr>
        <w:lang w:val="tr-TR"/>
      </w:rPr>
      <w:tab/>
    </w:r>
    <w:r w:rsidRPr="00380042">
      <w:rPr>
        <w:lang w:val="tr-TR"/>
      </w:rPr>
      <w:tab/>
      <w:t xml:space="preserve">EN </w:t>
    </w:r>
    <w:r>
      <w:rPr>
        <w:lang w:val="tr-TR"/>
      </w:rPr>
      <w:t>60695-7-2:2011</w:t>
    </w:r>
  </w:p>
  <w:p w:rsidR="0073416F" w:rsidRDefault="0073416F" w:rsidP="00666E9F">
    <w:pPr>
      <w:pStyle w:val="Header"/>
      <w:pBdr>
        <w:top w:val="single" w:sz="4" w:space="1" w:color="auto"/>
      </w:pBdr>
      <w:tabs>
        <w:tab w:val="clear" w:pos="4153"/>
        <w:tab w:val="clear" w:pos="8306"/>
        <w:tab w:val="center" w:pos="4536"/>
        <w:tab w:val="right" w:pos="9639"/>
      </w:tabs>
      <w:rPr>
        <w:lang w:val="fr-F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63594C">
    <w:pPr>
      <w:pStyle w:val="Header"/>
      <w:tabs>
        <w:tab w:val="clear" w:pos="4153"/>
        <w:tab w:val="clear" w:pos="8306"/>
        <w:tab w:val="center" w:pos="4536"/>
        <w:tab w:val="right" w:pos="9639"/>
      </w:tabs>
      <w:rPr>
        <w:lang w:val="tr-TR"/>
      </w:rPr>
    </w:pPr>
    <w:r w:rsidRPr="00380042">
      <w:rPr>
        <w:lang w:val="tr-TR"/>
      </w:rPr>
      <w:t xml:space="preserve">ICS </w:t>
    </w:r>
    <w:r w:rsidRPr="0063594C">
      <w:rPr>
        <w:lang w:val="fr-FR"/>
      </w:rPr>
      <w:t>13.220.40; 13.310</w:t>
    </w:r>
    <w:r w:rsidRPr="00380042">
      <w:rPr>
        <w:lang w:val="nb-NO"/>
      </w:rPr>
      <w:tab/>
    </w:r>
    <w:r w:rsidRPr="00380042">
      <w:rPr>
        <w:lang w:val="tr-TR"/>
      </w:rPr>
      <w:tab/>
      <w:t xml:space="preserve">TS EN </w:t>
    </w:r>
    <w:r>
      <w:rPr>
        <w:lang w:val="tr-TR"/>
      </w:rPr>
      <w:t>15659</w:t>
    </w:r>
    <w:r w:rsidRPr="00380042">
      <w:rPr>
        <w:lang w:val="tr-TR"/>
      </w:rPr>
      <w:t>:201</w:t>
    </w:r>
    <w:r>
      <w:rPr>
        <w:lang w:val="tr-TR"/>
      </w:rPr>
      <w:t>0</w:t>
    </w:r>
    <w:r w:rsidRPr="00380042">
      <w:rPr>
        <w:lang w:val="tr-TR"/>
      </w:rPr>
      <w:t>-0</w:t>
    </w:r>
    <w:r>
      <w:rPr>
        <w:lang w:val="tr-TR"/>
      </w:rPr>
      <w:t>1</w:t>
    </w:r>
  </w:p>
  <w:p w:rsidR="0073416F" w:rsidRPr="00380042" w:rsidRDefault="0073416F" w:rsidP="0063594C">
    <w:pPr>
      <w:pStyle w:val="Header"/>
      <w:tabs>
        <w:tab w:val="clear" w:pos="4153"/>
        <w:tab w:val="clear" w:pos="8306"/>
        <w:tab w:val="center" w:pos="4536"/>
        <w:tab w:val="right" w:pos="9639"/>
      </w:tabs>
      <w:rPr>
        <w:lang w:val="tr-TR"/>
      </w:rPr>
    </w:pPr>
    <w:r w:rsidRPr="00380042">
      <w:rPr>
        <w:lang w:val="tr-TR"/>
      </w:rPr>
      <w:tab/>
    </w:r>
    <w:r w:rsidRPr="00380042">
      <w:rPr>
        <w:lang w:val="tr-TR"/>
      </w:rPr>
      <w:tab/>
      <w:t xml:space="preserve">EN </w:t>
    </w:r>
    <w:r>
      <w:rPr>
        <w:lang w:val="tr-TR"/>
      </w:rPr>
      <w:t>15659</w:t>
    </w:r>
    <w:r w:rsidRPr="00380042">
      <w:rPr>
        <w:lang w:val="tr-TR"/>
      </w:rPr>
      <w:t>:20</w:t>
    </w:r>
    <w:r>
      <w:rPr>
        <w:lang w:val="tr-TR"/>
      </w:rPr>
      <w:t>09</w:t>
    </w:r>
  </w:p>
  <w:p w:rsidR="0073416F" w:rsidRPr="00E96BEF" w:rsidRDefault="0073416F" w:rsidP="00E96BEF">
    <w:pPr>
      <w:pStyle w:val="Header"/>
      <w:pBdr>
        <w:top w:val="single" w:sz="4" w:space="1" w:color="auto"/>
      </w:pBd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E96BEF">
    <w:pPr>
      <w:pStyle w:val="Header"/>
      <w:tabs>
        <w:tab w:val="clear" w:pos="4153"/>
        <w:tab w:val="clear" w:pos="8306"/>
        <w:tab w:val="center" w:pos="4536"/>
        <w:tab w:val="right" w:pos="9639"/>
      </w:tabs>
      <w:rPr>
        <w:lang w:val="tr-TR"/>
      </w:rPr>
    </w:pPr>
    <w:r w:rsidRPr="00380042">
      <w:rPr>
        <w:lang w:val="tr-TR"/>
      </w:rPr>
      <w:t xml:space="preserve">ICS </w:t>
    </w:r>
    <w:r w:rsidRPr="005C6318">
      <w:rPr>
        <w:lang w:val="fr-FR"/>
      </w:rPr>
      <w:t>13.220.40; 29.020</w:t>
    </w:r>
    <w:r w:rsidRPr="00380042">
      <w:rPr>
        <w:lang w:val="nb-NO"/>
      </w:rPr>
      <w:tab/>
      <w:t>TÜRK STANDARDI</w:t>
    </w:r>
    <w:r>
      <w:rPr>
        <w:lang w:val="nb-NO"/>
      </w:rPr>
      <w:t xml:space="preserve"> TASARISI</w:t>
    </w:r>
    <w:r w:rsidRPr="00380042">
      <w:rPr>
        <w:lang w:val="tr-TR"/>
      </w:rPr>
      <w:tab/>
    </w:r>
    <w:r>
      <w:rPr>
        <w:lang w:val="tr-TR"/>
      </w:rPr>
      <w:t>tst</w:t>
    </w:r>
    <w:r w:rsidRPr="00380042">
      <w:rPr>
        <w:lang w:val="tr-TR"/>
      </w:rPr>
      <w:t xml:space="preserve"> EN </w:t>
    </w:r>
    <w:r>
      <w:rPr>
        <w:lang w:val="tr-TR"/>
      </w:rPr>
      <w:t>60695-7-2:2012-03</w:t>
    </w:r>
  </w:p>
  <w:p w:rsidR="0073416F" w:rsidRPr="00380042" w:rsidRDefault="0073416F" w:rsidP="00E96BEF">
    <w:pPr>
      <w:pStyle w:val="Header"/>
      <w:tabs>
        <w:tab w:val="clear" w:pos="4153"/>
        <w:tab w:val="clear" w:pos="8306"/>
        <w:tab w:val="center" w:pos="4536"/>
        <w:tab w:val="right" w:pos="9639"/>
      </w:tabs>
      <w:rPr>
        <w:lang w:val="tr-TR"/>
      </w:rPr>
    </w:pPr>
    <w:r w:rsidRPr="00380042">
      <w:rPr>
        <w:lang w:val="tr-TR"/>
      </w:rPr>
      <w:tab/>
    </w:r>
    <w:r w:rsidRPr="00380042">
      <w:rPr>
        <w:lang w:val="tr-TR"/>
      </w:rPr>
      <w:tab/>
      <w:t xml:space="preserve">EN </w:t>
    </w:r>
    <w:r>
      <w:rPr>
        <w:lang w:val="tr-TR"/>
      </w:rPr>
      <w:t>60695-7-2:2011</w:t>
    </w:r>
  </w:p>
  <w:p w:rsidR="0073416F" w:rsidRPr="00666E9F" w:rsidRDefault="0073416F" w:rsidP="00E96BEF">
    <w:pPr>
      <w:pStyle w:val="Header"/>
      <w:pBdr>
        <w:top w:val="single" w:sz="4" w:space="1" w:color="auto"/>
      </w:pBd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8C54BF" w:rsidRDefault="0073416F" w:rsidP="00666E9F">
    <w:pPr>
      <w:autoSpaceDE w:val="0"/>
      <w:autoSpaceDN w:val="0"/>
      <w:adjustRightInd w:val="0"/>
    </w:pPr>
    <w:r w:rsidRPr="008C54BF">
      <w:t>AVRUPA STANDARDI</w:t>
    </w:r>
  </w:p>
  <w:p w:rsidR="0073416F" w:rsidRDefault="0073416F" w:rsidP="00666E9F">
    <w:pPr>
      <w:autoSpaceDE w:val="0"/>
      <w:autoSpaceDN w:val="0"/>
      <w:adjustRightInd w:val="0"/>
      <w:rPr>
        <w:rFonts w:ascii="Arial,Bold" w:hAnsi="Arial,Bold" w:cs="Arial,Bold"/>
        <w:b/>
        <w:bCs/>
      </w:rPr>
    </w:pPr>
    <w:r w:rsidRPr="008C54BF">
      <w:t>EUROPEAN STANDARD</w:t>
    </w:r>
  </w:p>
  <w:p w:rsidR="0073416F" w:rsidRPr="008C54BF" w:rsidRDefault="0073416F" w:rsidP="00666E9F">
    <w:pPr>
      <w:autoSpaceDE w:val="0"/>
      <w:autoSpaceDN w:val="0"/>
      <w:adjustRightInd w:val="0"/>
    </w:pPr>
    <w:r w:rsidRPr="008C54BF">
      <w:t>NORME EUROPÉENNE</w:t>
    </w:r>
  </w:p>
  <w:p w:rsidR="0073416F" w:rsidRPr="008C54BF" w:rsidRDefault="0073416F" w:rsidP="00666E9F">
    <w:pPr>
      <w:pStyle w:val="Header"/>
      <w:tabs>
        <w:tab w:val="clear" w:pos="4153"/>
        <w:tab w:val="clear" w:pos="8306"/>
        <w:tab w:val="center" w:pos="4536"/>
        <w:tab w:val="right" w:pos="9639"/>
      </w:tabs>
      <w:rPr>
        <w:lang w:val="tr-TR"/>
      </w:rPr>
    </w:pPr>
    <w:r w:rsidRPr="008C54BF">
      <w:t>EUROPÄISCHE NORM</w:t>
    </w:r>
  </w:p>
  <w:p w:rsidR="0073416F" w:rsidRPr="00FC7F1E" w:rsidRDefault="0073416F" w:rsidP="00FC7F1E">
    <w:pPr>
      <w:pStyle w:val="Header"/>
      <w:tabs>
        <w:tab w:val="clear" w:pos="4153"/>
        <w:tab w:val="clear" w:pos="8306"/>
        <w:tab w:val="left" w:pos="2634"/>
        <w:tab w:val="center" w:pos="4536"/>
        <w:tab w:val="right" w:pos="9639"/>
      </w:tabs>
    </w:pPr>
    <w:r>
      <w:rPr>
        <w:lang w:val="tr-TR"/>
      </w:rPr>
      <w:tab/>
    </w:r>
    <w:r>
      <w:rPr>
        <w:lang w:val="tr-TR"/>
      </w:rPr>
      <w:tab/>
    </w:r>
    <w:r>
      <w:rPr>
        <w:lang w:val="tr-TR"/>
      </w:rPr>
      <w:tab/>
      <w:t>tst</w:t>
    </w:r>
    <w:r w:rsidRPr="00380042">
      <w:rPr>
        <w:lang w:val="tr-TR"/>
      </w:rPr>
      <w:t xml:space="preserve"> EN </w:t>
    </w:r>
    <w:r>
      <w:rPr>
        <w:lang w:val="tr-TR"/>
      </w:rPr>
      <w:t>60695-7-2:2012-03</w:t>
    </w:r>
  </w:p>
  <w:p w:rsidR="0073416F" w:rsidRPr="00FC7F1E" w:rsidRDefault="0073416F" w:rsidP="00FC7F1E">
    <w:pPr>
      <w:pStyle w:val="Header"/>
      <w:tabs>
        <w:tab w:val="left" w:pos="2634"/>
      </w:tabs>
      <w:jc w:val="right"/>
    </w:pPr>
    <w:r w:rsidRPr="00FC7F1E">
      <w:tab/>
    </w:r>
    <w:r w:rsidRPr="00FC7F1E">
      <w:tab/>
    </w:r>
    <w:r w:rsidRPr="00380042">
      <w:rPr>
        <w:lang w:val="tr-TR"/>
      </w:rPr>
      <w:t xml:space="preserve">EN </w:t>
    </w:r>
    <w:r>
      <w:rPr>
        <w:lang w:val="tr-TR"/>
      </w:rPr>
      <w:t>60695-7-2:2011</w:t>
    </w:r>
  </w:p>
  <w:p w:rsidR="0073416F" w:rsidRDefault="0073416F" w:rsidP="00666E9F">
    <w:pPr>
      <w:pStyle w:val="Header"/>
      <w:pBdr>
        <w:top w:val="single" w:sz="4" w:space="1" w:color="auto"/>
      </w:pBdr>
      <w:tabs>
        <w:tab w:val="clear" w:pos="4153"/>
        <w:tab w:val="clear" w:pos="8306"/>
        <w:tab w:val="center" w:pos="4536"/>
        <w:tab w:val="right" w:pos="9639"/>
      </w:tabs>
      <w:rPr>
        <w:lang w:val="fr-FR"/>
      </w:rPr>
    </w:pPr>
    <w:r w:rsidRPr="009D4799">
      <w:rPr>
        <w:lang w:val="tr-TR"/>
      </w:rPr>
      <w:t xml:space="preserve">ICS </w:t>
    </w:r>
    <w:r w:rsidRPr="0063594C">
      <w:rPr>
        <w:lang w:val="fr-FR"/>
      </w:rPr>
      <w:t xml:space="preserve">13.220.40; </w:t>
    </w:r>
    <w:r>
      <w:rPr>
        <w:lang w:val="fr-FR"/>
      </w:rPr>
      <w:t>29.020</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Default="0073416F" w:rsidP="005C6318">
    <w:pPr>
      <w:pBdr>
        <w:bottom w:val="single" w:sz="4" w:space="1" w:color="auto"/>
      </w:pBdr>
      <w:tabs>
        <w:tab w:val="right" w:pos="9638"/>
      </w:tabs>
      <w:autoSpaceDE w:val="0"/>
      <w:autoSpaceDN w:val="0"/>
      <w:adjustRightInd w:val="0"/>
      <w:rPr>
        <w:rFonts w:ascii="ArialMT" w:hAnsi="ArialMT" w:cs="ArialMT"/>
        <w:sz w:val="21"/>
        <w:szCs w:val="21"/>
      </w:rPr>
    </w:pPr>
    <w:ins w:id="123" w:author="fundaa" w:date="2014-11-27T10:35:00Z">
      <w:r w:rsidRPr="001973F7">
        <w:rPr>
          <w:rFonts w:ascii="Arial-BoldMT" w:hAnsi="Arial-BoldMT" w:cs="Arial-BoldMT"/>
          <w:b/>
          <w:bCs/>
          <w:noProof/>
          <w:sz w:val="60"/>
          <w:szCs w:val="60"/>
          <w:rPrChange w:id="124" w:author="fundaa" w:date="2014-11-27T10:35:00Z">
            <w:rPr>
              <w:rFonts w:ascii="Arial-BoldMT" w:hAnsi="Arial-BoldMT" w:cs="Arial-BoldMT"/>
              <w:b/>
              <w:bCs/>
              <w:noProof/>
              <w:sz w:val="60"/>
              <w:szCs w:val="60"/>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11" o:spid="_x0000_i1030" type="#_x0000_t75" style="width:77.25pt;height:74.25pt;visibility:visible">
            <v:imagedata r:id="rId1" o:title=""/>
          </v:shape>
        </w:pict>
      </w:r>
    </w:ins>
    <w:r>
      <w:rPr>
        <w:rFonts w:ascii="Arial-BoldMT" w:hAnsi="Arial-BoldMT" w:cs="Arial-BoldMT"/>
        <w:b/>
        <w:bCs/>
        <w:sz w:val="60"/>
        <w:szCs w:val="60"/>
      </w:rPr>
      <w:tab/>
      <w:t>IEC 62631-1</w:t>
    </w:r>
  </w:p>
  <w:p w:rsidR="0073416F" w:rsidRDefault="0073416F" w:rsidP="005C6318">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380042" w:rsidRDefault="0073416F" w:rsidP="00066121">
    <w:pPr>
      <w:pStyle w:val="Header"/>
      <w:tabs>
        <w:tab w:val="clear" w:pos="4153"/>
        <w:tab w:val="clear" w:pos="8306"/>
        <w:tab w:val="center" w:pos="4536"/>
        <w:tab w:val="right" w:pos="9639"/>
      </w:tabs>
      <w:rPr>
        <w:lang w:val="tr-TR"/>
      </w:rPr>
    </w:pPr>
    <w:r w:rsidRPr="00380042">
      <w:rPr>
        <w:lang w:val="tr-TR"/>
      </w:rPr>
      <w:t xml:space="preserve">ICS </w:t>
    </w:r>
    <w:r w:rsidRPr="005C6318">
      <w:rPr>
        <w:lang w:val="fr-FR"/>
      </w:rPr>
      <w:t>13.220.40; 29.020</w:t>
    </w:r>
    <w:r w:rsidRPr="00380042">
      <w:rPr>
        <w:lang w:val="nb-NO"/>
      </w:rPr>
      <w:tab/>
    </w:r>
    <w:r w:rsidRPr="00380042">
      <w:rPr>
        <w:lang w:val="tr-TR"/>
      </w:rPr>
      <w:tab/>
    </w:r>
    <w:r>
      <w:rPr>
        <w:lang w:val="tr-TR"/>
      </w:rPr>
      <w:t>tst</w:t>
    </w:r>
    <w:r w:rsidRPr="00380042">
      <w:rPr>
        <w:lang w:val="tr-TR"/>
      </w:rPr>
      <w:t xml:space="preserve"> EN </w:t>
    </w:r>
    <w:r>
      <w:rPr>
        <w:lang w:val="tr-TR"/>
      </w:rPr>
      <w:t>60695-7-2:2012-03</w:t>
    </w:r>
  </w:p>
  <w:p w:rsidR="0073416F" w:rsidRPr="00380042" w:rsidRDefault="0073416F" w:rsidP="00066121">
    <w:pPr>
      <w:pStyle w:val="Header"/>
      <w:pBdr>
        <w:bottom w:val="single" w:sz="4" w:space="1" w:color="auto"/>
      </w:pBdr>
      <w:tabs>
        <w:tab w:val="clear" w:pos="4153"/>
        <w:tab w:val="clear" w:pos="8306"/>
        <w:tab w:val="center" w:pos="4536"/>
        <w:tab w:val="right" w:pos="9639"/>
      </w:tabs>
      <w:rPr>
        <w:lang w:val="tr-TR"/>
      </w:rPr>
    </w:pPr>
    <w:r w:rsidRPr="00380042">
      <w:rPr>
        <w:lang w:val="tr-TR"/>
      </w:rPr>
      <w:tab/>
    </w:r>
    <w:r w:rsidRPr="00380042">
      <w:rPr>
        <w:lang w:val="tr-TR"/>
      </w:rPr>
      <w:tab/>
      <w:t xml:space="preserve">EN </w:t>
    </w:r>
    <w:r>
      <w:rPr>
        <w:lang w:val="tr-TR"/>
      </w:rPr>
      <w:t>60695-7-2:2011</w:t>
    </w:r>
  </w:p>
  <w:p w:rsidR="0073416F" w:rsidRPr="007F6405" w:rsidRDefault="0073416F" w:rsidP="005C6318">
    <w:pPr>
      <w:tabs>
        <w:tab w:val="left" w:pos="0"/>
        <w:tab w:val="left" w:pos="3402"/>
        <w:tab w:val="center" w:pos="4820"/>
        <w:tab w:val="right" w:pos="9638"/>
      </w:tabs>
      <w:autoSpaceDE w:val="0"/>
      <w:autoSpaceDN w:val="0"/>
      <w:adjustRightInd w:val="0"/>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872"/>
      <w:gridCol w:w="7648"/>
    </w:tblGrid>
    <w:tr w:rsidR="0073416F">
      <w:tc>
        <w:tcPr>
          <w:tcW w:w="1980" w:type="dxa"/>
          <w:tcBorders>
            <w:top w:val="nil"/>
            <w:left w:val="nil"/>
            <w:bottom w:val="nil"/>
            <w:right w:val="nil"/>
          </w:tcBorders>
        </w:tcPr>
        <w:p w:rsidR="0073416F" w:rsidRPr="001973F7" w:rsidRDefault="0073416F" w:rsidP="001973F7">
          <w:pPr>
            <w:tabs>
              <w:tab w:val="left" w:pos="0"/>
              <w:tab w:val="left" w:pos="3402"/>
              <w:tab w:val="center" w:pos="4820"/>
              <w:tab w:val="right" w:pos="9638"/>
            </w:tabs>
            <w:autoSpaceDE w:val="0"/>
            <w:autoSpaceDN w:val="0"/>
            <w:adjustRightInd w:val="0"/>
          </w:pPr>
          <w:ins w:id="125" w:author="fundaa" w:date="2014-11-27T10:35:00Z">
            <w:r w:rsidRPr="001973F7">
              <w:rPr>
                <w:noProof/>
                <w:rPrChange w:id="126" w:author="fundaa" w:date="2014-11-27T10:35:00Z">
                  <w:rPr>
                    <w:noProof/>
                  </w:rPr>
                </w:rPrChange>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Resim 12" o:spid="_x0000_i1032" type="#_x0000_t75" style="width:76.5pt;height:1in;visibility:visible">
                  <v:imagedata r:id="rId1" o:title=""/>
                </v:shape>
              </w:pict>
            </w:r>
          </w:ins>
        </w:p>
      </w:tc>
      <w:tc>
        <w:tcPr>
          <w:tcW w:w="7648" w:type="dxa"/>
          <w:tcBorders>
            <w:top w:val="nil"/>
            <w:left w:val="nil"/>
            <w:right w:val="nil"/>
          </w:tcBorders>
        </w:tcPr>
        <w:p w:rsidR="0073416F" w:rsidRPr="001973F7" w:rsidRDefault="0073416F" w:rsidP="001973F7">
          <w:pPr>
            <w:tabs>
              <w:tab w:val="left" w:pos="3402"/>
              <w:tab w:val="center" w:pos="4820"/>
              <w:tab w:val="right" w:pos="9638"/>
            </w:tabs>
            <w:autoSpaceDE w:val="0"/>
            <w:autoSpaceDN w:val="0"/>
            <w:adjustRightInd w:val="0"/>
            <w:ind w:firstLine="5000"/>
          </w:pPr>
        </w:p>
        <w:p w:rsidR="0073416F" w:rsidRPr="001973F7" w:rsidRDefault="0073416F" w:rsidP="001973F7">
          <w:pPr>
            <w:tabs>
              <w:tab w:val="left" w:pos="3402"/>
              <w:tab w:val="center" w:pos="4820"/>
              <w:tab w:val="right" w:pos="9638"/>
            </w:tabs>
            <w:autoSpaceDE w:val="0"/>
            <w:autoSpaceDN w:val="0"/>
            <w:adjustRightInd w:val="0"/>
            <w:ind w:firstLine="5000"/>
          </w:pPr>
        </w:p>
        <w:p w:rsidR="0073416F" w:rsidRPr="001973F7" w:rsidRDefault="0073416F" w:rsidP="001973F7">
          <w:pPr>
            <w:tabs>
              <w:tab w:val="left" w:pos="3402"/>
              <w:tab w:val="center" w:pos="4820"/>
              <w:tab w:val="right" w:pos="9638"/>
            </w:tabs>
            <w:autoSpaceDE w:val="0"/>
            <w:autoSpaceDN w:val="0"/>
            <w:adjustRightInd w:val="0"/>
            <w:ind w:firstLine="5000"/>
          </w:pPr>
        </w:p>
        <w:p w:rsidR="0073416F" w:rsidRPr="001973F7" w:rsidRDefault="0073416F" w:rsidP="001973F7">
          <w:pPr>
            <w:tabs>
              <w:tab w:val="left" w:pos="7371"/>
            </w:tabs>
            <w:autoSpaceDE w:val="0"/>
            <w:autoSpaceDN w:val="0"/>
            <w:adjustRightInd w:val="0"/>
            <w:jc w:val="right"/>
            <w:rPr>
              <w:b/>
              <w:bCs/>
              <w:sz w:val="36"/>
              <w:szCs w:val="36"/>
            </w:rPr>
          </w:pPr>
          <w:r w:rsidRPr="001973F7">
            <w:rPr>
              <w:b/>
              <w:bCs/>
              <w:sz w:val="36"/>
              <w:szCs w:val="36"/>
            </w:rPr>
            <w:t>EN 60695-7-2</w:t>
          </w:r>
        </w:p>
        <w:p w:rsidR="0073416F" w:rsidRPr="001973F7" w:rsidRDefault="0073416F" w:rsidP="001973F7">
          <w:pPr>
            <w:tabs>
              <w:tab w:val="left" w:pos="0"/>
              <w:tab w:val="left" w:pos="3402"/>
              <w:tab w:val="center" w:pos="4820"/>
              <w:tab w:val="right" w:pos="9638"/>
            </w:tabs>
            <w:autoSpaceDE w:val="0"/>
            <w:autoSpaceDN w:val="0"/>
            <w:adjustRightInd w:val="0"/>
          </w:pPr>
        </w:p>
      </w:tc>
    </w:tr>
  </w:tbl>
  <w:p w:rsidR="0073416F" w:rsidRPr="00F1238C" w:rsidRDefault="0073416F" w:rsidP="005C6318">
    <w:pPr>
      <w:tabs>
        <w:tab w:val="left" w:pos="0"/>
        <w:tab w:val="left" w:pos="3402"/>
        <w:tab w:val="center" w:pos="4820"/>
        <w:tab w:val="right" w:pos="9638"/>
      </w:tabs>
      <w:autoSpaceDE w:val="0"/>
      <w:autoSpaceDN w:val="0"/>
      <w:adjustRightInd w:val="0"/>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3416F" w:rsidRPr="00B85358" w:rsidRDefault="0073416F" w:rsidP="005C6318">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2C1D"/>
    <w:multiLevelType w:val="hybridMultilevel"/>
    <w:tmpl w:val="0FDE3550"/>
    <w:lvl w:ilvl="0" w:tplc="041F0017">
      <w:start w:val="1"/>
      <w:numFmt w:val="lowerLetter"/>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1">
    <w:nsid w:val="0B4C128F"/>
    <w:multiLevelType w:val="hybridMultilevel"/>
    <w:tmpl w:val="3B081684"/>
    <w:lvl w:ilvl="0" w:tplc="041F0011">
      <w:start w:val="1"/>
      <w:numFmt w:val="decimal"/>
      <w:lvlText w:val="%1)"/>
      <w:lvlJc w:val="left"/>
      <w:pPr>
        <w:ind w:left="720" w:hanging="360"/>
      </w:p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2">
    <w:nsid w:val="2CAC71E3"/>
    <w:multiLevelType w:val="hybridMultilevel"/>
    <w:tmpl w:val="90AA5104"/>
    <w:lvl w:ilvl="0" w:tplc="A380DE08">
      <w:start w:val="1"/>
      <w:numFmt w:val="lowerLetter"/>
      <w:lvlText w:val="%1)"/>
      <w:lvlJc w:val="left"/>
      <w:pPr>
        <w:ind w:left="720" w:hanging="360"/>
      </w:pPr>
      <w:rPr>
        <w:rFonts w:ascii="ArialMT" w:hAnsi="ArialMT" w:cs="ArialMT" w:hint="default"/>
      </w:r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3">
    <w:nsid w:val="44D739F0"/>
    <w:multiLevelType w:val="hybridMultilevel"/>
    <w:tmpl w:val="D2C219CE"/>
    <w:lvl w:ilvl="0" w:tplc="08447F74">
      <w:start w:val="1"/>
      <w:numFmt w:val="bullet"/>
      <w:lvlText w:val=""/>
      <w:lvlJc w:val="left"/>
      <w:pPr>
        <w:ind w:left="720" w:hanging="360"/>
      </w:pPr>
      <w:rPr>
        <w:rFonts w:ascii="Symbol" w:hAnsi="Symbol" w:cs="Symbol" w:hint="default"/>
      </w:rPr>
    </w:lvl>
    <w:lvl w:ilvl="1" w:tplc="041F0003">
      <w:start w:val="1"/>
      <w:numFmt w:val="bullet"/>
      <w:lvlText w:val="o"/>
      <w:lvlJc w:val="left"/>
      <w:pPr>
        <w:ind w:left="1440" w:hanging="360"/>
      </w:pPr>
      <w:rPr>
        <w:rFonts w:ascii="Courier New" w:hAnsi="Courier New" w:cs="Courier New" w:hint="default"/>
      </w:rPr>
    </w:lvl>
    <w:lvl w:ilvl="2" w:tplc="041F0005">
      <w:start w:val="1"/>
      <w:numFmt w:val="bullet"/>
      <w:lvlText w:val=""/>
      <w:lvlJc w:val="left"/>
      <w:pPr>
        <w:ind w:left="2160" w:hanging="360"/>
      </w:pPr>
      <w:rPr>
        <w:rFonts w:ascii="Wingdings" w:hAnsi="Wingdings" w:cs="Wingdings" w:hint="default"/>
      </w:rPr>
    </w:lvl>
    <w:lvl w:ilvl="3" w:tplc="041F0001">
      <w:start w:val="1"/>
      <w:numFmt w:val="bullet"/>
      <w:lvlText w:val=""/>
      <w:lvlJc w:val="left"/>
      <w:pPr>
        <w:ind w:left="2880" w:hanging="360"/>
      </w:pPr>
      <w:rPr>
        <w:rFonts w:ascii="Symbol" w:hAnsi="Symbol" w:cs="Symbol" w:hint="default"/>
      </w:rPr>
    </w:lvl>
    <w:lvl w:ilvl="4" w:tplc="041F0003">
      <w:start w:val="1"/>
      <w:numFmt w:val="bullet"/>
      <w:lvlText w:val="o"/>
      <w:lvlJc w:val="left"/>
      <w:pPr>
        <w:ind w:left="3600" w:hanging="360"/>
      </w:pPr>
      <w:rPr>
        <w:rFonts w:ascii="Courier New" w:hAnsi="Courier New" w:cs="Courier New" w:hint="default"/>
      </w:rPr>
    </w:lvl>
    <w:lvl w:ilvl="5" w:tplc="041F0005">
      <w:start w:val="1"/>
      <w:numFmt w:val="bullet"/>
      <w:lvlText w:val=""/>
      <w:lvlJc w:val="left"/>
      <w:pPr>
        <w:ind w:left="4320" w:hanging="360"/>
      </w:pPr>
      <w:rPr>
        <w:rFonts w:ascii="Wingdings" w:hAnsi="Wingdings" w:cs="Wingdings" w:hint="default"/>
      </w:rPr>
    </w:lvl>
    <w:lvl w:ilvl="6" w:tplc="041F0001">
      <w:start w:val="1"/>
      <w:numFmt w:val="bullet"/>
      <w:lvlText w:val=""/>
      <w:lvlJc w:val="left"/>
      <w:pPr>
        <w:ind w:left="5040" w:hanging="360"/>
      </w:pPr>
      <w:rPr>
        <w:rFonts w:ascii="Symbol" w:hAnsi="Symbol" w:cs="Symbol" w:hint="default"/>
      </w:rPr>
    </w:lvl>
    <w:lvl w:ilvl="7" w:tplc="041F0003">
      <w:start w:val="1"/>
      <w:numFmt w:val="bullet"/>
      <w:lvlText w:val="o"/>
      <w:lvlJc w:val="left"/>
      <w:pPr>
        <w:ind w:left="5760" w:hanging="360"/>
      </w:pPr>
      <w:rPr>
        <w:rFonts w:ascii="Courier New" w:hAnsi="Courier New" w:cs="Courier New" w:hint="default"/>
      </w:rPr>
    </w:lvl>
    <w:lvl w:ilvl="8" w:tplc="041F0005">
      <w:start w:val="1"/>
      <w:numFmt w:val="bullet"/>
      <w:lvlText w:val=""/>
      <w:lvlJc w:val="left"/>
      <w:pPr>
        <w:ind w:left="6480" w:hanging="360"/>
      </w:pPr>
      <w:rPr>
        <w:rFonts w:ascii="Wingdings" w:hAnsi="Wingdings" w:cs="Wingdings" w:hint="default"/>
      </w:rPr>
    </w:lvl>
  </w:abstractNum>
  <w:abstractNum w:abstractNumId="4">
    <w:nsid w:val="68CE05C8"/>
    <w:multiLevelType w:val="hybridMultilevel"/>
    <w:tmpl w:val="162857EC"/>
    <w:lvl w:ilvl="0" w:tplc="041F0017">
      <w:start w:val="1"/>
      <w:numFmt w:val="lowerLetter"/>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5">
    <w:nsid w:val="6DFF1BDE"/>
    <w:multiLevelType w:val="hybridMultilevel"/>
    <w:tmpl w:val="0E1245EA"/>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start w:val="1"/>
      <w:numFmt w:val="lowerRoman"/>
      <w:lvlText w:val="%6."/>
      <w:lvlJc w:val="right"/>
      <w:pPr>
        <w:ind w:left="4320" w:hanging="180"/>
      </w:pPr>
    </w:lvl>
    <w:lvl w:ilvl="6" w:tplc="041F000F">
      <w:start w:val="1"/>
      <w:numFmt w:val="decimal"/>
      <w:lvlText w:val="%7."/>
      <w:lvlJc w:val="left"/>
      <w:pPr>
        <w:ind w:left="5040" w:hanging="360"/>
      </w:pPr>
    </w:lvl>
    <w:lvl w:ilvl="7" w:tplc="041F0019">
      <w:start w:val="1"/>
      <w:numFmt w:val="lowerLetter"/>
      <w:lvlText w:val="%8."/>
      <w:lvlJc w:val="left"/>
      <w:pPr>
        <w:ind w:left="5760" w:hanging="360"/>
      </w:pPr>
    </w:lvl>
    <w:lvl w:ilvl="8" w:tplc="041F001B">
      <w:start w:val="1"/>
      <w:numFmt w:val="lowerRoman"/>
      <w:lvlText w:val="%9."/>
      <w:lvlJc w:val="right"/>
      <w:pPr>
        <w:ind w:left="6480" w:hanging="180"/>
      </w:pPr>
    </w:lvl>
  </w:abstractNum>
  <w:abstractNum w:abstractNumId="6">
    <w:nsid w:val="75382486"/>
    <w:multiLevelType w:val="hybridMultilevel"/>
    <w:tmpl w:val="1116D1A4"/>
    <w:lvl w:ilvl="0" w:tplc="041F0017">
      <w:start w:val="1"/>
      <w:numFmt w:val="lowerLetter"/>
      <w:lvlText w:val="%1)"/>
      <w:lvlJc w:val="left"/>
      <w:pPr>
        <w:ind w:left="720" w:hanging="360"/>
      </w:pPr>
    </w:lvl>
    <w:lvl w:ilvl="1" w:tplc="041F0019">
      <w:start w:val="1"/>
      <w:numFmt w:val="decimal"/>
      <w:lvlText w:val="%2."/>
      <w:lvlJc w:val="left"/>
      <w:pPr>
        <w:tabs>
          <w:tab w:val="num" w:pos="1440"/>
        </w:tabs>
        <w:ind w:left="1440" w:hanging="360"/>
      </w:pPr>
    </w:lvl>
    <w:lvl w:ilvl="2" w:tplc="041F001B">
      <w:start w:val="1"/>
      <w:numFmt w:val="decimal"/>
      <w:lvlText w:val="%3."/>
      <w:lvlJc w:val="left"/>
      <w:pPr>
        <w:tabs>
          <w:tab w:val="num" w:pos="2160"/>
        </w:tabs>
        <w:ind w:left="2160" w:hanging="360"/>
      </w:pPr>
    </w:lvl>
    <w:lvl w:ilvl="3" w:tplc="041F000F">
      <w:start w:val="1"/>
      <w:numFmt w:val="decimal"/>
      <w:lvlText w:val="%4."/>
      <w:lvlJc w:val="left"/>
      <w:pPr>
        <w:tabs>
          <w:tab w:val="num" w:pos="2880"/>
        </w:tabs>
        <w:ind w:left="2880" w:hanging="360"/>
      </w:pPr>
    </w:lvl>
    <w:lvl w:ilvl="4" w:tplc="041F0019">
      <w:start w:val="1"/>
      <w:numFmt w:val="decimal"/>
      <w:lvlText w:val="%5."/>
      <w:lvlJc w:val="left"/>
      <w:pPr>
        <w:tabs>
          <w:tab w:val="num" w:pos="3600"/>
        </w:tabs>
        <w:ind w:left="3600" w:hanging="360"/>
      </w:pPr>
    </w:lvl>
    <w:lvl w:ilvl="5" w:tplc="041F001B">
      <w:start w:val="1"/>
      <w:numFmt w:val="decimal"/>
      <w:lvlText w:val="%6."/>
      <w:lvlJc w:val="left"/>
      <w:pPr>
        <w:tabs>
          <w:tab w:val="num" w:pos="4320"/>
        </w:tabs>
        <w:ind w:left="4320" w:hanging="360"/>
      </w:pPr>
    </w:lvl>
    <w:lvl w:ilvl="6" w:tplc="041F000F">
      <w:start w:val="1"/>
      <w:numFmt w:val="decimal"/>
      <w:lvlText w:val="%7."/>
      <w:lvlJc w:val="left"/>
      <w:pPr>
        <w:tabs>
          <w:tab w:val="num" w:pos="5040"/>
        </w:tabs>
        <w:ind w:left="5040" w:hanging="360"/>
      </w:pPr>
    </w:lvl>
    <w:lvl w:ilvl="7" w:tplc="041F0019">
      <w:start w:val="1"/>
      <w:numFmt w:val="decimal"/>
      <w:lvlText w:val="%8."/>
      <w:lvlJc w:val="left"/>
      <w:pPr>
        <w:tabs>
          <w:tab w:val="num" w:pos="5760"/>
        </w:tabs>
        <w:ind w:left="5760" w:hanging="360"/>
      </w:pPr>
    </w:lvl>
    <w:lvl w:ilvl="8" w:tplc="041F001B">
      <w:start w:val="1"/>
      <w:numFmt w:val="decimal"/>
      <w:lvlText w:val="%9."/>
      <w:lvlJc w:val="left"/>
      <w:pPr>
        <w:tabs>
          <w:tab w:val="num" w:pos="6480"/>
        </w:tabs>
        <w:ind w:left="6480" w:hanging="360"/>
      </w:pPr>
    </w:lvl>
  </w:abstractNum>
  <w:abstractNum w:abstractNumId="7">
    <w:nsid w:val="7DE21062"/>
    <w:multiLevelType w:val="multilevel"/>
    <w:tmpl w:val="8C1E06F0"/>
    <w:lvl w:ilvl="0">
      <w:start w:val="1"/>
      <w:numFmt w:val="decimal"/>
      <w:pStyle w:val="Heading5"/>
      <w:lvlText w:val="%1"/>
      <w:lvlJc w:val="left"/>
      <w:pPr>
        <w:tabs>
          <w:tab w:val="num" w:pos="705"/>
        </w:tabs>
        <w:ind w:left="705" w:hanging="705"/>
      </w:pPr>
      <w:rPr>
        <w:rFonts w:hint="default"/>
      </w:rPr>
    </w:lvl>
    <w:lvl w:ilvl="1">
      <w:start w:val="1"/>
      <w:numFmt w:val="decimal"/>
      <w:isLgl/>
      <w:lvlText w:val="%1.%2"/>
      <w:lvlJc w:val="left"/>
      <w:pPr>
        <w:tabs>
          <w:tab w:val="num" w:pos="705"/>
        </w:tabs>
        <w:ind w:left="705" w:hanging="705"/>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num w:numId="1">
    <w:abstractNumId w:val="7"/>
  </w:num>
  <w:num w:numId="2">
    <w:abstractNumId w:val="3"/>
  </w:num>
  <w:num w:numId="3">
    <w:abstractNumId w:val="1"/>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trackRevisions/>
  <w:documentProtection w:edit="trackedChanges" w:enforcement="1"/>
  <w:defaultTabStop w:val="709"/>
  <w:hyphenationZone w:val="425"/>
  <w:doNotHyphenateCaps/>
  <w:evenAndOddHeaders/>
  <w:drawingGridHorizontalSpacing w:val="100"/>
  <w:displayHorizontalDrawingGridEvery w:val="0"/>
  <w:displayVerticalDrawingGridEvery w:val="0"/>
  <w:noPunctuationKerning/>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75B3E"/>
    <w:rsid w:val="00000C78"/>
    <w:rsid w:val="000013CF"/>
    <w:rsid w:val="00001539"/>
    <w:rsid w:val="00002235"/>
    <w:rsid w:val="00002501"/>
    <w:rsid w:val="00002BB1"/>
    <w:rsid w:val="00002C1F"/>
    <w:rsid w:val="0000523D"/>
    <w:rsid w:val="00005478"/>
    <w:rsid w:val="000067BF"/>
    <w:rsid w:val="000074E3"/>
    <w:rsid w:val="00010DFC"/>
    <w:rsid w:val="00010E8E"/>
    <w:rsid w:val="00011367"/>
    <w:rsid w:val="000117BB"/>
    <w:rsid w:val="000125F3"/>
    <w:rsid w:val="0001296B"/>
    <w:rsid w:val="00014ADB"/>
    <w:rsid w:val="00015424"/>
    <w:rsid w:val="00016009"/>
    <w:rsid w:val="00017621"/>
    <w:rsid w:val="000201A7"/>
    <w:rsid w:val="00020C2A"/>
    <w:rsid w:val="0002166D"/>
    <w:rsid w:val="0002186A"/>
    <w:rsid w:val="00021E8F"/>
    <w:rsid w:val="00024089"/>
    <w:rsid w:val="00024AA6"/>
    <w:rsid w:val="00025D86"/>
    <w:rsid w:val="00026923"/>
    <w:rsid w:val="00026E30"/>
    <w:rsid w:val="0003027C"/>
    <w:rsid w:val="00030BD9"/>
    <w:rsid w:val="000312E5"/>
    <w:rsid w:val="00031D68"/>
    <w:rsid w:val="00032306"/>
    <w:rsid w:val="00032359"/>
    <w:rsid w:val="00032DBD"/>
    <w:rsid w:val="00032EBA"/>
    <w:rsid w:val="00033B0F"/>
    <w:rsid w:val="00033CDE"/>
    <w:rsid w:val="000347CC"/>
    <w:rsid w:val="00034F0F"/>
    <w:rsid w:val="00036A47"/>
    <w:rsid w:val="000370C1"/>
    <w:rsid w:val="00037D59"/>
    <w:rsid w:val="000405AE"/>
    <w:rsid w:val="00040CFA"/>
    <w:rsid w:val="000417AE"/>
    <w:rsid w:val="00042C5E"/>
    <w:rsid w:val="000437C0"/>
    <w:rsid w:val="00044268"/>
    <w:rsid w:val="000442FF"/>
    <w:rsid w:val="0004450D"/>
    <w:rsid w:val="000463F5"/>
    <w:rsid w:val="00046E0E"/>
    <w:rsid w:val="000473D5"/>
    <w:rsid w:val="0005166C"/>
    <w:rsid w:val="00051844"/>
    <w:rsid w:val="0005241E"/>
    <w:rsid w:val="000524F8"/>
    <w:rsid w:val="00052502"/>
    <w:rsid w:val="000529BB"/>
    <w:rsid w:val="00052B03"/>
    <w:rsid w:val="00052CCB"/>
    <w:rsid w:val="00053374"/>
    <w:rsid w:val="000538FF"/>
    <w:rsid w:val="00054E2D"/>
    <w:rsid w:val="00055705"/>
    <w:rsid w:val="00055A2C"/>
    <w:rsid w:val="00055A7C"/>
    <w:rsid w:val="0005618E"/>
    <w:rsid w:val="000575CB"/>
    <w:rsid w:val="00057D5E"/>
    <w:rsid w:val="00060089"/>
    <w:rsid w:val="00060372"/>
    <w:rsid w:val="000605AA"/>
    <w:rsid w:val="00060BDF"/>
    <w:rsid w:val="0006393D"/>
    <w:rsid w:val="00063D4C"/>
    <w:rsid w:val="00066121"/>
    <w:rsid w:val="00067190"/>
    <w:rsid w:val="00067542"/>
    <w:rsid w:val="00067C5D"/>
    <w:rsid w:val="00070161"/>
    <w:rsid w:val="000705F9"/>
    <w:rsid w:val="00070D19"/>
    <w:rsid w:val="000710C9"/>
    <w:rsid w:val="000714A1"/>
    <w:rsid w:val="00073B47"/>
    <w:rsid w:val="0007411F"/>
    <w:rsid w:val="00074B1B"/>
    <w:rsid w:val="0007546D"/>
    <w:rsid w:val="00075940"/>
    <w:rsid w:val="000765A8"/>
    <w:rsid w:val="000808DF"/>
    <w:rsid w:val="00082BA6"/>
    <w:rsid w:val="00082DF2"/>
    <w:rsid w:val="00084264"/>
    <w:rsid w:val="00085804"/>
    <w:rsid w:val="0008700B"/>
    <w:rsid w:val="00087B8A"/>
    <w:rsid w:val="00087CFC"/>
    <w:rsid w:val="00090810"/>
    <w:rsid w:val="00090B7F"/>
    <w:rsid w:val="00090E0D"/>
    <w:rsid w:val="00091701"/>
    <w:rsid w:val="00091D1A"/>
    <w:rsid w:val="00092B9F"/>
    <w:rsid w:val="000930FB"/>
    <w:rsid w:val="00093A69"/>
    <w:rsid w:val="00093D8D"/>
    <w:rsid w:val="00094084"/>
    <w:rsid w:val="00094488"/>
    <w:rsid w:val="0009499F"/>
    <w:rsid w:val="00094B59"/>
    <w:rsid w:val="00094D81"/>
    <w:rsid w:val="00094EAD"/>
    <w:rsid w:val="00095DA2"/>
    <w:rsid w:val="00095FA8"/>
    <w:rsid w:val="00096252"/>
    <w:rsid w:val="00096797"/>
    <w:rsid w:val="00096E90"/>
    <w:rsid w:val="00097510"/>
    <w:rsid w:val="00097D6D"/>
    <w:rsid w:val="000A047A"/>
    <w:rsid w:val="000A04F2"/>
    <w:rsid w:val="000A04F5"/>
    <w:rsid w:val="000A1D4C"/>
    <w:rsid w:val="000A1D5B"/>
    <w:rsid w:val="000A2666"/>
    <w:rsid w:val="000A301A"/>
    <w:rsid w:val="000A370B"/>
    <w:rsid w:val="000A382D"/>
    <w:rsid w:val="000A42F4"/>
    <w:rsid w:val="000A4526"/>
    <w:rsid w:val="000A45CF"/>
    <w:rsid w:val="000A543D"/>
    <w:rsid w:val="000A6BB2"/>
    <w:rsid w:val="000A7369"/>
    <w:rsid w:val="000A73CD"/>
    <w:rsid w:val="000A75D9"/>
    <w:rsid w:val="000B08CE"/>
    <w:rsid w:val="000B0E06"/>
    <w:rsid w:val="000B188E"/>
    <w:rsid w:val="000B2B2A"/>
    <w:rsid w:val="000B33E5"/>
    <w:rsid w:val="000B3844"/>
    <w:rsid w:val="000B3923"/>
    <w:rsid w:val="000B43B0"/>
    <w:rsid w:val="000B54C7"/>
    <w:rsid w:val="000B6E40"/>
    <w:rsid w:val="000B717F"/>
    <w:rsid w:val="000B760F"/>
    <w:rsid w:val="000B7C9E"/>
    <w:rsid w:val="000B7FC4"/>
    <w:rsid w:val="000B7FFD"/>
    <w:rsid w:val="000C06B7"/>
    <w:rsid w:val="000C26CC"/>
    <w:rsid w:val="000C2F30"/>
    <w:rsid w:val="000C350E"/>
    <w:rsid w:val="000C3EAA"/>
    <w:rsid w:val="000C49B8"/>
    <w:rsid w:val="000C53BE"/>
    <w:rsid w:val="000C5D19"/>
    <w:rsid w:val="000C6B3F"/>
    <w:rsid w:val="000C6C66"/>
    <w:rsid w:val="000C6E00"/>
    <w:rsid w:val="000C7315"/>
    <w:rsid w:val="000C766E"/>
    <w:rsid w:val="000D0229"/>
    <w:rsid w:val="000D0690"/>
    <w:rsid w:val="000D2986"/>
    <w:rsid w:val="000D29DB"/>
    <w:rsid w:val="000D2ECB"/>
    <w:rsid w:val="000D3937"/>
    <w:rsid w:val="000D4214"/>
    <w:rsid w:val="000D44B2"/>
    <w:rsid w:val="000D5182"/>
    <w:rsid w:val="000D72F8"/>
    <w:rsid w:val="000D7491"/>
    <w:rsid w:val="000D777B"/>
    <w:rsid w:val="000E110E"/>
    <w:rsid w:val="000E15F2"/>
    <w:rsid w:val="000E1A08"/>
    <w:rsid w:val="000E1AC6"/>
    <w:rsid w:val="000E202C"/>
    <w:rsid w:val="000E291B"/>
    <w:rsid w:val="000E2AD7"/>
    <w:rsid w:val="000E3BEB"/>
    <w:rsid w:val="000E4DBE"/>
    <w:rsid w:val="000E51F4"/>
    <w:rsid w:val="000E57CA"/>
    <w:rsid w:val="000F0818"/>
    <w:rsid w:val="000F133F"/>
    <w:rsid w:val="000F427C"/>
    <w:rsid w:val="000F5029"/>
    <w:rsid w:val="000F5630"/>
    <w:rsid w:val="000F6B06"/>
    <w:rsid w:val="000F7516"/>
    <w:rsid w:val="00100F1C"/>
    <w:rsid w:val="001017EE"/>
    <w:rsid w:val="00102B22"/>
    <w:rsid w:val="0010370F"/>
    <w:rsid w:val="00104B26"/>
    <w:rsid w:val="00105912"/>
    <w:rsid w:val="00106151"/>
    <w:rsid w:val="001078F1"/>
    <w:rsid w:val="00107A6D"/>
    <w:rsid w:val="00107E64"/>
    <w:rsid w:val="00110364"/>
    <w:rsid w:val="00110DD4"/>
    <w:rsid w:val="00111696"/>
    <w:rsid w:val="001117C5"/>
    <w:rsid w:val="00111B93"/>
    <w:rsid w:val="00111EB3"/>
    <w:rsid w:val="00113550"/>
    <w:rsid w:val="0011555A"/>
    <w:rsid w:val="00115FE9"/>
    <w:rsid w:val="0011669A"/>
    <w:rsid w:val="0011732E"/>
    <w:rsid w:val="0012072C"/>
    <w:rsid w:val="0012081D"/>
    <w:rsid w:val="0012105B"/>
    <w:rsid w:val="0012146B"/>
    <w:rsid w:val="001219A0"/>
    <w:rsid w:val="00121AF5"/>
    <w:rsid w:val="00122807"/>
    <w:rsid w:val="0012292F"/>
    <w:rsid w:val="0012323B"/>
    <w:rsid w:val="0012349C"/>
    <w:rsid w:val="00123D2E"/>
    <w:rsid w:val="001253F1"/>
    <w:rsid w:val="001254ED"/>
    <w:rsid w:val="00126F75"/>
    <w:rsid w:val="00127021"/>
    <w:rsid w:val="001273A1"/>
    <w:rsid w:val="00127517"/>
    <w:rsid w:val="00130A54"/>
    <w:rsid w:val="00131017"/>
    <w:rsid w:val="001319E7"/>
    <w:rsid w:val="00133CC7"/>
    <w:rsid w:val="00133D95"/>
    <w:rsid w:val="00134093"/>
    <w:rsid w:val="0013419E"/>
    <w:rsid w:val="00134283"/>
    <w:rsid w:val="00134BE4"/>
    <w:rsid w:val="00134D99"/>
    <w:rsid w:val="001352FA"/>
    <w:rsid w:val="0013539B"/>
    <w:rsid w:val="0013558A"/>
    <w:rsid w:val="001357CB"/>
    <w:rsid w:val="00136793"/>
    <w:rsid w:val="00136A48"/>
    <w:rsid w:val="00136E25"/>
    <w:rsid w:val="00136E71"/>
    <w:rsid w:val="00136F53"/>
    <w:rsid w:val="0013756A"/>
    <w:rsid w:val="00137EF9"/>
    <w:rsid w:val="001401D4"/>
    <w:rsid w:val="0014039C"/>
    <w:rsid w:val="00141185"/>
    <w:rsid w:val="00141F6D"/>
    <w:rsid w:val="00142565"/>
    <w:rsid w:val="00142D96"/>
    <w:rsid w:val="00142FFC"/>
    <w:rsid w:val="0014303D"/>
    <w:rsid w:val="00143534"/>
    <w:rsid w:val="00144155"/>
    <w:rsid w:val="001445B8"/>
    <w:rsid w:val="00144C52"/>
    <w:rsid w:val="0014519F"/>
    <w:rsid w:val="001454E2"/>
    <w:rsid w:val="00145EE3"/>
    <w:rsid w:val="0014690D"/>
    <w:rsid w:val="00146CD6"/>
    <w:rsid w:val="001478CB"/>
    <w:rsid w:val="00147D48"/>
    <w:rsid w:val="0015065B"/>
    <w:rsid w:val="00150BB8"/>
    <w:rsid w:val="00150F3F"/>
    <w:rsid w:val="001525DC"/>
    <w:rsid w:val="00152700"/>
    <w:rsid w:val="00152AF3"/>
    <w:rsid w:val="0015310B"/>
    <w:rsid w:val="001532AB"/>
    <w:rsid w:val="001539F2"/>
    <w:rsid w:val="00154F04"/>
    <w:rsid w:val="001553E2"/>
    <w:rsid w:val="00155791"/>
    <w:rsid w:val="001605D9"/>
    <w:rsid w:val="00160FFE"/>
    <w:rsid w:val="001610AF"/>
    <w:rsid w:val="00161B20"/>
    <w:rsid w:val="001628D3"/>
    <w:rsid w:val="00162AAC"/>
    <w:rsid w:val="00162C59"/>
    <w:rsid w:val="00162E6C"/>
    <w:rsid w:val="00163C55"/>
    <w:rsid w:val="00163EAF"/>
    <w:rsid w:val="00164FFE"/>
    <w:rsid w:val="00165223"/>
    <w:rsid w:val="00165CC3"/>
    <w:rsid w:val="0017085A"/>
    <w:rsid w:val="00171191"/>
    <w:rsid w:val="001712A2"/>
    <w:rsid w:val="001712FE"/>
    <w:rsid w:val="00171865"/>
    <w:rsid w:val="00172A08"/>
    <w:rsid w:val="00172F60"/>
    <w:rsid w:val="001733EF"/>
    <w:rsid w:val="00174467"/>
    <w:rsid w:val="00174C64"/>
    <w:rsid w:val="001756D0"/>
    <w:rsid w:val="00176668"/>
    <w:rsid w:val="00177B9E"/>
    <w:rsid w:val="00177DA9"/>
    <w:rsid w:val="00177DEC"/>
    <w:rsid w:val="00177F3A"/>
    <w:rsid w:val="00180B4A"/>
    <w:rsid w:val="00180EC6"/>
    <w:rsid w:val="00180FBE"/>
    <w:rsid w:val="001810BD"/>
    <w:rsid w:val="0018119D"/>
    <w:rsid w:val="00181469"/>
    <w:rsid w:val="001820EB"/>
    <w:rsid w:val="00182975"/>
    <w:rsid w:val="0018328B"/>
    <w:rsid w:val="0018376F"/>
    <w:rsid w:val="00184919"/>
    <w:rsid w:val="001849A2"/>
    <w:rsid w:val="0018505C"/>
    <w:rsid w:val="001854A4"/>
    <w:rsid w:val="0018622D"/>
    <w:rsid w:val="00186E20"/>
    <w:rsid w:val="00186F03"/>
    <w:rsid w:val="00187983"/>
    <w:rsid w:val="00192B5C"/>
    <w:rsid w:val="00193040"/>
    <w:rsid w:val="001943E0"/>
    <w:rsid w:val="00194FDB"/>
    <w:rsid w:val="001973F7"/>
    <w:rsid w:val="001976B1"/>
    <w:rsid w:val="00197EAC"/>
    <w:rsid w:val="001A153D"/>
    <w:rsid w:val="001A1B3F"/>
    <w:rsid w:val="001A3A02"/>
    <w:rsid w:val="001A3B8A"/>
    <w:rsid w:val="001A3BE9"/>
    <w:rsid w:val="001A3E2D"/>
    <w:rsid w:val="001A41D7"/>
    <w:rsid w:val="001A62B5"/>
    <w:rsid w:val="001A6E4C"/>
    <w:rsid w:val="001B04E8"/>
    <w:rsid w:val="001B0AEB"/>
    <w:rsid w:val="001B0C17"/>
    <w:rsid w:val="001B0CD4"/>
    <w:rsid w:val="001B1139"/>
    <w:rsid w:val="001B21C3"/>
    <w:rsid w:val="001B2583"/>
    <w:rsid w:val="001B29C5"/>
    <w:rsid w:val="001B3053"/>
    <w:rsid w:val="001B35D0"/>
    <w:rsid w:val="001B385F"/>
    <w:rsid w:val="001B3C98"/>
    <w:rsid w:val="001B479F"/>
    <w:rsid w:val="001B4AFA"/>
    <w:rsid w:val="001B4BAC"/>
    <w:rsid w:val="001B591B"/>
    <w:rsid w:val="001B5C67"/>
    <w:rsid w:val="001B6C8F"/>
    <w:rsid w:val="001B7040"/>
    <w:rsid w:val="001B7485"/>
    <w:rsid w:val="001B76AA"/>
    <w:rsid w:val="001B7F6D"/>
    <w:rsid w:val="001C0E48"/>
    <w:rsid w:val="001C173D"/>
    <w:rsid w:val="001C1C51"/>
    <w:rsid w:val="001C1E93"/>
    <w:rsid w:val="001C2608"/>
    <w:rsid w:val="001C32D8"/>
    <w:rsid w:val="001C5A51"/>
    <w:rsid w:val="001C5F4F"/>
    <w:rsid w:val="001C5FAC"/>
    <w:rsid w:val="001C6044"/>
    <w:rsid w:val="001C6349"/>
    <w:rsid w:val="001C676B"/>
    <w:rsid w:val="001C6E3D"/>
    <w:rsid w:val="001C7A04"/>
    <w:rsid w:val="001C7E91"/>
    <w:rsid w:val="001D07F2"/>
    <w:rsid w:val="001D0A0B"/>
    <w:rsid w:val="001D1D7B"/>
    <w:rsid w:val="001D22A1"/>
    <w:rsid w:val="001D25E2"/>
    <w:rsid w:val="001D47BC"/>
    <w:rsid w:val="001D47C1"/>
    <w:rsid w:val="001D4B48"/>
    <w:rsid w:val="001D5262"/>
    <w:rsid w:val="001D57A6"/>
    <w:rsid w:val="001D5C49"/>
    <w:rsid w:val="001D7209"/>
    <w:rsid w:val="001D7648"/>
    <w:rsid w:val="001D7676"/>
    <w:rsid w:val="001D76E9"/>
    <w:rsid w:val="001D7760"/>
    <w:rsid w:val="001E18A5"/>
    <w:rsid w:val="001E1F6C"/>
    <w:rsid w:val="001E3169"/>
    <w:rsid w:val="001E4077"/>
    <w:rsid w:val="001E4A30"/>
    <w:rsid w:val="001E5388"/>
    <w:rsid w:val="001E608E"/>
    <w:rsid w:val="001E6211"/>
    <w:rsid w:val="001E62F4"/>
    <w:rsid w:val="001E667F"/>
    <w:rsid w:val="001F02F5"/>
    <w:rsid w:val="001F1312"/>
    <w:rsid w:val="001F2B43"/>
    <w:rsid w:val="001F378E"/>
    <w:rsid w:val="001F630C"/>
    <w:rsid w:val="001F7017"/>
    <w:rsid w:val="001F7707"/>
    <w:rsid w:val="0020051E"/>
    <w:rsid w:val="002009ED"/>
    <w:rsid w:val="0020121C"/>
    <w:rsid w:val="00201585"/>
    <w:rsid w:val="00201622"/>
    <w:rsid w:val="00201B0A"/>
    <w:rsid w:val="00201CE0"/>
    <w:rsid w:val="00201DD1"/>
    <w:rsid w:val="002022C5"/>
    <w:rsid w:val="00203EEF"/>
    <w:rsid w:val="00205312"/>
    <w:rsid w:val="00206E66"/>
    <w:rsid w:val="002073FD"/>
    <w:rsid w:val="00210815"/>
    <w:rsid w:val="00210CB2"/>
    <w:rsid w:val="002110A7"/>
    <w:rsid w:val="00211408"/>
    <w:rsid w:val="00211C60"/>
    <w:rsid w:val="0021533B"/>
    <w:rsid w:val="00215A3B"/>
    <w:rsid w:val="0021604D"/>
    <w:rsid w:val="0021658B"/>
    <w:rsid w:val="00216D12"/>
    <w:rsid w:val="00217390"/>
    <w:rsid w:val="00217B77"/>
    <w:rsid w:val="00217DE4"/>
    <w:rsid w:val="00217EC6"/>
    <w:rsid w:val="00220AB3"/>
    <w:rsid w:val="00221EC6"/>
    <w:rsid w:val="00222930"/>
    <w:rsid w:val="00223DA9"/>
    <w:rsid w:val="00223FB1"/>
    <w:rsid w:val="00224237"/>
    <w:rsid w:val="00224FB0"/>
    <w:rsid w:val="0022671B"/>
    <w:rsid w:val="002278FD"/>
    <w:rsid w:val="0023050A"/>
    <w:rsid w:val="00230B3A"/>
    <w:rsid w:val="0023175A"/>
    <w:rsid w:val="00233C30"/>
    <w:rsid w:val="002351B0"/>
    <w:rsid w:val="00235400"/>
    <w:rsid w:val="00235A78"/>
    <w:rsid w:val="00237091"/>
    <w:rsid w:val="00237F4B"/>
    <w:rsid w:val="00240E19"/>
    <w:rsid w:val="00242366"/>
    <w:rsid w:val="002428F2"/>
    <w:rsid w:val="00242D9E"/>
    <w:rsid w:val="00243BDB"/>
    <w:rsid w:val="00243F6F"/>
    <w:rsid w:val="00245880"/>
    <w:rsid w:val="002458E0"/>
    <w:rsid w:val="0024701F"/>
    <w:rsid w:val="002517D6"/>
    <w:rsid w:val="00252E47"/>
    <w:rsid w:val="002537BA"/>
    <w:rsid w:val="00254241"/>
    <w:rsid w:val="00254D11"/>
    <w:rsid w:val="00254DFA"/>
    <w:rsid w:val="0025501C"/>
    <w:rsid w:val="00256C58"/>
    <w:rsid w:val="00256C81"/>
    <w:rsid w:val="00256E53"/>
    <w:rsid w:val="00257F95"/>
    <w:rsid w:val="002601FF"/>
    <w:rsid w:val="002605BE"/>
    <w:rsid w:val="00260D0D"/>
    <w:rsid w:val="00260D4A"/>
    <w:rsid w:val="00260F4B"/>
    <w:rsid w:val="00260F8D"/>
    <w:rsid w:val="0026170B"/>
    <w:rsid w:val="0026250E"/>
    <w:rsid w:val="00263357"/>
    <w:rsid w:val="00263489"/>
    <w:rsid w:val="002635A1"/>
    <w:rsid w:val="002639E4"/>
    <w:rsid w:val="00263CF8"/>
    <w:rsid w:val="00264194"/>
    <w:rsid w:val="00265076"/>
    <w:rsid w:val="002650A4"/>
    <w:rsid w:val="00265690"/>
    <w:rsid w:val="00265696"/>
    <w:rsid w:val="00265C32"/>
    <w:rsid w:val="00266A27"/>
    <w:rsid w:val="002705DE"/>
    <w:rsid w:val="00270CCD"/>
    <w:rsid w:val="00270E57"/>
    <w:rsid w:val="00270FD1"/>
    <w:rsid w:val="0027154F"/>
    <w:rsid w:val="00272482"/>
    <w:rsid w:val="00273123"/>
    <w:rsid w:val="00273222"/>
    <w:rsid w:val="00275810"/>
    <w:rsid w:val="0027591A"/>
    <w:rsid w:val="0027642C"/>
    <w:rsid w:val="002764A0"/>
    <w:rsid w:val="00277470"/>
    <w:rsid w:val="00277D76"/>
    <w:rsid w:val="00281C30"/>
    <w:rsid w:val="00282655"/>
    <w:rsid w:val="00283399"/>
    <w:rsid w:val="00283B68"/>
    <w:rsid w:val="00284D17"/>
    <w:rsid w:val="00285CFF"/>
    <w:rsid w:val="00286D75"/>
    <w:rsid w:val="00287B60"/>
    <w:rsid w:val="00290F4D"/>
    <w:rsid w:val="002913BF"/>
    <w:rsid w:val="0029327E"/>
    <w:rsid w:val="0029466B"/>
    <w:rsid w:val="002950F4"/>
    <w:rsid w:val="0029531C"/>
    <w:rsid w:val="00295B15"/>
    <w:rsid w:val="00295B5F"/>
    <w:rsid w:val="00295C00"/>
    <w:rsid w:val="002969D8"/>
    <w:rsid w:val="00296D9E"/>
    <w:rsid w:val="00296E13"/>
    <w:rsid w:val="002971F1"/>
    <w:rsid w:val="00297656"/>
    <w:rsid w:val="00297BA3"/>
    <w:rsid w:val="002A0FA9"/>
    <w:rsid w:val="002A1245"/>
    <w:rsid w:val="002A13C3"/>
    <w:rsid w:val="002A15C9"/>
    <w:rsid w:val="002A1B3E"/>
    <w:rsid w:val="002A1BDA"/>
    <w:rsid w:val="002A1E3E"/>
    <w:rsid w:val="002A22F2"/>
    <w:rsid w:val="002A3314"/>
    <w:rsid w:val="002A3500"/>
    <w:rsid w:val="002A38A4"/>
    <w:rsid w:val="002A5635"/>
    <w:rsid w:val="002A6A40"/>
    <w:rsid w:val="002A6DFD"/>
    <w:rsid w:val="002A78AD"/>
    <w:rsid w:val="002A790D"/>
    <w:rsid w:val="002A7A5B"/>
    <w:rsid w:val="002A7D48"/>
    <w:rsid w:val="002A7F17"/>
    <w:rsid w:val="002B0731"/>
    <w:rsid w:val="002B07E0"/>
    <w:rsid w:val="002B1146"/>
    <w:rsid w:val="002B3647"/>
    <w:rsid w:val="002B4472"/>
    <w:rsid w:val="002B4881"/>
    <w:rsid w:val="002B5701"/>
    <w:rsid w:val="002B6AC6"/>
    <w:rsid w:val="002B731E"/>
    <w:rsid w:val="002C0208"/>
    <w:rsid w:val="002C043A"/>
    <w:rsid w:val="002C0941"/>
    <w:rsid w:val="002C0EEF"/>
    <w:rsid w:val="002C1039"/>
    <w:rsid w:val="002C1847"/>
    <w:rsid w:val="002C1D10"/>
    <w:rsid w:val="002C2E54"/>
    <w:rsid w:val="002C3409"/>
    <w:rsid w:val="002C4A92"/>
    <w:rsid w:val="002C4C0C"/>
    <w:rsid w:val="002C5357"/>
    <w:rsid w:val="002C6F1A"/>
    <w:rsid w:val="002D0A90"/>
    <w:rsid w:val="002D1B8E"/>
    <w:rsid w:val="002D2FB2"/>
    <w:rsid w:val="002D3E66"/>
    <w:rsid w:val="002D411E"/>
    <w:rsid w:val="002D4AEF"/>
    <w:rsid w:val="002D6FF1"/>
    <w:rsid w:val="002E1649"/>
    <w:rsid w:val="002E1E8C"/>
    <w:rsid w:val="002E1EAD"/>
    <w:rsid w:val="002E21E4"/>
    <w:rsid w:val="002E2B75"/>
    <w:rsid w:val="002E2FB0"/>
    <w:rsid w:val="002E329B"/>
    <w:rsid w:val="002E3510"/>
    <w:rsid w:val="002E36BA"/>
    <w:rsid w:val="002E3FD6"/>
    <w:rsid w:val="002E7CBF"/>
    <w:rsid w:val="002F0D3B"/>
    <w:rsid w:val="002F1253"/>
    <w:rsid w:val="002F1315"/>
    <w:rsid w:val="002F198C"/>
    <w:rsid w:val="002F2C70"/>
    <w:rsid w:val="002F2FC3"/>
    <w:rsid w:val="002F3873"/>
    <w:rsid w:val="002F3D44"/>
    <w:rsid w:val="002F4676"/>
    <w:rsid w:val="002F52FD"/>
    <w:rsid w:val="002F5333"/>
    <w:rsid w:val="002F5403"/>
    <w:rsid w:val="002F589E"/>
    <w:rsid w:val="002F5C54"/>
    <w:rsid w:val="002F6805"/>
    <w:rsid w:val="002F69A7"/>
    <w:rsid w:val="002F7BCF"/>
    <w:rsid w:val="002F7CBF"/>
    <w:rsid w:val="00300E53"/>
    <w:rsid w:val="00301207"/>
    <w:rsid w:val="00301384"/>
    <w:rsid w:val="00301C47"/>
    <w:rsid w:val="00302870"/>
    <w:rsid w:val="00303473"/>
    <w:rsid w:val="003039EB"/>
    <w:rsid w:val="00303CC0"/>
    <w:rsid w:val="0030450F"/>
    <w:rsid w:val="00304E54"/>
    <w:rsid w:val="00305461"/>
    <w:rsid w:val="0030555F"/>
    <w:rsid w:val="00306623"/>
    <w:rsid w:val="003066A0"/>
    <w:rsid w:val="00310640"/>
    <w:rsid w:val="00310CEC"/>
    <w:rsid w:val="00310E3C"/>
    <w:rsid w:val="00310E7C"/>
    <w:rsid w:val="00311333"/>
    <w:rsid w:val="00311956"/>
    <w:rsid w:val="00312184"/>
    <w:rsid w:val="00312876"/>
    <w:rsid w:val="0031353B"/>
    <w:rsid w:val="003139FA"/>
    <w:rsid w:val="00314447"/>
    <w:rsid w:val="00314DB8"/>
    <w:rsid w:val="00315C15"/>
    <w:rsid w:val="00315E35"/>
    <w:rsid w:val="00315E6A"/>
    <w:rsid w:val="00316557"/>
    <w:rsid w:val="00317528"/>
    <w:rsid w:val="003175E5"/>
    <w:rsid w:val="0031785A"/>
    <w:rsid w:val="00317966"/>
    <w:rsid w:val="00320242"/>
    <w:rsid w:val="00321F51"/>
    <w:rsid w:val="00322B04"/>
    <w:rsid w:val="00323363"/>
    <w:rsid w:val="003233EC"/>
    <w:rsid w:val="00323EEA"/>
    <w:rsid w:val="00324E0D"/>
    <w:rsid w:val="00324E4F"/>
    <w:rsid w:val="00325C62"/>
    <w:rsid w:val="003272EA"/>
    <w:rsid w:val="0032733E"/>
    <w:rsid w:val="003300B8"/>
    <w:rsid w:val="00330FA7"/>
    <w:rsid w:val="00331F72"/>
    <w:rsid w:val="00332350"/>
    <w:rsid w:val="0033290D"/>
    <w:rsid w:val="00332AFD"/>
    <w:rsid w:val="00332CAB"/>
    <w:rsid w:val="00334169"/>
    <w:rsid w:val="00335079"/>
    <w:rsid w:val="00336A47"/>
    <w:rsid w:val="00337DA4"/>
    <w:rsid w:val="00340142"/>
    <w:rsid w:val="003401CE"/>
    <w:rsid w:val="0034068D"/>
    <w:rsid w:val="00340FFC"/>
    <w:rsid w:val="00341AA9"/>
    <w:rsid w:val="00341DE9"/>
    <w:rsid w:val="0034323B"/>
    <w:rsid w:val="003444DA"/>
    <w:rsid w:val="00344BA9"/>
    <w:rsid w:val="003451A7"/>
    <w:rsid w:val="003459EE"/>
    <w:rsid w:val="00345CDC"/>
    <w:rsid w:val="00345EA0"/>
    <w:rsid w:val="003463FD"/>
    <w:rsid w:val="00350402"/>
    <w:rsid w:val="00351C0B"/>
    <w:rsid w:val="00352566"/>
    <w:rsid w:val="0035258C"/>
    <w:rsid w:val="00352813"/>
    <w:rsid w:val="0035346A"/>
    <w:rsid w:val="00353C1F"/>
    <w:rsid w:val="00354E09"/>
    <w:rsid w:val="003552DF"/>
    <w:rsid w:val="0035618A"/>
    <w:rsid w:val="0035673F"/>
    <w:rsid w:val="00356F03"/>
    <w:rsid w:val="003600F0"/>
    <w:rsid w:val="00360F46"/>
    <w:rsid w:val="00361B95"/>
    <w:rsid w:val="00361C71"/>
    <w:rsid w:val="00361E53"/>
    <w:rsid w:val="003625F6"/>
    <w:rsid w:val="0036308D"/>
    <w:rsid w:val="00363707"/>
    <w:rsid w:val="003638D0"/>
    <w:rsid w:val="00365017"/>
    <w:rsid w:val="0036521A"/>
    <w:rsid w:val="00365425"/>
    <w:rsid w:val="00365544"/>
    <w:rsid w:val="00365A27"/>
    <w:rsid w:val="00365AE7"/>
    <w:rsid w:val="00365C56"/>
    <w:rsid w:val="00367041"/>
    <w:rsid w:val="003700FD"/>
    <w:rsid w:val="0037069E"/>
    <w:rsid w:val="00370E95"/>
    <w:rsid w:val="003715C0"/>
    <w:rsid w:val="00372838"/>
    <w:rsid w:val="00372E19"/>
    <w:rsid w:val="00372F03"/>
    <w:rsid w:val="003737BC"/>
    <w:rsid w:val="00373CE7"/>
    <w:rsid w:val="00373FC3"/>
    <w:rsid w:val="0037487E"/>
    <w:rsid w:val="003754E4"/>
    <w:rsid w:val="00375758"/>
    <w:rsid w:val="0037579D"/>
    <w:rsid w:val="00376B70"/>
    <w:rsid w:val="0037760F"/>
    <w:rsid w:val="00380042"/>
    <w:rsid w:val="00380990"/>
    <w:rsid w:val="00381A37"/>
    <w:rsid w:val="00382C62"/>
    <w:rsid w:val="00383EB7"/>
    <w:rsid w:val="0038471C"/>
    <w:rsid w:val="00384C10"/>
    <w:rsid w:val="00385D46"/>
    <w:rsid w:val="00385FC0"/>
    <w:rsid w:val="003867C0"/>
    <w:rsid w:val="00386840"/>
    <w:rsid w:val="00387220"/>
    <w:rsid w:val="00390067"/>
    <w:rsid w:val="00390419"/>
    <w:rsid w:val="00393FC9"/>
    <w:rsid w:val="003950E4"/>
    <w:rsid w:val="00395375"/>
    <w:rsid w:val="00395440"/>
    <w:rsid w:val="00395EA0"/>
    <w:rsid w:val="00395EC8"/>
    <w:rsid w:val="003967CF"/>
    <w:rsid w:val="00397028"/>
    <w:rsid w:val="003A00A2"/>
    <w:rsid w:val="003A0328"/>
    <w:rsid w:val="003A07B3"/>
    <w:rsid w:val="003A0A48"/>
    <w:rsid w:val="003A1BAE"/>
    <w:rsid w:val="003A26FC"/>
    <w:rsid w:val="003A33B5"/>
    <w:rsid w:val="003A4022"/>
    <w:rsid w:val="003A46E0"/>
    <w:rsid w:val="003A5371"/>
    <w:rsid w:val="003A5660"/>
    <w:rsid w:val="003A5857"/>
    <w:rsid w:val="003A61D1"/>
    <w:rsid w:val="003A630C"/>
    <w:rsid w:val="003A7A8B"/>
    <w:rsid w:val="003B0113"/>
    <w:rsid w:val="003B0237"/>
    <w:rsid w:val="003B046F"/>
    <w:rsid w:val="003B0719"/>
    <w:rsid w:val="003B0B42"/>
    <w:rsid w:val="003B0D14"/>
    <w:rsid w:val="003B1D48"/>
    <w:rsid w:val="003B1F3D"/>
    <w:rsid w:val="003B23CA"/>
    <w:rsid w:val="003B29FE"/>
    <w:rsid w:val="003B3A1F"/>
    <w:rsid w:val="003B414C"/>
    <w:rsid w:val="003B4C33"/>
    <w:rsid w:val="003B6197"/>
    <w:rsid w:val="003B637C"/>
    <w:rsid w:val="003B67D5"/>
    <w:rsid w:val="003B717C"/>
    <w:rsid w:val="003C0265"/>
    <w:rsid w:val="003C073C"/>
    <w:rsid w:val="003C0ED3"/>
    <w:rsid w:val="003C1DBB"/>
    <w:rsid w:val="003C1F21"/>
    <w:rsid w:val="003C26A9"/>
    <w:rsid w:val="003C2D15"/>
    <w:rsid w:val="003C3F8A"/>
    <w:rsid w:val="003C43BB"/>
    <w:rsid w:val="003C4460"/>
    <w:rsid w:val="003C5230"/>
    <w:rsid w:val="003C59DD"/>
    <w:rsid w:val="003C5BDA"/>
    <w:rsid w:val="003C5FAA"/>
    <w:rsid w:val="003C6AD9"/>
    <w:rsid w:val="003C6B33"/>
    <w:rsid w:val="003C7970"/>
    <w:rsid w:val="003D0262"/>
    <w:rsid w:val="003D1F25"/>
    <w:rsid w:val="003D3054"/>
    <w:rsid w:val="003D3223"/>
    <w:rsid w:val="003D4D80"/>
    <w:rsid w:val="003D5954"/>
    <w:rsid w:val="003D66E9"/>
    <w:rsid w:val="003D7144"/>
    <w:rsid w:val="003D7229"/>
    <w:rsid w:val="003D7836"/>
    <w:rsid w:val="003E026F"/>
    <w:rsid w:val="003E086D"/>
    <w:rsid w:val="003E08B8"/>
    <w:rsid w:val="003E0BAF"/>
    <w:rsid w:val="003E15BD"/>
    <w:rsid w:val="003E1882"/>
    <w:rsid w:val="003E1E12"/>
    <w:rsid w:val="003E27F0"/>
    <w:rsid w:val="003E2AF5"/>
    <w:rsid w:val="003E3378"/>
    <w:rsid w:val="003E3CF2"/>
    <w:rsid w:val="003E3D8C"/>
    <w:rsid w:val="003E4909"/>
    <w:rsid w:val="003E4EC0"/>
    <w:rsid w:val="003E5FC8"/>
    <w:rsid w:val="003F01AB"/>
    <w:rsid w:val="003F1262"/>
    <w:rsid w:val="003F1320"/>
    <w:rsid w:val="003F144A"/>
    <w:rsid w:val="003F1A11"/>
    <w:rsid w:val="003F3016"/>
    <w:rsid w:val="003F3473"/>
    <w:rsid w:val="003F44A5"/>
    <w:rsid w:val="003F4752"/>
    <w:rsid w:val="003F5145"/>
    <w:rsid w:val="003F7DC4"/>
    <w:rsid w:val="003F7F1B"/>
    <w:rsid w:val="00400E30"/>
    <w:rsid w:val="0040119B"/>
    <w:rsid w:val="00401CD7"/>
    <w:rsid w:val="004024B3"/>
    <w:rsid w:val="00403DBA"/>
    <w:rsid w:val="00404046"/>
    <w:rsid w:val="00404767"/>
    <w:rsid w:val="00404C16"/>
    <w:rsid w:val="00406647"/>
    <w:rsid w:val="00407D66"/>
    <w:rsid w:val="00407F09"/>
    <w:rsid w:val="00411133"/>
    <w:rsid w:val="00411921"/>
    <w:rsid w:val="004126F5"/>
    <w:rsid w:val="00412709"/>
    <w:rsid w:val="0041360B"/>
    <w:rsid w:val="00413665"/>
    <w:rsid w:val="00415102"/>
    <w:rsid w:val="00415917"/>
    <w:rsid w:val="00415C2F"/>
    <w:rsid w:val="00416AA9"/>
    <w:rsid w:val="0042451B"/>
    <w:rsid w:val="004255D6"/>
    <w:rsid w:val="004261E7"/>
    <w:rsid w:val="0042789E"/>
    <w:rsid w:val="0043062B"/>
    <w:rsid w:val="00430B83"/>
    <w:rsid w:val="00431FD5"/>
    <w:rsid w:val="004323DE"/>
    <w:rsid w:val="0043251F"/>
    <w:rsid w:val="004328F3"/>
    <w:rsid w:val="00432FDE"/>
    <w:rsid w:val="004332DF"/>
    <w:rsid w:val="00434CF3"/>
    <w:rsid w:val="00435EEC"/>
    <w:rsid w:val="0043666A"/>
    <w:rsid w:val="0043742F"/>
    <w:rsid w:val="004378E8"/>
    <w:rsid w:val="00440383"/>
    <w:rsid w:val="00441293"/>
    <w:rsid w:val="004416FB"/>
    <w:rsid w:val="00441D4D"/>
    <w:rsid w:val="00442C3E"/>
    <w:rsid w:val="00442D8B"/>
    <w:rsid w:val="0044311E"/>
    <w:rsid w:val="004440EF"/>
    <w:rsid w:val="004443FE"/>
    <w:rsid w:val="004447CD"/>
    <w:rsid w:val="00444F45"/>
    <w:rsid w:val="00446D03"/>
    <w:rsid w:val="00447C87"/>
    <w:rsid w:val="0045072F"/>
    <w:rsid w:val="00450B1E"/>
    <w:rsid w:val="004510DC"/>
    <w:rsid w:val="004514DB"/>
    <w:rsid w:val="00451F84"/>
    <w:rsid w:val="0045219B"/>
    <w:rsid w:val="00453897"/>
    <w:rsid w:val="00455C20"/>
    <w:rsid w:val="004571E4"/>
    <w:rsid w:val="00457B89"/>
    <w:rsid w:val="00457BCF"/>
    <w:rsid w:val="00460D3D"/>
    <w:rsid w:val="00460FEC"/>
    <w:rsid w:val="0046130D"/>
    <w:rsid w:val="0046132B"/>
    <w:rsid w:val="00462401"/>
    <w:rsid w:val="00463294"/>
    <w:rsid w:val="004638BA"/>
    <w:rsid w:val="00463FCD"/>
    <w:rsid w:val="0046402C"/>
    <w:rsid w:val="0046476D"/>
    <w:rsid w:val="0046543D"/>
    <w:rsid w:val="00467088"/>
    <w:rsid w:val="00467DA3"/>
    <w:rsid w:val="00467DAA"/>
    <w:rsid w:val="00467FFD"/>
    <w:rsid w:val="004700EE"/>
    <w:rsid w:val="004701D0"/>
    <w:rsid w:val="00470740"/>
    <w:rsid w:val="00470C3A"/>
    <w:rsid w:val="0047275A"/>
    <w:rsid w:val="004727FD"/>
    <w:rsid w:val="00472C16"/>
    <w:rsid w:val="00472EB3"/>
    <w:rsid w:val="0047561F"/>
    <w:rsid w:val="00475F56"/>
    <w:rsid w:val="00475FD3"/>
    <w:rsid w:val="004768DE"/>
    <w:rsid w:val="00476AAB"/>
    <w:rsid w:val="00477075"/>
    <w:rsid w:val="004806BF"/>
    <w:rsid w:val="00480BDA"/>
    <w:rsid w:val="0048206E"/>
    <w:rsid w:val="00482727"/>
    <w:rsid w:val="0048333E"/>
    <w:rsid w:val="00483F5C"/>
    <w:rsid w:val="00484401"/>
    <w:rsid w:val="00484F90"/>
    <w:rsid w:val="00485B49"/>
    <w:rsid w:val="004862D9"/>
    <w:rsid w:val="00486CEF"/>
    <w:rsid w:val="0048756A"/>
    <w:rsid w:val="00490CB4"/>
    <w:rsid w:val="0049117D"/>
    <w:rsid w:val="00493CC2"/>
    <w:rsid w:val="0049497A"/>
    <w:rsid w:val="00495824"/>
    <w:rsid w:val="0049674E"/>
    <w:rsid w:val="00497C71"/>
    <w:rsid w:val="004A09FD"/>
    <w:rsid w:val="004A0A8D"/>
    <w:rsid w:val="004A13EA"/>
    <w:rsid w:val="004A13F4"/>
    <w:rsid w:val="004A1416"/>
    <w:rsid w:val="004A216B"/>
    <w:rsid w:val="004A3268"/>
    <w:rsid w:val="004A33E2"/>
    <w:rsid w:val="004A4448"/>
    <w:rsid w:val="004A4DF3"/>
    <w:rsid w:val="004A652D"/>
    <w:rsid w:val="004A66FA"/>
    <w:rsid w:val="004A6A64"/>
    <w:rsid w:val="004A76CD"/>
    <w:rsid w:val="004A7A02"/>
    <w:rsid w:val="004B07AD"/>
    <w:rsid w:val="004B13A8"/>
    <w:rsid w:val="004B2161"/>
    <w:rsid w:val="004B2C4A"/>
    <w:rsid w:val="004B2F51"/>
    <w:rsid w:val="004B313F"/>
    <w:rsid w:val="004B451D"/>
    <w:rsid w:val="004B5A4E"/>
    <w:rsid w:val="004B5C25"/>
    <w:rsid w:val="004B5D9B"/>
    <w:rsid w:val="004B607F"/>
    <w:rsid w:val="004B6719"/>
    <w:rsid w:val="004B6DFA"/>
    <w:rsid w:val="004B7363"/>
    <w:rsid w:val="004B7482"/>
    <w:rsid w:val="004B7812"/>
    <w:rsid w:val="004B79E7"/>
    <w:rsid w:val="004B7A10"/>
    <w:rsid w:val="004C015E"/>
    <w:rsid w:val="004C237C"/>
    <w:rsid w:val="004C283B"/>
    <w:rsid w:val="004C3AA9"/>
    <w:rsid w:val="004C48C4"/>
    <w:rsid w:val="004C4900"/>
    <w:rsid w:val="004C491B"/>
    <w:rsid w:val="004C53F8"/>
    <w:rsid w:val="004C5534"/>
    <w:rsid w:val="004C5718"/>
    <w:rsid w:val="004C5D64"/>
    <w:rsid w:val="004C5EFB"/>
    <w:rsid w:val="004C62A8"/>
    <w:rsid w:val="004C63C2"/>
    <w:rsid w:val="004C6E9B"/>
    <w:rsid w:val="004C7656"/>
    <w:rsid w:val="004C7D79"/>
    <w:rsid w:val="004D1006"/>
    <w:rsid w:val="004D1138"/>
    <w:rsid w:val="004D120B"/>
    <w:rsid w:val="004D135D"/>
    <w:rsid w:val="004D1978"/>
    <w:rsid w:val="004D1E00"/>
    <w:rsid w:val="004D1E8D"/>
    <w:rsid w:val="004D22D7"/>
    <w:rsid w:val="004D32CE"/>
    <w:rsid w:val="004D513C"/>
    <w:rsid w:val="004D51FC"/>
    <w:rsid w:val="004D5757"/>
    <w:rsid w:val="004D6174"/>
    <w:rsid w:val="004D64D1"/>
    <w:rsid w:val="004D6662"/>
    <w:rsid w:val="004D73AF"/>
    <w:rsid w:val="004D75A6"/>
    <w:rsid w:val="004E03EB"/>
    <w:rsid w:val="004E15B9"/>
    <w:rsid w:val="004E1E25"/>
    <w:rsid w:val="004E2B68"/>
    <w:rsid w:val="004E2D4C"/>
    <w:rsid w:val="004E3A13"/>
    <w:rsid w:val="004E4249"/>
    <w:rsid w:val="004E4DC0"/>
    <w:rsid w:val="004E5BF0"/>
    <w:rsid w:val="004E68D9"/>
    <w:rsid w:val="004E75ED"/>
    <w:rsid w:val="004E7F30"/>
    <w:rsid w:val="004F0AC7"/>
    <w:rsid w:val="004F1D32"/>
    <w:rsid w:val="004F2012"/>
    <w:rsid w:val="004F279A"/>
    <w:rsid w:val="004F2A22"/>
    <w:rsid w:val="004F35C9"/>
    <w:rsid w:val="004F5622"/>
    <w:rsid w:val="004F6D0D"/>
    <w:rsid w:val="005000F1"/>
    <w:rsid w:val="005018CE"/>
    <w:rsid w:val="00501AEA"/>
    <w:rsid w:val="00501C38"/>
    <w:rsid w:val="00501FF3"/>
    <w:rsid w:val="005029D2"/>
    <w:rsid w:val="005031E8"/>
    <w:rsid w:val="005032B2"/>
    <w:rsid w:val="00503392"/>
    <w:rsid w:val="00506C7F"/>
    <w:rsid w:val="00510158"/>
    <w:rsid w:val="00512BA5"/>
    <w:rsid w:val="00513D1B"/>
    <w:rsid w:val="005145C3"/>
    <w:rsid w:val="0051465A"/>
    <w:rsid w:val="00515632"/>
    <w:rsid w:val="0051570E"/>
    <w:rsid w:val="005157EF"/>
    <w:rsid w:val="00515F83"/>
    <w:rsid w:val="00516885"/>
    <w:rsid w:val="00517D5F"/>
    <w:rsid w:val="00520BB7"/>
    <w:rsid w:val="005217F7"/>
    <w:rsid w:val="00521AE7"/>
    <w:rsid w:val="00521E6F"/>
    <w:rsid w:val="00522169"/>
    <w:rsid w:val="00522789"/>
    <w:rsid w:val="00524CE5"/>
    <w:rsid w:val="005250FF"/>
    <w:rsid w:val="0052549A"/>
    <w:rsid w:val="0052550F"/>
    <w:rsid w:val="00525583"/>
    <w:rsid w:val="00525C58"/>
    <w:rsid w:val="0052621B"/>
    <w:rsid w:val="00527839"/>
    <w:rsid w:val="00530783"/>
    <w:rsid w:val="00530F1B"/>
    <w:rsid w:val="00533077"/>
    <w:rsid w:val="00533B1D"/>
    <w:rsid w:val="00533DBD"/>
    <w:rsid w:val="00534188"/>
    <w:rsid w:val="005343BF"/>
    <w:rsid w:val="005349D9"/>
    <w:rsid w:val="0053525D"/>
    <w:rsid w:val="00535542"/>
    <w:rsid w:val="00535701"/>
    <w:rsid w:val="00535AB7"/>
    <w:rsid w:val="00536097"/>
    <w:rsid w:val="00536AC6"/>
    <w:rsid w:val="0053761A"/>
    <w:rsid w:val="00540B56"/>
    <w:rsid w:val="00540D79"/>
    <w:rsid w:val="00541196"/>
    <w:rsid w:val="0054171E"/>
    <w:rsid w:val="00541D32"/>
    <w:rsid w:val="00542B8B"/>
    <w:rsid w:val="00542DB0"/>
    <w:rsid w:val="005431A9"/>
    <w:rsid w:val="005431F7"/>
    <w:rsid w:val="005435CF"/>
    <w:rsid w:val="0054382B"/>
    <w:rsid w:val="00544233"/>
    <w:rsid w:val="00544C3D"/>
    <w:rsid w:val="00544DBD"/>
    <w:rsid w:val="00545AFC"/>
    <w:rsid w:val="00545CE2"/>
    <w:rsid w:val="005502D5"/>
    <w:rsid w:val="005505FD"/>
    <w:rsid w:val="0055099C"/>
    <w:rsid w:val="00551407"/>
    <w:rsid w:val="00551859"/>
    <w:rsid w:val="00551897"/>
    <w:rsid w:val="00552463"/>
    <w:rsid w:val="00552CB9"/>
    <w:rsid w:val="00554C8F"/>
    <w:rsid w:val="00557C6D"/>
    <w:rsid w:val="0056001D"/>
    <w:rsid w:val="00560F6D"/>
    <w:rsid w:val="00561335"/>
    <w:rsid w:val="0056167E"/>
    <w:rsid w:val="00563BE2"/>
    <w:rsid w:val="00564487"/>
    <w:rsid w:val="00565719"/>
    <w:rsid w:val="00567862"/>
    <w:rsid w:val="005707A9"/>
    <w:rsid w:val="0057090B"/>
    <w:rsid w:val="00570A69"/>
    <w:rsid w:val="0057107A"/>
    <w:rsid w:val="005721F8"/>
    <w:rsid w:val="00573DAB"/>
    <w:rsid w:val="00574B6E"/>
    <w:rsid w:val="00574E32"/>
    <w:rsid w:val="00574FE7"/>
    <w:rsid w:val="0057513D"/>
    <w:rsid w:val="005753C6"/>
    <w:rsid w:val="0057549C"/>
    <w:rsid w:val="00575D36"/>
    <w:rsid w:val="00575D6F"/>
    <w:rsid w:val="00575F9D"/>
    <w:rsid w:val="00576978"/>
    <w:rsid w:val="00576C38"/>
    <w:rsid w:val="0057789F"/>
    <w:rsid w:val="005804FA"/>
    <w:rsid w:val="00580A7D"/>
    <w:rsid w:val="0058184E"/>
    <w:rsid w:val="00581EA5"/>
    <w:rsid w:val="0058278F"/>
    <w:rsid w:val="005842BA"/>
    <w:rsid w:val="005843B7"/>
    <w:rsid w:val="00584457"/>
    <w:rsid w:val="00585072"/>
    <w:rsid w:val="005862AA"/>
    <w:rsid w:val="00587A20"/>
    <w:rsid w:val="00587F10"/>
    <w:rsid w:val="005909A7"/>
    <w:rsid w:val="00590DA6"/>
    <w:rsid w:val="0059274C"/>
    <w:rsid w:val="00592973"/>
    <w:rsid w:val="005932DD"/>
    <w:rsid w:val="005933DA"/>
    <w:rsid w:val="00594CF2"/>
    <w:rsid w:val="00596323"/>
    <w:rsid w:val="005964CC"/>
    <w:rsid w:val="005968AA"/>
    <w:rsid w:val="00596938"/>
    <w:rsid w:val="00597F34"/>
    <w:rsid w:val="005A0396"/>
    <w:rsid w:val="005A0B58"/>
    <w:rsid w:val="005A10B3"/>
    <w:rsid w:val="005A2429"/>
    <w:rsid w:val="005A3579"/>
    <w:rsid w:val="005A3C62"/>
    <w:rsid w:val="005A3C9B"/>
    <w:rsid w:val="005A3F97"/>
    <w:rsid w:val="005A4750"/>
    <w:rsid w:val="005A4C85"/>
    <w:rsid w:val="005A4F21"/>
    <w:rsid w:val="005A4F70"/>
    <w:rsid w:val="005A561E"/>
    <w:rsid w:val="005A724C"/>
    <w:rsid w:val="005A7637"/>
    <w:rsid w:val="005A76A5"/>
    <w:rsid w:val="005B0122"/>
    <w:rsid w:val="005B045A"/>
    <w:rsid w:val="005B0F8A"/>
    <w:rsid w:val="005B10E3"/>
    <w:rsid w:val="005B2834"/>
    <w:rsid w:val="005B29A9"/>
    <w:rsid w:val="005B2C71"/>
    <w:rsid w:val="005B3DF6"/>
    <w:rsid w:val="005B4306"/>
    <w:rsid w:val="005B4408"/>
    <w:rsid w:val="005B4430"/>
    <w:rsid w:val="005B5B89"/>
    <w:rsid w:val="005B5D86"/>
    <w:rsid w:val="005B5F32"/>
    <w:rsid w:val="005B6A0D"/>
    <w:rsid w:val="005B7DC7"/>
    <w:rsid w:val="005C073D"/>
    <w:rsid w:val="005C0B18"/>
    <w:rsid w:val="005C1DFC"/>
    <w:rsid w:val="005C2117"/>
    <w:rsid w:val="005C21B3"/>
    <w:rsid w:val="005C28D6"/>
    <w:rsid w:val="005C399E"/>
    <w:rsid w:val="005C3A4B"/>
    <w:rsid w:val="005C3ABE"/>
    <w:rsid w:val="005C4929"/>
    <w:rsid w:val="005C4B1A"/>
    <w:rsid w:val="005C5350"/>
    <w:rsid w:val="005C5C05"/>
    <w:rsid w:val="005C6318"/>
    <w:rsid w:val="005C7180"/>
    <w:rsid w:val="005C7763"/>
    <w:rsid w:val="005D088B"/>
    <w:rsid w:val="005D08B2"/>
    <w:rsid w:val="005D12F7"/>
    <w:rsid w:val="005D1A1D"/>
    <w:rsid w:val="005D1D54"/>
    <w:rsid w:val="005D2184"/>
    <w:rsid w:val="005D337A"/>
    <w:rsid w:val="005D3AB3"/>
    <w:rsid w:val="005D426E"/>
    <w:rsid w:val="005D4A3F"/>
    <w:rsid w:val="005D575B"/>
    <w:rsid w:val="005D6438"/>
    <w:rsid w:val="005D648C"/>
    <w:rsid w:val="005D6EAC"/>
    <w:rsid w:val="005E149C"/>
    <w:rsid w:val="005E20E2"/>
    <w:rsid w:val="005E213F"/>
    <w:rsid w:val="005E2570"/>
    <w:rsid w:val="005E3420"/>
    <w:rsid w:val="005E387C"/>
    <w:rsid w:val="005E3EC7"/>
    <w:rsid w:val="005E53DA"/>
    <w:rsid w:val="005E63E2"/>
    <w:rsid w:val="005F0F68"/>
    <w:rsid w:val="005F1564"/>
    <w:rsid w:val="005F18D8"/>
    <w:rsid w:val="005F1CBC"/>
    <w:rsid w:val="005F2DC6"/>
    <w:rsid w:val="005F32BA"/>
    <w:rsid w:val="005F376E"/>
    <w:rsid w:val="005F3A10"/>
    <w:rsid w:val="005F3DC7"/>
    <w:rsid w:val="005F47E8"/>
    <w:rsid w:val="005F5E0D"/>
    <w:rsid w:val="005F6503"/>
    <w:rsid w:val="005F700F"/>
    <w:rsid w:val="00600287"/>
    <w:rsid w:val="006020D3"/>
    <w:rsid w:val="006036D6"/>
    <w:rsid w:val="00603AE7"/>
    <w:rsid w:val="00603F29"/>
    <w:rsid w:val="00604943"/>
    <w:rsid w:val="006049EE"/>
    <w:rsid w:val="00604EF7"/>
    <w:rsid w:val="00605131"/>
    <w:rsid w:val="0060601D"/>
    <w:rsid w:val="006064AB"/>
    <w:rsid w:val="00611165"/>
    <w:rsid w:val="00612946"/>
    <w:rsid w:val="00612A0C"/>
    <w:rsid w:val="00613725"/>
    <w:rsid w:val="00614817"/>
    <w:rsid w:val="00614963"/>
    <w:rsid w:val="006149B0"/>
    <w:rsid w:val="00614B03"/>
    <w:rsid w:val="00615166"/>
    <w:rsid w:val="00615C80"/>
    <w:rsid w:val="00616185"/>
    <w:rsid w:val="0061686B"/>
    <w:rsid w:val="00617B7C"/>
    <w:rsid w:val="0062178E"/>
    <w:rsid w:val="00622382"/>
    <w:rsid w:val="00622C32"/>
    <w:rsid w:val="00623536"/>
    <w:rsid w:val="00623B4C"/>
    <w:rsid w:val="00623B8B"/>
    <w:rsid w:val="0062410C"/>
    <w:rsid w:val="00624408"/>
    <w:rsid w:val="006255CF"/>
    <w:rsid w:val="00625872"/>
    <w:rsid w:val="006258C8"/>
    <w:rsid w:val="006258D5"/>
    <w:rsid w:val="00625AA7"/>
    <w:rsid w:val="006261DD"/>
    <w:rsid w:val="00626E92"/>
    <w:rsid w:val="00627660"/>
    <w:rsid w:val="006300C1"/>
    <w:rsid w:val="0063048A"/>
    <w:rsid w:val="00630551"/>
    <w:rsid w:val="00630645"/>
    <w:rsid w:val="00631623"/>
    <w:rsid w:val="00631A00"/>
    <w:rsid w:val="00631CC1"/>
    <w:rsid w:val="006323B9"/>
    <w:rsid w:val="00633A11"/>
    <w:rsid w:val="006340F9"/>
    <w:rsid w:val="006343DD"/>
    <w:rsid w:val="006346F4"/>
    <w:rsid w:val="00634BF3"/>
    <w:rsid w:val="0063594C"/>
    <w:rsid w:val="00635CA1"/>
    <w:rsid w:val="00636317"/>
    <w:rsid w:val="0063648B"/>
    <w:rsid w:val="00636BDD"/>
    <w:rsid w:val="00637F2F"/>
    <w:rsid w:val="006411A5"/>
    <w:rsid w:val="00641222"/>
    <w:rsid w:val="00641440"/>
    <w:rsid w:val="00643EF0"/>
    <w:rsid w:val="00644919"/>
    <w:rsid w:val="00646953"/>
    <w:rsid w:val="00647199"/>
    <w:rsid w:val="00647251"/>
    <w:rsid w:val="00647C75"/>
    <w:rsid w:val="00650112"/>
    <w:rsid w:val="0065051E"/>
    <w:rsid w:val="006505B0"/>
    <w:rsid w:val="00650A7C"/>
    <w:rsid w:val="00650DE4"/>
    <w:rsid w:val="00651818"/>
    <w:rsid w:val="00651FB7"/>
    <w:rsid w:val="00652069"/>
    <w:rsid w:val="0065216F"/>
    <w:rsid w:val="0065289E"/>
    <w:rsid w:val="0065346D"/>
    <w:rsid w:val="0065355B"/>
    <w:rsid w:val="006538FA"/>
    <w:rsid w:val="006564A5"/>
    <w:rsid w:val="00660BB1"/>
    <w:rsid w:val="00662222"/>
    <w:rsid w:val="006624D3"/>
    <w:rsid w:val="00662C6B"/>
    <w:rsid w:val="00664435"/>
    <w:rsid w:val="0066456E"/>
    <w:rsid w:val="00665754"/>
    <w:rsid w:val="006658F2"/>
    <w:rsid w:val="00666E31"/>
    <w:rsid w:val="00666E9F"/>
    <w:rsid w:val="00666FB8"/>
    <w:rsid w:val="00667732"/>
    <w:rsid w:val="00667D9C"/>
    <w:rsid w:val="00667EEE"/>
    <w:rsid w:val="00667F24"/>
    <w:rsid w:val="00670176"/>
    <w:rsid w:val="0067063B"/>
    <w:rsid w:val="00670CB2"/>
    <w:rsid w:val="00671E0D"/>
    <w:rsid w:val="00675705"/>
    <w:rsid w:val="006760EF"/>
    <w:rsid w:val="00676105"/>
    <w:rsid w:val="0067614F"/>
    <w:rsid w:val="0067621B"/>
    <w:rsid w:val="00677416"/>
    <w:rsid w:val="006774A4"/>
    <w:rsid w:val="0067782D"/>
    <w:rsid w:val="006779B0"/>
    <w:rsid w:val="006801F9"/>
    <w:rsid w:val="00681622"/>
    <w:rsid w:val="00682042"/>
    <w:rsid w:val="00683365"/>
    <w:rsid w:val="00683A52"/>
    <w:rsid w:val="00683FC4"/>
    <w:rsid w:val="00684E89"/>
    <w:rsid w:val="00685D77"/>
    <w:rsid w:val="006868F0"/>
    <w:rsid w:val="00686A44"/>
    <w:rsid w:val="00686DE8"/>
    <w:rsid w:val="006870C9"/>
    <w:rsid w:val="006879DF"/>
    <w:rsid w:val="00687AB3"/>
    <w:rsid w:val="006901A8"/>
    <w:rsid w:val="00690734"/>
    <w:rsid w:val="0069169A"/>
    <w:rsid w:val="0069176B"/>
    <w:rsid w:val="0069215A"/>
    <w:rsid w:val="00692415"/>
    <w:rsid w:val="00692638"/>
    <w:rsid w:val="0069274C"/>
    <w:rsid w:val="0069296D"/>
    <w:rsid w:val="00693CF8"/>
    <w:rsid w:val="00695B61"/>
    <w:rsid w:val="006960C3"/>
    <w:rsid w:val="00696FA6"/>
    <w:rsid w:val="00697DAF"/>
    <w:rsid w:val="00697DDF"/>
    <w:rsid w:val="006A0A59"/>
    <w:rsid w:val="006A1165"/>
    <w:rsid w:val="006A1F21"/>
    <w:rsid w:val="006A22FE"/>
    <w:rsid w:val="006A2406"/>
    <w:rsid w:val="006A3612"/>
    <w:rsid w:val="006A3629"/>
    <w:rsid w:val="006A3A6E"/>
    <w:rsid w:val="006A4998"/>
    <w:rsid w:val="006A52CA"/>
    <w:rsid w:val="006A5541"/>
    <w:rsid w:val="006A64ED"/>
    <w:rsid w:val="006A780C"/>
    <w:rsid w:val="006B0585"/>
    <w:rsid w:val="006B0B74"/>
    <w:rsid w:val="006B0C62"/>
    <w:rsid w:val="006B12B0"/>
    <w:rsid w:val="006B16D2"/>
    <w:rsid w:val="006B2522"/>
    <w:rsid w:val="006B29F5"/>
    <w:rsid w:val="006B3308"/>
    <w:rsid w:val="006B36D3"/>
    <w:rsid w:val="006B3835"/>
    <w:rsid w:val="006B447E"/>
    <w:rsid w:val="006B4981"/>
    <w:rsid w:val="006B56F0"/>
    <w:rsid w:val="006B605A"/>
    <w:rsid w:val="006B6101"/>
    <w:rsid w:val="006B698A"/>
    <w:rsid w:val="006B7396"/>
    <w:rsid w:val="006B7590"/>
    <w:rsid w:val="006B7877"/>
    <w:rsid w:val="006B794B"/>
    <w:rsid w:val="006B7951"/>
    <w:rsid w:val="006B7BDF"/>
    <w:rsid w:val="006B7C5E"/>
    <w:rsid w:val="006B7D36"/>
    <w:rsid w:val="006C026A"/>
    <w:rsid w:val="006C1026"/>
    <w:rsid w:val="006C1616"/>
    <w:rsid w:val="006C1B72"/>
    <w:rsid w:val="006C223C"/>
    <w:rsid w:val="006C35AF"/>
    <w:rsid w:val="006C50DC"/>
    <w:rsid w:val="006C524E"/>
    <w:rsid w:val="006C5E2D"/>
    <w:rsid w:val="006D03C8"/>
    <w:rsid w:val="006D07FC"/>
    <w:rsid w:val="006D08CA"/>
    <w:rsid w:val="006D1004"/>
    <w:rsid w:val="006D1628"/>
    <w:rsid w:val="006D171D"/>
    <w:rsid w:val="006D172D"/>
    <w:rsid w:val="006D2214"/>
    <w:rsid w:val="006D3965"/>
    <w:rsid w:val="006D4428"/>
    <w:rsid w:val="006D525C"/>
    <w:rsid w:val="006D7301"/>
    <w:rsid w:val="006E01F3"/>
    <w:rsid w:val="006E06BC"/>
    <w:rsid w:val="006E08F9"/>
    <w:rsid w:val="006E1A86"/>
    <w:rsid w:val="006E3138"/>
    <w:rsid w:val="006E3192"/>
    <w:rsid w:val="006E39C6"/>
    <w:rsid w:val="006E3AE7"/>
    <w:rsid w:val="006E3E33"/>
    <w:rsid w:val="006E3F6E"/>
    <w:rsid w:val="006E4541"/>
    <w:rsid w:val="006E498C"/>
    <w:rsid w:val="006E4F59"/>
    <w:rsid w:val="006E7E7B"/>
    <w:rsid w:val="006F0FCA"/>
    <w:rsid w:val="006F1329"/>
    <w:rsid w:val="006F2081"/>
    <w:rsid w:val="006F2825"/>
    <w:rsid w:val="006F2CD9"/>
    <w:rsid w:val="006F530A"/>
    <w:rsid w:val="006F6669"/>
    <w:rsid w:val="006F6B09"/>
    <w:rsid w:val="006F7F06"/>
    <w:rsid w:val="007000C6"/>
    <w:rsid w:val="00700A08"/>
    <w:rsid w:val="00701C20"/>
    <w:rsid w:val="00701E4A"/>
    <w:rsid w:val="007026BE"/>
    <w:rsid w:val="007028B8"/>
    <w:rsid w:val="00702A4C"/>
    <w:rsid w:val="0070531C"/>
    <w:rsid w:val="00705D11"/>
    <w:rsid w:val="00705EAA"/>
    <w:rsid w:val="007065C8"/>
    <w:rsid w:val="00706DF3"/>
    <w:rsid w:val="00707367"/>
    <w:rsid w:val="007074DA"/>
    <w:rsid w:val="007076CA"/>
    <w:rsid w:val="00711D48"/>
    <w:rsid w:val="0071228D"/>
    <w:rsid w:val="007130C5"/>
    <w:rsid w:val="0071372D"/>
    <w:rsid w:val="00713BCD"/>
    <w:rsid w:val="00713CCC"/>
    <w:rsid w:val="00716161"/>
    <w:rsid w:val="00716870"/>
    <w:rsid w:val="007168A2"/>
    <w:rsid w:val="007176C0"/>
    <w:rsid w:val="00720A67"/>
    <w:rsid w:val="00722332"/>
    <w:rsid w:val="0072291A"/>
    <w:rsid w:val="00722BCC"/>
    <w:rsid w:val="00722E2E"/>
    <w:rsid w:val="00722FBF"/>
    <w:rsid w:val="00724660"/>
    <w:rsid w:val="00724DF4"/>
    <w:rsid w:val="00724FF5"/>
    <w:rsid w:val="007252B8"/>
    <w:rsid w:val="00725E34"/>
    <w:rsid w:val="0072660C"/>
    <w:rsid w:val="007269BA"/>
    <w:rsid w:val="00726E51"/>
    <w:rsid w:val="00727C37"/>
    <w:rsid w:val="007315C4"/>
    <w:rsid w:val="00731BDE"/>
    <w:rsid w:val="00731DEF"/>
    <w:rsid w:val="007325F4"/>
    <w:rsid w:val="007327FA"/>
    <w:rsid w:val="00732FC4"/>
    <w:rsid w:val="0073416F"/>
    <w:rsid w:val="00734469"/>
    <w:rsid w:val="00735626"/>
    <w:rsid w:val="00735900"/>
    <w:rsid w:val="007361B4"/>
    <w:rsid w:val="0073696D"/>
    <w:rsid w:val="00736B59"/>
    <w:rsid w:val="0073710B"/>
    <w:rsid w:val="00737FE6"/>
    <w:rsid w:val="0074053D"/>
    <w:rsid w:val="007406D5"/>
    <w:rsid w:val="00740CE6"/>
    <w:rsid w:val="007411A3"/>
    <w:rsid w:val="00742018"/>
    <w:rsid w:val="0074259E"/>
    <w:rsid w:val="00742AE9"/>
    <w:rsid w:val="00744B07"/>
    <w:rsid w:val="00745ED0"/>
    <w:rsid w:val="00747223"/>
    <w:rsid w:val="007473A5"/>
    <w:rsid w:val="007476BB"/>
    <w:rsid w:val="007476D2"/>
    <w:rsid w:val="00750157"/>
    <w:rsid w:val="007506FE"/>
    <w:rsid w:val="00750D81"/>
    <w:rsid w:val="00750E8F"/>
    <w:rsid w:val="0075101F"/>
    <w:rsid w:val="00751235"/>
    <w:rsid w:val="0075200D"/>
    <w:rsid w:val="00752106"/>
    <w:rsid w:val="00752B4A"/>
    <w:rsid w:val="00752DF9"/>
    <w:rsid w:val="007532D2"/>
    <w:rsid w:val="00753BEA"/>
    <w:rsid w:val="00753C23"/>
    <w:rsid w:val="00753E85"/>
    <w:rsid w:val="00754307"/>
    <w:rsid w:val="007557EE"/>
    <w:rsid w:val="00756696"/>
    <w:rsid w:val="00757E90"/>
    <w:rsid w:val="00760196"/>
    <w:rsid w:val="007608DF"/>
    <w:rsid w:val="007612CA"/>
    <w:rsid w:val="007614C6"/>
    <w:rsid w:val="00762274"/>
    <w:rsid w:val="00762BEB"/>
    <w:rsid w:val="00763B36"/>
    <w:rsid w:val="0076440D"/>
    <w:rsid w:val="0076625B"/>
    <w:rsid w:val="00766E38"/>
    <w:rsid w:val="0077093B"/>
    <w:rsid w:val="00770948"/>
    <w:rsid w:val="00772234"/>
    <w:rsid w:val="007722BA"/>
    <w:rsid w:val="0077276A"/>
    <w:rsid w:val="00773119"/>
    <w:rsid w:val="00774DCE"/>
    <w:rsid w:val="00774F40"/>
    <w:rsid w:val="00776BF1"/>
    <w:rsid w:val="007801D2"/>
    <w:rsid w:val="0078098A"/>
    <w:rsid w:val="00780D32"/>
    <w:rsid w:val="00781C17"/>
    <w:rsid w:val="00784326"/>
    <w:rsid w:val="00784FFC"/>
    <w:rsid w:val="0078600C"/>
    <w:rsid w:val="00786BDC"/>
    <w:rsid w:val="00787447"/>
    <w:rsid w:val="00790228"/>
    <w:rsid w:val="007918F5"/>
    <w:rsid w:val="00792062"/>
    <w:rsid w:val="0079216E"/>
    <w:rsid w:val="007929AE"/>
    <w:rsid w:val="00792C0E"/>
    <w:rsid w:val="00793122"/>
    <w:rsid w:val="00794E86"/>
    <w:rsid w:val="007956D3"/>
    <w:rsid w:val="0079602A"/>
    <w:rsid w:val="007963C1"/>
    <w:rsid w:val="007966CA"/>
    <w:rsid w:val="007979C1"/>
    <w:rsid w:val="00797CC0"/>
    <w:rsid w:val="00797D76"/>
    <w:rsid w:val="00797E80"/>
    <w:rsid w:val="007A1250"/>
    <w:rsid w:val="007A13CF"/>
    <w:rsid w:val="007A1588"/>
    <w:rsid w:val="007A1C9B"/>
    <w:rsid w:val="007A39E7"/>
    <w:rsid w:val="007A4343"/>
    <w:rsid w:val="007A5147"/>
    <w:rsid w:val="007A6480"/>
    <w:rsid w:val="007A6972"/>
    <w:rsid w:val="007A6FD6"/>
    <w:rsid w:val="007A76D6"/>
    <w:rsid w:val="007A79AE"/>
    <w:rsid w:val="007A7C87"/>
    <w:rsid w:val="007A7E6F"/>
    <w:rsid w:val="007B09BA"/>
    <w:rsid w:val="007B0DF2"/>
    <w:rsid w:val="007B21F1"/>
    <w:rsid w:val="007B29A9"/>
    <w:rsid w:val="007B2FD9"/>
    <w:rsid w:val="007B3294"/>
    <w:rsid w:val="007B361B"/>
    <w:rsid w:val="007B4477"/>
    <w:rsid w:val="007B465A"/>
    <w:rsid w:val="007B5AC1"/>
    <w:rsid w:val="007B5BA4"/>
    <w:rsid w:val="007B5F44"/>
    <w:rsid w:val="007B701B"/>
    <w:rsid w:val="007B7374"/>
    <w:rsid w:val="007B7E75"/>
    <w:rsid w:val="007C0E5A"/>
    <w:rsid w:val="007C1616"/>
    <w:rsid w:val="007C179E"/>
    <w:rsid w:val="007C2AA0"/>
    <w:rsid w:val="007C2D14"/>
    <w:rsid w:val="007C2E41"/>
    <w:rsid w:val="007C3D0E"/>
    <w:rsid w:val="007C4383"/>
    <w:rsid w:val="007C4F99"/>
    <w:rsid w:val="007C548C"/>
    <w:rsid w:val="007C5D68"/>
    <w:rsid w:val="007C6473"/>
    <w:rsid w:val="007C7114"/>
    <w:rsid w:val="007C785F"/>
    <w:rsid w:val="007D0015"/>
    <w:rsid w:val="007D0856"/>
    <w:rsid w:val="007D0A28"/>
    <w:rsid w:val="007D2CDC"/>
    <w:rsid w:val="007D363E"/>
    <w:rsid w:val="007D4275"/>
    <w:rsid w:val="007D4CAE"/>
    <w:rsid w:val="007D52DB"/>
    <w:rsid w:val="007D5D10"/>
    <w:rsid w:val="007D62E8"/>
    <w:rsid w:val="007D661D"/>
    <w:rsid w:val="007D710F"/>
    <w:rsid w:val="007E0288"/>
    <w:rsid w:val="007E02D3"/>
    <w:rsid w:val="007E0476"/>
    <w:rsid w:val="007E0EF0"/>
    <w:rsid w:val="007E1648"/>
    <w:rsid w:val="007E1BE1"/>
    <w:rsid w:val="007E372E"/>
    <w:rsid w:val="007E4F66"/>
    <w:rsid w:val="007E5A90"/>
    <w:rsid w:val="007E5ADE"/>
    <w:rsid w:val="007E68A8"/>
    <w:rsid w:val="007E7186"/>
    <w:rsid w:val="007E7AA4"/>
    <w:rsid w:val="007F01E5"/>
    <w:rsid w:val="007F0EC7"/>
    <w:rsid w:val="007F1450"/>
    <w:rsid w:val="007F225D"/>
    <w:rsid w:val="007F2922"/>
    <w:rsid w:val="007F2ADD"/>
    <w:rsid w:val="007F2C2D"/>
    <w:rsid w:val="007F42BD"/>
    <w:rsid w:val="007F5C76"/>
    <w:rsid w:val="007F6405"/>
    <w:rsid w:val="007F654B"/>
    <w:rsid w:val="007F6C91"/>
    <w:rsid w:val="007F6CAB"/>
    <w:rsid w:val="007F6DFA"/>
    <w:rsid w:val="007F7340"/>
    <w:rsid w:val="007F7C28"/>
    <w:rsid w:val="00801AD7"/>
    <w:rsid w:val="00802287"/>
    <w:rsid w:val="008024B2"/>
    <w:rsid w:val="00802AD0"/>
    <w:rsid w:val="00803508"/>
    <w:rsid w:val="00803A6D"/>
    <w:rsid w:val="00804D03"/>
    <w:rsid w:val="008051E6"/>
    <w:rsid w:val="00805F72"/>
    <w:rsid w:val="0080621F"/>
    <w:rsid w:val="0080657E"/>
    <w:rsid w:val="0080678A"/>
    <w:rsid w:val="008069C4"/>
    <w:rsid w:val="00806C16"/>
    <w:rsid w:val="00807042"/>
    <w:rsid w:val="008077B7"/>
    <w:rsid w:val="00807E1D"/>
    <w:rsid w:val="00810F58"/>
    <w:rsid w:val="008113F9"/>
    <w:rsid w:val="0081271D"/>
    <w:rsid w:val="008128F9"/>
    <w:rsid w:val="00812FA4"/>
    <w:rsid w:val="00813892"/>
    <w:rsid w:val="008138CB"/>
    <w:rsid w:val="008143E5"/>
    <w:rsid w:val="008151DE"/>
    <w:rsid w:val="008152E9"/>
    <w:rsid w:val="00815BBE"/>
    <w:rsid w:val="00816BAB"/>
    <w:rsid w:val="00816D87"/>
    <w:rsid w:val="00817084"/>
    <w:rsid w:val="00817285"/>
    <w:rsid w:val="00817530"/>
    <w:rsid w:val="00817A75"/>
    <w:rsid w:val="00817D0C"/>
    <w:rsid w:val="00820A72"/>
    <w:rsid w:val="00821449"/>
    <w:rsid w:val="00822033"/>
    <w:rsid w:val="00822082"/>
    <w:rsid w:val="00822428"/>
    <w:rsid w:val="0082297B"/>
    <w:rsid w:val="00822BBA"/>
    <w:rsid w:val="008231A4"/>
    <w:rsid w:val="00823966"/>
    <w:rsid w:val="00823B02"/>
    <w:rsid w:val="00824A3D"/>
    <w:rsid w:val="00824C78"/>
    <w:rsid w:val="0082500D"/>
    <w:rsid w:val="008266A0"/>
    <w:rsid w:val="00826AB4"/>
    <w:rsid w:val="0082769F"/>
    <w:rsid w:val="00830D6F"/>
    <w:rsid w:val="0083208B"/>
    <w:rsid w:val="00832973"/>
    <w:rsid w:val="00833089"/>
    <w:rsid w:val="00833268"/>
    <w:rsid w:val="008332A8"/>
    <w:rsid w:val="008336D0"/>
    <w:rsid w:val="00834379"/>
    <w:rsid w:val="00834DC4"/>
    <w:rsid w:val="00834DEB"/>
    <w:rsid w:val="00837F33"/>
    <w:rsid w:val="008401AD"/>
    <w:rsid w:val="0084148B"/>
    <w:rsid w:val="00842479"/>
    <w:rsid w:val="00842C81"/>
    <w:rsid w:val="008430A8"/>
    <w:rsid w:val="00843A2F"/>
    <w:rsid w:val="00843DB8"/>
    <w:rsid w:val="00844099"/>
    <w:rsid w:val="0084431F"/>
    <w:rsid w:val="00844360"/>
    <w:rsid w:val="008444C2"/>
    <w:rsid w:val="00844778"/>
    <w:rsid w:val="00844A13"/>
    <w:rsid w:val="00844EBF"/>
    <w:rsid w:val="00846125"/>
    <w:rsid w:val="00847C35"/>
    <w:rsid w:val="008507D7"/>
    <w:rsid w:val="00850C67"/>
    <w:rsid w:val="00850D75"/>
    <w:rsid w:val="0085174B"/>
    <w:rsid w:val="00851B6A"/>
    <w:rsid w:val="008527BC"/>
    <w:rsid w:val="00852B94"/>
    <w:rsid w:val="00852B9F"/>
    <w:rsid w:val="00852E47"/>
    <w:rsid w:val="00853E11"/>
    <w:rsid w:val="0085481B"/>
    <w:rsid w:val="00854B87"/>
    <w:rsid w:val="0085509C"/>
    <w:rsid w:val="008553A4"/>
    <w:rsid w:val="008556B0"/>
    <w:rsid w:val="008560A8"/>
    <w:rsid w:val="00856A80"/>
    <w:rsid w:val="008570BE"/>
    <w:rsid w:val="00857304"/>
    <w:rsid w:val="00857AE6"/>
    <w:rsid w:val="00862E78"/>
    <w:rsid w:val="00862E79"/>
    <w:rsid w:val="008630F0"/>
    <w:rsid w:val="00863CE3"/>
    <w:rsid w:val="008640D8"/>
    <w:rsid w:val="00864EBE"/>
    <w:rsid w:val="0086545A"/>
    <w:rsid w:val="00865E25"/>
    <w:rsid w:val="00866015"/>
    <w:rsid w:val="008660A9"/>
    <w:rsid w:val="00867C6F"/>
    <w:rsid w:val="00867FEE"/>
    <w:rsid w:val="008710FC"/>
    <w:rsid w:val="00871762"/>
    <w:rsid w:val="008727AF"/>
    <w:rsid w:val="008727D5"/>
    <w:rsid w:val="00872CF8"/>
    <w:rsid w:val="00872D2C"/>
    <w:rsid w:val="00873181"/>
    <w:rsid w:val="00875BC4"/>
    <w:rsid w:val="00876E88"/>
    <w:rsid w:val="0087736F"/>
    <w:rsid w:val="00877FE2"/>
    <w:rsid w:val="00882C44"/>
    <w:rsid w:val="00884B2D"/>
    <w:rsid w:val="008858D9"/>
    <w:rsid w:val="0088621E"/>
    <w:rsid w:val="00886557"/>
    <w:rsid w:val="00886B56"/>
    <w:rsid w:val="00886BDB"/>
    <w:rsid w:val="00886CCA"/>
    <w:rsid w:val="00887613"/>
    <w:rsid w:val="0089066B"/>
    <w:rsid w:val="008921BA"/>
    <w:rsid w:val="00892337"/>
    <w:rsid w:val="00893D0F"/>
    <w:rsid w:val="00894750"/>
    <w:rsid w:val="008964E4"/>
    <w:rsid w:val="00897AF0"/>
    <w:rsid w:val="008A03D7"/>
    <w:rsid w:val="008A07F9"/>
    <w:rsid w:val="008A0E0B"/>
    <w:rsid w:val="008A2140"/>
    <w:rsid w:val="008A21D0"/>
    <w:rsid w:val="008A3016"/>
    <w:rsid w:val="008A366F"/>
    <w:rsid w:val="008A3DBD"/>
    <w:rsid w:val="008A4DEF"/>
    <w:rsid w:val="008A4E3B"/>
    <w:rsid w:val="008A6759"/>
    <w:rsid w:val="008A6B9B"/>
    <w:rsid w:val="008A6DD8"/>
    <w:rsid w:val="008A75A3"/>
    <w:rsid w:val="008A76F7"/>
    <w:rsid w:val="008A7B59"/>
    <w:rsid w:val="008B07AA"/>
    <w:rsid w:val="008B140C"/>
    <w:rsid w:val="008B30A6"/>
    <w:rsid w:val="008B4D1B"/>
    <w:rsid w:val="008B5636"/>
    <w:rsid w:val="008B57F1"/>
    <w:rsid w:val="008B6054"/>
    <w:rsid w:val="008B6977"/>
    <w:rsid w:val="008B748A"/>
    <w:rsid w:val="008B78BC"/>
    <w:rsid w:val="008B7A49"/>
    <w:rsid w:val="008C053A"/>
    <w:rsid w:val="008C17F3"/>
    <w:rsid w:val="008C18A3"/>
    <w:rsid w:val="008C1D86"/>
    <w:rsid w:val="008C3B59"/>
    <w:rsid w:val="008C445B"/>
    <w:rsid w:val="008C477E"/>
    <w:rsid w:val="008C5018"/>
    <w:rsid w:val="008C54BF"/>
    <w:rsid w:val="008C61AA"/>
    <w:rsid w:val="008C76A7"/>
    <w:rsid w:val="008C7896"/>
    <w:rsid w:val="008C7B76"/>
    <w:rsid w:val="008D0C93"/>
    <w:rsid w:val="008D1530"/>
    <w:rsid w:val="008D1CF5"/>
    <w:rsid w:val="008D24D3"/>
    <w:rsid w:val="008D3222"/>
    <w:rsid w:val="008D41C6"/>
    <w:rsid w:val="008D4362"/>
    <w:rsid w:val="008D4C99"/>
    <w:rsid w:val="008D5068"/>
    <w:rsid w:val="008D5243"/>
    <w:rsid w:val="008D556D"/>
    <w:rsid w:val="008D55B2"/>
    <w:rsid w:val="008D6E3B"/>
    <w:rsid w:val="008D707C"/>
    <w:rsid w:val="008D714D"/>
    <w:rsid w:val="008E029B"/>
    <w:rsid w:val="008E07A2"/>
    <w:rsid w:val="008E1242"/>
    <w:rsid w:val="008E15FE"/>
    <w:rsid w:val="008E1743"/>
    <w:rsid w:val="008E3284"/>
    <w:rsid w:val="008E46F5"/>
    <w:rsid w:val="008E5474"/>
    <w:rsid w:val="008F0362"/>
    <w:rsid w:val="008F0B2D"/>
    <w:rsid w:val="008F106F"/>
    <w:rsid w:val="008F1419"/>
    <w:rsid w:val="008F1D8D"/>
    <w:rsid w:val="008F2B9A"/>
    <w:rsid w:val="008F3834"/>
    <w:rsid w:val="008F3BE0"/>
    <w:rsid w:val="008F3DD9"/>
    <w:rsid w:val="008F4568"/>
    <w:rsid w:val="008F49F4"/>
    <w:rsid w:val="008F4BFD"/>
    <w:rsid w:val="008F5347"/>
    <w:rsid w:val="008F5ACC"/>
    <w:rsid w:val="008F6D39"/>
    <w:rsid w:val="008F6FED"/>
    <w:rsid w:val="008F763C"/>
    <w:rsid w:val="008F7A9F"/>
    <w:rsid w:val="009004F0"/>
    <w:rsid w:val="00900D4C"/>
    <w:rsid w:val="00903CA8"/>
    <w:rsid w:val="00904322"/>
    <w:rsid w:val="00905783"/>
    <w:rsid w:val="00906379"/>
    <w:rsid w:val="0090685C"/>
    <w:rsid w:val="00910DB2"/>
    <w:rsid w:val="009117E9"/>
    <w:rsid w:val="009117F5"/>
    <w:rsid w:val="009120B2"/>
    <w:rsid w:val="009120FE"/>
    <w:rsid w:val="009121BD"/>
    <w:rsid w:val="009129D1"/>
    <w:rsid w:val="00912ADE"/>
    <w:rsid w:val="00912D85"/>
    <w:rsid w:val="00912F9C"/>
    <w:rsid w:val="00913684"/>
    <w:rsid w:val="009138B3"/>
    <w:rsid w:val="00913922"/>
    <w:rsid w:val="00913F01"/>
    <w:rsid w:val="0091665D"/>
    <w:rsid w:val="00916678"/>
    <w:rsid w:val="00917190"/>
    <w:rsid w:val="00920BC9"/>
    <w:rsid w:val="00920DC0"/>
    <w:rsid w:val="009212F6"/>
    <w:rsid w:val="009214CD"/>
    <w:rsid w:val="0092239A"/>
    <w:rsid w:val="00922A2E"/>
    <w:rsid w:val="009235CF"/>
    <w:rsid w:val="009249A5"/>
    <w:rsid w:val="0092584B"/>
    <w:rsid w:val="009262EF"/>
    <w:rsid w:val="009268BB"/>
    <w:rsid w:val="0092706A"/>
    <w:rsid w:val="00927A1F"/>
    <w:rsid w:val="0093065C"/>
    <w:rsid w:val="00930A3F"/>
    <w:rsid w:val="0093113E"/>
    <w:rsid w:val="00931E64"/>
    <w:rsid w:val="00931F6E"/>
    <w:rsid w:val="00932F39"/>
    <w:rsid w:val="009335D0"/>
    <w:rsid w:val="00933AA5"/>
    <w:rsid w:val="0093523C"/>
    <w:rsid w:val="0093550E"/>
    <w:rsid w:val="00935563"/>
    <w:rsid w:val="00936276"/>
    <w:rsid w:val="00936AB8"/>
    <w:rsid w:val="00936C23"/>
    <w:rsid w:val="00937375"/>
    <w:rsid w:val="00940357"/>
    <w:rsid w:val="009409AF"/>
    <w:rsid w:val="009412D6"/>
    <w:rsid w:val="0094160A"/>
    <w:rsid w:val="00941D37"/>
    <w:rsid w:val="009426C2"/>
    <w:rsid w:val="00942C36"/>
    <w:rsid w:val="00942CDE"/>
    <w:rsid w:val="00943158"/>
    <w:rsid w:val="00945197"/>
    <w:rsid w:val="00945224"/>
    <w:rsid w:val="009455E4"/>
    <w:rsid w:val="00945A41"/>
    <w:rsid w:val="00945BE4"/>
    <w:rsid w:val="0094645B"/>
    <w:rsid w:val="00946FE0"/>
    <w:rsid w:val="00947402"/>
    <w:rsid w:val="0095020D"/>
    <w:rsid w:val="00950F84"/>
    <w:rsid w:val="00951FD7"/>
    <w:rsid w:val="0095330E"/>
    <w:rsid w:val="00953610"/>
    <w:rsid w:val="00953637"/>
    <w:rsid w:val="0095367E"/>
    <w:rsid w:val="009538DD"/>
    <w:rsid w:val="00953969"/>
    <w:rsid w:val="00954E86"/>
    <w:rsid w:val="00955138"/>
    <w:rsid w:val="0095633A"/>
    <w:rsid w:val="009563C2"/>
    <w:rsid w:val="009577FB"/>
    <w:rsid w:val="009600F9"/>
    <w:rsid w:val="009609D9"/>
    <w:rsid w:val="00960F53"/>
    <w:rsid w:val="00962901"/>
    <w:rsid w:val="00962A4F"/>
    <w:rsid w:val="00963431"/>
    <w:rsid w:val="0096343A"/>
    <w:rsid w:val="00964EF6"/>
    <w:rsid w:val="009656AB"/>
    <w:rsid w:val="0096591C"/>
    <w:rsid w:val="00967991"/>
    <w:rsid w:val="00971CE0"/>
    <w:rsid w:val="00972163"/>
    <w:rsid w:val="00972721"/>
    <w:rsid w:val="00972D0C"/>
    <w:rsid w:val="0097343C"/>
    <w:rsid w:val="00973561"/>
    <w:rsid w:val="00973868"/>
    <w:rsid w:val="00973DB4"/>
    <w:rsid w:val="00974904"/>
    <w:rsid w:val="009751AB"/>
    <w:rsid w:val="00975248"/>
    <w:rsid w:val="00975457"/>
    <w:rsid w:val="00975559"/>
    <w:rsid w:val="00975B46"/>
    <w:rsid w:val="00975CE6"/>
    <w:rsid w:val="00975CEB"/>
    <w:rsid w:val="00975E61"/>
    <w:rsid w:val="00980E5E"/>
    <w:rsid w:val="00981190"/>
    <w:rsid w:val="00981D97"/>
    <w:rsid w:val="00982373"/>
    <w:rsid w:val="009823E4"/>
    <w:rsid w:val="0098241E"/>
    <w:rsid w:val="00982697"/>
    <w:rsid w:val="009832B7"/>
    <w:rsid w:val="009835E9"/>
    <w:rsid w:val="00984170"/>
    <w:rsid w:val="009845D2"/>
    <w:rsid w:val="009850C1"/>
    <w:rsid w:val="00985641"/>
    <w:rsid w:val="00985B37"/>
    <w:rsid w:val="00985B41"/>
    <w:rsid w:val="009861D7"/>
    <w:rsid w:val="00986502"/>
    <w:rsid w:val="00986731"/>
    <w:rsid w:val="00986EAA"/>
    <w:rsid w:val="009877CD"/>
    <w:rsid w:val="00990AC7"/>
    <w:rsid w:val="00990E90"/>
    <w:rsid w:val="00991289"/>
    <w:rsid w:val="00991914"/>
    <w:rsid w:val="00991D93"/>
    <w:rsid w:val="00992017"/>
    <w:rsid w:val="009920E1"/>
    <w:rsid w:val="00995BB0"/>
    <w:rsid w:val="009961EF"/>
    <w:rsid w:val="00996C3D"/>
    <w:rsid w:val="00996CF4"/>
    <w:rsid w:val="009A0397"/>
    <w:rsid w:val="009A058D"/>
    <w:rsid w:val="009A05CF"/>
    <w:rsid w:val="009A06C3"/>
    <w:rsid w:val="009A0C65"/>
    <w:rsid w:val="009A1FE6"/>
    <w:rsid w:val="009A21C0"/>
    <w:rsid w:val="009A2355"/>
    <w:rsid w:val="009A237A"/>
    <w:rsid w:val="009A325D"/>
    <w:rsid w:val="009A3B4B"/>
    <w:rsid w:val="009A4BBD"/>
    <w:rsid w:val="009A4CDE"/>
    <w:rsid w:val="009A571C"/>
    <w:rsid w:val="009A5E5E"/>
    <w:rsid w:val="009A619A"/>
    <w:rsid w:val="009A6B1C"/>
    <w:rsid w:val="009A71AA"/>
    <w:rsid w:val="009A726E"/>
    <w:rsid w:val="009A72F4"/>
    <w:rsid w:val="009B00FF"/>
    <w:rsid w:val="009B08D1"/>
    <w:rsid w:val="009B1AF4"/>
    <w:rsid w:val="009B2621"/>
    <w:rsid w:val="009B303C"/>
    <w:rsid w:val="009B4B56"/>
    <w:rsid w:val="009B4DBF"/>
    <w:rsid w:val="009B4FBB"/>
    <w:rsid w:val="009B6B99"/>
    <w:rsid w:val="009B716C"/>
    <w:rsid w:val="009B79E7"/>
    <w:rsid w:val="009C048C"/>
    <w:rsid w:val="009C07E8"/>
    <w:rsid w:val="009C0E83"/>
    <w:rsid w:val="009C0FFC"/>
    <w:rsid w:val="009C1C71"/>
    <w:rsid w:val="009C2E44"/>
    <w:rsid w:val="009C35C7"/>
    <w:rsid w:val="009C35D3"/>
    <w:rsid w:val="009C375B"/>
    <w:rsid w:val="009C483A"/>
    <w:rsid w:val="009C4A32"/>
    <w:rsid w:val="009C56B0"/>
    <w:rsid w:val="009C6256"/>
    <w:rsid w:val="009C6949"/>
    <w:rsid w:val="009C6D9A"/>
    <w:rsid w:val="009C72CE"/>
    <w:rsid w:val="009C76B7"/>
    <w:rsid w:val="009C7891"/>
    <w:rsid w:val="009D130A"/>
    <w:rsid w:val="009D287F"/>
    <w:rsid w:val="009D3736"/>
    <w:rsid w:val="009D4799"/>
    <w:rsid w:val="009D47AF"/>
    <w:rsid w:val="009D532E"/>
    <w:rsid w:val="009D53B8"/>
    <w:rsid w:val="009D55A4"/>
    <w:rsid w:val="009D6013"/>
    <w:rsid w:val="009D659A"/>
    <w:rsid w:val="009D7E0D"/>
    <w:rsid w:val="009E182D"/>
    <w:rsid w:val="009E25D0"/>
    <w:rsid w:val="009E3105"/>
    <w:rsid w:val="009E42CC"/>
    <w:rsid w:val="009E4382"/>
    <w:rsid w:val="009E4605"/>
    <w:rsid w:val="009E5152"/>
    <w:rsid w:val="009E5B34"/>
    <w:rsid w:val="009E5E4F"/>
    <w:rsid w:val="009E63B9"/>
    <w:rsid w:val="009E64CD"/>
    <w:rsid w:val="009E7335"/>
    <w:rsid w:val="009E76B3"/>
    <w:rsid w:val="009F1600"/>
    <w:rsid w:val="009F23DA"/>
    <w:rsid w:val="009F27E8"/>
    <w:rsid w:val="009F2A0F"/>
    <w:rsid w:val="009F3833"/>
    <w:rsid w:val="009F3AA5"/>
    <w:rsid w:val="009F3BA4"/>
    <w:rsid w:val="009F3DCE"/>
    <w:rsid w:val="009F3FB8"/>
    <w:rsid w:val="009F44CA"/>
    <w:rsid w:val="009F4CE8"/>
    <w:rsid w:val="009F5AE8"/>
    <w:rsid w:val="009F6371"/>
    <w:rsid w:val="009F681C"/>
    <w:rsid w:val="009F6D36"/>
    <w:rsid w:val="009F7747"/>
    <w:rsid w:val="00A00527"/>
    <w:rsid w:val="00A023C3"/>
    <w:rsid w:val="00A03623"/>
    <w:rsid w:val="00A0479F"/>
    <w:rsid w:val="00A04D14"/>
    <w:rsid w:val="00A054B0"/>
    <w:rsid w:val="00A064F7"/>
    <w:rsid w:val="00A06857"/>
    <w:rsid w:val="00A074E0"/>
    <w:rsid w:val="00A07B8C"/>
    <w:rsid w:val="00A07C6F"/>
    <w:rsid w:val="00A106C6"/>
    <w:rsid w:val="00A1139C"/>
    <w:rsid w:val="00A11848"/>
    <w:rsid w:val="00A1389C"/>
    <w:rsid w:val="00A13E1D"/>
    <w:rsid w:val="00A13E52"/>
    <w:rsid w:val="00A159DF"/>
    <w:rsid w:val="00A15D0C"/>
    <w:rsid w:val="00A160A9"/>
    <w:rsid w:val="00A16428"/>
    <w:rsid w:val="00A17460"/>
    <w:rsid w:val="00A179AD"/>
    <w:rsid w:val="00A17ABB"/>
    <w:rsid w:val="00A20FCD"/>
    <w:rsid w:val="00A22153"/>
    <w:rsid w:val="00A23E13"/>
    <w:rsid w:val="00A24219"/>
    <w:rsid w:val="00A24563"/>
    <w:rsid w:val="00A245A8"/>
    <w:rsid w:val="00A247F2"/>
    <w:rsid w:val="00A24A17"/>
    <w:rsid w:val="00A24CC1"/>
    <w:rsid w:val="00A24DE8"/>
    <w:rsid w:val="00A258E3"/>
    <w:rsid w:val="00A26140"/>
    <w:rsid w:val="00A26C6A"/>
    <w:rsid w:val="00A271F3"/>
    <w:rsid w:val="00A27761"/>
    <w:rsid w:val="00A311EA"/>
    <w:rsid w:val="00A31BD5"/>
    <w:rsid w:val="00A33507"/>
    <w:rsid w:val="00A3409D"/>
    <w:rsid w:val="00A348BB"/>
    <w:rsid w:val="00A355AF"/>
    <w:rsid w:val="00A36334"/>
    <w:rsid w:val="00A36600"/>
    <w:rsid w:val="00A37C3C"/>
    <w:rsid w:val="00A411A5"/>
    <w:rsid w:val="00A41689"/>
    <w:rsid w:val="00A41841"/>
    <w:rsid w:val="00A4197D"/>
    <w:rsid w:val="00A42129"/>
    <w:rsid w:val="00A42379"/>
    <w:rsid w:val="00A425F4"/>
    <w:rsid w:val="00A426BA"/>
    <w:rsid w:val="00A42BF5"/>
    <w:rsid w:val="00A42DAA"/>
    <w:rsid w:val="00A42FA6"/>
    <w:rsid w:val="00A433D9"/>
    <w:rsid w:val="00A44B8E"/>
    <w:rsid w:val="00A452C7"/>
    <w:rsid w:val="00A46031"/>
    <w:rsid w:val="00A50718"/>
    <w:rsid w:val="00A50E54"/>
    <w:rsid w:val="00A5117F"/>
    <w:rsid w:val="00A5248D"/>
    <w:rsid w:val="00A53409"/>
    <w:rsid w:val="00A547DC"/>
    <w:rsid w:val="00A54D4C"/>
    <w:rsid w:val="00A5552B"/>
    <w:rsid w:val="00A55A5D"/>
    <w:rsid w:val="00A57344"/>
    <w:rsid w:val="00A575E0"/>
    <w:rsid w:val="00A6428E"/>
    <w:rsid w:val="00A648EB"/>
    <w:rsid w:val="00A65715"/>
    <w:rsid w:val="00A65761"/>
    <w:rsid w:val="00A66819"/>
    <w:rsid w:val="00A6688F"/>
    <w:rsid w:val="00A70048"/>
    <w:rsid w:val="00A70E91"/>
    <w:rsid w:val="00A71FAA"/>
    <w:rsid w:val="00A7219B"/>
    <w:rsid w:val="00A72ED0"/>
    <w:rsid w:val="00A748B6"/>
    <w:rsid w:val="00A74B61"/>
    <w:rsid w:val="00A758B5"/>
    <w:rsid w:val="00A759DB"/>
    <w:rsid w:val="00A76543"/>
    <w:rsid w:val="00A76ECE"/>
    <w:rsid w:val="00A7794F"/>
    <w:rsid w:val="00A81327"/>
    <w:rsid w:val="00A81E77"/>
    <w:rsid w:val="00A82291"/>
    <w:rsid w:val="00A8235B"/>
    <w:rsid w:val="00A82385"/>
    <w:rsid w:val="00A82527"/>
    <w:rsid w:val="00A826CA"/>
    <w:rsid w:val="00A82D3A"/>
    <w:rsid w:val="00A838E6"/>
    <w:rsid w:val="00A84F33"/>
    <w:rsid w:val="00A850F9"/>
    <w:rsid w:val="00A851BB"/>
    <w:rsid w:val="00A8564F"/>
    <w:rsid w:val="00A85BD2"/>
    <w:rsid w:val="00A85E99"/>
    <w:rsid w:val="00A86026"/>
    <w:rsid w:val="00A870D1"/>
    <w:rsid w:val="00A87207"/>
    <w:rsid w:val="00A873D8"/>
    <w:rsid w:val="00A87C59"/>
    <w:rsid w:val="00A9108D"/>
    <w:rsid w:val="00A913E7"/>
    <w:rsid w:val="00A91798"/>
    <w:rsid w:val="00A9282F"/>
    <w:rsid w:val="00A928E4"/>
    <w:rsid w:val="00A92B51"/>
    <w:rsid w:val="00A93024"/>
    <w:rsid w:val="00A93EF1"/>
    <w:rsid w:val="00A95444"/>
    <w:rsid w:val="00A95DBF"/>
    <w:rsid w:val="00A969A5"/>
    <w:rsid w:val="00AA0D08"/>
    <w:rsid w:val="00AA259E"/>
    <w:rsid w:val="00AA2671"/>
    <w:rsid w:val="00AA2EAB"/>
    <w:rsid w:val="00AA3975"/>
    <w:rsid w:val="00AA3B7B"/>
    <w:rsid w:val="00AA512F"/>
    <w:rsid w:val="00AA6CC4"/>
    <w:rsid w:val="00AA7180"/>
    <w:rsid w:val="00AA7682"/>
    <w:rsid w:val="00AB0578"/>
    <w:rsid w:val="00AB0850"/>
    <w:rsid w:val="00AB1596"/>
    <w:rsid w:val="00AB1803"/>
    <w:rsid w:val="00AB183D"/>
    <w:rsid w:val="00AB1A00"/>
    <w:rsid w:val="00AB2063"/>
    <w:rsid w:val="00AB2172"/>
    <w:rsid w:val="00AB2508"/>
    <w:rsid w:val="00AB256B"/>
    <w:rsid w:val="00AB2783"/>
    <w:rsid w:val="00AB3961"/>
    <w:rsid w:val="00AB3B1E"/>
    <w:rsid w:val="00AB41EA"/>
    <w:rsid w:val="00AB5FAE"/>
    <w:rsid w:val="00AB63E0"/>
    <w:rsid w:val="00AB6F74"/>
    <w:rsid w:val="00AB78ED"/>
    <w:rsid w:val="00AC09B4"/>
    <w:rsid w:val="00AC1C43"/>
    <w:rsid w:val="00AC1C5C"/>
    <w:rsid w:val="00AC22DC"/>
    <w:rsid w:val="00AC2568"/>
    <w:rsid w:val="00AC2C0A"/>
    <w:rsid w:val="00AC317E"/>
    <w:rsid w:val="00AC499F"/>
    <w:rsid w:val="00AC5124"/>
    <w:rsid w:val="00AC5381"/>
    <w:rsid w:val="00AC53A8"/>
    <w:rsid w:val="00AC53BF"/>
    <w:rsid w:val="00AC605F"/>
    <w:rsid w:val="00AC660E"/>
    <w:rsid w:val="00AC70BA"/>
    <w:rsid w:val="00AC73A0"/>
    <w:rsid w:val="00AC73AE"/>
    <w:rsid w:val="00AC7D8E"/>
    <w:rsid w:val="00AD07C6"/>
    <w:rsid w:val="00AD114C"/>
    <w:rsid w:val="00AD15D0"/>
    <w:rsid w:val="00AD16EA"/>
    <w:rsid w:val="00AD17E3"/>
    <w:rsid w:val="00AD1A44"/>
    <w:rsid w:val="00AD1D36"/>
    <w:rsid w:val="00AD2A58"/>
    <w:rsid w:val="00AD48DF"/>
    <w:rsid w:val="00AD49DA"/>
    <w:rsid w:val="00AD5900"/>
    <w:rsid w:val="00AD5F89"/>
    <w:rsid w:val="00AD630D"/>
    <w:rsid w:val="00AD6D17"/>
    <w:rsid w:val="00AD6DEC"/>
    <w:rsid w:val="00AE0E6E"/>
    <w:rsid w:val="00AE12EF"/>
    <w:rsid w:val="00AE13E5"/>
    <w:rsid w:val="00AE1A8C"/>
    <w:rsid w:val="00AE2C48"/>
    <w:rsid w:val="00AE4459"/>
    <w:rsid w:val="00AE537E"/>
    <w:rsid w:val="00AE59D2"/>
    <w:rsid w:val="00AF08F9"/>
    <w:rsid w:val="00AF0DC8"/>
    <w:rsid w:val="00AF1399"/>
    <w:rsid w:val="00AF16AA"/>
    <w:rsid w:val="00AF16EE"/>
    <w:rsid w:val="00AF21AF"/>
    <w:rsid w:val="00AF21FE"/>
    <w:rsid w:val="00AF23CE"/>
    <w:rsid w:val="00AF27C6"/>
    <w:rsid w:val="00AF2DCB"/>
    <w:rsid w:val="00AF47C1"/>
    <w:rsid w:val="00AF552F"/>
    <w:rsid w:val="00AF560F"/>
    <w:rsid w:val="00AF58E8"/>
    <w:rsid w:val="00AF7621"/>
    <w:rsid w:val="00B026BB"/>
    <w:rsid w:val="00B031A9"/>
    <w:rsid w:val="00B0362F"/>
    <w:rsid w:val="00B05450"/>
    <w:rsid w:val="00B0663E"/>
    <w:rsid w:val="00B06C3C"/>
    <w:rsid w:val="00B06D29"/>
    <w:rsid w:val="00B07218"/>
    <w:rsid w:val="00B1033A"/>
    <w:rsid w:val="00B10353"/>
    <w:rsid w:val="00B1046B"/>
    <w:rsid w:val="00B10509"/>
    <w:rsid w:val="00B111B1"/>
    <w:rsid w:val="00B11488"/>
    <w:rsid w:val="00B11CED"/>
    <w:rsid w:val="00B11F52"/>
    <w:rsid w:val="00B12463"/>
    <w:rsid w:val="00B12479"/>
    <w:rsid w:val="00B13973"/>
    <w:rsid w:val="00B13E66"/>
    <w:rsid w:val="00B140E1"/>
    <w:rsid w:val="00B14C52"/>
    <w:rsid w:val="00B16019"/>
    <w:rsid w:val="00B16022"/>
    <w:rsid w:val="00B166F3"/>
    <w:rsid w:val="00B2097A"/>
    <w:rsid w:val="00B21CEB"/>
    <w:rsid w:val="00B21E64"/>
    <w:rsid w:val="00B222A8"/>
    <w:rsid w:val="00B23F52"/>
    <w:rsid w:val="00B24450"/>
    <w:rsid w:val="00B24839"/>
    <w:rsid w:val="00B24E78"/>
    <w:rsid w:val="00B251E3"/>
    <w:rsid w:val="00B2560D"/>
    <w:rsid w:val="00B2577C"/>
    <w:rsid w:val="00B257D0"/>
    <w:rsid w:val="00B26B3D"/>
    <w:rsid w:val="00B319A1"/>
    <w:rsid w:val="00B31CBA"/>
    <w:rsid w:val="00B31EBA"/>
    <w:rsid w:val="00B32266"/>
    <w:rsid w:val="00B322BF"/>
    <w:rsid w:val="00B32E4D"/>
    <w:rsid w:val="00B336D1"/>
    <w:rsid w:val="00B34391"/>
    <w:rsid w:val="00B34911"/>
    <w:rsid w:val="00B34E55"/>
    <w:rsid w:val="00B3539B"/>
    <w:rsid w:val="00B3683C"/>
    <w:rsid w:val="00B3705A"/>
    <w:rsid w:val="00B37784"/>
    <w:rsid w:val="00B37D45"/>
    <w:rsid w:val="00B40111"/>
    <w:rsid w:val="00B4062E"/>
    <w:rsid w:val="00B40881"/>
    <w:rsid w:val="00B40F0F"/>
    <w:rsid w:val="00B41013"/>
    <w:rsid w:val="00B41BC1"/>
    <w:rsid w:val="00B422AD"/>
    <w:rsid w:val="00B425BB"/>
    <w:rsid w:val="00B42617"/>
    <w:rsid w:val="00B43C6B"/>
    <w:rsid w:val="00B44221"/>
    <w:rsid w:val="00B44DE6"/>
    <w:rsid w:val="00B450CF"/>
    <w:rsid w:val="00B454F4"/>
    <w:rsid w:val="00B45A49"/>
    <w:rsid w:val="00B45B57"/>
    <w:rsid w:val="00B461E3"/>
    <w:rsid w:val="00B46981"/>
    <w:rsid w:val="00B469F2"/>
    <w:rsid w:val="00B46F24"/>
    <w:rsid w:val="00B47B69"/>
    <w:rsid w:val="00B504AD"/>
    <w:rsid w:val="00B5239E"/>
    <w:rsid w:val="00B523DA"/>
    <w:rsid w:val="00B52D7E"/>
    <w:rsid w:val="00B52E17"/>
    <w:rsid w:val="00B53DD3"/>
    <w:rsid w:val="00B54119"/>
    <w:rsid w:val="00B54139"/>
    <w:rsid w:val="00B541D1"/>
    <w:rsid w:val="00B55224"/>
    <w:rsid w:val="00B552D7"/>
    <w:rsid w:val="00B55A76"/>
    <w:rsid w:val="00B572E9"/>
    <w:rsid w:val="00B6025F"/>
    <w:rsid w:val="00B603F9"/>
    <w:rsid w:val="00B605B1"/>
    <w:rsid w:val="00B60736"/>
    <w:rsid w:val="00B618D1"/>
    <w:rsid w:val="00B6190A"/>
    <w:rsid w:val="00B6283F"/>
    <w:rsid w:val="00B62953"/>
    <w:rsid w:val="00B62B5B"/>
    <w:rsid w:val="00B64347"/>
    <w:rsid w:val="00B64379"/>
    <w:rsid w:val="00B6473A"/>
    <w:rsid w:val="00B64950"/>
    <w:rsid w:val="00B6498F"/>
    <w:rsid w:val="00B653E1"/>
    <w:rsid w:val="00B654CC"/>
    <w:rsid w:val="00B6571C"/>
    <w:rsid w:val="00B65825"/>
    <w:rsid w:val="00B67E97"/>
    <w:rsid w:val="00B702DC"/>
    <w:rsid w:val="00B7045C"/>
    <w:rsid w:val="00B704F8"/>
    <w:rsid w:val="00B714DD"/>
    <w:rsid w:val="00B716F5"/>
    <w:rsid w:val="00B722B7"/>
    <w:rsid w:val="00B757C3"/>
    <w:rsid w:val="00B75A5B"/>
    <w:rsid w:val="00B76589"/>
    <w:rsid w:val="00B76804"/>
    <w:rsid w:val="00B76B49"/>
    <w:rsid w:val="00B77202"/>
    <w:rsid w:val="00B77754"/>
    <w:rsid w:val="00B7777A"/>
    <w:rsid w:val="00B777D3"/>
    <w:rsid w:val="00B77E7A"/>
    <w:rsid w:val="00B817D5"/>
    <w:rsid w:val="00B81E6B"/>
    <w:rsid w:val="00B820CD"/>
    <w:rsid w:val="00B82155"/>
    <w:rsid w:val="00B8410E"/>
    <w:rsid w:val="00B847DD"/>
    <w:rsid w:val="00B85358"/>
    <w:rsid w:val="00B8565E"/>
    <w:rsid w:val="00B87722"/>
    <w:rsid w:val="00B87A6E"/>
    <w:rsid w:val="00B9030B"/>
    <w:rsid w:val="00B90F0A"/>
    <w:rsid w:val="00B9170C"/>
    <w:rsid w:val="00B91868"/>
    <w:rsid w:val="00B91883"/>
    <w:rsid w:val="00B93611"/>
    <w:rsid w:val="00B944BF"/>
    <w:rsid w:val="00B95790"/>
    <w:rsid w:val="00B95CF9"/>
    <w:rsid w:val="00B96560"/>
    <w:rsid w:val="00B96998"/>
    <w:rsid w:val="00B971C3"/>
    <w:rsid w:val="00B97AE4"/>
    <w:rsid w:val="00BA05D7"/>
    <w:rsid w:val="00BA14D6"/>
    <w:rsid w:val="00BA1F94"/>
    <w:rsid w:val="00BA34F8"/>
    <w:rsid w:val="00BA3C0F"/>
    <w:rsid w:val="00BA40ED"/>
    <w:rsid w:val="00BA42A8"/>
    <w:rsid w:val="00BA4A71"/>
    <w:rsid w:val="00BA4B50"/>
    <w:rsid w:val="00BA5082"/>
    <w:rsid w:val="00BA6110"/>
    <w:rsid w:val="00BA676D"/>
    <w:rsid w:val="00BA71C9"/>
    <w:rsid w:val="00BA78C3"/>
    <w:rsid w:val="00BB1474"/>
    <w:rsid w:val="00BB19D8"/>
    <w:rsid w:val="00BB19E6"/>
    <w:rsid w:val="00BB1CC8"/>
    <w:rsid w:val="00BB2C4B"/>
    <w:rsid w:val="00BB3111"/>
    <w:rsid w:val="00BB5908"/>
    <w:rsid w:val="00BB5E6E"/>
    <w:rsid w:val="00BB6007"/>
    <w:rsid w:val="00BB6362"/>
    <w:rsid w:val="00BB6911"/>
    <w:rsid w:val="00BB77FF"/>
    <w:rsid w:val="00BC08CE"/>
    <w:rsid w:val="00BC1DC3"/>
    <w:rsid w:val="00BC2006"/>
    <w:rsid w:val="00BC2328"/>
    <w:rsid w:val="00BC2ABB"/>
    <w:rsid w:val="00BC2E02"/>
    <w:rsid w:val="00BC3276"/>
    <w:rsid w:val="00BC3BEF"/>
    <w:rsid w:val="00BC3D4C"/>
    <w:rsid w:val="00BC50D4"/>
    <w:rsid w:val="00BC5350"/>
    <w:rsid w:val="00BC5501"/>
    <w:rsid w:val="00BC6846"/>
    <w:rsid w:val="00BC6CF2"/>
    <w:rsid w:val="00BC6E4E"/>
    <w:rsid w:val="00BC6EFE"/>
    <w:rsid w:val="00BC7279"/>
    <w:rsid w:val="00BC7668"/>
    <w:rsid w:val="00BC7A0F"/>
    <w:rsid w:val="00BD0EF3"/>
    <w:rsid w:val="00BD156A"/>
    <w:rsid w:val="00BD1740"/>
    <w:rsid w:val="00BD3520"/>
    <w:rsid w:val="00BD4738"/>
    <w:rsid w:val="00BD47E8"/>
    <w:rsid w:val="00BD4ADA"/>
    <w:rsid w:val="00BD4B01"/>
    <w:rsid w:val="00BD5504"/>
    <w:rsid w:val="00BD5A03"/>
    <w:rsid w:val="00BD5CDB"/>
    <w:rsid w:val="00BD5F93"/>
    <w:rsid w:val="00BD62C7"/>
    <w:rsid w:val="00BD6416"/>
    <w:rsid w:val="00BD6BD1"/>
    <w:rsid w:val="00BD75D0"/>
    <w:rsid w:val="00BD792C"/>
    <w:rsid w:val="00BD79C2"/>
    <w:rsid w:val="00BD7ED0"/>
    <w:rsid w:val="00BE0377"/>
    <w:rsid w:val="00BE1661"/>
    <w:rsid w:val="00BE1B47"/>
    <w:rsid w:val="00BE1CFD"/>
    <w:rsid w:val="00BE2A3C"/>
    <w:rsid w:val="00BE2BD1"/>
    <w:rsid w:val="00BE31FA"/>
    <w:rsid w:val="00BE3770"/>
    <w:rsid w:val="00BE3D04"/>
    <w:rsid w:val="00BE3E0A"/>
    <w:rsid w:val="00BE4E99"/>
    <w:rsid w:val="00BE5180"/>
    <w:rsid w:val="00BE525A"/>
    <w:rsid w:val="00BE54CE"/>
    <w:rsid w:val="00BE5C27"/>
    <w:rsid w:val="00BE618E"/>
    <w:rsid w:val="00BE6B2A"/>
    <w:rsid w:val="00BE7201"/>
    <w:rsid w:val="00BE7C1D"/>
    <w:rsid w:val="00BF00B6"/>
    <w:rsid w:val="00BF1C23"/>
    <w:rsid w:val="00BF2570"/>
    <w:rsid w:val="00BF2A0A"/>
    <w:rsid w:val="00BF2C22"/>
    <w:rsid w:val="00BF2C76"/>
    <w:rsid w:val="00BF594E"/>
    <w:rsid w:val="00BF5D8D"/>
    <w:rsid w:val="00BF625F"/>
    <w:rsid w:val="00BF66A7"/>
    <w:rsid w:val="00BF6987"/>
    <w:rsid w:val="00BF6FC6"/>
    <w:rsid w:val="00BF7310"/>
    <w:rsid w:val="00C00248"/>
    <w:rsid w:val="00C015AA"/>
    <w:rsid w:val="00C01649"/>
    <w:rsid w:val="00C0242C"/>
    <w:rsid w:val="00C0349E"/>
    <w:rsid w:val="00C04B58"/>
    <w:rsid w:val="00C04F09"/>
    <w:rsid w:val="00C05B02"/>
    <w:rsid w:val="00C06088"/>
    <w:rsid w:val="00C06AAC"/>
    <w:rsid w:val="00C06C7F"/>
    <w:rsid w:val="00C070BF"/>
    <w:rsid w:val="00C071B7"/>
    <w:rsid w:val="00C075B9"/>
    <w:rsid w:val="00C076F3"/>
    <w:rsid w:val="00C07803"/>
    <w:rsid w:val="00C10BE9"/>
    <w:rsid w:val="00C10D2F"/>
    <w:rsid w:val="00C10DC5"/>
    <w:rsid w:val="00C112E3"/>
    <w:rsid w:val="00C11432"/>
    <w:rsid w:val="00C11EF9"/>
    <w:rsid w:val="00C121AF"/>
    <w:rsid w:val="00C12A72"/>
    <w:rsid w:val="00C12ECE"/>
    <w:rsid w:val="00C13A72"/>
    <w:rsid w:val="00C13BD1"/>
    <w:rsid w:val="00C1427A"/>
    <w:rsid w:val="00C14518"/>
    <w:rsid w:val="00C14E3A"/>
    <w:rsid w:val="00C1534B"/>
    <w:rsid w:val="00C1616A"/>
    <w:rsid w:val="00C16823"/>
    <w:rsid w:val="00C178E5"/>
    <w:rsid w:val="00C17BE8"/>
    <w:rsid w:val="00C17C1D"/>
    <w:rsid w:val="00C17F4D"/>
    <w:rsid w:val="00C20375"/>
    <w:rsid w:val="00C20E3D"/>
    <w:rsid w:val="00C2143B"/>
    <w:rsid w:val="00C21BA0"/>
    <w:rsid w:val="00C21CD7"/>
    <w:rsid w:val="00C2218C"/>
    <w:rsid w:val="00C23712"/>
    <w:rsid w:val="00C23B17"/>
    <w:rsid w:val="00C24784"/>
    <w:rsid w:val="00C26135"/>
    <w:rsid w:val="00C26D98"/>
    <w:rsid w:val="00C26DB9"/>
    <w:rsid w:val="00C27191"/>
    <w:rsid w:val="00C27878"/>
    <w:rsid w:val="00C3062E"/>
    <w:rsid w:val="00C30BBD"/>
    <w:rsid w:val="00C31C2F"/>
    <w:rsid w:val="00C34110"/>
    <w:rsid w:val="00C34863"/>
    <w:rsid w:val="00C35BD9"/>
    <w:rsid w:val="00C36A81"/>
    <w:rsid w:val="00C36AB4"/>
    <w:rsid w:val="00C374F0"/>
    <w:rsid w:val="00C408DD"/>
    <w:rsid w:val="00C41867"/>
    <w:rsid w:val="00C41A04"/>
    <w:rsid w:val="00C432F8"/>
    <w:rsid w:val="00C43A87"/>
    <w:rsid w:val="00C43EE4"/>
    <w:rsid w:val="00C4463D"/>
    <w:rsid w:val="00C45A24"/>
    <w:rsid w:val="00C45A8A"/>
    <w:rsid w:val="00C45C6B"/>
    <w:rsid w:val="00C45F2B"/>
    <w:rsid w:val="00C46115"/>
    <w:rsid w:val="00C46807"/>
    <w:rsid w:val="00C46F0B"/>
    <w:rsid w:val="00C47B8C"/>
    <w:rsid w:val="00C47ED6"/>
    <w:rsid w:val="00C5139C"/>
    <w:rsid w:val="00C519D6"/>
    <w:rsid w:val="00C5217A"/>
    <w:rsid w:val="00C533C3"/>
    <w:rsid w:val="00C535BB"/>
    <w:rsid w:val="00C55223"/>
    <w:rsid w:val="00C559BA"/>
    <w:rsid w:val="00C55AF0"/>
    <w:rsid w:val="00C55E72"/>
    <w:rsid w:val="00C5604A"/>
    <w:rsid w:val="00C56297"/>
    <w:rsid w:val="00C57B67"/>
    <w:rsid w:val="00C57F25"/>
    <w:rsid w:val="00C60263"/>
    <w:rsid w:val="00C60C95"/>
    <w:rsid w:val="00C621B0"/>
    <w:rsid w:val="00C62951"/>
    <w:rsid w:val="00C64B81"/>
    <w:rsid w:val="00C64C85"/>
    <w:rsid w:val="00C65CEB"/>
    <w:rsid w:val="00C66D31"/>
    <w:rsid w:val="00C6787B"/>
    <w:rsid w:val="00C67AE4"/>
    <w:rsid w:val="00C67B46"/>
    <w:rsid w:val="00C7001B"/>
    <w:rsid w:val="00C70198"/>
    <w:rsid w:val="00C70793"/>
    <w:rsid w:val="00C709FC"/>
    <w:rsid w:val="00C7149C"/>
    <w:rsid w:val="00C7191B"/>
    <w:rsid w:val="00C71BE8"/>
    <w:rsid w:val="00C71ECE"/>
    <w:rsid w:val="00C72C94"/>
    <w:rsid w:val="00C7363E"/>
    <w:rsid w:val="00C74253"/>
    <w:rsid w:val="00C748EA"/>
    <w:rsid w:val="00C74AD5"/>
    <w:rsid w:val="00C757FD"/>
    <w:rsid w:val="00C75A48"/>
    <w:rsid w:val="00C75AA4"/>
    <w:rsid w:val="00C75B3E"/>
    <w:rsid w:val="00C76067"/>
    <w:rsid w:val="00C7661C"/>
    <w:rsid w:val="00C76E82"/>
    <w:rsid w:val="00C77714"/>
    <w:rsid w:val="00C77EA1"/>
    <w:rsid w:val="00C8015B"/>
    <w:rsid w:val="00C8104A"/>
    <w:rsid w:val="00C8213A"/>
    <w:rsid w:val="00C8228B"/>
    <w:rsid w:val="00C82D37"/>
    <w:rsid w:val="00C83303"/>
    <w:rsid w:val="00C84DEA"/>
    <w:rsid w:val="00C8505D"/>
    <w:rsid w:val="00C8589B"/>
    <w:rsid w:val="00C867B7"/>
    <w:rsid w:val="00C90456"/>
    <w:rsid w:val="00C90C94"/>
    <w:rsid w:val="00C90DDF"/>
    <w:rsid w:val="00C912B8"/>
    <w:rsid w:val="00C913D9"/>
    <w:rsid w:val="00C93119"/>
    <w:rsid w:val="00C93289"/>
    <w:rsid w:val="00C93491"/>
    <w:rsid w:val="00C9398A"/>
    <w:rsid w:val="00C94127"/>
    <w:rsid w:val="00C94AF2"/>
    <w:rsid w:val="00C9542F"/>
    <w:rsid w:val="00C95CFA"/>
    <w:rsid w:val="00C96147"/>
    <w:rsid w:val="00C9712B"/>
    <w:rsid w:val="00C971A9"/>
    <w:rsid w:val="00CA07DE"/>
    <w:rsid w:val="00CA0939"/>
    <w:rsid w:val="00CA094D"/>
    <w:rsid w:val="00CA1F4D"/>
    <w:rsid w:val="00CA26D3"/>
    <w:rsid w:val="00CA283A"/>
    <w:rsid w:val="00CA304F"/>
    <w:rsid w:val="00CA39F6"/>
    <w:rsid w:val="00CA3DAE"/>
    <w:rsid w:val="00CA5C59"/>
    <w:rsid w:val="00CA6BE5"/>
    <w:rsid w:val="00CA77F8"/>
    <w:rsid w:val="00CA7B97"/>
    <w:rsid w:val="00CB00C6"/>
    <w:rsid w:val="00CB133F"/>
    <w:rsid w:val="00CB2309"/>
    <w:rsid w:val="00CB320B"/>
    <w:rsid w:val="00CB373E"/>
    <w:rsid w:val="00CB3F49"/>
    <w:rsid w:val="00CB421F"/>
    <w:rsid w:val="00CB4CA9"/>
    <w:rsid w:val="00CB6360"/>
    <w:rsid w:val="00CB67D7"/>
    <w:rsid w:val="00CB6BA1"/>
    <w:rsid w:val="00CB70A8"/>
    <w:rsid w:val="00CC0908"/>
    <w:rsid w:val="00CC091E"/>
    <w:rsid w:val="00CC0A66"/>
    <w:rsid w:val="00CC274F"/>
    <w:rsid w:val="00CC3353"/>
    <w:rsid w:val="00CC3C9A"/>
    <w:rsid w:val="00CC40ED"/>
    <w:rsid w:val="00CC5EAB"/>
    <w:rsid w:val="00CC6F64"/>
    <w:rsid w:val="00CC75FB"/>
    <w:rsid w:val="00CD0FB7"/>
    <w:rsid w:val="00CD144F"/>
    <w:rsid w:val="00CD3862"/>
    <w:rsid w:val="00CD39FE"/>
    <w:rsid w:val="00CD4760"/>
    <w:rsid w:val="00CD4E6D"/>
    <w:rsid w:val="00CD5502"/>
    <w:rsid w:val="00CD561C"/>
    <w:rsid w:val="00CD6F47"/>
    <w:rsid w:val="00CD73AD"/>
    <w:rsid w:val="00CD7594"/>
    <w:rsid w:val="00CD7C50"/>
    <w:rsid w:val="00CE011F"/>
    <w:rsid w:val="00CE01FB"/>
    <w:rsid w:val="00CE0420"/>
    <w:rsid w:val="00CE0D83"/>
    <w:rsid w:val="00CE19BE"/>
    <w:rsid w:val="00CE2CEB"/>
    <w:rsid w:val="00CE3936"/>
    <w:rsid w:val="00CE4E10"/>
    <w:rsid w:val="00CE5607"/>
    <w:rsid w:val="00CE64DA"/>
    <w:rsid w:val="00CE68A4"/>
    <w:rsid w:val="00CE6AE2"/>
    <w:rsid w:val="00CE6F01"/>
    <w:rsid w:val="00CE7ECC"/>
    <w:rsid w:val="00CF0469"/>
    <w:rsid w:val="00CF122F"/>
    <w:rsid w:val="00CF2F5F"/>
    <w:rsid w:val="00CF366D"/>
    <w:rsid w:val="00CF3A97"/>
    <w:rsid w:val="00CF450A"/>
    <w:rsid w:val="00CF46D4"/>
    <w:rsid w:val="00CF4F9C"/>
    <w:rsid w:val="00CF5FCB"/>
    <w:rsid w:val="00CF67D9"/>
    <w:rsid w:val="00CF69B2"/>
    <w:rsid w:val="00CF6B0E"/>
    <w:rsid w:val="00CF7311"/>
    <w:rsid w:val="00CF7787"/>
    <w:rsid w:val="00D002F5"/>
    <w:rsid w:val="00D03BE3"/>
    <w:rsid w:val="00D0528E"/>
    <w:rsid w:val="00D059F5"/>
    <w:rsid w:val="00D063F3"/>
    <w:rsid w:val="00D07242"/>
    <w:rsid w:val="00D10191"/>
    <w:rsid w:val="00D10643"/>
    <w:rsid w:val="00D11665"/>
    <w:rsid w:val="00D1173B"/>
    <w:rsid w:val="00D11A47"/>
    <w:rsid w:val="00D11BEE"/>
    <w:rsid w:val="00D12729"/>
    <w:rsid w:val="00D13B03"/>
    <w:rsid w:val="00D14FF3"/>
    <w:rsid w:val="00D15DDC"/>
    <w:rsid w:val="00D1743C"/>
    <w:rsid w:val="00D175EE"/>
    <w:rsid w:val="00D17F92"/>
    <w:rsid w:val="00D2055B"/>
    <w:rsid w:val="00D20A02"/>
    <w:rsid w:val="00D21238"/>
    <w:rsid w:val="00D2275E"/>
    <w:rsid w:val="00D230D6"/>
    <w:rsid w:val="00D234B1"/>
    <w:rsid w:val="00D247E0"/>
    <w:rsid w:val="00D25619"/>
    <w:rsid w:val="00D262E3"/>
    <w:rsid w:val="00D266E6"/>
    <w:rsid w:val="00D2713C"/>
    <w:rsid w:val="00D27C32"/>
    <w:rsid w:val="00D3020F"/>
    <w:rsid w:val="00D30450"/>
    <w:rsid w:val="00D3114F"/>
    <w:rsid w:val="00D311EB"/>
    <w:rsid w:val="00D32282"/>
    <w:rsid w:val="00D32F3F"/>
    <w:rsid w:val="00D33824"/>
    <w:rsid w:val="00D34027"/>
    <w:rsid w:val="00D342D5"/>
    <w:rsid w:val="00D344ED"/>
    <w:rsid w:val="00D34BB0"/>
    <w:rsid w:val="00D37F96"/>
    <w:rsid w:val="00D41DFF"/>
    <w:rsid w:val="00D425C8"/>
    <w:rsid w:val="00D427C2"/>
    <w:rsid w:val="00D429AD"/>
    <w:rsid w:val="00D43269"/>
    <w:rsid w:val="00D4337F"/>
    <w:rsid w:val="00D43DA6"/>
    <w:rsid w:val="00D4580F"/>
    <w:rsid w:val="00D46020"/>
    <w:rsid w:val="00D46A4C"/>
    <w:rsid w:val="00D46A7B"/>
    <w:rsid w:val="00D46F78"/>
    <w:rsid w:val="00D50301"/>
    <w:rsid w:val="00D506E7"/>
    <w:rsid w:val="00D50A44"/>
    <w:rsid w:val="00D5365D"/>
    <w:rsid w:val="00D53AEC"/>
    <w:rsid w:val="00D5630D"/>
    <w:rsid w:val="00D57076"/>
    <w:rsid w:val="00D577CB"/>
    <w:rsid w:val="00D579B9"/>
    <w:rsid w:val="00D60324"/>
    <w:rsid w:val="00D616CD"/>
    <w:rsid w:val="00D61B42"/>
    <w:rsid w:val="00D61D93"/>
    <w:rsid w:val="00D61E5C"/>
    <w:rsid w:val="00D62774"/>
    <w:rsid w:val="00D6365C"/>
    <w:rsid w:val="00D63DD9"/>
    <w:rsid w:val="00D6451A"/>
    <w:rsid w:val="00D6472E"/>
    <w:rsid w:val="00D64AC6"/>
    <w:rsid w:val="00D64D85"/>
    <w:rsid w:val="00D65AD9"/>
    <w:rsid w:val="00D65D6A"/>
    <w:rsid w:val="00D661CC"/>
    <w:rsid w:val="00D66FCE"/>
    <w:rsid w:val="00D67668"/>
    <w:rsid w:val="00D70B79"/>
    <w:rsid w:val="00D711B1"/>
    <w:rsid w:val="00D71367"/>
    <w:rsid w:val="00D717A3"/>
    <w:rsid w:val="00D718B2"/>
    <w:rsid w:val="00D72252"/>
    <w:rsid w:val="00D72273"/>
    <w:rsid w:val="00D72DFC"/>
    <w:rsid w:val="00D72EB8"/>
    <w:rsid w:val="00D731A7"/>
    <w:rsid w:val="00D734B8"/>
    <w:rsid w:val="00D74222"/>
    <w:rsid w:val="00D74603"/>
    <w:rsid w:val="00D755F1"/>
    <w:rsid w:val="00D7566F"/>
    <w:rsid w:val="00D75A4C"/>
    <w:rsid w:val="00D76549"/>
    <w:rsid w:val="00D7699E"/>
    <w:rsid w:val="00D76E7D"/>
    <w:rsid w:val="00D77342"/>
    <w:rsid w:val="00D80470"/>
    <w:rsid w:val="00D80C71"/>
    <w:rsid w:val="00D81543"/>
    <w:rsid w:val="00D81E20"/>
    <w:rsid w:val="00D82EBA"/>
    <w:rsid w:val="00D8314A"/>
    <w:rsid w:val="00D83E0F"/>
    <w:rsid w:val="00D84A08"/>
    <w:rsid w:val="00D84C6C"/>
    <w:rsid w:val="00D85065"/>
    <w:rsid w:val="00D855C1"/>
    <w:rsid w:val="00D85BDB"/>
    <w:rsid w:val="00D86765"/>
    <w:rsid w:val="00D90BFB"/>
    <w:rsid w:val="00D90D0E"/>
    <w:rsid w:val="00D90EB7"/>
    <w:rsid w:val="00D91965"/>
    <w:rsid w:val="00D91F3B"/>
    <w:rsid w:val="00D9239A"/>
    <w:rsid w:val="00D92C96"/>
    <w:rsid w:val="00D930F1"/>
    <w:rsid w:val="00D934F6"/>
    <w:rsid w:val="00D9351F"/>
    <w:rsid w:val="00D935F4"/>
    <w:rsid w:val="00D93995"/>
    <w:rsid w:val="00D9459A"/>
    <w:rsid w:val="00D94B1D"/>
    <w:rsid w:val="00D95759"/>
    <w:rsid w:val="00D976C7"/>
    <w:rsid w:val="00DA01BB"/>
    <w:rsid w:val="00DA09FF"/>
    <w:rsid w:val="00DA12EB"/>
    <w:rsid w:val="00DA290F"/>
    <w:rsid w:val="00DA2D12"/>
    <w:rsid w:val="00DA3890"/>
    <w:rsid w:val="00DA553D"/>
    <w:rsid w:val="00DA582C"/>
    <w:rsid w:val="00DA5CC6"/>
    <w:rsid w:val="00DA5F18"/>
    <w:rsid w:val="00DA61AF"/>
    <w:rsid w:val="00DA651B"/>
    <w:rsid w:val="00DA67FD"/>
    <w:rsid w:val="00DA6C9B"/>
    <w:rsid w:val="00DA7DFE"/>
    <w:rsid w:val="00DB0251"/>
    <w:rsid w:val="00DB0684"/>
    <w:rsid w:val="00DB06C6"/>
    <w:rsid w:val="00DB1E1B"/>
    <w:rsid w:val="00DB20ED"/>
    <w:rsid w:val="00DB31D1"/>
    <w:rsid w:val="00DB3DD0"/>
    <w:rsid w:val="00DB4A32"/>
    <w:rsid w:val="00DB4A82"/>
    <w:rsid w:val="00DB4F5E"/>
    <w:rsid w:val="00DB54E1"/>
    <w:rsid w:val="00DB6D3F"/>
    <w:rsid w:val="00DB7806"/>
    <w:rsid w:val="00DB7E3B"/>
    <w:rsid w:val="00DC0443"/>
    <w:rsid w:val="00DC0888"/>
    <w:rsid w:val="00DC08A3"/>
    <w:rsid w:val="00DC2346"/>
    <w:rsid w:val="00DC26A2"/>
    <w:rsid w:val="00DC2981"/>
    <w:rsid w:val="00DC3634"/>
    <w:rsid w:val="00DC38FD"/>
    <w:rsid w:val="00DC443C"/>
    <w:rsid w:val="00DC5157"/>
    <w:rsid w:val="00DC519F"/>
    <w:rsid w:val="00DC6A12"/>
    <w:rsid w:val="00DC6A1F"/>
    <w:rsid w:val="00DC748B"/>
    <w:rsid w:val="00DC79B7"/>
    <w:rsid w:val="00DC7E63"/>
    <w:rsid w:val="00DD06DC"/>
    <w:rsid w:val="00DD0D0B"/>
    <w:rsid w:val="00DD22A2"/>
    <w:rsid w:val="00DD31BB"/>
    <w:rsid w:val="00DD36F3"/>
    <w:rsid w:val="00DD3A66"/>
    <w:rsid w:val="00DD3BC0"/>
    <w:rsid w:val="00DD40DB"/>
    <w:rsid w:val="00DD4DEC"/>
    <w:rsid w:val="00DD5BCA"/>
    <w:rsid w:val="00DE0DCD"/>
    <w:rsid w:val="00DE13F4"/>
    <w:rsid w:val="00DE157E"/>
    <w:rsid w:val="00DE1859"/>
    <w:rsid w:val="00DE339D"/>
    <w:rsid w:val="00DE38DD"/>
    <w:rsid w:val="00DE4010"/>
    <w:rsid w:val="00DE43D4"/>
    <w:rsid w:val="00DE6379"/>
    <w:rsid w:val="00DE6C18"/>
    <w:rsid w:val="00DF04D3"/>
    <w:rsid w:val="00DF1298"/>
    <w:rsid w:val="00DF151B"/>
    <w:rsid w:val="00DF1B15"/>
    <w:rsid w:val="00DF1F67"/>
    <w:rsid w:val="00DF25DE"/>
    <w:rsid w:val="00DF2747"/>
    <w:rsid w:val="00DF29BE"/>
    <w:rsid w:val="00DF3E08"/>
    <w:rsid w:val="00DF421F"/>
    <w:rsid w:val="00DF52A4"/>
    <w:rsid w:val="00DF6AE7"/>
    <w:rsid w:val="00DF6B33"/>
    <w:rsid w:val="00E00581"/>
    <w:rsid w:val="00E005D2"/>
    <w:rsid w:val="00E0092D"/>
    <w:rsid w:val="00E00C7E"/>
    <w:rsid w:val="00E00EA9"/>
    <w:rsid w:val="00E011D4"/>
    <w:rsid w:val="00E01EB2"/>
    <w:rsid w:val="00E02A23"/>
    <w:rsid w:val="00E02FC5"/>
    <w:rsid w:val="00E03AC6"/>
    <w:rsid w:val="00E042AB"/>
    <w:rsid w:val="00E0436F"/>
    <w:rsid w:val="00E04533"/>
    <w:rsid w:val="00E060D5"/>
    <w:rsid w:val="00E0653E"/>
    <w:rsid w:val="00E07799"/>
    <w:rsid w:val="00E1050B"/>
    <w:rsid w:val="00E10861"/>
    <w:rsid w:val="00E12C82"/>
    <w:rsid w:val="00E13EE1"/>
    <w:rsid w:val="00E14188"/>
    <w:rsid w:val="00E15452"/>
    <w:rsid w:val="00E15F44"/>
    <w:rsid w:val="00E16355"/>
    <w:rsid w:val="00E16DFC"/>
    <w:rsid w:val="00E17D07"/>
    <w:rsid w:val="00E17DE2"/>
    <w:rsid w:val="00E2042B"/>
    <w:rsid w:val="00E20DCB"/>
    <w:rsid w:val="00E21695"/>
    <w:rsid w:val="00E2237C"/>
    <w:rsid w:val="00E2278D"/>
    <w:rsid w:val="00E2297F"/>
    <w:rsid w:val="00E23651"/>
    <w:rsid w:val="00E237F8"/>
    <w:rsid w:val="00E2430A"/>
    <w:rsid w:val="00E24D82"/>
    <w:rsid w:val="00E25203"/>
    <w:rsid w:val="00E2568A"/>
    <w:rsid w:val="00E27366"/>
    <w:rsid w:val="00E27FBA"/>
    <w:rsid w:val="00E3016B"/>
    <w:rsid w:val="00E30C37"/>
    <w:rsid w:val="00E30CBA"/>
    <w:rsid w:val="00E30D8F"/>
    <w:rsid w:val="00E31AA5"/>
    <w:rsid w:val="00E320B2"/>
    <w:rsid w:val="00E335ED"/>
    <w:rsid w:val="00E3380E"/>
    <w:rsid w:val="00E345D4"/>
    <w:rsid w:val="00E35670"/>
    <w:rsid w:val="00E35BED"/>
    <w:rsid w:val="00E36F6C"/>
    <w:rsid w:val="00E37383"/>
    <w:rsid w:val="00E377AF"/>
    <w:rsid w:val="00E4396E"/>
    <w:rsid w:val="00E43BD3"/>
    <w:rsid w:val="00E447C5"/>
    <w:rsid w:val="00E44EB6"/>
    <w:rsid w:val="00E4548C"/>
    <w:rsid w:val="00E4618C"/>
    <w:rsid w:val="00E46E47"/>
    <w:rsid w:val="00E477A2"/>
    <w:rsid w:val="00E47A40"/>
    <w:rsid w:val="00E47A46"/>
    <w:rsid w:val="00E50ABD"/>
    <w:rsid w:val="00E51866"/>
    <w:rsid w:val="00E51D10"/>
    <w:rsid w:val="00E522F7"/>
    <w:rsid w:val="00E52F34"/>
    <w:rsid w:val="00E53C46"/>
    <w:rsid w:val="00E53DD5"/>
    <w:rsid w:val="00E53F84"/>
    <w:rsid w:val="00E552B4"/>
    <w:rsid w:val="00E57AA1"/>
    <w:rsid w:val="00E60510"/>
    <w:rsid w:val="00E60A7C"/>
    <w:rsid w:val="00E60AC3"/>
    <w:rsid w:val="00E6104A"/>
    <w:rsid w:val="00E617BF"/>
    <w:rsid w:val="00E61CB8"/>
    <w:rsid w:val="00E621CD"/>
    <w:rsid w:val="00E62289"/>
    <w:rsid w:val="00E6260D"/>
    <w:rsid w:val="00E62EAF"/>
    <w:rsid w:val="00E6399E"/>
    <w:rsid w:val="00E640A3"/>
    <w:rsid w:val="00E651C5"/>
    <w:rsid w:val="00E654C2"/>
    <w:rsid w:val="00E6733F"/>
    <w:rsid w:val="00E67989"/>
    <w:rsid w:val="00E70401"/>
    <w:rsid w:val="00E71A7B"/>
    <w:rsid w:val="00E72522"/>
    <w:rsid w:val="00E738C7"/>
    <w:rsid w:val="00E74058"/>
    <w:rsid w:val="00E7450D"/>
    <w:rsid w:val="00E746F0"/>
    <w:rsid w:val="00E80688"/>
    <w:rsid w:val="00E8090E"/>
    <w:rsid w:val="00E80B41"/>
    <w:rsid w:val="00E80FFD"/>
    <w:rsid w:val="00E81772"/>
    <w:rsid w:val="00E81B0B"/>
    <w:rsid w:val="00E83514"/>
    <w:rsid w:val="00E84CB0"/>
    <w:rsid w:val="00E8507F"/>
    <w:rsid w:val="00E85215"/>
    <w:rsid w:val="00E8591D"/>
    <w:rsid w:val="00E861FF"/>
    <w:rsid w:val="00E866E6"/>
    <w:rsid w:val="00E87233"/>
    <w:rsid w:val="00E87B36"/>
    <w:rsid w:val="00E87BE7"/>
    <w:rsid w:val="00E87E9B"/>
    <w:rsid w:val="00E90629"/>
    <w:rsid w:val="00E90FB8"/>
    <w:rsid w:val="00E90FEA"/>
    <w:rsid w:val="00E91512"/>
    <w:rsid w:val="00E92327"/>
    <w:rsid w:val="00E9315E"/>
    <w:rsid w:val="00E93443"/>
    <w:rsid w:val="00E93885"/>
    <w:rsid w:val="00E939FC"/>
    <w:rsid w:val="00E93E5D"/>
    <w:rsid w:val="00E941F6"/>
    <w:rsid w:val="00E9477F"/>
    <w:rsid w:val="00E949BA"/>
    <w:rsid w:val="00E954A6"/>
    <w:rsid w:val="00E96BAE"/>
    <w:rsid w:val="00E96BEF"/>
    <w:rsid w:val="00E976F8"/>
    <w:rsid w:val="00E97925"/>
    <w:rsid w:val="00E97B2F"/>
    <w:rsid w:val="00EA0A33"/>
    <w:rsid w:val="00EA0B5E"/>
    <w:rsid w:val="00EA120B"/>
    <w:rsid w:val="00EA1340"/>
    <w:rsid w:val="00EA19B9"/>
    <w:rsid w:val="00EA2B72"/>
    <w:rsid w:val="00EA2FF3"/>
    <w:rsid w:val="00EA3A5E"/>
    <w:rsid w:val="00EA42DE"/>
    <w:rsid w:val="00EA5C67"/>
    <w:rsid w:val="00EA650F"/>
    <w:rsid w:val="00EA6546"/>
    <w:rsid w:val="00EB124A"/>
    <w:rsid w:val="00EB1955"/>
    <w:rsid w:val="00EB226C"/>
    <w:rsid w:val="00EB246C"/>
    <w:rsid w:val="00EB2E85"/>
    <w:rsid w:val="00EB31BA"/>
    <w:rsid w:val="00EB362A"/>
    <w:rsid w:val="00EB4000"/>
    <w:rsid w:val="00EB4DA0"/>
    <w:rsid w:val="00EB559B"/>
    <w:rsid w:val="00EB57AA"/>
    <w:rsid w:val="00EB6288"/>
    <w:rsid w:val="00EB68A7"/>
    <w:rsid w:val="00EB7893"/>
    <w:rsid w:val="00EB7A15"/>
    <w:rsid w:val="00EC1531"/>
    <w:rsid w:val="00EC23DA"/>
    <w:rsid w:val="00EC25D9"/>
    <w:rsid w:val="00EC3415"/>
    <w:rsid w:val="00EC35A1"/>
    <w:rsid w:val="00EC4B10"/>
    <w:rsid w:val="00EC4EE2"/>
    <w:rsid w:val="00EC6380"/>
    <w:rsid w:val="00EC6C2F"/>
    <w:rsid w:val="00EC7B10"/>
    <w:rsid w:val="00EC7DB2"/>
    <w:rsid w:val="00EC7ECD"/>
    <w:rsid w:val="00ED09A5"/>
    <w:rsid w:val="00ED0AF4"/>
    <w:rsid w:val="00ED0D0C"/>
    <w:rsid w:val="00ED0FC7"/>
    <w:rsid w:val="00ED2356"/>
    <w:rsid w:val="00ED3443"/>
    <w:rsid w:val="00ED3761"/>
    <w:rsid w:val="00ED3C86"/>
    <w:rsid w:val="00ED3D23"/>
    <w:rsid w:val="00ED446F"/>
    <w:rsid w:val="00ED67D4"/>
    <w:rsid w:val="00ED737F"/>
    <w:rsid w:val="00EE153E"/>
    <w:rsid w:val="00EE4927"/>
    <w:rsid w:val="00EE4B79"/>
    <w:rsid w:val="00EE4C95"/>
    <w:rsid w:val="00EE4D2E"/>
    <w:rsid w:val="00EE4F80"/>
    <w:rsid w:val="00EE5655"/>
    <w:rsid w:val="00EE6B90"/>
    <w:rsid w:val="00EE6CF1"/>
    <w:rsid w:val="00EE7347"/>
    <w:rsid w:val="00EE737A"/>
    <w:rsid w:val="00EF12FF"/>
    <w:rsid w:val="00EF19A6"/>
    <w:rsid w:val="00EF1AA8"/>
    <w:rsid w:val="00EF1D27"/>
    <w:rsid w:val="00EF1F77"/>
    <w:rsid w:val="00EF2C4B"/>
    <w:rsid w:val="00EF3D62"/>
    <w:rsid w:val="00EF4ACA"/>
    <w:rsid w:val="00EF76B2"/>
    <w:rsid w:val="00EF7D8F"/>
    <w:rsid w:val="00F00688"/>
    <w:rsid w:val="00F00A96"/>
    <w:rsid w:val="00F00E9C"/>
    <w:rsid w:val="00F01F78"/>
    <w:rsid w:val="00F03014"/>
    <w:rsid w:val="00F03700"/>
    <w:rsid w:val="00F0402F"/>
    <w:rsid w:val="00F04332"/>
    <w:rsid w:val="00F07688"/>
    <w:rsid w:val="00F07AB6"/>
    <w:rsid w:val="00F1110A"/>
    <w:rsid w:val="00F118EC"/>
    <w:rsid w:val="00F12094"/>
    <w:rsid w:val="00F1238C"/>
    <w:rsid w:val="00F124BD"/>
    <w:rsid w:val="00F124DB"/>
    <w:rsid w:val="00F130B4"/>
    <w:rsid w:val="00F136F5"/>
    <w:rsid w:val="00F142FE"/>
    <w:rsid w:val="00F14538"/>
    <w:rsid w:val="00F15F23"/>
    <w:rsid w:val="00F16B4C"/>
    <w:rsid w:val="00F207CC"/>
    <w:rsid w:val="00F22BE6"/>
    <w:rsid w:val="00F22D4B"/>
    <w:rsid w:val="00F248F6"/>
    <w:rsid w:val="00F24B52"/>
    <w:rsid w:val="00F25634"/>
    <w:rsid w:val="00F25699"/>
    <w:rsid w:val="00F26297"/>
    <w:rsid w:val="00F302F0"/>
    <w:rsid w:val="00F3115C"/>
    <w:rsid w:val="00F319AC"/>
    <w:rsid w:val="00F33E3E"/>
    <w:rsid w:val="00F33FC4"/>
    <w:rsid w:val="00F35F64"/>
    <w:rsid w:val="00F3658C"/>
    <w:rsid w:val="00F372A6"/>
    <w:rsid w:val="00F37553"/>
    <w:rsid w:val="00F37BD9"/>
    <w:rsid w:val="00F37C3E"/>
    <w:rsid w:val="00F40FC4"/>
    <w:rsid w:val="00F4121D"/>
    <w:rsid w:val="00F41E1C"/>
    <w:rsid w:val="00F425B1"/>
    <w:rsid w:val="00F44341"/>
    <w:rsid w:val="00F4447A"/>
    <w:rsid w:val="00F44ADA"/>
    <w:rsid w:val="00F45D7C"/>
    <w:rsid w:val="00F4647A"/>
    <w:rsid w:val="00F4678A"/>
    <w:rsid w:val="00F4714B"/>
    <w:rsid w:val="00F5018E"/>
    <w:rsid w:val="00F50E51"/>
    <w:rsid w:val="00F53048"/>
    <w:rsid w:val="00F53303"/>
    <w:rsid w:val="00F53A8A"/>
    <w:rsid w:val="00F53A9C"/>
    <w:rsid w:val="00F53C23"/>
    <w:rsid w:val="00F53CF5"/>
    <w:rsid w:val="00F55B46"/>
    <w:rsid w:val="00F56BA5"/>
    <w:rsid w:val="00F57158"/>
    <w:rsid w:val="00F57411"/>
    <w:rsid w:val="00F618CF"/>
    <w:rsid w:val="00F62204"/>
    <w:rsid w:val="00F6265C"/>
    <w:rsid w:val="00F65E1D"/>
    <w:rsid w:val="00F67767"/>
    <w:rsid w:val="00F67939"/>
    <w:rsid w:val="00F70F5E"/>
    <w:rsid w:val="00F71380"/>
    <w:rsid w:val="00F73281"/>
    <w:rsid w:val="00F73574"/>
    <w:rsid w:val="00F737B4"/>
    <w:rsid w:val="00F74D7B"/>
    <w:rsid w:val="00F761FE"/>
    <w:rsid w:val="00F7722D"/>
    <w:rsid w:val="00F77941"/>
    <w:rsid w:val="00F77C97"/>
    <w:rsid w:val="00F8040C"/>
    <w:rsid w:val="00F805B8"/>
    <w:rsid w:val="00F80DE1"/>
    <w:rsid w:val="00F80E47"/>
    <w:rsid w:val="00F81026"/>
    <w:rsid w:val="00F813C5"/>
    <w:rsid w:val="00F81DCF"/>
    <w:rsid w:val="00F81E83"/>
    <w:rsid w:val="00F82254"/>
    <w:rsid w:val="00F82C64"/>
    <w:rsid w:val="00F82D90"/>
    <w:rsid w:val="00F82E10"/>
    <w:rsid w:val="00F83FF0"/>
    <w:rsid w:val="00F85802"/>
    <w:rsid w:val="00F85E17"/>
    <w:rsid w:val="00F87C0C"/>
    <w:rsid w:val="00F90C78"/>
    <w:rsid w:val="00F91FE3"/>
    <w:rsid w:val="00F92F98"/>
    <w:rsid w:val="00F945CD"/>
    <w:rsid w:val="00F94871"/>
    <w:rsid w:val="00F95601"/>
    <w:rsid w:val="00F961CA"/>
    <w:rsid w:val="00F965E9"/>
    <w:rsid w:val="00F96B9D"/>
    <w:rsid w:val="00F97581"/>
    <w:rsid w:val="00F977DE"/>
    <w:rsid w:val="00F97FC6"/>
    <w:rsid w:val="00FA1428"/>
    <w:rsid w:val="00FA1DDB"/>
    <w:rsid w:val="00FA2069"/>
    <w:rsid w:val="00FA2B05"/>
    <w:rsid w:val="00FA3443"/>
    <w:rsid w:val="00FA359B"/>
    <w:rsid w:val="00FA49B1"/>
    <w:rsid w:val="00FA5314"/>
    <w:rsid w:val="00FA5C1C"/>
    <w:rsid w:val="00FA5D79"/>
    <w:rsid w:val="00FA653B"/>
    <w:rsid w:val="00FA693C"/>
    <w:rsid w:val="00FA6D9F"/>
    <w:rsid w:val="00FB0009"/>
    <w:rsid w:val="00FB0248"/>
    <w:rsid w:val="00FB06F6"/>
    <w:rsid w:val="00FB0932"/>
    <w:rsid w:val="00FB0EED"/>
    <w:rsid w:val="00FB1577"/>
    <w:rsid w:val="00FB1A54"/>
    <w:rsid w:val="00FB2882"/>
    <w:rsid w:val="00FB2DB3"/>
    <w:rsid w:val="00FB383C"/>
    <w:rsid w:val="00FB65DB"/>
    <w:rsid w:val="00FC1602"/>
    <w:rsid w:val="00FC1E0E"/>
    <w:rsid w:val="00FC2C8C"/>
    <w:rsid w:val="00FC32A4"/>
    <w:rsid w:val="00FC3421"/>
    <w:rsid w:val="00FC4D05"/>
    <w:rsid w:val="00FC620A"/>
    <w:rsid w:val="00FC7F1E"/>
    <w:rsid w:val="00FD1364"/>
    <w:rsid w:val="00FD291E"/>
    <w:rsid w:val="00FD3120"/>
    <w:rsid w:val="00FD3393"/>
    <w:rsid w:val="00FD37C1"/>
    <w:rsid w:val="00FD3ABF"/>
    <w:rsid w:val="00FD3BC3"/>
    <w:rsid w:val="00FD47F8"/>
    <w:rsid w:val="00FD49E3"/>
    <w:rsid w:val="00FD5637"/>
    <w:rsid w:val="00FD6343"/>
    <w:rsid w:val="00FD6D2A"/>
    <w:rsid w:val="00FD71DF"/>
    <w:rsid w:val="00FD7701"/>
    <w:rsid w:val="00FE035D"/>
    <w:rsid w:val="00FE0900"/>
    <w:rsid w:val="00FE151B"/>
    <w:rsid w:val="00FE16FA"/>
    <w:rsid w:val="00FE17B3"/>
    <w:rsid w:val="00FE2812"/>
    <w:rsid w:val="00FE29DB"/>
    <w:rsid w:val="00FE2C22"/>
    <w:rsid w:val="00FE34BB"/>
    <w:rsid w:val="00FE47BA"/>
    <w:rsid w:val="00FE49D2"/>
    <w:rsid w:val="00FE6450"/>
    <w:rsid w:val="00FE6D63"/>
    <w:rsid w:val="00FF0BA8"/>
    <w:rsid w:val="00FF1012"/>
    <w:rsid w:val="00FF247A"/>
    <w:rsid w:val="00FF25A3"/>
    <w:rsid w:val="00FF278A"/>
    <w:rsid w:val="00FF3387"/>
    <w:rsid w:val="00FF33B5"/>
    <w:rsid w:val="00FF3AC7"/>
    <w:rsid w:val="00FF4D83"/>
    <w:rsid w:val="00FF54F3"/>
    <w:rsid w:val="00FF5AEB"/>
    <w:rsid w:val="00FF5DE1"/>
    <w:rsid w:val="00FF6AFE"/>
    <w:rsid w:val="00FF7018"/>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uiPriority="9" w:qFormat="1"/>
    <w:lsdException w:name="heading 8" w:locked="1" w:uiPriority="0"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locked="1" w:uiPriority="0"/>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361E53"/>
    <w:rPr>
      <w:rFonts w:ascii="Arial" w:hAnsi="Arial" w:cs="Arial"/>
      <w:sz w:val="20"/>
      <w:szCs w:val="20"/>
    </w:rPr>
  </w:style>
  <w:style w:type="paragraph" w:styleId="Heading1">
    <w:name w:val="heading 1"/>
    <w:aliases w:val="Başlık 1 Char,1 Heading,baslık 1 Char,1 Heading Char,Ba?lyk 1 Char Char"/>
    <w:basedOn w:val="Normal"/>
    <w:next w:val="Normal"/>
    <w:link w:val="Heading1Char"/>
    <w:uiPriority w:val="99"/>
    <w:qFormat/>
    <w:rsid w:val="0096343A"/>
    <w:pPr>
      <w:keepNext/>
      <w:jc w:val="both"/>
      <w:outlineLvl w:val="0"/>
    </w:pPr>
    <w:rPr>
      <w:b/>
      <w:bCs/>
    </w:rPr>
  </w:style>
  <w:style w:type="paragraph" w:styleId="Heading2">
    <w:name w:val="heading 2"/>
    <w:aliases w:val="Başlık 2 Char"/>
    <w:basedOn w:val="Normal"/>
    <w:next w:val="Normal"/>
    <w:link w:val="Heading2Char"/>
    <w:autoRedefine/>
    <w:uiPriority w:val="99"/>
    <w:qFormat/>
    <w:rsid w:val="00150F3F"/>
    <w:pPr>
      <w:keepNext/>
      <w:tabs>
        <w:tab w:val="left" w:pos="567"/>
      </w:tabs>
      <w:outlineLvl w:val="1"/>
    </w:pPr>
    <w:rPr>
      <w:b/>
      <w:bCs/>
      <w:sz w:val="24"/>
      <w:szCs w:val="24"/>
    </w:rPr>
  </w:style>
  <w:style w:type="paragraph" w:styleId="Heading3">
    <w:name w:val="heading 3"/>
    <w:aliases w:val="Heading 3 Char"/>
    <w:basedOn w:val="Normal"/>
    <w:next w:val="Normal"/>
    <w:link w:val="Heading3Char2"/>
    <w:autoRedefine/>
    <w:uiPriority w:val="99"/>
    <w:qFormat/>
    <w:rsid w:val="008E15FE"/>
    <w:pPr>
      <w:keepNext/>
      <w:tabs>
        <w:tab w:val="left" w:pos="567"/>
      </w:tabs>
      <w:jc w:val="both"/>
      <w:outlineLvl w:val="2"/>
    </w:pPr>
    <w:rPr>
      <w:b/>
      <w:bCs/>
      <w:sz w:val="22"/>
      <w:szCs w:val="22"/>
    </w:rPr>
  </w:style>
  <w:style w:type="paragraph" w:styleId="Heading4">
    <w:name w:val="heading 4"/>
    <w:basedOn w:val="Normal"/>
    <w:next w:val="Normal"/>
    <w:link w:val="Heading4Char"/>
    <w:uiPriority w:val="99"/>
    <w:qFormat/>
    <w:rsid w:val="0096343A"/>
    <w:pPr>
      <w:keepNext/>
      <w:outlineLvl w:val="3"/>
    </w:pPr>
    <w:rPr>
      <w:b/>
      <w:bCs/>
      <w:sz w:val="22"/>
      <w:szCs w:val="22"/>
    </w:rPr>
  </w:style>
  <w:style w:type="paragraph" w:styleId="Heading5">
    <w:name w:val="heading 5"/>
    <w:basedOn w:val="Normal"/>
    <w:next w:val="Normal"/>
    <w:link w:val="Heading5Char"/>
    <w:uiPriority w:val="99"/>
    <w:qFormat/>
    <w:rsid w:val="0096343A"/>
    <w:pPr>
      <w:keepNext/>
      <w:numPr>
        <w:numId w:val="1"/>
      </w:numPr>
      <w:outlineLvl w:val="4"/>
    </w:pPr>
    <w:rPr>
      <w:b/>
      <w:bCs/>
      <w:sz w:val="22"/>
      <w:szCs w:val="22"/>
    </w:rPr>
  </w:style>
  <w:style w:type="paragraph" w:styleId="Heading6">
    <w:name w:val="heading 6"/>
    <w:basedOn w:val="Normal"/>
    <w:next w:val="Normal"/>
    <w:link w:val="Heading6Char"/>
    <w:uiPriority w:val="99"/>
    <w:qFormat/>
    <w:rsid w:val="0096343A"/>
    <w:pPr>
      <w:keepNext/>
      <w:outlineLvl w:val="5"/>
    </w:pPr>
    <w:rPr>
      <w:b/>
      <w:bCs/>
    </w:rPr>
  </w:style>
  <w:style w:type="paragraph" w:styleId="Heading7">
    <w:name w:val="heading 7"/>
    <w:basedOn w:val="Normal"/>
    <w:next w:val="Normal"/>
    <w:link w:val="Heading7Char"/>
    <w:uiPriority w:val="99"/>
    <w:qFormat/>
    <w:rsid w:val="0096343A"/>
    <w:pPr>
      <w:keepNext/>
      <w:ind w:left="1701" w:right="506"/>
      <w:outlineLvl w:val="6"/>
    </w:pPr>
    <w:rPr>
      <w:rFonts w:cs="Times New Roman"/>
      <w:b/>
      <w:bCs/>
      <w:sz w:val="28"/>
      <w:szCs w:val="28"/>
    </w:rPr>
  </w:style>
  <w:style w:type="paragraph" w:styleId="Heading8">
    <w:name w:val="heading 8"/>
    <w:basedOn w:val="Normal"/>
    <w:next w:val="Normal"/>
    <w:link w:val="Heading8Char"/>
    <w:uiPriority w:val="99"/>
    <w:qFormat/>
    <w:rsid w:val="0096343A"/>
    <w:pPr>
      <w:keepNext/>
      <w:jc w:val="center"/>
      <w:outlineLvl w:val="7"/>
    </w:pPr>
    <w:rPr>
      <w:b/>
      <w:bCs/>
    </w:rPr>
  </w:style>
  <w:style w:type="paragraph" w:styleId="Heading9">
    <w:name w:val="heading 9"/>
    <w:basedOn w:val="Normal"/>
    <w:next w:val="Normal"/>
    <w:link w:val="Heading9Char"/>
    <w:uiPriority w:val="99"/>
    <w:qFormat/>
    <w:rsid w:val="0096343A"/>
    <w:pPr>
      <w:keepNext/>
      <w:outlineLvl w:val="8"/>
    </w:pPr>
    <w:rPr>
      <w:b/>
      <w:bCs/>
      <w:sz w:val="24"/>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aşlık 1 Char Char,1 Heading Char1,baslık 1 Char Char,1 Heading Char Char,Ba?lyk 1 Char Char Char"/>
    <w:basedOn w:val="DefaultParagraphFont"/>
    <w:link w:val="Heading1"/>
    <w:uiPriority w:val="9"/>
    <w:rsid w:val="00BC2134"/>
    <w:rPr>
      <w:rFonts w:asciiTheme="majorHAnsi" w:eastAsiaTheme="majorEastAsia" w:hAnsiTheme="majorHAnsi" w:cstheme="majorBidi"/>
      <w:b/>
      <w:bCs/>
      <w:kern w:val="32"/>
      <w:sz w:val="32"/>
      <w:szCs w:val="32"/>
    </w:rPr>
  </w:style>
  <w:style w:type="character" w:customStyle="1" w:styleId="Heading2Char">
    <w:name w:val="Heading 2 Char"/>
    <w:aliases w:val="Başlık 2 Char Char"/>
    <w:basedOn w:val="DefaultParagraphFont"/>
    <w:link w:val="Heading2"/>
    <w:uiPriority w:val="99"/>
    <w:rsid w:val="0096343A"/>
    <w:rPr>
      <w:rFonts w:ascii="Arial" w:hAnsi="Arial" w:cs="Arial"/>
      <w:b/>
      <w:bCs/>
      <w:sz w:val="40"/>
      <w:szCs w:val="40"/>
      <w:lang w:val="tr-TR" w:eastAsia="tr-TR"/>
    </w:rPr>
  </w:style>
  <w:style w:type="character" w:customStyle="1" w:styleId="Heading3Char1">
    <w:name w:val="Heading 3 Char1"/>
    <w:aliases w:val="Heading 3 Char Char"/>
    <w:basedOn w:val="DefaultParagraphFont"/>
    <w:link w:val="Heading3"/>
    <w:uiPriority w:val="99"/>
    <w:rsid w:val="0096343A"/>
    <w:rPr>
      <w:rFonts w:ascii="Arial" w:hAnsi="Arial" w:cs="Arial"/>
      <w:sz w:val="24"/>
      <w:szCs w:val="24"/>
      <w:lang w:val="tr-TR" w:eastAsia="tr-TR"/>
    </w:rPr>
  </w:style>
  <w:style w:type="character" w:customStyle="1" w:styleId="Heading4Char">
    <w:name w:val="Heading 4 Char"/>
    <w:basedOn w:val="DefaultParagraphFont"/>
    <w:link w:val="Heading4"/>
    <w:uiPriority w:val="99"/>
    <w:locked/>
    <w:rsid w:val="003B0B42"/>
    <w:rPr>
      <w:rFonts w:ascii="Arial" w:hAnsi="Arial" w:cs="Arial"/>
      <w:b/>
      <w:bCs/>
      <w:sz w:val="22"/>
      <w:szCs w:val="22"/>
    </w:rPr>
  </w:style>
  <w:style w:type="character" w:customStyle="1" w:styleId="Heading5Char">
    <w:name w:val="Heading 5 Char"/>
    <w:basedOn w:val="DefaultParagraphFont"/>
    <w:link w:val="Heading5"/>
    <w:uiPriority w:val="99"/>
    <w:locked/>
    <w:rsid w:val="003F1A11"/>
    <w:rPr>
      <w:rFonts w:ascii="Arial" w:hAnsi="Arial" w:cs="Arial"/>
      <w:b/>
      <w:bCs/>
      <w:sz w:val="22"/>
      <w:szCs w:val="22"/>
    </w:rPr>
  </w:style>
  <w:style w:type="character" w:customStyle="1" w:styleId="Heading6Char">
    <w:name w:val="Heading 6 Char"/>
    <w:basedOn w:val="DefaultParagraphFont"/>
    <w:link w:val="Heading6"/>
    <w:uiPriority w:val="99"/>
    <w:locked/>
    <w:rsid w:val="00B2097A"/>
    <w:rPr>
      <w:rFonts w:ascii="Arial" w:hAnsi="Arial" w:cs="Arial"/>
      <w:b/>
      <w:bCs/>
    </w:rPr>
  </w:style>
  <w:style w:type="character" w:customStyle="1" w:styleId="Heading7Char">
    <w:name w:val="Heading 7 Char"/>
    <w:basedOn w:val="DefaultParagraphFont"/>
    <w:link w:val="Heading7"/>
    <w:uiPriority w:val="99"/>
    <w:locked/>
    <w:rsid w:val="00EE153E"/>
    <w:rPr>
      <w:rFonts w:cs="Times New Roman"/>
      <w:b/>
      <w:bCs/>
      <w:sz w:val="28"/>
      <w:szCs w:val="28"/>
    </w:rPr>
  </w:style>
  <w:style w:type="character" w:customStyle="1" w:styleId="Heading8Char">
    <w:name w:val="Heading 8 Char"/>
    <w:basedOn w:val="DefaultParagraphFont"/>
    <w:link w:val="Heading8"/>
    <w:uiPriority w:val="99"/>
    <w:locked/>
    <w:rsid w:val="003B0B42"/>
    <w:rPr>
      <w:rFonts w:ascii="Arial" w:hAnsi="Arial" w:cs="Arial"/>
      <w:b/>
      <w:bCs/>
    </w:rPr>
  </w:style>
  <w:style w:type="character" w:customStyle="1" w:styleId="Heading9Char">
    <w:name w:val="Heading 9 Char"/>
    <w:basedOn w:val="DefaultParagraphFont"/>
    <w:link w:val="Heading9"/>
    <w:uiPriority w:val="9"/>
    <w:semiHidden/>
    <w:rsid w:val="00BC2134"/>
    <w:rPr>
      <w:rFonts w:asciiTheme="majorHAnsi" w:eastAsiaTheme="majorEastAsia" w:hAnsiTheme="majorHAnsi" w:cstheme="majorBidi"/>
    </w:rPr>
  </w:style>
  <w:style w:type="paragraph" w:styleId="BodyText">
    <w:name w:val="Body Text"/>
    <w:aliases w:val="Gövde Metni Char1 Char"/>
    <w:basedOn w:val="Normal"/>
    <w:link w:val="BodyTextChar1"/>
    <w:uiPriority w:val="99"/>
    <w:rsid w:val="0096343A"/>
    <w:rPr>
      <w:sz w:val="22"/>
      <w:szCs w:val="22"/>
    </w:rPr>
  </w:style>
  <w:style w:type="character" w:customStyle="1" w:styleId="BodyTextChar">
    <w:name w:val="Body Text Char"/>
    <w:aliases w:val="Gövde Metni Char1 Char Char"/>
    <w:basedOn w:val="DefaultParagraphFont"/>
    <w:link w:val="BodyText"/>
    <w:uiPriority w:val="99"/>
    <w:rsid w:val="0096343A"/>
    <w:rPr>
      <w:rFonts w:ascii="Arial" w:hAnsi="Arial" w:cs="Arial"/>
      <w:sz w:val="22"/>
      <w:szCs w:val="22"/>
      <w:lang w:val="tr-TR" w:eastAsia="tr-TR"/>
    </w:rPr>
  </w:style>
  <w:style w:type="paragraph" w:styleId="FootnoteText">
    <w:name w:val="footnote text"/>
    <w:basedOn w:val="Normal"/>
    <w:link w:val="FootnoteTextChar"/>
    <w:uiPriority w:val="99"/>
    <w:semiHidden/>
    <w:rsid w:val="0096343A"/>
  </w:style>
  <w:style w:type="character" w:customStyle="1" w:styleId="FootnoteTextChar">
    <w:name w:val="Footnote Text Char"/>
    <w:basedOn w:val="DefaultParagraphFont"/>
    <w:link w:val="FootnoteText"/>
    <w:uiPriority w:val="99"/>
    <w:semiHidden/>
    <w:locked/>
    <w:rsid w:val="00A81327"/>
    <w:rPr>
      <w:rFonts w:cs="Times New Roman"/>
    </w:rPr>
  </w:style>
  <w:style w:type="character" w:styleId="FootnoteReference">
    <w:name w:val="footnote reference"/>
    <w:basedOn w:val="DefaultParagraphFont"/>
    <w:uiPriority w:val="99"/>
    <w:semiHidden/>
    <w:rsid w:val="0096343A"/>
    <w:rPr>
      <w:vertAlign w:val="superscript"/>
    </w:rPr>
  </w:style>
  <w:style w:type="paragraph" w:styleId="DocumentMap">
    <w:name w:val="Document Map"/>
    <w:basedOn w:val="Normal"/>
    <w:link w:val="DocumentMapChar"/>
    <w:uiPriority w:val="99"/>
    <w:semiHidden/>
    <w:rsid w:val="0096343A"/>
    <w:pPr>
      <w:shd w:val="clear" w:color="auto" w:fill="000080"/>
    </w:pPr>
    <w:rPr>
      <w:rFonts w:ascii="Tahoma" w:hAnsi="Tahoma" w:cs="Tahoma"/>
    </w:rPr>
  </w:style>
  <w:style w:type="character" w:customStyle="1" w:styleId="DocumentMapChar">
    <w:name w:val="Document Map Char"/>
    <w:basedOn w:val="DefaultParagraphFont"/>
    <w:link w:val="DocumentMap"/>
    <w:uiPriority w:val="99"/>
    <w:semiHidden/>
    <w:locked/>
    <w:rsid w:val="00AB2783"/>
    <w:rPr>
      <w:rFonts w:ascii="Tahoma" w:hAnsi="Tahoma" w:cs="Tahoma"/>
      <w:shd w:val="clear" w:color="auto" w:fill="000080"/>
    </w:rPr>
  </w:style>
  <w:style w:type="paragraph" w:styleId="Footer">
    <w:name w:val="footer"/>
    <w:aliases w:val="Altbilgi Char"/>
    <w:basedOn w:val="Normal"/>
    <w:link w:val="FooterChar"/>
    <w:uiPriority w:val="99"/>
    <w:rsid w:val="0096343A"/>
    <w:pPr>
      <w:tabs>
        <w:tab w:val="center" w:pos="4703"/>
        <w:tab w:val="right" w:pos="9406"/>
      </w:tabs>
    </w:pPr>
  </w:style>
  <w:style w:type="character" w:customStyle="1" w:styleId="FooterChar">
    <w:name w:val="Footer Char"/>
    <w:aliases w:val="Altbilgi Char Char"/>
    <w:basedOn w:val="DefaultParagraphFont"/>
    <w:link w:val="Footer"/>
    <w:uiPriority w:val="99"/>
    <w:rsid w:val="0096343A"/>
    <w:rPr>
      <w:rFonts w:cs="Times New Roman"/>
      <w:lang w:val="tr-TR" w:eastAsia="tr-TR"/>
    </w:rPr>
  </w:style>
  <w:style w:type="character" w:styleId="PageNumber">
    <w:name w:val="page number"/>
    <w:basedOn w:val="DefaultParagraphFont"/>
    <w:uiPriority w:val="99"/>
    <w:rsid w:val="0096343A"/>
    <w:rPr>
      <w:rFonts w:cs="Times New Roman"/>
    </w:rPr>
  </w:style>
  <w:style w:type="paragraph" w:styleId="BodyText2">
    <w:name w:val="Body Text 2"/>
    <w:basedOn w:val="Normal"/>
    <w:link w:val="BodyText2Char"/>
    <w:uiPriority w:val="99"/>
    <w:rsid w:val="0096343A"/>
    <w:pPr>
      <w:jc w:val="both"/>
    </w:pPr>
  </w:style>
  <w:style w:type="character" w:customStyle="1" w:styleId="BodyText2Char">
    <w:name w:val="Body Text 2 Char"/>
    <w:basedOn w:val="DefaultParagraphFont"/>
    <w:link w:val="BodyText2"/>
    <w:uiPriority w:val="99"/>
    <w:semiHidden/>
    <w:rsid w:val="00BC2134"/>
    <w:rPr>
      <w:rFonts w:ascii="Arial" w:hAnsi="Arial" w:cs="Arial"/>
      <w:sz w:val="20"/>
      <w:szCs w:val="20"/>
    </w:rPr>
  </w:style>
  <w:style w:type="paragraph" w:styleId="TOC2">
    <w:name w:val="toc 2"/>
    <w:basedOn w:val="Normal"/>
    <w:next w:val="Normal"/>
    <w:autoRedefine/>
    <w:uiPriority w:val="99"/>
    <w:semiHidden/>
    <w:rsid w:val="006D525C"/>
    <w:pPr>
      <w:tabs>
        <w:tab w:val="right" w:leader="dot" w:pos="9628"/>
      </w:tabs>
      <w:jc w:val="both"/>
    </w:pPr>
    <w:rPr>
      <w:b/>
      <w:bCs/>
    </w:rPr>
  </w:style>
  <w:style w:type="paragraph" w:styleId="TOC1">
    <w:name w:val="toc 1"/>
    <w:basedOn w:val="Normal"/>
    <w:next w:val="Normal"/>
    <w:autoRedefine/>
    <w:uiPriority w:val="99"/>
    <w:semiHidden/>
    <w:rsid w:val="006D525C"/>
    <w:pPr>
      <w:tabs>
        <w:tab w:val="right" w:leader="dot" w:pos="9628"/>
      </w:tabs>
      <w:jc w:val="both"/>
      <w:outlineLvl w:val="0"/>
    </w:pPr>
    <w:rPr>
      <w:b/>
      <w:bCs/>
    </w:rPr>
  </w:style>
  <w:style w:type="paragraph" w:styleId="TOC3">
    <w:name w:val="toc 3"/>
    <w:basedOn w:val="Normal"/>
    <w:next w:val="Normal"/>
    <w:autoRedefine/>
    <w:uiPriority w:val="99"/>
    <w:semiHidden/>
    <w:rsid w:val="006D525C"/>
    <w:pPr>
      <w:tabs>
        <w:tab w:val="right" w:leader="dot" w:pos="9628"/>
      </w:tabs>
      <w:jc w:val="both"/>
    </w:pPr>
    <w:rPr>
      <w:b/>
      <w:bCs/>
      <w:noProof/>
    </w:rPr>
  </w:style>
  <w:style w:type="paragraph" w:styleId="TOC4">
    <w:name w:val="toc 4"/>
    <w:basedOn w:val="Normal"/>
    <w:next w:val="Normal"/>
    <w:autoRedefine/>
    <w:uiPriority w:val="99"/>
    <w:semiHidden/>
    <w:rsid w:val="0096343A"/>
    <w:pPr>
      <w:ind w:left="600"/>
    </w:pPr>
  </w:style>
  <w:style w:type="paragraph" w:styleId="TOC5">
    <w:name w:val="toc 5"/>
    <w:basedOn w:val="Normal"/>
    <w:next w:val="Normal"/>
    <w:autoRedefine/>
    <w:uiPriority w:val="99"/>
    <w:semiHidden/>
    <w:rsid w:val="0096343A"/>
    <w:pPr>
      <w:ind w:left="800"/>
    </w:pPr>
  </w:style>
  <w:style w:type="paragraph" w:styleId="TOC6">
    <w:name w:val="toc 6"/>
    <w:basedOn w:val="Normal"/>
    <w:next w:val="Normal"/>
    <w:autoRedefine/>
    <w:uiPriority w:val="99"/>
    <w:semiHidden/>
    <w:rsid w:val="0096343A"/>
    <w:pPr>
      <w:ind w:left="1000"/>
    </w:pPr>
  </w:style>
  <w:style w:type="paragraph" w:styleId="TOC7">
    <w:name w:val="toc 7"/>
    <w:basedOn w:val="Normal"/>
    <w:next w:val="Normal"/>
    <w:autoRedefine/>
    <w:uiPriority w:val="99"/>
    <w:semiHidden/>
    <w:rsid w:val="0096343A"/>
    <w:pPr>
      <w:ind w:left="1200"/>
    </w:pPr>
  </w:style>
  <w:style w:type="paragraph" w:styleId="TOC8">
    <w:name w:val="toc 8"/>
    <w:basedOn w:val="Normal"/>
    <w:next w:val="Normal"/>
    <w:autoRedefine/>
    <w:uiPriority w:val="99"/>
    <w:semiHidden/>
    <w:rsid w:val="0096343A"/>
    <w:pPr>
      <w:ind w:left="1400"/>
    </w:pPr>
  </w:style>
  <w:style w:type="paragraph" w:styleId="TOC9">
    <w:name w:val="toc 9"/>
    <w:basedOn w:val="Normal"/>
    <w:next w:val="Normal"/>
    <w:autoRedefine/>
    <w:uiPriority w:val="99"/>
    <w:semiHidden/>
    <w:rsid w:val="0096343A"/>
    <w:pPr>
      <w:ind w:left="1600"/>
    </w:pPr>
  </w:style>
  <w:style w:type="paragraph" w:styleId="Header">
    <w:name w:val="header"/>
    <w:basedOn w:val="Normal"/>
    <w:link w:val="HeaderChar"/>
    <w:uiPriority w:val="99"/>
    <w:rsid w:val="0096343A"/>
    <w:pPr>
      <w:tabs>
        <w:tab w:val="center" w:pos="4153"/>
        <w:tab w:val="right" w:pos="8306"/>
      </w:tabs>
      <w:jc w:val="both"/>
    </w:pPr>
    <w:rPr>
      <w:lang w:val="en-AU"/>
    </w:rPr>
  </w:style>
  <w:style w:type="character" w:customStyle="1" w:styleId="HeaderChar">
    <w:name w:val="Header Char"/>
    <w:basedOn w:val="DefaultParagraphFont"/>
    <w:link w:val="Header"/>
    <w:uiPriority w:val="99"/>
    <w:locked/>
    <w:rsid w:val="003B0B42"/>
    <w:rPr>
      <w:rFonts w:ascii="Arial" w:hAnsi="Arial" w:cs="Arial"/>
      <w:lang w:val="en-AU"/>
    </w:rPr>
  </w:style>
  <w:style w:type="character" w:styleId="FollowedHyperlink">
    <w:name w:val="FollowedHyperlink"/>
    <w:basedOn w:val="DefaultParagraphFont"/>
    <w:uiPriority w:val="99"/>
    <w:rsid w:val="0096343A"/>
    <w:rPr>
      <w:rFonts w:cs="Times New Roman"/>
      <w:color w:val="800080"/>
      <w:u w:val="single"/>
    </w:rPr>
  </w:style>
  <w:style w:type="character" w:styleId="Hyperlink">
    <w:name w:val="Hyperlink"/>
    <w:basedOn w:val="DefaultParagraphFont"/>
    <w:uiPriority w:val="99"/>
    <w:rsid w:val="0096343A"/>
    <w:rPr>
      <w:rFonts w:cs="Times New Roman"/>
      <w:color w:val="0000FF"/>
      <w:u w:val="single"/>
    </w:rPr>
  </w:style>
  <w:style w:type="paragraph" w:styleId="BodyText3">
    <w:name w:val="Body Text 3"/>
    <w:aliases w:val="Gövde Metni 3 Char Char"/>
    <w:basedOn w:val="Normal"/>
    <w:link w:val="BodyText3Char"/>
    <w:uiPriority w:val="99"/>
    <w:rsid w:val="0096343A"/>
    <w:rPr>
      <w:color w:val="000000"/>
      <w:lang w:val="en-AU" w:eastAsia="en-US"/>
    </w:rPr>
  </w:style>
  <w:style w:type="character" w:customStyle="1" w:styleId="BodyText3Char">
    <w:name w:val="Body Text 3 Char"/>
    <w:aliases w:val="Gövde Metni 3 Char Char Char"/>
    <w:basedOn w:val="DefaultParagraphFont"/>
    <w:link w:val="BodyText3"/>
    <w:uiPriority w:val="99"/>
    <w:rsid w:val="0096343A"/>
    <w:rPr>
      <w:rFonts w:ascii="Arial" w:hAnsi="Arial" w:cs="Arial"/>
      <w:snapToGrid w:val="0"/>
      <w:color w:val="000000"/>
      <w:lang w:val="en-AU" w:eastAsia="en-US"/>
    </w:rPr>
  </w:style>
  <w:style w:type="paragraph" w:styleId="BodyTextIndent">
    <w:name w:val="Body Text Indent"/>
    <w:basedOn w:val="Normal"/>
    <w:link w:val="BodyTextIndentChar"/>
    <w:uiPriority w:val="99"/>
    <w:rsid w:val="0096343A"/>
    <w:pPr>
      <w:ind w:left="708"/>
    </w:pPr>
  </w:style>
  <w:style w:type="character" w:customStyle="1" w:styleId="BodyTextIndentChar">
    <w:name w:val="Body Text Indent Char"/>
    <w:basedOn w:val="DefaultParagraphFont"/>
    <w:link w:val="BodyTextIndent"/>
    <w:uiPriority w:val="99"/>
    <w:semiHidden/>
    <w:rsid w:val="00BC2134"/>
    <w:rPr>
      <w:rFonts w:ascii="Arial" w:hAnsi="Arial" w:cs="Arial"/>
      <w:sz w:val="20"/>
      <w:szCs w:val="20"/>
    </w:rPr>
  </w:style>
  <w:style w:type="paragraph" w:styleId="BodyTextIndent2">
    <w:name w:val="Body Text Indent 2"/>
    <w:basedOn w:val="Normal"/>
    <w:link w:val="BodyTextIndent2Char"/>
    <w:uiPriority w:val="99"/>
    <w:rsid w:val="0096343A"/>
    <w:pPr>
      <w:ind w:left="426" w:hanging="66"/>
    </w:pPr>
  </w:style>
  <w:style w:type="character" w:customStyle="1" w:styleId="BodyTextIndent2Char">
    <w:name w:val="Body Text Indent 2 Char"/>
    <w:basedOn w:val="DefaultParagraphFont"/>
    <w:link w:val="BodyTextIndent2"/>
    <w:uiPriority w:val="99"/>
    <w:semiHidden/>
    <w:rsid w:val="00BC2134"/>
    <w:rPr>
      <w:rFonts w:ascii="Arial" w:hAnsi="Arial" w:cs="Arial"/>
      <w:sz w:val="20"/>
      <w:szCs w:val="20"/>
    </w:rPr>
  </w:style>
  <w:style w:type="paragraph" w:styleId="BodyTextIndent3">
    <w:name w:val="Body Text Indent 3"/>
    <w:basedOn w:val="Normal"/>
    <w:link w:val="BodyTextIndent3Char"/>
    <w:uiPriority w:val="99"/>
    <w:rsid w:val="0096343A"/>
    <w:pPr>
      <w:tabs>
        <w:tab w:val="num" w:pos="397"/>
      </w:tabs>
      <w:ind w:left="397" w:hanging="397"/>
      <w:jc w:val="both"/>
    </w:pPr>
  </w:style>
  <w:style w:type="character" w:customStyle="1" w:styleId="BodyTextIndent3Char">
    <w:name w:val="Body Text Indent 3 Char"/>
    <w:basedOn w:val="DefaultParagraphFont"/>
    <w:link w:val="BodyTextIndent3"/>
    <w:uiPriority w:val="99"/>
    <w:semiHidden/>
    <w:rsid w:val="00BC2134"/>
    <w:rPr>
      <w:rFonts w:ascii="Arial" w:hAnsi="Arial" w:cs="Arial"/>
      <w:sz w:val="16"/>
      <w:szCs w:val="16"/>
    </w:rPr>
  </w:style>
  <w:style w:type="paragraph" w:customStyle="1" w:styleId="StyleHeading1Characterscale84">
    <w:name w:val="Style Heading 1 + Character scale: 84%"/>
    <w:basedOn w:val="Heading1"/>
    <w:next w:val="Heading1"/>
    <w:uiPriority w:val="99"/>
    <w:rsid w:val="0096343A"/>
    <w:pPr>
      <w:tabs>
        <w:tab w:val="left" w:pos="567"/>
      </w:tabs>
      <w:overflowPunct w:val="0"/>
      <w:autoSpaceDE w:val="0"/>
      <w:autoSpaceDN w:val="0"/>
      <w:adjustRightInd w:val="0"/>
      <w:textAlignment w:val="baseline"/>
    </w:pPr>
    <w:rPr>
      <w:rFonts w:eastAsia="SimSun"/>
      <w:w w:val="84"/>
      <w:sz w:val="28"/>
      <w:szCs w:val="28"/>
      <w:lang w:val="en-US" w:eastAsia="en-US"/>
    </w:rPr>
  </w:style>
  <w:style w:type="paragraph" w:customStyle="1" w:styleId="Style1">
    <w:name w:val="Style1"/>
    <w:basedOn w:val="Heading2"/>
    <w:next w:val="TOC2"/>
    <w:uiPriority w:val="99"/>
    <w:rsid w:val="0096343A"/>
    <w:pPr>
      <w:jc w:val="both"/>
    </w:pPr>
    <w:rPr>
      <w:lang w:eastAsia="en-US"/>
    </w:rPr>
  </w:style>
  <w:style w:type="paragraph" w:customStyle="1" w:styleId="StyleHeading3">
    <w:name w:val="Style Heading 3"/>
    <w:aliases w:val="Başlık 3 Char1 + (Latin) 10 pt"/>
    <w:basedOn w:val="Heading3"/>
    <w:uiPriority w:val="99"/>
    <w:rsid w:val="0096343A"/>
    <w:rPr>
      <w:b w:val="0"/>
      <w:bCs w:val="0"/>
    </w:rPr>
  </w:style>
  <w:style w:type="paragraph" w:styleId="NormalWeb">
    <w:name w:val="Normal (Web)"/>
    <w:basedOn w:val="Normal"/>
    <w:link w:val="NormalWebChar"/>
    <w:uiPriority w:val="99"/>
    <w:rsid w:val="0096343A"/>
    <w:pPr>
      <w:jc w:val="both"/>
    </w:pPr>
    <w:rPr>
      <w:rFonts w:cs="Times New Roman"/>
      <w:sz w:val="24"/>
      <w:szCs w:val="24"/>
    </w:rPr>
  </w:style>
  <w:style w:type="paragraph" w:customStyle="1" w:styleId="StyleHeading2Left">
    <w:name w:val="Style Heading 2 + Left"/>
    <w:basedOn w:val="Heading2"/>
    <w:uiPriority w:val="99"/>
    <w:rsid w:val="0096343A"/>
    <w:pPr>
      <w:widowControl w:val="0"/>
      <w:autoSpaceDE w:val="0"/>
      <w:autoSpaceDN w:val="0"/>
      <w:adjustRightInd w:val="0"/>
    </w:pPr>
    <w:rPr>
      <w:rFonts w:eastAsia="SimSun"/>
      <w:lang w:eastAsia="en-US"/>
    </w:rPr>
  </w:style>
  <w:style w:type="paragraph" w:customStyle="1" w:styleId="StyleComplex10ptLatinBoldCentered">
    <w:name w:val="Style (Complex) 10 pt (Latin) Bold Centered"/>
    <w:basedOn w:val="Normal"/>
    <w:next w:val="Normal"/>
    <w:uiPriority w:val="99"/>
    <w:rsid w:val="0096343A"/>
    <w:pPr>
      <w:jc w:val="center"/>
    </w:pPr>
    <w:rPr>
      <w:b/>
      <w:bCs/>
    </w:rPr>
  </w:style>
  <w:style w:type="paragraph" w:customStyle="1" w:styleId="Style2">
    <w:name w:val="Style2"/>
    <w:basedOn w:val="Normal"/>
    <w:uiPriority w:val="99"/>
    <w:rsid w:val="0096343A"/>
    <w:pPr>
      <w:jc w:val="both"/>
    </w:pPr>
  </w:style>
  <w:style w:type="paragraph" w:customStyle="1" w:styleId="StyleStil5CharJustified">
    <w:name w:val="Style Stil5 Char + Justified"/>
    <w:basedOn w:val="Normal"/>
    <w:next w:val="Normal"/>
    <w:uiPriority w:val="99"/>
    <w:rsid w:val="0096343A"/>
    <w:pPr>
      <w:jc w:val="both"/>
    </w:pPr>
  </w:style>
  <w:style w:type="paragraph" w:customStyle="1" w:styleId="StyleStil5CharBoldJustified">
    <w:name w:val="Style Stil5 Char + Bold Justified"/>
    <w:basedOn w:val="Normal"/>
    <w:next w:val="Normal"/>
    <w:uiPriority w:val="99"/>
    <w:rsid w:val="0096343A"/>
    <w:pPr>
      <w:jc w:val="both"/>
    </w:pPr>
  </w:style>
  <w:style w:type="paragraph" w:customStyle="1" w:styleId="StyleHeading1">
    <w:name w:val="Style Heading 1"/>
    <w:aliases w:val="Başlık 1 Char + Arial"/>
    <w:basedOn w:val="Normal"/>
    <w:uiPriority w:val="99"/>
    <w:rsid w:val="0096343A"/>
  </w:style>
  <w:style w:type="paragraph" w:customStyle="1" w:styleId="StyleStyle2Justified">
    <w:name w:val="Style Style2 + Justified"/>
    <w:basedOn w:val="Normal"/>
    <w:next w:val="Normal"/>
    <w:uiPriority w:val="99"/>
    <w:rsid w:val="0096343A"/>
    <w:pPr>
      <w:jc w:val="both"/>
    </w:pPr>
  </w:style>
  <w:style w:type="paragraph" w:customStyle="1" w:styleId="StyleStyle2Centered">
    <w:name w:val="Style Style2 + Centered"/>
    <w:basedOn w:val="Normal"/>
    <w:next w:val="Normal"/>
    <w:uiPriority w:val="99"/>
    <w:rsid w:val="0096343A"/>
    <w:pPr>
      <w:jc w:val="center"/>
    </w:pPr>
  </w:style>
  <w:style w:type="paragraph" w:customStyle="1" w:styleId="StyleStyle2BoldJustified">
    <w:name w:val="Style Style2 + Bold Justified"/>
    <w:basedOn w:val="Normal"/>
    <w:next w:val="Normal"/>
    <w:uiPriority w:val="99"/>
    <w:rsid w:val="0096343A"/>
    <w:pPr>
      <w:jc w:val="both"/>
    </w:pPr>
    <w:rPr>
      <w:b/>
      <w:bCs/>
    </w:rPr>
  </w:style>
  <w:style w:type="paragraph" w:customStyle="1" w:styleId="StyleHeading2Arial">
    <w:name w:val="Style Heading 2 + Arial"/>
    <w:basedOn w:val="Heading2"/>
    <w:uiPriority w:val="99"/>
    <w:rsid w:val="0096343A"/>
    <w:pPr>
      <w:jc w:val="both"/>
    </w:pPr>
    <w:rPr>
      <w:lang w:eastAsia="en-US"/>
    </w:rPr>
  </w:style>
  <w:style w:type="paragraph" w:customStyle="1" w:styleId="StyleHeading211pt">
    <w:name w:val="Style Heading 2 + 11 pt"/>
    <w:basedOn w:val="Heading2"/>
    <w:uiPriority w:val="99"/>
    <w:rsid w:val="0096343A"/>
    <w:pPr>
      <w:overflowPunct w:val="0"/>
      <w:autoSpaceDE w:val="0"/>
      <w:autoSpaceDN w:val="0"/>
      <w:adjustRightInd w:val="0"/>
      <w:textAlignment w:val="baseline"/>
    </w:pPr>
    <w:rPr>
      <w:rFonts w:eastAsia="SimSun"/>
      <w:sz w:val="22"/>
      <w:szCs w:val="22"/>
      <w:lang w:eastAsia="en-US"/>
    </w:rPr>
  </w:style>
  <w:style w:type="paragraph" w:customStyle="1" w:styleId="StyleHeading2Expandedby05pt">
    <w:name w:val="Style Heading 2 + Expanded by  05 pt"/>
    <w:basedOn w:val="Heading2"/>
    <w:uiPriority w:val="99"/>
    <w:rsid w:val="0096343A"/>
    <w:pPr>
      <w:spacing w:before="240" w:after="60"/>
      <w:jc w:val="both"/>
    </w:pPr>
    <w:rPr>
      <w:color w:val="000000"/>
      <w:spacing w:val="10"/>
    </w:rPr>
  </w:style>
  <w:style w:type="character" w:customStyle="1" w:styleId="Heading3Char2">
    <w:name w:val="Heading 3 Char2"/>
    <w:aliases w:val="Heading 3 Char Char1"/>
    <w:link w:val="Heading3"/>
    <w:uiPriority w:val="99"/>
    <w:locked/>
    <w:rsid w:val="008E15FE"/>
    <w:rPr>
      <w:rFonts w:ascii="Arial" w:hAnsi="Arial" w:cs="Arial"/>
      <w:b/>
      <w:bCs/>
      <w:sz w:val="22"/>
      <w:szCs w:val="22"/>
    </w:rPr>
  </w:style>
  <w:style w:type="character" w:customStyle="1" w:styleId="NormalWebChar">
    <w:name w:val="Normal (Web) Char"/>
    <w:link w:val="NormalWeb"/>
    <w:uiPriority w:val="99"/>
    <w:locked/>
    <w:rsid w:val="004A4448"/>
    <w:rPr>
      <w:rFonts w:cs="Times New Roman"/>
      <w:sz w:val="24"/>
      <w:szCs w:val="24"/>
      <w:lang w:val="tr-TR" w:eastAsia="tr-TR"/>
    </w:rPr>
  </w:style>
  <w:style w:type="paragraph" w:styleId="BalloonText">
    <w:name w:val="Balloon Text"/>
    <w:basedOn w:val="Normal"/>
    <w:link w:val="BalloonTextChar"/>
    <w:uiPriority w:val="99"/>
    <w:semiHidden/>
    <w:rsid w:val="006149B0"/>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C7E91"/>
    <w:rPr>
      <w:rFonts w:ascii="Tahoma" w:hAnsi="Tahoma" w:cs="Tahoma"/>
      <w:sz w:val="16"/>
      <w:szCs w:val="16"/>
    </w:rPr>
  </w:style>
  <w:style w:type="table" w:styleId="TableGrid">
    <w:name w:val="Table Grid"/>
    <w:basedOn w:val="TableNormal"/>
    <w:uiPriority w:val="99"/>
    <w:rsid w:val="00D9351F"/>
    <w:rPr>
      <w:rFonts w:ascii="Arial" w:hAnsi="Arial"/>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Heading1Before075cm">
    <w:name w:val="Style Heading 1 + Before:  075 cm"/>
    <w:basedOn w:val="Heading1"/>
    <w:uiPriority w:val="99"/>
    <w:rsid w:val="001454E2"/>
    <w:pPr>
      <w:ind w:left="426"/>
      <w:jc w:val="left"/>
    </w:pPr>
    <w:rPr>
      <w:rFonts w:eastAsia="SimSun"/>
      <w:sz w:val="28"/>
      <w:szCs w:val="28"/>
      <w:lang w:eastAsia="zh-CN"/>
    </w:rPr>
  </w:style>
  <w:style w:type="paragraph" w:styleId="ListParagraph">
    <w:name w:val="List Paragraph"/>
    <w:basedOn w:val="Normal"/>
    <w:uiPriority w:val="99"/>
    <w:qFormat/>
    <w:rsid w:val="00D32F3F"/>
    <w:pPr>
      <w:ind w:left="708"/>
    </w:pPr>
  </w:style>
  <w:style w:type="paragraph" w:customStyle="1" w:styleId="italikbalk">
    <w:name w:val="italik başlık"/>
    <w:basedOn w:val="Normal"/>
    <w:uiPriority w:val="99"/>
    <w:rsid w:val="004B7A10"/>
    <w:pPr>
      <w:jc w:val="both"/>
    </w:pPr>
    <w:rPr>
      <w:rFonts w:eastAsia="SimSun"/>
      <w:lang w:eastAsia="zh-CN"/>
    </w:rPr>
  </w:style>
  <w:style w:type="paragraph" w:styleId="z-TopofForm">
    <w:name w:val="HTML Top of Form"/>
    <w:basedOn w:val="Normal"/>
    <w:next w:val="Normal"/>
    <w:link w:val="z-TopofFormChar"/>
    <w:hidden/>
    <w:uiPriority w:val="99"/>
    <w:rsid w:val="00A870D1"/>
    <w:pPr>
      <w:pBdr>
        <w:bottom w:val="single" w:sz="6" w:space="1" w:color="auto"/>
      </w:pBdr>
      <w:jc w:val="center"/>
    </w:pPr>
    <w:rPr>
      <w:vanish/>
      <w:sz w:val="16"/>
      <w:szCs w:val="16"/>
    </w:rPr>
  </w:style>
  <w:style w:type="character" w:customStyle="1" w:styleId="z-TopofFormChar">
    <w:name w:val="z-Top of Form Char"/>
    <w:basedOn w:val="DefaultParagraphFont"/>
    <w:link w:val="z-TopofForm"/>
    <w:uiPriority w:val="99"/>
    <w:locked/>
    <w:rsid w:val="00A870D1"/>
    <w:rPr>
      <w:rFonts w:ascii="Arial" w:eastAsia="Times New Roman" w:hAnsi="Arial" w:cs="Arial"/>
      <w:vanish/>
      <w:sz w:val="16"/>
      <w:szCs w:val="16"/>
    </w:rPr>
  </w:style>
  <w:style w:type="character" w:customStyle="1" w:styleId="BodyTextChar1">
    <w:name w:val="Body Text Char1"/>
    <w:aliases w:val="Gövde Metni Char1 Char Char1"/>
    <w:link w:val="BodyText"/>
    <w:uiPriority w:val="99"/>
    <w:locked/>
    <w:rsid w:val="003B0B42"/>
    <w:rPr>
      <w:rFonts w:ascii="Arial" w:hAnsi="Arial" w:cs="Arial"/>
      <w:sz w:val="22"/>
      <w:szCs w:val="22"/>
    </w:rPr>
  </w:style>
  <w:style w:type="paragraph" w:customStyle="1" w:styleId="Default">
    <w:name w:val="Default"/>
    <w:uiPriority w:val="99"/>
    <w:rsid w:val="0005166C"/>
    <w:pPr>
      <w:autoSpaceDE w:val="0"/>
      <w:autoSpaceDN w:val="0"/>
      <w:adjustRightInd w:val="0"/>
    </w:pPr>
    <w:rPr>
      <w:rFonts w:ascii="Arial" w:hAnsi="Arial" w:cs="Arial"/>
      <w:color w:val="000000"/>
      <w:sz w:val="24"/>
      <w:szCs w:val="24"/>
    </w:rPr>
  </w:style>
  <w:style w:type="paragraph" w:styleId="Subtitle">
    <w:name w:val="Subtitle"/>
    <w:aliases w:val="başlık1"/>
    <w:basedOn w:val="Normal"/>
    <w:next w:val="Normal"/>
    <w:link w:val="SubtitleChar"/>
    <w:uiPriority w:val="99"/>
    <w:qFormat/>
    <w:rsid w:val="004F5622"/>
    <w:pPr>
      <w:tabs>
        <w:tab w:val="left" w:pos="567"/>
      </w:tabs>
      <w:jc w:val="both"/>
      <w:outlineLvl w:val="1"/>
    </w:pPr>
    <w:rPr>
      <w:b/>
      <w:bCs/>
      <w:sz w:val="28"/>
      <w:szCs w:val="28"/>
    </w:rPr>
  </w:style>
  <w:style w:type="character" w:customStyle="1" w:styleId="SubtitleChar">
    <w:name w:val="Subtitle Char"/>
    <w:aliases w:val="başlık1 Char"/>
    <w:basedOn w:val="DefaultParagraphFont"/>
    <w:link w:val="Subtitle"/>
    <w:uiPriority w:val="99"/>
    <w:locked/>
    <w:rsid w:val="004F5622"/>
    <w:rPr>
      <w:rFonts w:ascii="Arial" w:hAnsi="Arial" w:cs="Arial"/>
      <w:b/>
      <w:bCs/>
      <w:sz w:val="24"/>
      <w:szCs w:val="24"/>
    </w:rPr>
  </w:style>
  <w:style w:type="character" w:styleId="Strong">
    <w:name w:val="Strong"/>
    <w:aliases w:val="başlık2"/>
    <w:basedOn w:val="DefaultParagraphFont"/>
    <w:uiPriority w:val="99"/>
    <w:qFormat/>
    <w:rsid w:val="004F5622"/>
    <w:rPr>
      <w:rFonts w:ascii="Arial" w:hAnsi="Arial" w:cs="Arial"/>
      <w:b/>
      <w:bCs/>
      <w:sz w:val="24"/>
      <w:szCs w:val="24"/>
    </w:rPr>
  </w:style>
  <w:style w:type="paragraph" w:customStyle="1" w:styleId="bal2">
    <w:name w:val="başlı2"/>
    <w:basedOn w:val="Subtitle"/>
    <w:link w:val="bal2Char"/>
    <w:uiPriority w:val="99"/>
    <w:rsid w:val="004F5622"/>
  </w:style>
  <w:style w:type="character" w:customStyle="1" w:styleId="bal2Char">
    <w:name w:val="başlı2 Char"/>
    <w:basedOn w:val="SubtitleChar"/>
    <w:link w:val="bal2"/>
    <w:uiPriority w:val="99"/>
    <w:locked/>
    <w:rsid w:val="004F5622"/>
  </w:style>
  <w:style w:type="character" w:customStyle="1" w:styleId="apple-converted-space">
    <w:name w:val="apple-converted-space"/>
    <w:basedOn w:val="DefaultParagraphFont"/>
    <w:uiPriority w:val="99"/>
    <w:rsid w:val="004A216B"/>
    <w:rPr>
      <w:rFonts w:cs="Times New Roman"/>
    </w:rPr>
  </w:style>
  <w:style w:type="character" w:customStyle="1" w:styleId="hps">
    <w:name w:val="hps"/>
    <w:basedOn w:val="DefaultParagraphFont"/>
    <w:uiPriority w:val="99"/>
    <w:rsid w:val="001C7E91"/>
    <w:rPr>
      <w:rFonts w:cs="Times New Roman"/>
    </w:rPr>
  </w:style>
  <w:style w:type="character" w:customStyle="1" w:styleId="atn">
    <w:name w:val="atn"/>
    <w:basedOn w:val="DefaultParagraphFont"/>
    <w:uiPriority w:val="99"/>
    <w:rsid w:val="001C7E91"/>
    <w:rPr>
      <w:rFonts w:cs="Times New Roman"/>
    </w:rPr>
  </w:style>
  <w:style w:type="character" w:customStyle="1" w:styleId="shorttext">
    <w:name w:val="short_text"/>
    <w:basedOn w:val="DefaultParagraphFont"/>
    <w:uiPriority w:val="99"/>
    <w:rsid w:val="001C7E91"/>
    <w:rPr>
      <w:rFonts w:cs="Times New Roman"/>
    </w:rPr>
  </w:style>
  <w:style w:type="paragraph" w:styleId="TOCHeading">
    <w:name w:val="TOC Heading"/>
    <w:basedOn w:val="Heading1"/>
    <w:next w:val="Normal"/>
    <w:uiPriority w:val="99"/>
    <w:qFormat/>
    <w:rsid w:val="001C7E91"/>
    <w:pPr>
      <w:keepLines/>
      <w:spacing w:before="480" w:line="276" w:lineRule="auto"/>
      <w:jc w:val="left"/>
      <w:outlineLvl w:val="9"/>
    </w:pPr>
    <w:rPr>
      <w:rFonts w:ascii="Calibri Light" w:hAnsi="Calibri Light" w:cs="Calibri Light"/>
      <w:color w:val="2E74B5"/>
      <w:sz w:val="28"/>
      <w:szCs w:val="28"/>
    </w:rPr>
  </w:style>
  <w:style w:type="character" w:styleId="PlaceholderText">
    <w:name w:val="Placeholder Text"/>
    <w:basedOn w:val="DefaultParagraphFont"/>
    <w:uiPriority w:val="99"/>
    <w:semiHidden/>
    <w:rsid w:val="001C7E91"/>
    <w:rPr>
      <w:rFonts w:cs="Times New Roman"/>
      <w:color w:val="808080"/>
    </w:rPr>
  </w:style>
  <w:style w:type="paragraph" w:styleId="Title">
    <w:name w:val="Title"/>
    <w:basedOn w:val="Normal"/>
    <w:link w:val="TitleChar"/>
    <w:uiPriority w:val="99"/>
    <w:qFormat/>
    <w:rsid w:val="000013CF"/>
    <w:pPr>
      <w:jc w:val="center"/>
    </w:pPr>
    <w:rPr>
      <w:sz w:val="28"/>
      <w:szCs w:val="28"/>
      <w:lang w:eastAsia="en-US"/>
    </w:rPr>
  </w:style>
  <w:style w:type="character" w:customStyle="1" w:styleId="TitleChar">
    <w:name w:val="Title Char"/>
    <w:basedOn w:val="DefaultParagraphFont"/>
    <w:link w:val="Title"/>
    <w:uiPriority w:val="99"/>
    <w:locked/>
    <w:rsid w:val="000013CF"/>
    <w:rPr>
      <w:rFonts w:ascii="Arial" w:hAnsi="Arial" w:cs="Arial"/>
      <w:sz w:val="28"/>
      <w:szCs w:val="28"/>
      <w:lang w:eastAsia="en-US"/>
    </w:rPr>
  </w:style>
  <w:style w:type="table" w:customStyle="1" w:styleId="TableNormal1">
    <w:name w:val="Table Normal1"/>
    <w:uiPriority w:val="99"/>
    <w:semiHidden/>
    <w:rsid w:val="009E63B9"/>
    <w:pPr>
      <w:widowControl w:val="0"/>
    </w:pPr>
    <w:rPr>
      <w:rFonts w:ascii="Calibri" w:hAnsi="Calibri" w:cs="Calibri"/>
      <w:lang w:val="en-US" w:eastAsia="en-US"/>
    </w:rPr>
    <w:tblPr>
      <w:tblCellMar>
        <w:top w:w="0" w:type="dxa"/>
        <w:left w:w="0" w:type="dxa"/>
        <w:bottom w:w="0" w:type="dxa"/>
        <w:right w:w="0" w:type="dxa"/>
      </w:tblCellMar>
    </w:tblPr>
  </w:style>
  <w:style w:type="paragraph" w:customStyle="1" w:styleId="TableParagraph">
    <w:name w:val="Table Paragraph"/>
    <w:basedOn w:val="Normal"/>
    <w:uiPriority w:val="99"/>
    <w:rsid w:val="009E63B9"/>
    <w:pPr>
      <w:widowControl w:val="0"/>
    </w:pPr>
    <w:rPr>
      <w:rFonts w:ascii="Calibri" w:hAnsi="Calibri" w:cs="Calibri"/>
      <w:sz w:val="22"/>
      <w:szCs w:val="22"/>
      <w:lang w:val="en-US" w:eastAsia="en-US"/>
    </w:rPr>
  </w:style>
  <w:style w:type="paragraph" w:customStyle="1" w:styleId="msolstparagraph">
    <w:name w:val="msolıstparagraph"/>
    <w:basedOn w:val="Normal"/>
    <w:uiPriority w:val="99"/>
    <w:rsid w:val="003F1A11"/>
    <w:pPr>
      <w:spacing w:after="160" w:line="256" w:lineRule="auto"/>
      <w:ind w:left="720"/>
    </w:pPr>
    <w:rPr>
      <w:rFonts w:ascii="Calibri" w:hAnsi="Calibri" w:cs="Calibri"/>
      <w:sz w:val="22"/>
      <w:szCs w:val="22"/>
      <w:lang w:val="en-GB"/>
    </w:rPr>
  </w:style>
  <w:style w:type="table" w:customStyle="1" w:styleId="TabloKlavuzu1">
    <w:name w:val="Tablo Kılavuzu1"/>
    <w:uiPriority w:val="99"/>
    <w:rsid w:val="003F1A11"/>
    <w:rPr>
      <w:rFonts w:ascii="Calibri" w:hAnsi="Calibri" w:cs="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132556349">
      <w:marLeft w:val="0"/>
      <w:marRight w:val="0"/>
      <w:marTop w:val="0"/>
      <w:marBottom w:val="0"/>
      <w:divBdr>
        <w:top w:val="none" w:sz="0" w:space="0" w:color="auto"/>
        <w:left w:val="none" w:sz="0" w:space="0" w:color="auto"/>
        <w:bottom w:val="none" w:sz="0" w:space="0" w:color="auto"/>
        <w:right w:val="none" w:sz="0" w:space="0" w:color="auto"/>
      </w:divBdr>
    </w:div>
    <w:div w:id="2132556350">
      <w:marLeft w:val="0"/>
      <w:marRight w:val="0"/>
      <w:marTop w:val="0"/>
      <w:marBottom w:val="0"/>
      <w:divBdr>
        <w:top w:val="none" w:sz="0" w:space="0" w:color="auto"/>
        <w:left w:val="none" w:sz="0" w:space="0" w:color="auto"/>
        <w:bottom w:val="none" w:sz="0" w:space="0" w:color="auto"/>
        <w:right w:val="none" w:sz="0" w:space="0" w:color="auto"/>
      </w:divBdr>
    </w:div>
    <w:div w:id="2132556351">
      <w:marLeft w:val="0"/>
      <w:marRight w:val="0"/>
      <w:marTop w:val="0"/>
      <w:marBottom w:val="0"/>
      <w:divBdr>
        <w:top w:val="none" w:sz="0" w:space="0" w:color="auto"/>
        <w:left w:val="none" w:sz="0" w:space="0" w:color="auto"/>
        <w:bottom w:val="none" w:sz="0" w:space="0" w:color="auto"/>
        <w:right w:val="none" w:sz="0" w:space="0" w:color="auto"/>
      </w:divBdr>
    </w:div>
    <w:div w:id="2132556352">
      <w:marLeft w:val="0"/>
      <w:marRight w:val="0"/>
      <w:marTop w:val="0"/>
      <w:marBottom w:val="0"/>
      <w:divBdr>
        <w:top w:val="none" w:sz="0" w:space="0" w:color="auto"/>
        <w:left w:val="none" w:sz="0" w:space="0" w:color="auto"/>
        <w:bottom w:val="none" w:sz="0" w:space="0" w:color="auto"/>
        <w:right w:val="none" w:sz="0" w:space="0" w:color="auto"/>
      </w:divBdr>
    </w:div>
    <w:div w:id="2132556353">
      <w:marLeft w:val="0"/>
      <w:marRight w:val="0"/>
      <w:marTop w:val="0"/>
      <w:marBottom w:val="0"/>
      <w:divBdr>
        <w:top w:val="none" w:sz="0" w:space="0" w:color="auto"/>
        <w:left w:val="none" w:sz="0" w:space="0" w:color="auto"/>
        <w:bottom w:val="none" w:sz="0" w:space="0" w:color="auto"/>
        <w:right w:val="none" w:sz="0" w:space="0" w:color="auto"/>
      </w:divBdr>
    </w:div>
    <w:div w:id="2132556354">
      <w:marLeft w:val="0"/>
      <w:marRight w:val="0"/>
      <w:marTop w:val="0"/>
      <w:marBottom w:val="0"/>
      <w:divBdr>
        <w:top w:val="none" w:sz="0" w:space="0" w:color="auto"/>
        <w:left w:val="none" w:sz="0" w:space="0" w:color="auto"/>
        <w:bottom w:val="none" w:sz="0" w:space="0" w:color="auto"/>
        <w:right w:val="none" w:sz="0" w:space="0" w:color="auto"/>
      </w:divBdr>
    </w:div>
    <w:div w:id="21325563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eader" Target="header5.xml"/><Relationship Id="rId26" Type="http://schemas.openxmlformats.org/officeDocument/2006/relationships/header" Target="header9.xml"/><Relationship Id="rId39" Type="http://schemas.openxmlformats.org/officeDocument/2006/relationships/image" Target="media/image7.png"/><Relationship Id="rId21" Type="http://schemas.openxmlformats.org/officeDocument/2006/relationships/header" Target="header7.xml"/><Relationship Id="rId34" Type="http://schemas.openxmlformats.org/officeDocument/2006/relationships/footer" Target="footer7.xml"/><Relationship Id="rId42" Type="http://schemas.openxmlformats.org/officeDocument/2006/relationships/image" Target="media/image10.png"/><Relationship Id="rId47" Type="http://schemas.openxmlformats.org/officeDocument/2006/relationships/header" Target="header17.xml"/><Relationship Id="rId50" Type="http://schemas.openxmlformats.org/officeDocument/2006/relationships/footer" Target="footer11.xml"/><Relationship Id="rId55" Type="http://schemas.openxmlformats.org/officeDocument/2006/relationships/image" Target="media/image17.jpeg"/><Relationship Id="rId63" Type="http://schemas.openxmlformats.org/officeDocument/2006/relationships/header" Target="header22.xml"/><Relationship Id="rId7" Type="http://schemas.openxmlformats.org/officeDocument/2006/relationships/image" Target="media/image1.png"/><Relationship Id="rId2" Type="http://schemas.openxmlformats.org/officeDocument/2006/relationships/styles" Target="styles.xml"/><Relationship Id="rId16" Type="http://schemas.openxmlformats.org/officeDocument/2006/relationships/header" Target="header4.xml"/><Relationship Id="rId29" Type="http://schemas.openxmlformats.org/officeDocument/2006/relationships/header" Target="header1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24" Type="http://schemas.openxmlformats.org/officeDocument/2006/relationships/image" Target="media/image5.emf"/><Relationship Id="rId32" Type="http://schemas.openxmlformats.org/officeDocument/2006/relationships/header" Target="header14.xml"/><Relationship Id="rId37" Type="http://schemas.openxmlformats.org/officeDocument/2006/relationships/footer" Target="footer8.xml"/><Relationship Id="rId40" Type="http://schemas.openxmlformats.org/officeDocument/2006/relationships/image" Target="media/image8.png"/><Relationship Id="rId45" Type="http://schemas.openxmlformats.org/officeDocument/2006/relationships/image" Target="media/image13.png"/><Relationship Id="rId53" Type="http://schemas.openxmlformats.org/officeDocument/2006/relationships/header" Target="header19.xml"/><Relationship Id="rId58" Type="http://schemas.openxmlformats.org/officeDocument/2006/relationships/image" Target="media/image20.png"/><Relationship Id="rId66"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header" Target="header3.xml"/><Relationship Id="rId23" Type="http://schemas.openxmlformats.org/officeDocument/2006/relationships/header" Target="header8.xml"/><Relationship Id="rId28" Type="http://schemas.openxmlformats.org/officeDocument/2006/relationships/header" Target="header11.xml"/><Relationship Id="rId36" Type="http://schemas.openxmlformats.org/officeDocument/2006/relationships/header" Target="header16.xml"/><Relationship Id="rId49" Type="http://schemas.openxmlformats.org/officeDocument/2006/relationships/footer" Target="footer10.xml"/><Relationship Id="rId57" Type="http://schemas.openxmlformats.org/officeDocument/2006/relationships/image" Target="media/image19.png"/><Relationship Id="rId61" Type="http://schemas.openxmlformats.org/officeDocument/2006/relationships/image" Target="media/image23.png"/><Relationship Id="rId10" Type="http://schemas.openxmlformats.org/officeDocument/2006/relationships/oleObject" Target="embeddings/oleObject2.bin"/><Relationship Id="rId19" Type="http://schemas.openxmlformats.org/officeDocument/2006/relationships/footer" Target="footer4.xml"/><Relationship Id="rId31" Type="http://schemas.openxmlformats.org/officeDocument/2006/relationships/header" Target="header13.xml"/><Relationship Id="rId44" Type="http://schemas.openxmlformats.org/officeDocument/2006/relationships/image" Target="media/image12.png"/><Relationship Id="rId52" Type="http://schemas.openxmlformats.org/officeDocument/2006/relationships/image" Target="media/image16.png"/><Relationship Id="rId60" Type="http://schemas.openxmlformats.org/officeDocument/2006/relationships/image" Target="media/image22.png"/><Relationship Id="rId65" Type="http://schemas.openxmlformats.org/officeDocument/2006/relationships/footer" Target="footer13.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footer" Target="footer2.xml"/><Relationship Id="rId22" Type="http://schemas.openxmlformats.org/officeDocument/2006/relationships/footer" Target="footer5.xml"/><Relationship Id="rId27" Type="http://schemas.openxmlformats.org/officeDocument/2006/relationships/header" Target="header10.xml"/><Relationship Id="rId30" Type="http://schemas.openxmlformats.org/officeDocument/2006/relationships/image" Target="media/image6.png"/><Relationship Id="rId35" Type="http://schemas.openxmlformats.org/officeDocument/2006/relationships/header" Target="header15.xml"/><Relationship Id="rId43" Type="http://schemas.openxmlformats.org/officeDocument/2006/relationships/image" Target="media/image11.png"/><Relationship Id="rId48" Type="http://schemas.openxmlformats.org/officeDocument/2006/relationships/header" Target="header18.xml"/><Relationship Id="rId56" Type="http://schemas.openxmlformats.org/officeDocument/2006/relationships/image" Target="media/image18.png"/><Relationship Id="rId64" Type="http://schemas.openxmlformats.org/officeDocument/2006/relationships/footer" Target="footer12.xml"/><Relationship Id="rId8" Type="http://schemas.openxmlformats.org/officeDocument/2006/relationships/oleObject" Target="embeddings/oleObject1.bin"/><Relationship Id="rId51" Type="http://schemas.openxmlformats.org/officeDocument/2006/relationships/image" Target="media/image15.png"/><Relationship Id="rId3"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oter" Target="footer3.xml"/><Relationship Id="rId25" Type="http://schemas.openxmlformats.org/officeDocument/2006/relationships/hyperlink" Target="http://www.iec.ch" TargetMode="External"/><Relationship Id="rId33" Type="http://schemas.openxmlformats.org/officeDocument/2006/relationships/footer" Target="footer6.xml"/><Relationship Id="rId38" Type="http://schemas.openxmlformats.org/officeDocument/2006/relationships/footer" Target="footer9.xml"/><Relationship Id="rId46" Type="http://schemas.openxmlformats.org/officeDocument/2006/relationships/image" Target="media/image14.png"/><Relationship Id="rId59" Type="http://schemas.openxmlformats.org/officeDocument/2006/relationships/image" Target="media/image21.png"/><Relationship Id="rId67" Type="http://schemas.openxmlformats.org/officeDocument/2006/relationships/theme" Target="theme/theme1.xml"/><Relationship Id="rId20" Type="http://schemas.openxmlformats.org/officeDocument/2006/relationships/header" Target="header6.xml"/><Relationship Id="rId41" Type="http://schemas.openxmlformats.org/officeDocument/2006/relationships/image" Target="media/image9.png"/><Relationship Id="rId54" Type="http://schemas.openxmlformats.org/officeDocument/2006/relationships/header" Target="header20.xml"/><Relationship Id="rId62" Type="http://schemas.openxmlformats.org/officeDocument/2006/relationships/header" Target="header21.xml"/></Relationships>
</file>

<file path=word/_rels/header11.xml.rels><?xml version="1.0" encoding="UTF-8" standalone="yes"?>
<Relationships xmlns="http://schemas.openxmlformats.org/package/2006/relationships"><Relationship Id="rId1" Type="http://schemas.openxmlformats.org/officeDocument/2006/relationships/image" Target="media/image3.emf"/></Relationships>
</file>

<file path=word/_rels/header12.xml.rels><?xml version="1.0" encoding="UTF-8" standalone="yes"?>
<Relationships xmlns="http://schemas.openxmlformats.org/package/2006/relationships"><Relationship Id="rId1" Type="http://schemas.openxmlformats.org/officeDocument/2006/relationships/image" Target="media/image4.png"/></Relationships>
</file>

<file path=word/_rels/header6.xml.rels><?xml version="1.0" encoding="UTF-8" standalone="yes"?>
<Relationships xmlns="http://schemas.openxmlformats.org/package/2006/relationships"><Relationship Id="rId1" Type="http://schemas.openxmlformats.org/officeDocument/2006/relationships/image" Target="media/image3.emf"/></Relationships>
</file>

<file path=word/_rels/header8.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3</Pages>
  <Words>17781</Words>
  <Characters>-32766</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BİRİNCİ BASKI</dc:title>
  <dc:subject/>
  <dc:creator>85155</dc:creator>
  <cp:keywords/>
  <dc:description/>
  <cp:lastModifiedBy>fundaa</cp:lastModifiedBy>
  <cp:revision>2</cp:revision>
  <cp:lastPrinted>2014-11-23T09:27:00Z</cp:lastPrinted>
  <dcterms:created xsi:type="dcterms:W3CDTF">2014-11-27T08:36:00Z</dcterms:created>
  <dcterms:modified xsi:type="dcterms:W3CDTF">2014-11-27T08:36:00Z</dcterms:modified>
</cp:coreProperties>
</file>