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9B9" w:rsidRPr="00CE1320" w:rsidRDefault="009739B9" w:rsidP="00B64CD8">
      <w:pPr>
        <w:pStyle w:val="TOC1"/>
        <w:rPr>
          <w:b w:val="0"/>
          <w:bCs w:val="0"/>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8240;visibility:visible" strokeweight="4.5pt">
            <v:stroke linestyle="thickThin"/>
            <v:textbox>
              <w:txbxContent>
                <w:p w:rsidR="009739B9" w:rsidRPr="00F5464F" w:rsidRDefault="009739B9" w:rsidP="00B64CD8">
                  <w:pPr>
                    <w:pStyle w:val="Heading1"/>
                    <w:ind w:left="426"/>
                  </w:pPr>
                </w:p>
                <w:p w:rsidR="009739B9" w:rsidRDefault="009739B9" w:rsidP="00B64CD8">
                  <w:pPr>
                    <w:rPr>
                      <w:b/>
                      <w:bCs/>
                    </w:rPr>
                  </w:pPr>
                  <w:ins w:id="0" w:author="fundaa" w:date="2015-01-26T11:40:00Z">
                    <w:r w:rsidRPr="00865608">
                      <w:rPr>
                        <w:b/>
                        <w:bCs/>
                        <w:rPrChange w:id="1" w:author="fundaa" w:date="2015-01-26T11:40: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5pt;height:64.5pt" o:ole="" fillcolor="window">
                          <v:imagedata r:id="rId7" o:title=""/>
                        </v:shape>
                        <o:OLEObject Type="Embed" ProgID="Word.Picture.8" ShapeID="_x0000_i1027" DrawAspect="Content" ObjectID="_1483777634" r:id="rId8"/>
                      </w:object>
                    </w:r>
                  </w:ins>
                  <w:ins w:id="2" w:author="fundaa" w:date="2015-01-26T11:40:00Z">
                    <w:r w:rsidRPr="004D4888">
                      <w:rPr>
                        <w:b/>
                        <w:bCs/>
                        <w:rPrChange w:id="3" w:author="fundaa" w:date="2015-01-26T11:40: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83777635" r:id="rId10"/>
                      </w:object>
                    </w:r>
                  </w:ins>
                </w:p>
                <w:p w:rsidR="009739B9" w:rsidRDefault="009739B9" w:rsidP="00B64CD8">
                  <w:pPr>
                    <w:rPr>
                      <w:b/>
                      <w:bCs/>
                    </w:rPr>
                  </w:pPr>
                </w:p>
                <w:p w:rsidR="009739B9" w:rsidRDefault="009739B9" w:rsidP="00B64CD8">
                  <w:pPr>
                    <w:rPr>
                      <w:b/>
                      <w:bCs/>
                    </w:rPr>
                  </w:pPr>
                </w:p>
                <w:p w:rsidR="009739B9" w:rsidRPr="00865608" w:rsidRDefault="009739B9" w:rsidP="00B64CD8">
                  <w:pPr>
                    <w:rPr>
                      <w:b/>
                      <w:bCs/>
                    </w:rPr>
                  </w:pPr>
                </w:p>
                <w:p w:rsidR="009739B9" w:rsidRPr="00865608" w:rsidRDefault="009739B9" w:rsidP="00B64CD8">
                  <w:pPr>
                    <w:rPr>
                      <w:b/>
                      <w:bCs/>
                    </w:rPr>
                  </w:pPr>
                </w:p>
                <w:p w:rsidR="009739B9" w:rsidRPr="00865608" w:rsidRDefault="009739B9" w:rsidP="00B64CD8"/>
                <w:tbl>
                  <w:tblPr>
                    <w:tblW w:w="0" w:type="auto"/>
                    <w:tblInd w:w="-106" w:type="dxa"/>
                    <w:tblLayout w:type="fixed"/>
                    <w:tblLook w:val="0000"/>
                  </w:tblPr>
                  <w:tblGrid>
                    <w:gridCol w:w="4458"/>
                  </w:tblGrid>
                  <w:tr w:rsidR="009739B9" w:rsidRPr="00865608">
                    <w:trPr>
                      <w:cantSplit/>
                      <w:trHeight w:val="282"/>
                    </w:trPr>
                    <w:tc>
                      <w:tcPr>
                        <w:tcW w:w="4458" w:type="dxa"/>
                      </w:tcPr>
                      <w:p w:rsidR="009739B9" w:rsidRPr="00675BCD" w:rsidRDefault="009739B9" w:rsidP="00343949">
                        <w:pPr>
                          <w:jc w:val="right"/>
                          <w:rPr>
                            <w:b/>
                            <w:bCs/>
                            <w:sz w:val="44"/>
                            <w:szCs w:val="44"/>
                          </w:rPr>
                        </w:pPr>
                        <w:r>
                          <w:rPr>
                            <w:b/>
                            <w:bCs/>
                            <w:sz w:val="44"/>
                            <w:szCs w:val="44"/>
                          </w:rPr>
                          <w:t xml:space="preserve">tst </w:t>
                        </w:r>
                        <w:r w:rsidRPr="00316608">
                          <w:rPr>
                            <w:b/>
                            <w:bCs/>
                            <w:sz w:val="44"/>
                            <w:szCs w:val="44"/>
                          </w:rPr>
                          <w:t>10052</w:t>
                        </w:r>
                      </w:p>
                    </w:tc>
                  </w:tr>
                  <w:tr w:rsidR="009739B9" w:rsidRPr="00DF2760">
                    <w:trPr>
                      <w:cantSplit/>
                      <w:trHeight w:val="281"/>
                    </w:trPr>
                    <w:tc>
                      <w:tcPr>
                        <w:tcW w:w="4458" w:type="dxa"/>
                      </w:tcPr>
                      <w:p w:rsidR="009739B9" w:rsidRPr="00DF2760" w:rsidRDefault="009739B9">
                        <w:pPr>
                          <w:jc w:val="right"/>
                          <w:rPr>
                            <w:sz w:val="24"/>
                            <w:szCs w:val="24"/>
                          </w:rPr>
                        </w:pPr>
                        <w:r>
                          <w:rPr>
                            <w:sz w:val="24"/>
                            <w:szCs w:val="24"/>
                          </w:rPr>
                          <w:t>Revizyon</w:t>
                        </w:r>
                      </w:p>
                    </w:tc>
                  </w:tr>
                  <w:tr w:rsidR="009739B9" w:rsidRPr="00865608">
                    <w:trPr>
                      <w:cantSplit/>
                      <w:trHeight w:val="281"/>
                    </w:trPr>
                    <w:tc>
                      <w:tcPr>
                        <w:tcW w:w="4458" w:type="dxa"/>
                      </w:tcPr>
                      <w:p w:rsidR="009739B9" w:rsidRPr="00865608" w:rsidRDefault="009739B9">
                        <w:pPr>
                          <w:jc w:val="right"/>
                        </w:pPr>
                      </w:p>
                    </w:tc>
                  </w:tr>
                  <w:tr w:rsidR="009739B9" w:rsidRPr="00865608">
                    <w:trPr>
                      <w:cantSplit/>
                      <w:trHeight w:val="281"/>
                    </w:trPr>
                    <w:tc>
                      <w:tcPr>
                        <w:tcW w:w="4458" w:type="dxa"/>
                      </w:tcPr>
                      <w:p w:rsidR="009739B9" w:rsidRPr="00865608" w:rsidRDefault="009739B9">
                        <w:pPr>
                          <w:jc w:val="right"/>
                        </w:pPr>
                      </w:p>
                    </w:tc>
                  </w:tr>
                  <w:tr w:rsidR="009739B9" w:rsidRPr="00865608">
                    <w:trPr>
                      <w:cantSplit/>
                      <w:trHeight w:val="281"/>
                    </w:trPr>
                    <w:tc>
                      <w:tcPr>
                        <w:tcW w:w="4458" w:type="dxa"/>
                      </w:tcPr>
                      <w:p w:rsidR="009739B9" w:rsidRPr="00865608" w:rsidRDefault="009739B9" w:rsidP="00293AA5"/>
                    </w:tc>
                  </w:tr>
                  <w:tr w:rsidR="009739B9" w:rsidRPr="00865608">
                    <w:trPr>
                      <w:cantSplit/>
                      <w:trHeight w:val="281"/>
                    </w:trPr>
                    <w:tc>
                      <w:tcPr>
                        <w:tcW w:w="4458" w:type="dxa"/>
                      </w:tcPr>
                      <w:p w:rsidR="009739B9" w:rsidRPr="00865608" w:rsidRDefault="009739B9">
                        <w:pPr>
                          <w:jc w:val="right"/>
                        </w:pPr>
                      </w:p>
                    </w:tc>
                  </w:tr>
                  <w:tr w:rsidR="009739B9" w:rsidRPr="00EA4656">
                    <w:trPr>
                      <w:cantSplit/>
                      <w:trHeight w:val="281"/>
                    </w:trPr>
                    <w:tc>
                      <w:tcPr>
                        <w:tcW w:w="4458" w:type="dxa"/>
                      </w:tcPr>
                      <w:p w:rsidR="009739B9" w:rsidRPr="00675BCD" w:rsidRDefault="009739B9" w:rsidP="00293AA5">
                        <w:pPr>
                          <w:jc w:val="right"/>
                          <w:rPr>
                            <w:b/>
                            <w:bCs/>
                            <w:sz w:val="24"/>
                            <w:szCs w:val="24"/>
                          </w:rPr>
                        </w:pPr>
                        <w:r>
                          <w:rPr>
                            <w:b/>
                            <w:bCs/>
                            <w:sz w:val="24"/>
                            <w:szCs w:val="24"/>
                          </w:rPr>
                          <w:t xml:space="preserve">ICS </w:t>
                        </w:r>
                        <w:r w:rsidRPr="004D4888">
                          <w:rPr>
                            <w:sz w:val="24"/>
                            <w:szCs w:val="24"/>
                          </w:rPr>
                          <w:t>6</w:t>
                        </w:r>
                        <w:r>
                          <w:rPr>
                            <w:sz w:val="24"/>
                            <w:szCs w:val="24"/>
                          </w:rPr>
                          <w:t>5</w:t>
                        </w:r>
                        <w:r w:rsidRPr="004D4888">
                          <w:rPr>
                            <w:sz w:val="24"/>
                            <w:szCs w:val="24"/>
                          </w:rPr>
                          <w:t>.1</w:t>
                        </w:r>
                        <w:r>
                          <w:rPr>
                            <w:sz w:val="24"/>
                            <w:szCs w:val="24"/>
                          </w:rPr>
                          <w:t>20</w:t>
                        </w:r>
                      </w:p>
                    </w:tc>
                  </w:tr>
                </w:tbl>
                <w:p w:rsidR="009739B9" w:rsidRPr="00865608" w:rsidRDefault="009739B9" w:rsidP="00B64CD8"/>
                <w:p w:rsidR="009739B9" w:rsidRPr="00865608" w:rsidRDefault="009739B9"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9739B9" w:rsidRPr="00865608">
                    <w:trPr>
                      <w:cantSplit/>
                      <w:trHeight w:val="264"/>
                    </w:trPr>
                    <w:tc>
                      <w:tcPr>
                        <w:tcW w:w="7938" w:type="dxa"/>
                        <w:tcBorders>
                          <w:top w:val="thickThinSmallGap" w:sz="24" w:space="0" w:color="auto"/>
                        </w:tcBorders>
                      </w:tcPr>
                      <w:p w:rsidR="009739B9" w:rsidRPr="00865608" w:rsidRDefault="009739B9"/>
                    </w:tc>
                  </w:tr>
                  <w:tr w:rsidR="009739B9" w:rsidRPr="00865608">
                    <w:trPr>
                      <w:cantSplit/>
                      <w:trHeight w:val="264"/>
                    </w:trPr>
                    <w:tc>
                      <w:tcPr>
                        <w:tcW w:w="7938" w:type="dxa"/>
                      </w:tcPr>
                      <w:p w:rsidR="009739B9" w:rsidRPr="00865608" w:rsidRDefault="009739B9"/>
                    </w:tc>
                  </w:tr>
                  <w:tr w:rsidR="009739B9" w:rsidRPr="00865608">
                    <w:trPr>
                      <w:cantSplit/>
                      <w:trHeight w:val="1467"/>
                    </w:trPr>
                    <w:tc>
                      <w:tcPr>
                        <w:tcW w:w="7938" w:type="dxa"/>
                        <w:tcBorders>
                          <w:bottom w:val="nil"/>
                        </w:tcBorders>
                      </w:tcPr>
                      <w:p w:rsidR="009739B9" w:rsidRDefault="009739B9" w:rsidP="00293AA5">
                        <w:pPr>
                          <w:tabs>
                            <w:tab w:val="left" w:pos="1701"/>
                            <w:tab w:val="left" w:pos="5670"/>
                          </w:tabs>
                          <w:rPr>
                            <w:b/>
                            <w:bCs/>
                            <w:color w:val="000000"/>
                            <w:sz w:val="28"/>
                            <w:szCs w:val="28"/>
                          </w:rPr>
                        </w:pPr>
                        <w:r>
                          <w:rPr>
                            <w:b/>
                            <w:bCs/>
                            <w:sz w:val="28"/>
                            <w:szCs w:val="28"/>
                          </w:rPr>
                          <w:t xml:space="preserve">HAYVAN YEMLERİ – </w:t>
                        </w:r>
                        <w:r w:rsidRPr="00316608">
                          <w:rPr>
                            <w:b/>
                            <w:bCs/>
                            <w:sz w:val="28"/>
                            <w:szCs w:val="28"/>
                          </w:rPr>
                          <w:t>KUZU BAŞLANGIÇ YEMİ</w:t>
                        </w:r>
                      </w:p>
                      <w:p w:rsidR="009739B9" w:rsidRDefault="009739B9" w:rsidP="00293AA5">
                        <w:pPr>
                          <w:tabs>
                            <w:tab w:val="left" w:pos="1701"/>
                            <w:tab w:val="left" w:pos="5670"/>
                          </w:tabs>
                          <w:rPr>
                            <w:b/>
                            <w:bCs/>
                            <w:color w:val="000000"/>
                            <w:sz w:val="28"/>
                            <w:szCs w:val="28"/>
                          </w:rPr>
                        </w:pPr>
                      </w:p>
                      <w:p w:rsidR="009739B9" w:rsidRPr="00865608" w:rsidRDefault="009739B9" w:rsidP="00293AA5">
                        <w:pPr>
                          <w:rPr>
                            <w:b/>
                            <w:bCs/>
                            <w:sz w:val="28"/>
                            <w:szCs w:val="28"/>
                          </w:rPr>
                        </w:pPr>
                        <w:r w:rsidRPr="00E36B37">
                          <w:rPr>
                            <w:color w:val="000000"/>
                            <w:sz w:val="28"/>
                            <w:szCs w:val="28"/>
                          </w:rPr>
                          <w:t>Animal feeds - Lamb starter feed</w:t>
                        </w:r>
                      </w:p>
                    </w:tc>
                  </w:tr>
                </w:tbl>
                <w:p w:rsidR="009739B9" w:rsidRPr="00865608" w:rsidRDefault="009739B9" w:rsidP="00B64CD8"/>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1701"/>
                      <w:tab w:val="left" w:pos="5670"/>
                    </w:tabs>
                    <w:rPr>
                      <w:b/>
                      <w:bCs/>
                    </w:rPr>
                  </w:pPr>
                </w:p>
                <w:p w:rsidR="009739B9" w:rsidRDefault="009739B9" w:rsidP="00B64CD8">
                  <w:pPr>
                    <w:tabs>
                      <w:tab w:val="left" w:pos="7938"/>
                    </w:tabs>
                    <w:jc w:val="both"/>
                    <w:rPr>
                      <w:b/>
                      <w:bCs/>
                    </w:rPr>
                  </w:pPr>
                </w:p>
                <w:tbl>
                  <w:tblPr>
                    <w:tblW w:w="0" w:type="auto"/>
                    <w:tblInd w:w="-106" w:type="dxa"/>
                    <w:tblLayout w:type="fixed"/>
                    <w:tblLook w:val="0000"/>
                  </w:tblPr>
                  <w:tblGrid>
                    <w:gridCol w:w="2268"/>
                  </w:tblGrid>
                  <w:tr w:rsidR="009739B9" w:rsidRPr="00CE767E">
                    <w:tc>
                      <w:tcPr>
                        <w:tcW w:w="2268" w:type="dxa"/>
                      </w:tcPr>
                      <w:p w:rsidR="009739B9" w:rsidRPr="00BB7401" w:rsidRDefault="009739B9" w:rsidP="00BB7401">
                        <w:pPr>
                          <w:pStyle w:val="ListParagraph"/>
                          <w:numPr>
                            <w:ilvl w:val="0"/>
                            <w:numId w:val="34"/>
                          </w:numPr>
                          <w:tabs>
                            <w:tab w:val="left" w:pos="7371"/>
                          </w:tabs>
                          <w:ind w:left="693" w:hanging="142"/>
                          <w:rPr>
                            <w:b/>
                            <w:bCs/>
                          </w:rPr>
                        </w:pPr>
                        <w:r w:rsidRPr="00BB7401">
                          <w:rPr>
                            <w:b/>
                            <w:bCs/>
                          </w:rPr>
                          <w:t>MÜTALAA</w:t>
                        </w:r>
                      </w:p>
                    </w:tc>
                  </w:tr>
                  <w:tr w:rsidR="009739B9" w:rsidRPr="00CE767E">
                    <w:tc>
                      <w:tcPr>
                        <w:tcW w:w="2268" w:type="dxa"/>
                      </w:tcPr>
                      <w:p w:rsidR="009739B9" w:rsidRPr="00E36B37" w:rsidRDefault="009739B9" w:rsidP="00315113">
                        <w:pPr>
                          <w:tabs>
                            <w:tab w:val="left" w:pos="7371"/>
                          </w:tabs>
                          <w:jc w:val="center"/>
                          <w:rPr>
                            <w:b/>
                            <w:bCs/>
                            <w:color w:val="000000"/>
                          </w:rPr>
                        </w:pPr>
                        <w:r w:rsidRPr="00E36B37">
                          <w:rPr>
                            <w:b/>
                            <w:bCs/>
                            <w:color w:val="000000"/>
                          </w:rPr>
                          <w:t>2013/94697</w:t>
                        </w:r>
                      </w:p>
                    </w:tc>
                  </w:tr>
                </w:tbl>
                <w:p w:rsidR="009739B9" w:rsidRDefault="009739B9" w:rsidP="00B64CD8"/>
                <w:p w:rsidR="009739B9" w:rsidRDefault="009739B9" w:rsidP="00B64CD8"/>
                <w:p w:rsidR="009739B9" w:rsidRDefault="009739B9"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8"/>
                  </w:tblGrid>
                  <w:tr w:rsidR="009739B9">
                    <w:tc>
                      <w:tcPr>
                        <w:tcW w:w="8168" w:type="dxa"/>
                        <w:tcBorders>
                          <w:top w:val="nil"/>
                          <w:left w:val="nil"/>
                          <w:bottom w:val="thickThinSmallGap" w:sz="24" w:space="0" w:color="auto"/>
                          <w:right w:val="nil"/>
                        </w:tcBorders>
                      </w:tcPr>
                      <w:p w:rsidR="009739B9" w:rsidDel="008D3E45" w:rsidRDefault="009739B9"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bookmarkStart w:id="4" w:name="_GoBack"/>
                        <w:bookmarkEnd w:id="4"/>
                      </w:p>
                    </w:tc>
                  </w:tr>
                </w:tbl>
                <w:p w:rsidR="009739B9" w:rsidRDefault="009739B9" w:rsidP="00B64CD8"/>
                <w:p w:rsidR="009739B9" w:rsidRDefault="009739B9" w:rsidP="00BB7401">
                  <w:pPr>
                    <w:ind w:left="1560" w:right="506"/>
                    <w:rPr>
                      <w:b/>
                      <w:bCs/>
                      <w:sz w:val="28"/>
                      <w:szCs w:val="28"/>
                    </w:rPr>
                  </w:pPr>
                  <w:r>
                    <w:rPr>
                      <w:b/>
                      <w:bCs/>
                      <w:sz w:val="28"/>
                      <w:szCs w:val="28"/>
                    </w:rPr>
                    <w:t>TÜRK STANDARDLARI ENSTİTÜSÜ</w:t>
                  </w:r>
                </w:p>
                <w:p w:rsidR="009739B9" w:rsidRDefault="009739B9" w:rsidP="00BB7401">
                  <w:pPr>
                    <w:ind w:left="1560" w:right="506"/>
                    <w:rPr>
                      <w:b/>
                      <w:bCs/>
                      <w:sz w:val="28"/>
                      <w:szCs w:val="28"/>
                    </w:rPr>
                  </w:pPr>
                  <w:r>
                    <w:rPr>
                      <w:b/>
                      <w:bCs/>
                      <w:sz w:val="28"/>
                      <w:szCs w:val="28"/>
                    </w:rPr>
                    <w:t>Necatibey Caddesi No.112 Bakanlıklar/ANKARA</w:t>
                  </w:r>
                </w:p>
                <w:p w:rsidR="009739B9" w:rsidRDefault="009739B9" w:rsidP="00B64CD8">
                  <w:pPr>
                    <w:ind w:left="1701" w:right="506"/>
                    <w:rPr>
                      <w:b/>
                      <w:bCs/>
                      <w:sz w:val="28"/>
                      <w:szCs w:val="28"/>
                    </w:rPr>
                  </w:pPr>
                </w:p>
                <w:p w:rsidR="009739B9" w:rsidRDefault="009739B9" w:rsidP="00B64CD8">
                  <w:pPr>
                    <w:ind w:left="1701" w:right="506"/>
                    <w:rPr>
                      <w:b/>
                      <w:bCs/>
                      <w:sz w:val="28"/>
                      <w:szCs w:val="28"/>
                    </w:rPr>
                  </w:pPr>
                </w:p>
                <w:p w:rsidR="009739B9" w:rsidRDefault="009739B9" w:rsidP="00B64CD8">
                  <w:pPr>
                    <w:ind w:left="1701" w:right="506"/>
                    <w:rPr>
                      <w:b/>
                      <w:bCs/>
                      <w:sz w:val="28"/>
                      <w:szCs w:val="28"/>
                    </w:rPr>
                  </w:pPr>
                </w:p>
                <w:p w:rsidR="009739B9" w:rsidRDefault="009739B9" w:rsidP="00B64CD8">
                  <w:pPr>
                    <w:ind w:left="1701" w:right="506"/>
                    <w:rPr>
                      <w:b/>
                      <w:bCs/>
                      <w:sz w:val="28"/>
                      <w:szCs w:val="28"/>
                    </w:rPr>
                  </w:pPr>
                </w:p>
                <w:p w:rsidR="009739B9" w:rsidRDefault="009739B9" w:rsidP="00B64CD8">
                  <w:pPr>
                    <w:ind w:left="1701" w:right="506"/>
                    <w:rPr>
                      <w:b/>
                      <w:bCs/>
                      <w:sz w:val="28"/>
                      <w:szCs w:val="28"/>
                    </w:rPr>
                  </w:pPr>
                </w:p>
                <w:p w:rsidR="009739B9" w:rsidRDefault="009739B9" w:rsidP="00B64CD8">
                  <w:pPr>
                    <w:ind w:left="1701" w:right="506"/>
                    <w:rPr>
                      <w:b/>
                      <w:bCs/>
                      <w:sz w:val="28"/>
                      <w:szCs w:val="28"/>
                    </w:rPr>
                  </w:pPr>
                </w:p>
                <w:p w:rsidR="009739B9" w:rsidRDefault="009739B9" w:rsidP="00B64CD8">
                  <w:pPr>
                    <w:ind w:left="1701" w:right="506"/>
                    <w:rPr>
                      <w:b/>
                      <w:bCs/>
                      <w:sz w:val="28"/>
                      <w:szCs w:val="28"/>
                    </w:rPr>
                  </w:pPr>
                </w:p>
              </w:txbxContent>
            </v:textbox>
          </v:shape>
        </w:pict>
      </w:r>
    </w:p>
    <w:p w:rsidR="009739B9" w:rsidRPr="00BB073F" w:rsidRDefault="009739B9" w:rsidP="00B64CD8"/>
    <w:p w:rsidR="009739B9" w:rsidRPr="00BB073F" w:rsidRDefault="009739B9" w:rsidP="00B64CD8"/>
    <w:p w:rsidR="009739B9" w:rsidRPr="004666AB" w:rsidRDefault="009739B9" w:rsidP="00B64CD8"/>
    <w:p w:rsidR="009739B9" w:rsidRPr="00C5512E" w:rsidRDefault="009739B9" w:rsidP="00B64CD8"/>
    <w:p w:rsidR="009739B9" w:rsidRPr="0031282C" w:rsidRDefault="009739B9" w:rsidP="00B64CD8"/>
    <w:p w:rsidR="009739B9" w:rsidRPr="000C77E2" w:rsidRDefault="009739B9" w:rsidP="00B64CD8"/>
    <w:p w:rsidR="009739B9" w:rsidRPr="00BB073F" w:rsidRDefault="009739B9" w:rsidP="00B64CD8"/>
    <w:p w:rsidR="009739B9" w:rsidRPr="00BB073F" w:rsidRDefault="009739B9" w:rsidP="00B64CD8"/>
    <w:p w:rsidR="009739B9" w:rsidRPr="00BB073F" w:rsidRDefault="009739B9" w:rsidP="00B64CD8"/>
    <w:p w:rsidR="009739B9" w:rsidRPr="00DC39CB" w:rsidRDefault="009739B9" w:rsidP="00B64CD8"/>
    <w:p w:rsidR="009739B9" w:rsidRPr="003C42A1" w:rsidRDefault="009739B9" w:rsidP="00B64CD8"/>
    <w:p w:rsidR="009739B9" w:rsidRPr="00E205DB" w:rsidRDefault="009739B9" w:rsidP="00B64CD8"/>
    <w:p w:rsidR="009739B9" w:rsidRPr="00A25FC1" w:rsidRDefault="009739B9" w:rsidP="00B64CD8"/>
    <w:p w:rsidR="009739B9" w:rsidRPr="00D37BBD" w:rsidRDefault="009739B9" w:rsidP="00B64CD8"/>
    <w:p w:rsidR="009739B9" w:rsidRPr="00B81950" w:rsidRDefault="009739B9" w:rsidP="00B64CD8"/>
    <w:p w:rsidR="009739B9" w:rsidRPr="00687F54" w:rsidRDefault="009739B9" w:rsidP="00B64CD8"/>
    <w:p w:rsidR="009739B9" w:rsidRPr="000D7152" w:rsidRDefault="009739B9" w:rsidP="00B64CD8"/>
    <w:p w:rsidR="009739B9" w:rsidRPr="007267E3" w:rsidRDefault="009739B9" w:rsidP="00B64CD8"/>
    <w:p w:rsidR="009739B9" w:rsidRPr="00CC4659" w:rsidRDefault="009739B9" w:rsidP="00B64CD8"/>
    <w:p w:rsidR="009739B9" w:rsidRPr="002C1D67" w:rsidRDefault="009739B9" w:rsidP="00B64CD8"/>
    <w:p w:rsidR="009739B9" w:rsidRPr="00664E47" w:rsidRDefault="009739B9" w:rsidP="00B64CD8"/>
    <w:p w:rsidR="009739B9" w:rsidRPr="00CE1320" w:rsidRDefault="009739B9" w:rsidP="00B64CD8"/>
    <w:p w:rsidR="009739B9" w:rsidRPr="00CE1320" w:rsidRDefault="009739B9" w:rsidP="00B64CD8"/>
    <w:p w:rsidR="009739B9" w:rsidRPr="00CE1320" w:rsidRDefault="009739B9" w:rsidP="00B64CD8"/>
    <w:p w:rsidR="009739B9" w:rsidRPr="00CE1320" w:rsidRDefault="009739B9" w:rsidP="00B64CD8"/>
    <w:p w:rsidR="009739B9" w:rsidRPr="00CE1320" w:rsidRDefault="009739B9" w:rsidP="00B64CD8"/>
    <w:p w:rsidR="009739B9" w:rsidRPr="00CE1320" w:rsidRDefault="009739B9" w:rsidP="00B64CD8"/>
    <w:p w:rsidR="009739B9" w:rsidRPr="00CE1320" w:rsidRDefault="009739B9" w:rsidP="00B64CD8">
      <w:pPr>
        <w:pStyle w:val="TOC1"/>
        <w:rPr>
          <w:b w:val="0"/>
          <w:bCs w:val="0"/>
        </w:rPr>
        <w:sectPr w:rsidR="009739B9" w:rsidRPr="00CE1320" w:rsidSect="00293AA5">
          <w:footerReference w:type="default" r:id="rId11"/>
          <w:pgSz w:w="11906" w:h="16838" w:code="9"/>
          <w:pgMar w:top="1418" w:right="1134" w:bottom="1134" w:left="1134" w:header="851" w:footer="851" w:gutter="0"/>
          <w:cols w:space="708"/>
          <w:docGrid w:linePitch="360"/>
        </w:sectPr>
      </w:pPr>
    </w:p>
    <w:p w:rsidR="009739B9" w:rsidRPr="00F21C9C" w:rsidRDefault="009739B9" w:rsidP="00B64CD8">
      <w:pPr>
        <w:jc w:val="center"/>
        <w:rPr>
          <w:b/>
          <w:bCs/>
          <w:sz w:val="28"/>
          <w:szCs w:val="28"/>
        </w:rPr>
      </w:pPr>
      <w:r w:rsidRPr="00F21C9C">
        <w:rPr>
          <w:b/>
          <w:bCs/>
          <w:sz w:val="28"/>
          <w:szCs w:val="28"/>
        </w:rPr>
        <w:t>Ön söz</w:t>
      </w:r>
    </w:p>
    <w:p w:rsidR="009739B9" w:rsidRPr="00BB073F" w:rsidRDefault="009739B9" w:rsidP="00B64CD8"/>
    <w:p w:rsidR="009739B9" w:rsidRDefault="009739B9" w:rsidP="0096307F">
      <w:pPr>
        <w:numPr>
          <w:ilvl w:val="0"/>
          <w:numId w:val="21"/>
        </w:numPr>
        <w:ind w:left="284" w:hanging="284"/>
        <w:jc w:val="both"/>
        <w:rPr>
          <w:lang w:val="sv-SE"/>
        </w:rPr>
      </w:pPr>
      <w:r w:rsidRPr="00567D77">
        <w:rPr>
          <w:lang w:val="sv-SE"/>
        </w:rPr>
        <w:t xml:space="preserve">Bu tasarı, </w:t>
      </w:r>
      <w:r>
        <w:t xml:space="preserve">Türk Standardları Enstitüsü Gıda, Tarım ve Hayvancılık İhtisas Kurulu’na bağlı TK25 Ziraat Teknik Komitesi tarafından </w:t>
      </w:r>
      <w:r w:rsidRPr="00D7471F">
        <w:t xml:space="preserve">TS </w:t>
      </w:r>
      <w:r>
        <w:t>9979 (1992)’un</w:t>
      </w:r>
      <w:r w:rsidRPr="00D7471F">
        <w:t xml:space="preserve"> </w:t>
      </w:r>
      <w:r w:rsidRPr="00515BE9">
        <w:rPr>
          <w:lang w:val="sv-SE"/>
        </w:rPr>
        <w:t>revizyonu</w:t>
      </w:r>
      <w:r w:rsidRPr="00567D77">
        <w:rPr>
          <w:lang w:val="sv-SE"/>
        </w:rPr>
        <w:t xml:space="preserve"> olarak</w:t>
      </w:r>
      <w:r>
        <w:rPr>
          <w:lang w:val="sv-SE"/>
        </w:rPr>
        <w:t xml:space="preserve"> hazırlanmıştır.</w:t>
      </w:r>
    </w:p>
    <w:p w:rsidR="009739B9" w:rsidRDefault="009739B9" w:rsidP="00B64CD8">
      <w:pPr>
        <w:jc w:val="both"/>
        <w:rPr>
          <w:lang w:val="sv-SE"/>
        </w:rPr>
      </w:pPr>
    </w:p>
    <w:p w:rsidR="009739B9" w:rsidRPr="00567D77" w:rsidRDefault="009739B9" w:rsidP="00B64CD8">
      <w:pPr>
        <w:jc w:val="center"/>
        <w:rPr>
          <w:b/>
          <w:bCs/>
          <w:sz w:val="28"/>
          <w:szCs w:val="28"/>
        </w:rPr>
      </w:pPr>
      <w:r w:rsidRPr="00CE1320">
        <w:br w:type="page"/>
      </w:r>
      <w:r w:rsidRPr="00567D77">
        <w:rPr>
          <w:b/>
          <w:bCs/>
          <w:sz w:val="28"/>
          <w:szCs w:val="28"/>
        </w:rPr>
        <w:t>İçindekiler</w:t>
      </w:r>
    </w:p>
    <w:p w:rsidR="009739B9" w:rsidRPr="00CE1320" w:rsidRDefault="009739B9" w:rsidP="00B64CD8">
      <w:pPr>
        <w:jc w:val="center"/>
      </w:pPr>
    </w:p>
    <w:p w:rsidR="009739B9" w:rsidRDefault="009739B9">
      <w:pPr>
        <w:pStyle w:val="TOC1"/>
        <w:tabs>
          <w:tab w:val="left" w:pos="403"/>
        </w:tabs>
        <w:rPr>
          <w:rFonts w:ascii="Calibri" w:hAnsi="Calibri"/>
          <w:b w:val="0"/>
          <w:bCs w:val="0"/>
          <w:sz w:val="22"/>
          <w:szCs w:val="22"/>
          <w:lang w:val="tr-TR"/>
        </w:rPr>
      </w:pPr>
      <w:r w:rsidRPr="00087A62">
        <w:rPr>
          <w:b w:val="0"/>
          <w:bCs w:val="0"/>
          <w:color w:val="A6A6A6"/>
        </w:rPr>
        <w:fldChar w:fldCharType="begin"/>
      </w:r>
      <w:r w:rsidRPr="00087A62">
        <w:rPr>
          <w:b w:val="0"/>
          <w:bCs w:val="0"/>
          <w:color w:val="A6A6A6"/>
        </w:rPr>
        <w:instrText xml:space="preserve"> TOC \o "1-2" \u </w:instrText>
      </w:r>
      <w:r w:rsidRPr="00087A62">
        <w:rPr>
          <w:b w:val="0"/>
          <w:bCs w:val="0"/>
          <w:color w:val="A6A6A6"/>
        </w:rPr>
        <w:fldChar w:fldCharType="separate"/>
      </w:r>
      <w:r>
        <w:t>1</w:t>
      </w:r>
      <w:r>
        <w:rPr>
          <w:rFonts w:ascii="Calibri" w:hAnsi="Calibri"/>
          <w:b w:val="0"/>
          <w:bCs w:val="0"/>
          <w:sz w:val="22"/>
          <w:szCs w:val="22"/>
          <w:lang w:val="tr-TR"/>
        </w:rPr>
        <w:tab/>
      </w:r>
      <w:r>
        <w:t>Kapsam</w:t>
      </w:r>
      <w:r>
        <w:tab/>
      </w:r>
      <w:r>
        <w:fldChar w:fldCharType="begin"/>
      </w:r>
      <w:r>
        <w:instrText xml:space="preserve"> PAGEREF _Toc404105384 \h </w:instrText>
      </w:r>
      <w:ins w:id="5" w:author="fundaa" w:date="2015-01-26T11:40:00Z"/>
      <w:r>
        <w:fldChar w:fldCharType="separate"/>
      </w:r>
      <w:r>
        <w:t>1</w:t>
      </w:r>
      <w:r>
        <w:fldChar w:fldCharType="end"/>
      </w:r>
    </w:p>
    <w:p w:rsidR="009739B9" w:rsidRDefault="009739B9">
      <w:pPr>
        <w:pStyle w:val="TOC1"/>
        <w:tabs>
          <w:tab w:val="left" w:pos="403"/>
        </w:tabs>
        <w:rPr>
          <w:rFonts w:ascii="Calibri" w:hAnsi="Calibri"/>
          <w:b w:val="0"/>
          <w:bCs w:val="0"/>
          <w:sz w:val="22"/>
          <w:szCs w:val="22"/>
          <w:lang w:val="tr-TR"/>
        </w:rPr>
      </w:pPr>
      <w:r>
        <w:t>2</w:t>
      </w:r>
      <w:r>
        <w:rPr>
          <w:rFonts w:ascii="Calibri" w:hAnsi="Calibri"/>
          <w:b w:val="0"/>
          <w:bCs w:val="0"/>
          <w:sz w:val="22"/>
          <w:szCs w:val="22"/>
          <w:lang w:val="tr-TR"/>
        </w:rPr>
        <w:tab/>
      </w:r>
      <w:r>
        <w:t>Atıf yapılan standard ve/veya dokümanlar</w:t>
      </w:r>
      <w:r>
        <w:tab/>
      </w:r>
      <w:r>
        <w:fldChar w:fldCharType="begin"/>
      </w:r>
      <w:r>
        <w:instrText xml:space="preserve"> PAGEREF _Toc404105385 \h </w:instrText>
      </w:r>
      <w:ins w:id="6" w:author="fundaa" w:date="2015-01-26T11:40:00Z"/>
      <w:r>
        <w:fldChar w:fldCharType="separate"/>
      </w:r>
      <w:r>
        <w:t>1</w:t>
      </w:r>
      <w:r>
        <w:fldChar w:fldCharType="end"/>
      </w:r>
    </w:p>
    <w:p w:rsidR="009739B9" w:rsidRDefault="009739B9">
      <w:pPr>
        <w:pStyle w:val="TOC1"/>
        <w:tabs>
          <w:tab w:val="left" w:pos="403"/>
        </w:tabs>
        <w:rPr>
          <w:rFonts w:ascii="Calibri" w:hAnsi="Calibri"/>
          <w:b w:val="0"/>
          <w:bCs w:val="0"/>
          <w:sz w:val="22"/>
          <w:szCs w:val="22"/>
          <w:lang w:val="tr-TR"/>
        </w:rPr>
      </w:pPr>
      <w:r>
        <w:t>3</w:t>
      </w:r>
      <w:r>
        <w:rPr>
          <w:rFonts w:ascii="Calibri" w:hAnsi="Calibri"/>
          <w:b w:val="0"/>
          <w:bCs w:val="0"/>
          <w:sz w:val="22"/>
          <w:szCs w:val="22"/>
          <w:lang w:val="tr-TR"/>
        </w:rPr>
        <w:tab/>
      </w:r>
      <w:r w:rsidRPr="00B36B25">
        <w:rPr>
          <w:lang w:val="tr-TR"/>
        </w:rPr>
        <w:t>Terimler ve tarifler</w:t>
      </w:r>
      <w:r>
        <w:tab/>
      </w:r>
      <w:r>
        <w:fldChar w:fldCharType="begin"/>
      </w:r>
      <w:r>
        <w:instrText xml:space="preserve"> PAGEREF _Toc404105386 \h </w:instrText>
      </w:r>
      <w:ins w:id="7" w:author="fundaa" w:date="2015-01-26T11:40:00Z"/>
      <w:r>
        <w:fldChar w:fldCharType="separate"/>
      </w:r>
      <w:r>
        <w:t>2</w:t>
      </w:r>
      <w: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3.1</w:t>
      </w:r>
      <w:r>
        <w:rPr>
          <w:rFonts w:ascii="Calibri" w:eastAsia="Times New Roman" w:hAnsi="Calibri"/>
          <w:noProof/>
          <w:sz w:val="22"/>
          <w:szCs w:val="22"/>
          <w:lang w:val="tr-TR"/>
        </w:rPr>
        <w:tab/>
      </w:r>
      <w:r w:rsidRPr="00B36B25">
        <w:rPr>
          <w:noProof/>
          <w:lang w:val="tr-TR"/>
        </w:rPr>
        <w:t>Kuzu başlangıç yemi</w:t>
      </w:r>
      <w:r>
        <w:rPr>
          <w:noProof/>
        </w:rPr>
        <w:tab/>
      </w:r>
      <w:r>
        <w:rPr>
          <w:noProof/>
        </w:rPr>
        <w:fldChar w:fldCharType="begin"/>
      </w:r>
      <w:r>
        <w:rPr>
          <w:noProof/>
        </w:rPr>
        <w:instrText xml:space="preserve"> PAGEREF _Toc404105387 \h </w:instrText>
      </w:r>
      <w:ins w:id="8" w:author="fundaa" w:date="2015-01-26T11:40:00Z">
        <w:r>
          <w:rPr>
            <w:noProof/>
          </w:rPr>
        </w:r>
      </w:ins>
      <w:r>
        <w:rPr>
          <w:noProof/>
        </w:rPr>
        <w:fldChar w:fldCharType="separate"/>
      </w:r>
      <w:r>
        <w:rPr>
          <w:noProof/>
        </w:rPr>
        <w:t>2</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color w:val="000000"/>
          <w:lang w:val="tr-TR"/>
        </w:rPr>
        <w:t>3.2</w:t>
      </w:r>
      <w:r>
        <w:rPr>
          <w:rFonts w:ascii="Calibri" w:eastAsia="Times New Roman" w:hAnsi="Calibri"/>
          <w:noProof/>
          <w:sz w:val="22"/>
          <w:szCs w:val="22"/>
          <w:lang w:val="tr-TR"/>
        </w:rPr>
        <w:tab/>
      </w:r>
      <w:r w:rsidRPr="00B36B25">
        <w:rPr>
          <w:noProof/>
          <w:lang w:val="tr-TR"/>
        </w:rPr>
        <w:t>Bozulmuş yem</w:t>
      </w:r>
      <w:r>
        <w:rPr>
          <w:noProof/>
        </w:rPr>
        <w:tab/>
      </w:r>
      <w:r>
        <w:rPr>
          <w:noProof/>
        </w:rPr>
        <w:fldChar w:fldCharType="begin"/>
      </w:r>
      <w:r>
        <w:rPr>
          <w:noProof/>
        </w:rPr>
        <w:instrText xml:space="preserve"> PAGEREF _Toc404105388 \h </w:instrText>
      </w:r>
      <w:ins w:id="9" w:author="fundaa" w:date="2015-01-26T11:40:00Z">
        <w:r>
          <w:rPr>
            <w:noProof/>
          </w:rPr>
        </w:r>
      </w:ins>
      <w:r>
        <w:rPr>
          <w:noProof/>
        </w:rPr>
        <w:fldChar w:fldCharType="separate"/>
      </w:r>
      <w:r>
        <w:rPr>
          <w:noProof/>
        </w:rPr>
        <w:t>2</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color w:val="000000"/>
          <w:lang w:val="tr-TR"/>
        </w:rPr>
        <w:t>3.3</w:t>
      </w:r>
      <w:r>
        <w:rPr>
          <w:rFonts w:ascii="Calibri" w:eastAsia="Times New Roman" w:hAnsi="Calibri"/>
          <w:noProof/>
          <w:sz w:val="22"/>
          <w:szCs w:val="22"/>
          <w:lang w:val="tr-TR"/>
        </w:rPr>
        <w:tab/>
      </w:r>
      <w:r w:rsidRPr="00B36B25">
        <w:rPr>
          <w:noProof/>
          <w:lang w:val="tr-TR"/>
        </w:rPr>
        <w:t>Yabancı madde</w:t>
      </w:r>
      <w:r>
        <w:rPr>
          <w:noProof/>
        </w:rPr>
        <w:tab/>
      </w:r>
      <w:r>
        <w:rPr>
          <w:noProof/>
        </w:rPr>
        <w:fldChar w:fldCharType="begin"/>
      </w:r>
      <w:r>
        <w:rPr>
          <w:noProof/>
        </w:rPr>
        <w:instrText xml:space="preserve"> PAGEREF _Toc404105389 \h </w:instrText>
      </w:r>
      <w:ins w:id="10" w:author="fundaa" w:date="2015-01-26T11:40:00Z">
        <w:r>
          <w:rPr>
            <w:noProof/>
          </w:rPr>
        </w:r>
      </w:ins>
      <w:r>
        <w:rPr>
          <w:noProof/>
        </w:rPr>
        <w:fldChar w:fldCharType="separate"/>
      </w:r>
      <w:r>
        <w:rPr>
          <w:noProof/>
        </w:rPr>
        <w:t>2</w:t>
      </w:r>
      <w:r>
        <w:rPr>
          <w:noProof/>
        </w:rPr>
        <w:fldChar w:fldCharType="end"/>
      </w:r>
    </w:p>
    <w:p w:rsidR="009739B9" w:rsidRDefault="009739B9">
      <w:pPr>
        <w:pStyle w:val="TOC1"/>
        <w:tabs>
          <w:tab w:val="left" w:pos="403"/>
        </w:tabs>
        <w:rPr>
          <w:rFonts w:ascii="Calibri" w:hAnsi="Calibri"/>
          <w:b w:val="0"/>
          <w:bCs w:val="0"/>
          <w:sz w:val="22"/>
          <w:szCs w:val="22"/>
          <w:lang w:val="tr-TR"/>
        </w:rPr>
      </w:pPr>
      <w:r w:rsidRPr="00B36B25">
        <w:rPr>
          <w:lang w:val="tr-TR"/>
        </w:rPr>
        <w:t>4</w:t>
      </w:r>
      <w:r>
        <w:rPr>
          <w:rFonts w:ascii="Calibri" w:hAnsi="Calibri"/>
          <w:b w:val="0"/>
          <w:bCs w:val="0"/>
          <w:sz w:val="22"/>
          <w:szCs w:val="22"/>
          <w:lang w:val="tr-TR"/>
        </w:rPr>
        <w:tab/>
      </w:r>
      <w:r w:rsidRPr="00B36B25">
        <w:rPr>
          <w:lang w:val="tr-TR"/>
        </w:rPr>
        <w:t>Sınıflandırma ve özellikler</w:t>
      </w:r>
      <w:r>
        <w:tab/>
      </w:r>
      <w:r>
        <w:fldChar w:fldCharType="begin"/>
      </w:r>
      <w:r>
        <w:instrText xml:space="preserve"> PAGEREF _Toc404105390 \h </w:instrText>
      </w:r>
      <w:ins w:id="11" w:author="fundaa" w:date="2015-01-26T11:40:00Z"/>
      <w:r>
        <w:fldChar w:fldCharType="separate"/>
      </w:r>
      <w:r>
        <w:t>3</w:t>
      </w:r>
      <w: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4.1</w:t>
      </w:r>
      <w:r>
        <w:rPr>
          <w:rFonts w:ascii="Calibri" w:eastAsia="Times New Roman" w:hAnsi="Calibri"/>
          <w:noProof/>
          <w:sz w:val="22"/>
          <w:szCs w:val="22"/>
          <w:lang w:val="tr-TR"/>
        </w:rPr>
        <w:tab/>
      </w:r>
      <w:r w:rsidRPr="00B36B25">
        <w:rPr>
          <w:noProof/>
          <w:lang w:val="tr-TR"/>
        </w:rPr>
        <w:t>Sınıflandırma</w:t>
      </w:r>
      <w:r>
        <w:rPr>
          <w:noProof/>
        </w:rPr>
        <w:tab/>
      </w:r>
      <w:r>
        <w:rPr>
          <w:noProof/>
        </w:rPr>
        <w:fldChar w:fldCharType="begin"/>
      </w:r>
      <w:r>
        <w:rPr>
          <w:noProof/>
        </w:rPr>
        <w:instrText xml:space="preserve"> PAGEREF _Toc404105391 \h </w:instrText>
      </w:r>
      <w:ins w:id="12" w:author="fundaa" w:date="2015-01-26T11:40:00Z">
        <w:r>
          <w:rPr>
            <w:noProof/>
          </w:rPr>
        </w:r>
      </w:ins>
      <w:r>
        <w:rPr>
          <w:noProof/>
        </w:rPr>
        <w:fldChar w:fldCharType="separate"/>
      </w:r>
      <w:r>
        <w:rPr>
          <w:noProof/>
        </w:rPr>
        <w:t>3</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color w:val="000000"/>
          <w:lang w:val="tr-TR"/>
        </w:rPr>
        <w:t>4.2</w:t>
      </w:r>
      <w:r>
        <w:rPr>
          <w:rFonts w:ascii="Calibri" w:eastAsia="Times New Roman" w:hAnsi="Calibri"/>
          <w:noProof/>
          <w:sz w:val="22"/>
          <w:szCs w:val="22"/>
          <w:lang w:val="tr-TR"/>
        </w:rPr>
        <w:tab/>
      </w:r>
      <w:r w:rsidRPr="00B36B25">
        <w:rPr>
          <w:noProof/>
          <w:color w:val="000000"/>
          <w:lang w:val="tr-TR"/>
        </w:rPr>
        <w:t>Özellikler</w:t>
      </w:r>
      <w:r>
        <w:rPr>
          <w:noProof/>
        </w:rPr>
        <w:tab/>
      </w:r>
      <w:r>
        <w:rPr>
          <w:noProof/>
        </w:rPr>
        <w:fldChar w:fldCharType="begin"/>
      </w:r>
      <w:r>
        <w:rPr>
          <w:noProof/>
        </w:rPr>
        <w:instrText xml:space="preserve"> PAGEREF _Toc404105392 \h </w:instrText>
      </w:r>
      <w:ins w:id="13" w:author="fundaa" w:date="2015-01-26T11:40:00Z">
        <w:r>
          <w:rPr>
            <w:noProof/>
          </w:rPr>
        </w:r>
      </w:ins>
      <w:r>
        <w:rPr>
          <w:noProof/>
        </w:rPr>
        <w:fldChar w:fldCharType="separate"/>
      </w:r>
      <w:r>
        <w:rPr>
          <w:noProof/>
        </w:rPr>
        <w:t>3</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4.3</w:t>
      </w:r>
      <w:r>
        <w:rPr>
          <w:rFonts w:ascii="Calibri" w:eastAsia="Times New Roman" w:hAnsi="Calibri"/>
          <w:noProof/>
          <w:sz w:val="22"/>
          <w:szCs w:val="22"/>
          <w:lang w:val="tr-TR"/>
        </w:rPr>
        <w:tab/>
      </w:r>
      <w:r w:rsidRPr="00B36B25">
        <w:rPr>
          <w:noProof/>
          <w:lang w:val="tr-TR"/>
        </w:rPr>
        <w:t>Toleranslar</w:t>
      </w:r>
      <w:r>
        <w:rPr>
          <w:noProof/>
        </w:rPr>
        <w:tab/>
      </w:r>
      <w:r>
        <w:rPr>
          <w:noProof/>
        </w:rPr>
        <w:fldChar w:fldCharType="begin"/>
      </w:r>
      <w:r>
        <w:rPr>
          <w:noProof/>
        </w:rPr>
        <w:instrText xml:space="preserve"> PAGEREF _Toc404105393 \h </w:instrText>
      </w:r>
      <w:ins w:id="14" w:author="fundaa" w:date="2015-01-26T11:40:00Z">
        <w:r>
          <w:rPr>
            <w:noProof/>
          </w:rPr>
        </w:r>
      </w:ins>
      <w:r>
        <w:rPr>
          <w:noProof/>
        </w:rPr>
        <w:fldChar w:fldCharType="separate"/>
      </w:r>
      <w:r>
        <w:rPr>
          <w:noProof/>
        </w:rPr>
        <w:t>4</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4.4</w:t>
      </w:r>
      <w:r>
        <w:rPr>
          <w:rFonts w:ascii="Calibri" w:eastAsia="Times New Roman" w:hAnsi="Calibri"/>
          <w:noProof/>
          <w:sz w:val="22"/>
          <w:szCs w:val="22"/>
          <w:lang w:val="tr-TR"/>
        </w:rPr>
        <w:tab/>
      </w:r>
      <w:r w:rsidRPr="00B36B25">
        <w:rPr>
          <w:noProof/>
          <w:lang w:val="tr-TR"/>
        </w:rPr>
        <w:t>Özellik, muayene ve deney madde numaraları</w:t>
      </w:r>
      <w:r>
        <w:rPr>
          <w:noProof/>
        </w:rPr>
        <w:tab/>
      </w:r>
      <w:r>
        <w:rPr>
          <w:noProof/>
        </w:rPr>
        <w:fldChar w:fldCharType="begin"/>
      </w:r>
      <w:r>
        <w:rPr>
          <w:noProof/>
        </w:rPr>
        <w:instrText xml:space="preserve"> PAGEREF _Toc404105394 \h </w:instrText>
      </w:r>
      <w:ins w:id="15" w:author="fundaa" w:date="2015-01-26T11:40:00Z">
        <w:r>
          <w:rPr>
            <w:noProof/>
          </w:rPr>
        </w:r>
      </w:ins>
      <w:r>
        <w:rPr>
          <w:noProof/>
        </w:rPr>
        <w:fldChar w:fldCharType="separate"/>
      </w:r>
      <w:r>
        <w:rPr>
          <w:noProof/>
        </w:rPr>
        <w:t>5</w:t>
      </w:r>
      <w:r>
        <w:rPr>
          <w:noProof/>
        </w:rPr>
        <w:fldChar w:fldCharType="end"/>
      </w:r>
    </w:p>
    <w:p w:rsidR="009739B9" w:rsidRDefault="009739B9">
      <w:pPr>
        <w:pStyle w:val="TOC1"/>
        <w:tabs>
          <w:tab w:val="left" w:pos="403"/>
        </w:tabs>
        <w:rPr>
          <w:rFonts w:ascii="Calibri" w:hAnsi="Calibri"/>
          <w:b w:val="0"/>
          <w:bCs w:val="0"/>
          <w:sz w:val="22"/>
          <w:szCs w:val="22"/>
          <w:lang w:val="tr-TR"/>
        </w:rPr>
      </w:pPr>
      <w:r w:rsidRPr="00B36B25">
        <w:rPr>
          <w:color w:val="000000"/>
          <w:lang w:val="tr-TR"/>
        </w:rPr>
        <w:t>5</w:t>
      </w:r>
      <w:r>
        <w:rPr>
          <w:rFonts w:ascii="Calibri" w:hAnsi="Calibri"/>
          <w:b w:val="0"/>
          <w:bCs w:val="0"/>
          <w:sz w:val="22"/>
          <w:szCs w:val="22"/>
          <w:lang w:val="tr-TR"/>
        </w:rPr>
        <w:tab/>
      </w:r>
      <w:r w:rsidRPr="00B36B25">
        <w:rPr>
          <w:color w:val="000000"/>
          <w:lang w:val="tr-TR"/>
        </w:rPr>
        <w:t>Numune alma, muayene ve deneyler</w:t>
      </w:r>
      <w:r>
        <w:tab/>
      </w:r>
      <w:r>
        <w:fldChar w:fldCharType="begin"/>
      </w:r>
      <w:r>
        <w:instrText xml:space="preserve"> PAGEREF _Toc404105395 \h </w:instrText>
      </w:r>
      <w:ins w:id="16" w:author="fundaa" w:date="2015-01-26T11:40:00Z"/>
      <w:r>
        <w:fldChar w:fldCharType="separate"/>
      </w:r>
      <w:r>
        <w:t>5</w:t>
      </w:r>
      <w: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color w:val="000000"/>
          <w:lang w:val="tr-TR"/>
        </w:rPr>
        <w:t>5.1</w:t>
      </w:r>
      <w:r>
        <w:rPr>
          <w:rFonts w:ascii="Calibri" w:eastAsia="Times New Roman" w:hAnsi="Calibri"/>
          <w:noProof/>
          <w:sz w:val="22"/>
          <w:szCs w:val="22"/>
          <w:lang w:val="tr-TR"/>
        </w:rPr>
        <w:tab/>
      </w:r>
      <w:r w:rsidRPr="00B36B25">
        <w:rPr>
          <w:noProof/>
          <w:color w:val="000000"/>
          <w:lang w:val="tr-TR"/>
        </w:rPr>
        <w:t>Numune alma</w:t>
      </w:r>
      <w:r>
        <w:rPr>
          <w:noProof/>
        </w:rPr>
        <w:tab/>
      </w:r>
      <w:r>
        <w:rPr>
          <w:noProof/>
        </w:rPr>
        <w:fldChar w:fldCharType="begin"/>
      </w:r>
      <w:r>
        <w:rPr>
          <w:noProof/>
        </w:rPr>
        <w:instrText xml:space="preserve"> PAGEREF _Toc404105396 \h </w:instrText>
      </w:r>
      <w:ins w:id="17" w:author="fundaa" w:date="2015-01-26T11:40:00Z">
        <w:r>
          <w:rPr>
            <w:noProof/>
          </w:rPr>
        </w:r>
      </w:ins>
      <w:r>
        <w:rPr>
          <w:noProof/>
        </w:rPr>
        <w:fldChar w:fldCharType="separate"/>
      </w:r>
      <w:r>
        <w:rPr>
          <w:noProof/>
        </w:rPr>
        <w:t>5</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color w:val="000000"/>
          <w:lang w:val="tr-TR"/>
        </w:rPr>
        <w:t>5.2</w:t>
      </w:r>
      <w:r>
        <w:rPr>
          <w:rFonts w:ascii="Calibri" w:eastAsia="Times New Roman" w:hAnsi="Calibri"/>
          <w:noProof/>
          <w:sz w:val="22"/>
          <w:szCs w:val="22"/>
          <w:lang w:val="tr-TR"/>
        </w:rPr>
        <w:tab/>
      </w:r>
      <w:r w:rsidRPr="00B36B25">
        <w:rPr>
          <w:noProof/>
          <w:color w:val="000000"/>
          <w:lang w:val="tr-TR"/>
        </w:rPr>
        <w:t>Muayeneler</w:t>
      </w:r>
      <w:r>
        <w:rPr>
          <w:noProof/>
        </w:rPr>
        <w:tab/>
      </w:r>
      <w:r>
        <w:rPr>
          <w:noProof/>
        </w:rPr>
        <w:fldChar w:fldCharType="begin"/>
      </w:r>
      <w:r>
        <w:rPr>
          <w:noProof/>
        </w:rPr>
        <w:instrText xml:space="preserve"> PAGEREF _Toc404105397 \h </w:instrText>
      </w:r>
      <w:ins w:id="18" w:author="fundaa" w:date="2015-01-26T11:40:00Z">
        <w:r>
          <w:rPr>
            <w:noProof/>
          </w:rPr>
        </w:r>
      </w:ins>
      <w:r>
        <w:rPr>
          <w:noProof/>
        </w:rPr>
        <w:fldChar w:fldCharType="separate"/>
      </w:r>
      <w:r>
        <w:rPr>
          <w:noProof/>
        </w:rPr>
        <w:t>5</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color w:val="000000"/>
          <w:lang w:val="tr-TR"/>
        </w:rPr>
        <w:t>5.3</w:t>
      </w:r>
      <w:r>
        <w:rPr>
          <w:rFonts w:ascii="Calibri" w:eastAsia="Times New Roman" w:hAnsi="Calibri"/>
          <w:noProof/>
          <w:sz w:val="22"/>
          <w:szCs w:val="22"/>
          <w:lang w:val="tr-TR"/>
        </w:rPr>
        <w:tab/>
      </w:r>
      <w:r w:rsidRPr="00B36B25">
        <w:rPr>
          <w:noProof/>
          <w:color w:val="000000"/>
          <w:lang w:val="tr-TR"/>
        </w:rPr>
        <w:t>Deneyler</w:t>
      </w:r>
      <w:r>
        <w:rPr>
          <w:noProof/>
        </w:rPr>
        <w:tab/>
      </w:r>
      <w:r>
        <w:rPr>
          <w:noProof/>
        </w:rPr>
        <w:fldChar w:fldCharType="begin"/>
      </w:r>
      <w:r>
        <w:rPr>
          <w:noProof/>
        </w:rPr>
        <w:instrText xml:space="preserve"> PAGEREF _Toc404105398 \h </w:instrText>
      </w:r>
      <w:ins w:id="19" w:author="fundaa" w:date="2015-01-26T11:40:00Z">
        <w:r>
          <w:rPr>
            <w:noProof/>
          </w:rPr>
        </w:r>
      </w:ins>
      <w:r>
        <w:rPr>
          <w:noProof/>
        </w:rPr>
        <w:fldChar w:fldCharType="separate"/>
      </w:r>
      <w:r>
        <w:rPr>
          <w:noProof/>
        </w:rPr>
        <w:t>6</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5.4</w:t>
      </w:r>
      <w:r>
        <w:rPr>
          <w:rFonts w:ascii="Calibri" w:eastAsia="Times New Roman" w:hAnsi="Calibri"/>
          <w:noProof/>
          <w:sz w:val="22"/>
          <w:szCs w:val="22"/>
          <w:lang w:val="tr-TR"/>
        </w:rPr>
        <w:tab/>
      </w:r>
      <w:r w:rsidRPr="00B36B25">
        <w:rPr>
          <w:noProof/>
          <w:lang w:val="tr-TR"/>
        </w:rPr>
        <w:t>Değerlendirme</w:t>
      </w:r>
      <w:r>
        <w:rPr>
          <w:noProof/>
        </w:rPr>
        <w:tab/>
      </w:r>
      <w:r>
        <w:rPr>
          <w:noProof/>
        </w:rPr>
        <w:fldChar w:fldCharType="begin"/>
      </w:r>
      <w:r>
        <w:rPr>
          <w:noProof/>
        </w:rPr>
        <w:instrText xml:space="preserve"> PAGEREF _Toc404105399 \h </w:instrText>
      </w:r>
      <w:ins w:id="20" w:author="fundaa" w:date="2015-01-26T11:40:00Z">
        <w:r>
          <w:rPr>
            <w:noProof/>
          </w:rPr>
        </w:r>
      </w:ins>
      <w:r>
        <w:rPr>
          <w:noProof/>
        </w:rPr>
        <w:fldChar w:fldCharType="separate"/>
      </w:r>
      <w:r>
        <w:rPr>
          <w:noProof/>
        </w:rPr>
        <w:t>7</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5.5</w:t>
      </w:r>
      <w:r>
        <w:rPr>
          <w:rFonts w:ascii="Calibri" w:eastAsia="Times New Roman" w:hAnsi="Calibri"/>
          <w:noProof/>
          <w:sz w:val="22"/>
          <w:szCs w:val="22"/>
          <w:lang w:val="tr-TR"/>
        </w:rPr>
        <w:tab/>
      </w:r>
      <w:r w:rsidRPr="00B36B25">
        <w:rPr>
          <w:noProof/>
          <w:lang w:val="tr-TR"/>
        </w:rPr>
        <w:t>Muayene ve deney raporu</w:t>
      </w:r>
      <w:r>
        <w:rPr>
          <w:noProof/>
        </w:rPr>
        <w:tab/>
      </w:r>
      <w:r>
        <w:rPr>
          <w:noProof/>
        </w:rPr>
        <w:fldChar w:fldCharType="begin"/>
      </w:r>
      <w:r>
        <w:rPr>
          <w:noProof/>
        </w:rPr>
        <w:instrText xml:space="preserve"> PAGEREF _Toc404105400 \h </w:instrText>
      </w:r>
      <w:ins w:id="21" w:author="fundaa" w:date="2015-01-26T11:40:00Z">
        <w:r>
          <w:rPr>
            <w:noProof/>
          </w:rPr>
        </w:r>
      </w:ins>
      <w:r>
        <w:rPr>
          <w:noProof/>
        </w:rPr>
        <w:fldChar w:fldCharType="separate"/>
      </w:r>
      <w:r>
        <w:rPr>
          <w:noProof/>
        </w:rPr>
        <w:t>7</w:t>
      </w:r>
      <w:r>
        <w:rPr>
          <w:noProof/>
        </w:rPr>
        <w:fldChar w:fldCharType="end"/>
      </w:r>
    </w:p>
    <w:p w:rsidR="009739B9" w:rsidRDefault="009739B9">
      <w:pPr>
        <w:pStyle w:val="TOC1"/>
        <w:tabs>
          <w:tab w:val="left" w:pos="403"/>
        </w:tabs>
        <w:rPr>
          <w:rFonts w:ascii="Calibri" w:hAnsi="Calibri"/>
          <w:b w:val="0"/>
          <w:bCs w:val="0"/>
          <w:sz w:val="22"/>
          <w:szCs w:val="22"/>
          <w:lang w:val="tr-TR"/>
        </w:rPr>
      </w:pPr>
      <w:r w:rsidRPr="00B36B25">
        <w:rPr>
          <w:lang w:val="tr-TR"/>
        </w:rPr>
        <w:t>6</w:t>
      </w:r>
      <w:r>
        <w:rPr>
          <w:rFonts w:ascii="Calibri" w:hAnsi="Calibri"/>
          <w:b w:val="0"/>
          <w:bCs w:val="0"/>
          <w:sz w:val="22"/>
          <w:szCs w:val="22"/>
          <w:lang w:val="tr-TR"/>
        </w:rPr>
        <w:tab/>
      </w:r>
      <w:r w:rsidRPr="00B36B25">
        <w:rPr>
          <w:lang w:val="tr-TR"/>
        </w:rPr>
        <w:t>Piyasaya arz</w:t>
      </w:r>
      <w:r>
        <w:tab/>
      </w:r>
      <w:r>
        <w:fldChar w:fldCharType="begin"/>
      </w:r>
      <w:r>
        <w:instrText xml:space="preserve"> PAGEREF _Toc404105401 \h </w:instrText>
      </w:r>
      <w:ins w:id="22" w:author="fundaa" w:date="2015-01-26T11:40:00Z"/>
      <w:r>
        <w:fldChar w:fldCharType="separate"/>
      </w:r>
      <w:r>
        <w:t>8</w:t>
      </w:r>
      <w: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6.1</w:t>
      </w:r>
      <w:r>
        <w:rPr>
          <w:rFonts w:ascii="Calibri" w:eastAsia="Times New Roman" w:hAnsi="Calibri"/>
          <w:noProof/>
          <w:sz w:val="22"/>
          <w:szCs w:val="22"/>
          <w:lang w:val="tr-TR"/>
        </w:rPr>
        <w:tab/>
      </w:r>
      <w:r w:rsidRPr="00B36B25">
        <w:rPr>
          <w:noProof/>
          <w:lang w:val="tr-TR"/>
        </w:rPr>
        <w:t>Ambalajlama</w:t>
      </w:r>
      <w:r>
        <w:rPr>
          <w:noProof/>
        </w:rPr>
        <w:tab/>
      </w:r>
      <w:r>
        <w:rPr>
          <w:noProof/>
        </w:rPr>
        <w:fldChar w:fldCharType="begin"/>
      </w:r>
      <w:r>
        <w:rPr>
          <w:noProof/>
        </w:rPr>
        <w:instrText xml:space="preserve"> PAGEREF _Toc404105402 \h </w:instrText>
      </w:r>
      <w:ins w:id="23" w:author="fundaa" w:date="2015-01-26T11:40:00Z">
        <w:r>
          <w:rPr>
            <w:noProof/>
          </w:rPr>
        </w:r>
      </w:ins>
      <w:r>
        <w:rPr>
          <w:noProof/>
        </w:rPr>
        <w:fldChar w:fldCharType="separate"/>
      </w:r>
      <w:r>
        <w:rPr>
          <w:noProof/>
        </w:rPr>
        <w:t>8</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6.2</w:t>
      </w:r>
      <w:r>
        <w:rPr>
          <w:rFonts w:ascii="Calibri" w:eastAsia="Times New Roman" w:hAnsi="Calibri"/>
          <w:noProof/>
          <w:sz w:val="22"/>
          <w:szCs w:val="22"/>
          <w:lang w:val="tr-TR"/>
        </w:rPr>
        <w:tab/>
      </w:r>
      <w:r w:rsidRPr="00B36B25">
        <w:rPr>
          <w:noProof/>
          <w:lang w:val="tr-TR"/>
        </w:rPr>
        <w:t>İşaretleme</w:t>
      </w:r>
      <w:r>
        <w:rPr>
          <w:noProof/>
        </w:rPr>
        <w:tab/>
      </w:r>
      <w:r>
        <w:rPr>
          <w:noProof/>
        </w:rPr>
        <w:fldChar w:fldCharType="begin"/>
      </w:r>
      <w:r>
        <w:rPr>
          <w:noProof/>
        </w:rPr>
        <w:instrText xml:space="preserve"> PAGEREF _Toc404105403 \h </w:instrText>
      </w:r>
      <w:ins w:id="24" w:author="fundaa" w:date="2015-01-26T11:40:00Z">
        <w:r>
          <w:rPr>
            <w:noProof/>
          </w:rPr>
        </w:r>
      </w:ins>
      <w:r>
        <w:rPr>
          <w:noProof/>
        </w:rPr>
        <w:fldChar w:fldCharType="separate"/>
      </w:r>
      <w:r>
        <w:rPr>
          <w:noProof/>
        </w:rPr>
        <w:t>8</w:t>
      </w:r>
      <w:r>
        <w:rPr>
          <w:noProof/>
        </w:rPr>
        <w:fldChar w:fldCharType="end"/>
      </w:r>
    </w:p>
    <w:p w:rsidR="009739B9" w:rsidRDefault="009739B9">
      <w:pPr>
        <w:pStyle w:val="TOC2"/>
        <w:tabs>
          <w:tab w:val="left" w:pos="880"/>
        </w:tabs>
        <w:rPr>
          <w:rFonts w:ascii="Calibri" w:eastAsia="Times New Roman" w:hAnsi="Calibri"/>
          <w:noProof/>
          <w:sz w:val="22"/>
          <w:szCs w:val="22"/>
          <w:lang w:val="tr-TR"/>
        </w:rPr>
      </w:pPr>
      <w:r w:rsidRPr="00B36B25">
        <w:rPr>
          <w:noProof/>
          <w:lang w:val="tr-TR"/>
        </w:rPr>
        <w:t>6.3</w:t>
      </w:r>
      <w:r>
        <w:rPr>
          <w:rFonts w:ascii="Calibri" w:eastAsia="Times New Roman" w:hAnsi="Calibri"/>
          <w:noProof/>
          <w:sz w:val="22"/>
          <w:szCs w:val="22"/>
          <w:lang w:val="tr-TR"/>
        </w:rPr>
        <w:tab/>
      </w:r>
      <w:r w:rsidRPr="00B36B25">
        <w:rPr>
          <w:noProof/>
          <w:lang w:val="tr-TR"/>
        </w:rPr>
        <w:t>Muhafaza ve taşıma</w:t>
      </w:r>
      <w:r>
        <w:rPr>
          <w:noProof/>
        </w:rPr>
        <w:tab/>
      </w:r>
      <w:r>
        <w:rPr>
          <w:noProof/>
        </w:rPr>
        <w:fldChar w:fldCharType="begin"/>
      </w:r>
      <w:r>
        <w:rPr>
          <w:noProof/>
        </w:rPr>
        <w:instrText xml:space="preserve"> PAGEREF _Toc404105404 \h </w:instrText>
      </w:r>
      <w:ins w:id="25" w:author="fundaa" w:date="2015-01-26T11:40:00Z">
        <w:r>
          <w:rPr>
            <w:noProof/>
          </w:rPr>
        </w:r>
      </w:ins>
      <w:r>
        <w:rPr>
          <w:noProof/>
        </w:rPr>
        <w:fldChar w:fldCharType="separate"/>
      </w:r>
      <w:r>
        <w:rPr>
          <w:noProof/>
        </w:rPr>
        <w:t>8</w:t>
      </w:r>
      <w:r>
        <w:rPr>
          <w:noProof/>
        </w:rPr>
        <w:fldChar w:fldCharType="end"/>
      </w:r>
    </w:p>
    <w:p w:rsidR="009739B9" w:rsidRDefault="009739B9">
      <w:pPr>
        <w:pStyle w:val="TOC1"/>
        <w:tabs>
          <w:tab w:val="left" w:pos="403"/>
        </w:tabs>
        <w:rPr>
          <w:rFonts w:ascii="Calibri" w:hAnsi="Calibri"/>
          <w:b w:val="0"/>
          <w:bCs w:val="0"/>
          <w:sz w:val="22"/>
          <w:szCs w:val="22"/>
          <w:lang w:val="tr-TR"/>
        </w:rPr>
      </w:pPr>
      <w:r w:rsidRPr="00B36B25">
        <w:rPr>
          <w:lang w:val="tr-TR"/>
        </w:rPr>
        <w:t>7</w:t>
      </w:r>
      <w:r>
        <w:rPr>
          <w:rFonts w:ascii="Calibri" w:hAnsi="Calibri"/>
          <w:b w:val="0"/>
          <w:bCs w:val="0"/>
          <w:sz w:val="22"/>
          <w:szCs w:val="22"/>
          <w:lang w:val="tr-TR"/>
        </w:rPr>
        <w:tab/>
      </w:r>
      <w:r w:rsidRPr="00B36B25">
        <w:rPr>
          <w:lang w:val="tr-TR"/>
        </w:rPr>
        <w:t>Çeşitli hükümler</w:t>
      </w:r>
      <w:r>
        <w:tab/>
      </w:r>
      <w:r>
        <w:fldChar w:fldCharType="begin"/>
      </w:r>
      <w:r>
        <w:instrText xml:space="preserve"> PAGEREF _Toc404105405 \h </w:instrText>
      </w:r>
      <w:ins w:id="26" w:author="fundaa" w:date="2015-01-26T11:40:00Z"/>
      <w:r>
        <w:fldChar w:fldCharType="separate"/>
      </w:r>
      <w:r>
        <w:t>8</w:t>
      </w:r>
      <w:r>
        <w:fldChar w:fldCharType="end"/>
      </w:r>
    </w:p>
    <w:p w:rsidR="009739B9" w:rsidRDefault="009739B9">
      <w:pPr>
        <w:pStyle w:val="TOC1"/>
        <w:rPr>
          <w:rFonts w:ascii="Calibri" w:hAnsi="Calibri"/>
          <w:b w:val="0"/>
          <w:bCs w:val="0"/>
          <w:sz w:val="22"/>
          <w:szCs w:val="22"/>
          <w:lang w:val="tr-TR"/>
        </w:rPr>
      </w:pPr>
      <w:r w:rsidRPr="00B36B25">
        <w:rPr>
          <w:color w:val="000000"/>
          <w:lang w:val="tr-TR"/>
        </w:rPr>
        <w:t>Yararlanılan kaynaklar</w:t>
      </w:r>
      <w:r>
        <w:tab/>
      </w:r>
      <w:r>
        <w:fldChar w:fldCharType="begin"/>
      </w:r>
      <w:r>
        <w:instrText xml:space="preserve"> PAGEREF _Toc404105406 \h </w:instrText>
      </w:r>
      <w:ins w:id="27" w:author="fundaa" w:date="2015-01-26T11:40:00Z"/>
      <w:r>
        <w:fldChar w:fldCharType="separate"/>
      </w:r>
      <w:r>
        <w:t>9</w:t>
      </w:r>
      <w:r>
        <w:fldChar w:fldCharType="end"/>
      </w:r>
    </w:p>
    <w:p w:rsidR="009739B9" w:rsidRPr="00CE1320" w:rsidRDefault="009739B9" w:rsidP="00B64CD8">
      <w:pPr>
        <w:rPr>
          <w:sz w:val="28"/>
          <w:szCs w:val="28"/>
        </w:rPr>
      </w:pPr>
      <w:r w:rsidRPr="00087A62">
        <w:rPr>
          <w:b/>
          <w:bCs/>
          <w:color w:val="A6A6A6"/>
        </w:rPr>
        <w:fldChar w:fldCharType="end"/>
      </w:r>
    </w:p>
    <w:p w:rsidR="009739B9" w:rsidRPr="00CE1320" w:rsidRDefault="009739B9" w:rsidP="00B64CD8">
      <w:pPr>
        <w:rPr>
          <w:sz w:val="28"/>
          <w:szCs w:val="28"/>
        </w:rPr>
        <w:sectPr w:rsidR="009739B9" w:rsidRPr="00CE1320" w:rsidSect="00293AA5">
          <w:headerReference w:type="default" r:id="rId12"/>
          <w:pgSz w:w="11906" w:h="16838" w:code="9"/>
          <w:pgMar w:top="1418" w:right="1134" w:bottom="1134" w:left="1134" w:header="851" w:footer="851" w:gutter="0"/>
          <w:cols w:space="708"/>
          <w:docGrid w:linePitch="360"/>
        </w:sectPr>
      </w:pPr>
    </w:p>
    <w:p w:rsidR="009739B9" w:rsidRPr="00E45ABF" w:rsidRDefault="009739B9" w:rsidP="00B64CD8">
      <w:pPr>
        <w:jc w:val="center"/>
        <w:rPr>
          <w:b/>
          <w:bCs/>
          <w:sz w:val="28"/>
          <w:szCs w:val="28"/>
        </w:rPr>
      </w:pPr>
      <w:r>
        <w:rPr>
          <w:b/>
          <w:bCs/>
          <w:sz w:val="28"/>
          <w:szCs w:val="28"/>
        </w:rPr>
        <w:t xml:space="preserve">Hayvan yemleri – </w:t>
      </w:r>
      <w:r w:rsidRPr="008A5A2C">
        <w:t xml:space="preserve"> </w:t>
      </w:r>
      <w:r w:rsidRPr="008A5A2C">
        <w:rPr>
          <w:b/>
          <w:bCs/>
          <w:sz w:val="28"/>
          <w:szCs w:val="28"/>
        </w:rPr>
        <w:t>Kuzu başlangıç yemi</w:t>
      </w:r>
    </w:p>
    <w:p w:rsidR="009739B9" w:rsidRPr="00F21C9C" w:rsidRDefault="009739B9" w:rsidP="00B64CD8"/>
    <w:p w:rsidR="009739B9" w:rsidRPr="00F21C9C" w:rsidRDefault="009739B9" w:rsidP="00B64CD8">
      <w:pPr>
        <w:pBdr>
          <w:top w:val="single" w:sz="4" w:space="1" w:color="auto"/>
        </w:pBdr>
      </w:pPr>
    </w:p>
    <w:p w:rsidR="009739B9" w:rsidRPr="00CE1320" w:rsidRDefault="009739B9" w:rsidP="00B64CD8">
      <w:pPr>
        <w:pStyle w:val="Heading1"/>
      </w:pPr>
      <w:bookmarkStart w:id="28" w:name="_Toc228106884"/>
      <w:bookmarkStart w:id="29" w:name="_Toc347338462"/>
      <w:bookmarkStart w:id="30" w:name="_Toc349927027"/>
      <w:bookmarkStart w:id="31" w:name="_Toc404105384"/>
      <w:bookmarkStart w:id="32" w:name="_Toc184575184"/>
      <w:bookmarkStart w:id="33" w:name="_Toc187124015"/>
      <w:bookmarkStart w:id="34" w:name="_Toc187124103"/>
      <w:bookmarkStart w:id="35" w:name="_Toc187124485"/>
      <w:bookmarkStart w:id="36" w:name="_Toc264913502"/>
      <w:bookmarkStart w:id="37" w:name="_Toc266447936"/>
      <w:r w:rsidRPr="00CE1320">
        <w:t>1</w:t>
      </w:r>
      <w:r w:rsidRPr="00CE1320">
        <w:tab/>
        <w:t>Kapsam</w:t>
      </w:r>
      <w:bookmarkEnd w:id="28"/>
      <w:bookmarkEnd w:id="29"/>
      <w:bookmarkEnd w:id="30"/>
      <w:bookmarkEnd w:id="31"/>
    </w:p>
    <w:p w:rsidR="009739B9" w:rsidRDefault="009739B9">
      <w:pPr>
        <w:jc w:val="both"/>
      </w:pPr>
      <w:r w:rsidRPr="008276F3">
        <w:t xml:space="preserve">Bu </w:t>
      </w:r>
      <w:r>
        <w:t>S</w:t>
      </w:r>
      <w:r w:rsidRPr="008276F3">
        <w:t xml:space="preserve">tandard, </w:t>
      </w:r>
      <w:r w:rsidRPr="00132EFC">
        <w:t xml:space="preserve">1 ila 8 haftalık sağlıklı kuzuların beslenmesinde kullanılan </w:t>
      </w:r>
      <w:r w:rsidRPr="008276F3">
        <w:t>formüle edilmiş ince, gr</w:t>
      </w:r>
      <w:r>
        <w:t xml:space="preserve">anül ve </w:t>
      </w:r>
      <w:r w:rsidRPr="008276F3">
        <w:t>pelet yapıdaki tüketime hazır kuru yemlerini kapsar.</w:t>
      </w:r>
      <w:bookmarkEnd w:id="32"/>
      <w:bookmarkEnd w:id="33"/>
      <w:bookmarkEnd w:id="34"/>
      <w:bookmarkEnd w:id="35"/>
      <w:bookmarkEnd w:id="36"/>
      <w:bookmarkEnd w:id="37"/>
      <w:r>
        <w:t xml:space="preserve"> Diğer koyun yemlerini kapsamaz.</w:t>
      </w:r>
    </w:p>
    <w:p w:rsidR="009739B9" w:rsidRPr="00CE1320" w:rsidRDefault="009739B9" w:rsidP="00B64CD8"/>
    <w:p w:rsidR="009739B9" w:rsidRPr="00CE1320" w:rsidRDefault="009739B9" w:rsidP="00B64CD8">
      <w:pPr>
        <w:pStyle w:val="Heading1"/>
      </w:pPr>
      <w:bookmarkStart w:id="38" w:name="_Toc264913503"/>
      <w:bookmarkStart w:id="39" w:name="_Toc266447937"/>
      <w:bookmarkStart w:id="40" w:name="_Toc349927028"/>
      <w:bookmarkStart w:id="41" w:name="_Toc404105385"/>
      <w:bookmarkStart w:id="42" w:name="_Toc184575185"/>
      <w:bookmarkStart w:id="43" w:name="_Toc187124016"/>
      <w:bookmarkStart w:id="44" w:name="_Toc187124104"/>
      <w:bookmarkStart w:id="45" w:name="_Toc187124486"/>
      <w:r w:rsidRPr="00CE1320">
        <w:t>2</w:t>
      </w:r>
      <w:r w:rsidRPr="00CE1320">
        <w:tab/>
      </w:r>
      <w:bookmarkStart w:id="46" w:name="_Toc232251364"/>
      <w:bookmarkStart w:id="47" w:name="_Toc232407717"/>
      <w:bookmarkStart w:id="48" w:name="_Toc98778017"/>
      <w:bookmarkStart w:id="49" w:name="_Toc189919363"/>
      <w:r w:rsidRPr="00CE1320">
        <w:t>Atıf</w:t>
      </w:r>
      <w:r>
        <w:t xml:space="preserve"> </w:t>
      </w:r>
      <w:r w:rsidRPr="00CE1320">
        <w:t>yapılan standard ve/veya</w:t>
      </w:r>
      <w:r>
        <w:t xml:space="preserve"> </w:t>
      </w:r>
      <w:r w:rsidRPr="00CE1320">
        <w:t>dokümanlar</w:t>
      </w:r>
      <w:bookmarkEnd w:id="38"/>
      <w:bookmarkEnd w:id="39"/>
      <w:bookmarkEnd w:id="40"/>
      <w:bookmarkEnd w:id="46"/>
      <w:bookmarkEnd w:id="47"/>
      <w:bookmarkEnd w:id="48"/>
      <w:bookmarkEnd w:id="49"/>
      <w:bookmarkEnd w:id="41"/>
    </w:p>
    <w:p w:rsidR="009739B9" w:rsidRDefault="009739B9" w:rsidP="00BB7401">
      <w:pPr>
        <w:jc w:val="both"/>
      </w:pPr>
      <w:r w:rsidRPr="001B172C">
        <w:t>Bu standard</w:t>
      </w:r>
      <w:r>
        <w:t xml:space="preserve"> </w:t>
      </w:r>
      <w:r w:rsidRPr="001B172C">
        <w:t xml:space="preserve">da diğer standard ve/veya dökümanlara atıf yapılmaktadır. Bu atıflar metin içerisinde uygun yerlerde belirtilmiş ve aşağıda liste </w:t>
      </w:r>
      <w:r w:rsidRPr="00A71DF2">
        <w:t>h</w:t>
      </w:r>
      <w:r>
        <w:t>a</w:t>
      </w:r>
      <w:r w:rsidRPr="00A71DF2">
        <w:t>linde</w:t>
      </w:r>
      <w:r w:rsidRPr="001B172C">
        <w:t xml:space="preserve"> verilmişti</w:t>
      </w:r>
      <w:r>
        <w:t>r.</w:t>
      </w:r>
      <w:r w:rsidRPr="001B172C">
        <w:t xml:space="preserve"> * </w:t>
      </w:r>
      <w:r>
        <w:t>i</w:t>
      </w:r>
      <w:r w:rsidRPr="001B172C">
        <w:t xml:space="preserve">şaretli olanlar </w:t>
      </w:r>
      <w:r>
        <w:t>bu standardın basıldığı tarihte İ</w:t>
      </w:r>
      <w:r w:rsidRPr="001B172C">
        <w:t>ngilizce metin olar</w:t>
      </w:r>
      <w:r>
        <w:t>ak yayımlanmış olan</w:t>
      </w:r>
      <w:r w:rsidRPr="001B172C">
        <w:t xml:space="preserve"> Türk Standardlarıdır.</w:t>
      </w:r>
    </w:p>
    <w:p w:rsidR="009739B9" w:rsidRPr="004666AB" w:rsidRDefault="009739B9" w:rsidP="00B64CD8">
      <w:pPr>
        <w:tabs>
          <w:tab w:val="left" w:pos="1000"/>
        </w:tabs>
        <w:adjustRightInd w:val="0"/>
        <w:jc w:val="both"/>
        <w:rPr>
          <w:rFonts w:eastAsia="SimSun"/>
        </w:rPr>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05"/>
        <w:gridCol w:w="4253"/>
        <w:gridCol w:w="4394"/>
      </w:tblGrid>
      <w:tr w:rsidR="009739B9" w:rsidRPr="00272A02">
        <w:tc>
          <w:tcPr>
            <w:tcW w:w="1305" w:type="dxa"/>
            <w:vAlign w:val="center"/>
          </w:tcPr>
          <w:p w:rsidR="009739B9" w:rsidRPr="00F85A58" w:rsidRDefault="009739B9" w:rsidP="00293AA5">
            <w:pPr>
              <w:pStyle w:val="BodyTextIndent2"/>
              <w:spacing w:after="0"/>
              <w:jc w:val="center"/>
              <w:rPr>
                <w:b/>
                <w:bCs/>
                <w:color w:val="000000"/>
              </w:rPr>
            </w:pPr>
            <w:bookmarkStart w:id="50" w:name="_Toc184575186"/>
            <w:bookmarkStart w:id="51" w:name="_Toc187124017"/>
            <w:bookmarkStart w:id="52" w:name="_Toc187124105"/>
            <w:bookmarkStart w:id="53" w:name="_Toc187124487"/>
            <w:bookmarkEnd w:id="42"/>
            <w:bookmarkEnd w:id="43"/>
            <w:bookmarkEnd w:id="44"/>
            <w:bookmarkEnd w:id="45"/>
            <w:r w:rsidRPr="00F85A58">
              <w:rPr>
                <w:b/>
                <w:bCs/>
                <w:color w:val="000000"/>
              </w:rPr>
              <w:t>TS No</w:t>
            </w:r>
          </w:p>
        </w:tc>
        <w:tc>
          <w:tcPr>
            <w:tcW w:w="4253" w:type="dxa"/>
            <w:vAlign w:val="center"/>
          </w:tcPr>
          <w:p w:rsidR="009739B9" w:rsidRPr="00F85A58" w:rsidRDefault="009739B9" w:rsidP="00293AA5">
            <w:pPr>
              <w:pStyle w:val="BodyTextIndent2"/>
              <w:spacing w:after="0"/>
              <w:jc w:val="center"/>
              <w:rPr>
                <w:b/>
                <w:bCs/>
                <w:color w:val="000000"/>
              </w:rPr>
            </w:pPr>
            <w:r w:rsidRPr="00F85A58">
              <w:rPr>
                <w:b/>
                <w:bCs/>
                <w:color w:val="000000"/>
              </w:rPr>
              <w:t>Türkçe Adı</w:t>
            </w:r>
          </w:p>
        </w:tc>
        <w:tc>
          <w:tcPr>
            <w:tcW w:w="4394" w:type="dxa"/>
            <w:vAlign w:val="center"/>
          </w:tcPr>
          <w:p w:rsidR="009739B9" w:rsidRPr="00F85A58" w:rsidRDefault="009739B9" w:rsidP="00293AA5">
            <w:pPr>
              <w:pStyle w:val="BodyTextIndent2"/>
              <w:spacing w:after="0"/>
              <w:jc w:val="center"/>
              <w:rPr>
                <w:b/>
                <w:bCs/>
                <w:color w:val="000000"/>
              </w:rPr>
            </w:pPr>
            <w:r w:rsidRPr="00F85A58">
              <w:rPr>
                <w:b/>
                <w:bCs/>
                <w:color w:val="000000"/>
              </w:rPr>
              <w:t>İngilizce Adı</w:t>
            </w:r>
          </w:p>
        </w:tc>
      </w:tr>
      <w:tr w:rsidR="009739B9" w:rsidRPr="00272A02">
        <w:trPr>
          <w:trHeight w:val="659"/>
        </w:trPr>
        <w:tc>
          <w:tcPr>
            <w:tcW w:w="1305" w:type="dxa"/>
            <w:vAlign w:val="center"/>
          </w:tcPr>
          <w:p w:rsidR="009739B9" w:rsidRPr="00BB7401" w:rsidRDefault="009739B9" w:rsidP="00BB7401">
            <w:pPr>
              <w:pStyle w:val="BodyTextIndent2"/>
              <w:spacing w:after="0"/>
              <w:ind w:left="0"/>
            </w:pPr>
            <w:r w:rsidRPr="00BB7401">
              <w:t>TS 545</w:t>
            </w:r>
          </w:p>
        </w:tc>
        <w:tc>
          <w:tcPr>
            <w:tcW w:w="4253" w:type="dxa"/>
            <w:vAlign w:val="center"/>
          </w:tcPr>
          <w:p w:rsidR="009739B9" w:rsidRPr="00BB7401" w:rsidRDefault="009739B9" w:rsidP="00BB7401">
            <w:pPr>
              <w:pStyle w:val="BodyTextIndent2"/>
              <w:spacing w:after="0"/>
              <w:ind w:left="0"/>
            </w:pPr>
            <w:r w:rsidRPr="00BB7401">
              <w:t>Ayarlı çözeltilerin hazırlanması</w:t>
            </w:r>
          </w:p>
        </w:tc>
        <w:tc>
          <w:tcPr>
            <w:tcW w:w="4394" w:type="dxa"/>
            <w:vAlign w:val="center"/>
          </w:tcPr>
          <w:p w:rsidR="009739B9" w:rsidRPr="00BB7401" w:rsidRDefault="009739B9" w:rsidP="00BB7401">
            <w:pPr>
              <w:pStyle w:val="BodyTextIndent2"/>
              <w:spacing w:after="0" w:line="240" w:lineRule="auto"/>
              <w:ind w:left="0"/>
              <w:jc w:val="both"/>
            </w:pPr>
            <w:r>
              <w:t>P</w:t>
            </w:r>
            <w:r w:rsidRPr="00891C85">
              <w:t>repar</w:t>
            </w:r>
            <w:r>
              <w:t xml:space="preserve">ation of standard solutions for </w:t>
            </w:r>
            <w:r w:rsidRPr="00891C85">
              <w:t>volumetric analysis</w:t>
            </w:r>
          </w:p>
        </w:tc>
      </w:tr>
      <w:tr w:rsidR="009739B9" w:rsidRPr="00272A02">
        <w:trPr>
          <w:trHeight w:val="659"/>
        </w:trPr>
        <w:tc>
          <w:tcPr>
            <w:tcW w:w="1305" w:type="dxa"/>
          </w:tcPr>
          <w:p w:rsidR="009739B9" w:rsidRPr="00891C85" w:rsidRDefault="009739B9" w:rsidP="00E26823">
            <w:pPr>
              <w:pStyle w:val="BodyTextIndent2"/>
              <w:spacing w:after="0"/>
              <w:ind w:left="0"/>
            </w:pPr>
            <w:r w:rsidRPr="00724E9E">
              <w:t>TS 546</w:t>
            </w:r>
          </w:p>
        </w:tc>
        <w:tc>
          <w:tcPr>
            <w:tcW w:w="4253" w:type="dxa"/>
          </w:tcPr>
          <w:p w:rsidR="009739B9" w:rsidRPr="00891C85" w:rsidRDefault="009739B9" w:rsidP="00E26823">
            <w:pPr>
              <w:pStyle w:val="BodyTextIndent2"/>
              <w:spacing w:after="0"/>
              <w:ind w:left="0"/>
            </w:pPr>
            <w:r w:rsidRPr="00724E9E">
              <w:t>Standard çözeltilerin hazırlanması</w:t>
            </w:r>
          </w:p>
        </w:tc>
        <w:tc>
          <w:tcPr>
            <w:tcW w:w="4394" w:type="dxa"/>
          </w:tcPr>
          <w:p w:rsidR="009739B9" w:rsidRDefault="009739B9" w:rsidP="00E26823">
            <w:pPr>
              <w:pStyle w:val="BodyTextIndent2"/>
              <w:spacing w:after="0" w:line="240" w:lineRule="auto"/>
              <w:ind w:left="0"/>
              <w:jc w:val="both"/>
            </w:pPr>
            <w:r w:rsidRPr="00724E9E">
              <w:t>Preparation of standard solutions for colorimetric analysis</w:t>
            </w:r>
          </w:p>
        </w:tc>
      </w:tr>
      <w:tr w:rsidR="009739B9" w:rsidRPr="00272A02">
        <w:trPr>
          <w:trHeight w:val="659"/>
        </w:trPr>
        <w:tc>
          <w:tcPr>
            <w:tcW w:w="1305" w:type="dxa"/>
            <w:vAlign w:val="center"/>
          </w:tcPr>
          <w:p w:rsidR="009739B9" w:rsidRPr="00891C85" w:rsidRDefault="009739B9" w:rsidP="00542A86">
            <w:pPr>
              <w:pStyle w:val="BodyTextIndent2"/>
              <w:spacing w:after="0"/>
              <w:ind w:left="0"/>
            </w:pPr>
            <w:r w:rsidRPr="00BB7401">
              <w:t>TS 2104</w:t>
            </w:r>
          </w:p>
        </w:tc>
        <w:tc>
          <w:tcPr>
            <w:tcW w:w="4253" w:type="dxa"/>
            <w:vAlign w:val="center"/>
          </w:tcPr>
          <w:p w:rsidR="009739B9" w:rsidRPr="00891C85" w:rsidRDefault="009739B9" w:rsidP="00BB7401">
            <w:pPr>
              <w:pStyle w:val="BodyTextIndent2"/>
              <w:spacing w:after="0" w:line="240" w:lineRule="auto"/>
              <w:ind w:left="0"/>
            </w:pPr>
            <w:r w:rsidRPr="00BB7401">
              <w:t>Belirteçler</w:t>
            </w:r>
            <w:r>
              <w:t xml:space="preserve"> </w:t>
            </w:r>
            <w:r w:rsidRPr="00BB7401">
              <w:t>-</w:t>
            </w:r>
            <w:r>
              <w:t xml:space="preserve"> </w:t>
            </w:r>
            <w:r w:rsidRPr="00BB7401">
              <w:t>Belirteç çözeltileri hazırlama yöntemleri</w:t>
            </w:r>
          </w:p>
        </w:tc>
        <w:tc>
          <w:tcPr>
            <w:tcW w:w="4394" w:type="dxa"/>
            <w:vAlign w:val="center"/>
          </w:tcPr>
          <w:p w:rsidR="009739B9" w:rsidRDefault="009739B9" w:rsidP="00BB7401">
            <w:pPr>
              <w:pStyle w:val="BodyTextIndent2"/>
              <w:spacing w:after="0" w:line="240" w:lineRule="auto"/>
              <w:ind w:left="0"/>
              <w:jc w:val="both"/>
            </w:pPr>
            <w:r w:rsidRPr="00BB7401">
              <w:t>Indicators</w:t>
            </w:r>
            <w:r>
              <w:t xml:space="preserve"> </w:t>
            </w:r>
            <w:r w:rsidRPr="00BB7401">
              <w:t>-</w:t>
            </w:r>
            <w:r>
              <w:t xml:space="preserve"> M</w:t>
            </w:r>
            <w:r w:rsidRPr="00542A86">
              <w:t>ethods of preparation of inducator solutions</w:t>
            </w:r>
          </w:p>
        </w:tc>
      </w:tr>
      <w:tr w:rsidR="009739B9" w:rsidRPr="00272A02">
        <w:trPr>
          <w:trHeight w:val="659"/>
        </w:trPr>
        <w:tc>
          <w:tcPr>
            <w:tcW w:w="1305" w:type="dxa"/>
          </w:tcPr>
          <w:p w:rsidR="009739B9" w:rsidRPr="00F1460B" w:rsidRDefault="009739B9" w:rsidP="00BB7401">
            <w:pPr>
              <w:pStyle w:val="BodyTextIndent2"/>
              <w:spacing w:after="0" w:line="240" w:lineRule="auto"/>
              <w:ind w:left="0"/>
            </w:pPr>
            <w:r w:rsidRPr="00BB7401">
              <w:t xml:space="preserve">TS 2947 EN </w:t>
            </w:r>
            <w:r>
              <w:t>I</w:t>
            </w:r>
            <w:r w:rsidRPr="00BB7401">
              <w:t>SO 658</w:t>
            </w:r>
          </w:p>
        </w:tc>
        <w:tc>
          <w:tcPr>
            <w:tcW w:w="4253" w:type="dxa"/>
          </w:tcPr>
          <w:p w:rsidR="009739B9" w:rsidRPr="00426D50" w:rsidRDefault="009739B9">
            <w:pPr>
              <w:pStyle w:val="BodyTextIndent2"/>
              <w:spacing w:after="0" w:line="240" w:lineRule="auto"/>
              <w:ind w:left="0"/>
            </w:pPr>
            <w:r w:rsidRPr="00BF2A5C">
              <w:t>Yağlı tohumlar - Yabancı madde muhtevasının tayini</w:t>
            </w:r>
          </w:p>
        </w:tc>
        <w:tc>
          <w:tcPr>
            <w:tcW w:w="4394" w:type="dxa"/>
          </w:tcPr>
          <w:p w:rsidR="009739B9" w:rsidRPr="00F45954" w:rsidRDefault="009739B9">
            <w:pPr>
              <w:pStyle w:val="BodyTextIndent2"/>
              <w:spacing w:after="0" w:line="240" w:lineRule="auto"/>
              <w:ind w:left="0"/>
              <w:jc w:val="both"/>
            </w:pPr>
            <w:r w:rsidRPr="00F45954">
              <w:t>Oilseeds – Determination of impurities content</w:t>
            </w:r>
          </w:p>
        </w:tc>
      </w:tr>
      <w:tr w:rsidR="009739B9" w:rsidRPr="00272A02">
        <w:trPr>
          <w:trHeight w:val="659"/>
        </w:trPr>
        <w:tc>
          <w:tcPr>
            <w:tcW w:w="1305" w:type="dxa"/>
          </w:tcPr>
          <w:p w:rsidR="009739B9" w:rsidRPr="00BB7401" w:rsidRDefault="009739B9" w:rsidP="00BB7401">
            <w:pPr>
              <w:pStyle w:val="BodyTextIndent2"/>
              <w:spacing w:after="0" w:line="240" w:lineRule="auto"/>
              <w:ind w:left="0"/>
            </w:pPr>
            <w:r w:rsidRPr="00F1460B">
              <w:t>TS ISO 3310 -1</w:t>
            </w:r>
          </w:p>
        </w:tc>
        <w:tc>
          <w:tcPr>
            <w:tcW w:w="4253" w:type="dxa"/>
          </w:tcPr>
          <w:p w:rsidR="009739B9" w:rsidRPr="00BF2A5C" w:rsidRDefault="009739B9">
            <w:pPr>
              <w:pStyle w:val="BodyTextIndent2"/>
              <w:spacing w:after="0" w:line="240" w:lineRule="auto"/>
              <w:ind w:left="0"/>
            </w:pPr>
            <w:r w:rsidRPr="00F1460B">
              <w:t>Deney elekleri - Teknik özellikler ve deneyler - Bölüm 1: Metal tel örgülü deney elekleri</w:t>
            </w:r>
          </w:p>
        </w:tc>
        <w:tc>
          <w:tcPr>
            <w:tcW w:w="4394" w:type="dxa"/>
          </w:tcPr>
          <w:p w:rsidR="009739B9" w:rsidRPr="00F45954" w:rsidRDefault="009739B9">
            <w:pPr>
              <w:pStyle w:val="BodyTextIndent2"/>
              <w:spacing w:after="0" w:line="240" w:lineRule="auto"/>
              <w:ind w:left="0"/>
              <w:jc w:val="both"/>
            </w:pPr>
            <w:r w:rsidRPr="00426D50">
              <w:t xml:space="preserve">Test sieves - Technical requirements and testing - </w:t>
            </w:r>
            <w:r w:rsidRPr="00F45954">
              <w:t>Part 1: Test sieves of metal wire cloth</w:t>
            </w:r>
          </w:p>
        </w:tc>
      </w:tr>
      <w:tr w:rsidR="009739B9" w:rsidRPr="00272A02">
        <w:trPr>
          <w:trHeight w:val="659"/>
        </w:trPr>
        <w:tc>
          <w:tcPr>
            <w:tcW w:w="1305" w:type="dxa"/>
            <w:vAlign w:val="center"/>
          </w:tcPr>
          <w:p w:rsidR="009739B9" w:rsidRPr="00A304B6" w:rsidRDefault="009739B9" w:rsidP="00BB7401">
            <w:pPr>
              <w:pStyle w:val="BodyTextIndent2"/>
              <w:spacing w:after="0" w:line="240" w:lineRule="auto"/>
              <w:ind w:left="0"/>
            </w:pPr>
            <w:r w:rsidRPr="00BB7401">
              <w:t>TS EN ISO 3696</w:t>
            </w:r>
          </w:p>
        </w:tc>
        <w:tc>
          <w:tcPr>
            <w:tcW w:w="4253" w:type="dxa"/>
            <w:vAlign w:val="center"/>
          </w:tcPr>
          <w:p w:rsidR="009739B9" w:rsidRPr="00A304B6" w:rsidRDefault="009739B9" w:rsidP="00BB7401">
            <w:pPr>
              <w:pStyle w:val="BodyTextIndent2"/>
              <w:spacing w:after="0" w:line="240" w:lineRule="auto"/>
              <w:ind w:left="0"/>
            </w:pPr>
            <w:r w:rsidRPr="00BB7401">
              <w:t>Su</w:t>
            </w:r>
            <w:r>
              <w:t xml:space="preserve"> </w:t>
            </w:r>
            <w:r w:rsidRPr="00BB7401">
              <w:t>-</w:t>
            </w:r>
            <w:r>
              <w:t xml:space="preserve"> </w:t>
            </w:r>
            <w:r w:rsidRPr="00BB7401">
              <w:t>Analitik laboratuvarında kullanılan-Özellikler ve deney metotları</w:t>
            </w:r>
          </w:p>
        </w:tc>
        <w:tc>
          <w:tcPr>
            <w:tcW w:w="4394" w:type="dxa"/>
            <w:vAlign w:val="center"/>
          </w:tcPr>
          <w:p w:rsidR="009739B9" w:rsidRPr="00A304B6" w:rsidRDefault="009739B9" w:rsidP="00BB7401">
            <w:pPr>
              <w:pStyle w:val="BodyTextIndent2"/>
              <w:spacing w:after="0" w:line="240" w:lineRule="auto"/>
              <w:ind w:left="0"/>
              <w:jc w:val="both"/>
            </w:pPr>
            <w:r w:rsidRPr="00BB7401">
              <w:t>Water for analytical laboratory use</w:t>
            </w:r>
            <w:r>
              <w:t xml:space="preserve"> </w:t>
            </w:r>
            <w:r w:rsidRPr="00BB7401">
              <w:t>-Specification and test methods</w:t>
            </w:r>
          </w:p>
        </w:tc>
      </w:tr>
      <w:tr w:rsidR="009739B9" w:rsidRPr="004A3986">
        <w:trPr>
          <w:trHeight w:val="340"/>
        </w:trPr>
        <w:tc>
          <w:tcPr>
            <w:tcW w:w="1305" w:type="dxa"/>
          </w:tcPr>
          <w:p w:rsidR="009739B9" w:rsidRPr="00F85A58" w:rsidRDefault="009739B9" w:rsidP="00293AA5">
            <w:pPr>
              <w:pStyle w:val="Header"/>
              <w:tabs>
                <w:tab w:val="clear" w:pos="4536"/>
                <w:tab w:val="clear" w:pos="9072"/>
              </w:tabs>
              <w:rPr>
                <w:color w:val="000000"/>
              </w:rPr>
            </w:pPr>
            <w:r w:rsidRPr="00F85A58">
              <w:rPr>
                <w:color w:val="000000"/>
              </w:rPr>
              <w:t>TS 4331</w:t>
            </w:r>
          </w:p>
          <w:p w:rsidR="009739B9" w:rsidRPr="00F85A58" w:rsidRDefault="009739B9" w:rsidP="00293AA5">
            <w:pPr>
              <w:pStyle w:val="Header"/>
              <w:tabs>
                <w:tab w:val="clear" w:pos="4536"/>
                <w:tab w:val="clear" w:pos="9072"/>
              </w:tabs>
              <w:rPr>
                <w:color w:val="000000"/>
              </w:rPr>
            </w:pPr>
          </w:p>
        </w:tc>
        <w:tc>
          <w:tcPr>
            <w:tcW w:w="4253" w:type="dxa"/>
          </w:tcPr>
          <w:p w:rsidR="009739B9" w:rsidRPr="009D4305" w:rsidRDefault="009739B9" w:rsidP="009D4305">
            <w:r w:rsidRPr="009D4305">
              <w:t xml:space="preserve">Ambalaj </w:t>
            </w:r>
            <w:r>
              <w:t>-</w:t>
            </w:r>
            <w:r w:rsidRPr="009D4305">
              <w:t xml:space="preserve"> Genel ilkeler </w:t>
            </w:r>
            <w:r>
              <w:t>-</w:t>
            </w:r>
            <w:r w:rsidRPr="009D4305">
              <w:t xml:space="preserve"> Bölüm 3: Ambalajların işaretlenmesi ve etiketlenmesi</w:t>
            </w:r>
          </w:p>
        </w:tc>
        <w:tc>
          <w:tcPr>
            <w:tcW w:w="4394" w:type="dxa"/>
          </w:tcPr>
          <w:p w:rsidR="009739B9" w:rsidRPr="009D4305" w:rsidRDefault="009739B9">
            <w:r w:rsidRPr="009D4305">
              <w:t xml:space="preserve">Packaging - General </w:t>
            </w:r>
            <w:r>
              <w:t>p</w:t>
            </w:r>
            <w:r w:rsidRPr="009D4305">
              <w:t>rinciples - Part 3: Marking and labelling of packages</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891C85">
              <w:rPr>
                <w:color w:val="000000"/>
              </w:rPr>
              <w:t>TS 5526 EN ISO 6497</w:t>
            </w:r>
          </w:p>
        </w:tc>
        <w:tc>
          <w:tcPr>
            <w:tcW w:w="4253" w:type="dxa"/>
          </w:tcPr>
          <w:p w:rsidR="009739B9" w:rsidRPr="009D4305" w:rsidRDefault="009739B9" w:rsidP="00B12179">
            <w:r w:rsidRPr="00A304B6">
              <w:t>Hayvan yemleri -</w:t>
            </w:r>
            <w:r w:rsidRPr="00146DAA">
              <w:t xml:space="preserve"> </w:t>
            </w:r>
            <w:r w:rsidRPr="00CD0B88">
              <w:t>Numune alma</w:t>
            </w:r>
          </w:p>
        </w:tc>
        <w:tc>
          <w:tcPr>
            <w:tcW w:w="4394" w:type="dxa"/>
          </w:tcPr>
          <w:p w:rsidR="009739B9" w:rsidRPr="009D4305" w:rsidRDefault="009739B9" w:rsidP="00B12179">
            <w:r w:rsidRPr="00D949BC">
              <w:t>Animal feeding stuffs - Sampling</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5547</w:t>
            </w:r>
          </w:p>
        </w:tc>
        <w:tc>
          <w:tcPr>
            <w:tcW w:w="4253" w:type="dxa"/>
          </w:tcPr>
          <w:p w:rsidR="009739B9" w:rsidRPr="009D4305" w:rsidRDefault="009739B9" w:rsidP="00B12179">
            <w:r w:rsidRPr="009D4305">
              <w:t>Hayvan yemleri - Kalsiyum tayini (titrasyon ve atomik absorbsiyon metotları)</w:t>
            </w:r>
          </w:p>
        </w:tc>
        <w:tc>
          <w:tcPr>
            <w:tcW w:w="4394" w:type="dxa"/>
          </w:tcPr>
          <w:p w:rsidR="009739B9" w:rsidRPr="009D4305" w:rsidRDefault="009739B9">
            <w:r w:rsidRPr="009D4305">
              <w:t xml:space="preserve">Animal feedsstuffs - Determination of calcium content (Titration and </w:t>
            </w:r>
            <w:r>
              <w:t>a</w:t>
            </w:r>
            <w:r w:rsidRPr="009D4305">
              <w:t xml:space="preserve">tomic </w:t>
            </w:r>
            <w:r>
              <w:t>a</w:t>
            </w:r>
            <w:r w:rsidRPr="009D4305">
              <w:t>bsorbsion spectrophotometric methods)</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5672</w:t>
            </w:r>
          </w:p>
        </w:tc>
        <w:tc>
          <w:tcPr>
            <w:tcW w:w="4253" w:type="dxa"/>
          </w:tcPr>
          <w:p w:rsidR="009739B9" w:rsidRPr="009D4305" w:rsidRDefault="009739B9" w:rsidP="00B12179">
            <w:r w:rsidRPr="009D4305">
              <w:t>Hayvan yemleri - Sodyum tayini alevfotometrik metot</w:t>
            </w:r>
          </w:p>
        </w:tc>
        <w:tc>
          <w:tcPr>
            <w:tcW w:w="4394" w:type="dxa"/>
          </w:tcPr>
          <w:p w:rsidR="009739B9" w:rsidRPr="009D4305" w:rsidRDefault="009739B9" w:rsidP="00B12179">
            <w:r w:rsidRPr="009D4305">
              <w:t>Animal feeds - Determination of sodium-flamephotometric method</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5802</w:t>
            </w:r>
          </w:p>
        </w:tc>
        <w:tc>
          <w:tcPr>
            <w:tcW w:w="4253" w:type="dxa"/>
          </w:tcPr>
          <w:p w:rsidR="009739B9" w:rsidRPr="009D4305" w:rsidRDefault="009739B9" w:rsidP="00B12179">
            <w:r w:rsidRPr="009D4305">
              <w:t>Hayvan yemleri - Bakır tayini</w:t>
            </w:r>
          </w:p>
        </w:tc>
        <w:tc>
          <w:tcPr>
            <w:tcW w:w="4394" w:type="dxa"/>
          </w:tcPr>
          <w:p w:rsidR="009739B9" w:rsidRPr="009D4305" w:rsidRDefault="009739B9" w:rsidP="00B12179">
            <w:r w:rsidRPr="009D4305">
              <w:t>Animal feeds - Determination of cupper</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5803</w:t>
            </w:r>
          </w:p>
        </w:tc>
        <w:tc>
          <w:tcPr>
            <w:tcW w:w="4253" w:type="dxa"/>
          </w:tcPr>
          <w:p w:rsidR="009739B9" w:rsidRPr="009D4305" w:rsidRDefault="009739B9" w:rsidP="00B12179">
            <w:r w:rsidRPr="009D4305">
              <w:t>Hayvan yemleri - İyod tayini</w:t>
            </w:r>
          </w:p>
        </w:tc>
        <w:tc>
          <w:tcPr>
            <w:tcW w:w="4394" w:type="dxa"/>
          </w:tcPr>
          <w:p w:rsidR="009739B9" w:rsidRPr="009D4305" w:rsidRDefault="009739B9" w:rsidP="00B12179">
            <w:r w:rsidRPr="009D4305">
              <w:t>Animal feeds - Determination of Iodine</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5804</w:t>
            </w:r>
          </w:p>
        </w:tc>
        <w:tc>
          <w:tcPr>
            <w:tcW w:w="4253" w:type="dxa"/>
          </w:tcPr>
          <w:p w:rsidR="009739B9" w:rsidRPr="009D4305" w:rsidRDefault="009739B9" w:rsidP="00B12179">
            <w:r w:rsidRPr="009D4305">
              <w:t>Hayvan yemleri - Demir tayini</w:t>
            </w:r>
          </w:p>
        </w:tc>
        <w:tc>
          <w:tcPr>
            <w:tcW w:w="4394" w:type="dxa"/>
          </w:tcPr>
          <w:p w:rsidR="009739B9" w:rsidRPr="009D4305" w:rsidRDefault="009739B9" w:rsidP="00B12179">
            <w:r w:rsidRPr="009D4305">
              <w:t>Animal feeds - Determination of Iron</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5805</w:t>
            </w:r>
          </w:p>
        </w:tc>
        <w:tc>
          <w:tcPr>
            <w:tcW w:w="4253" w:type="dxa"/>
          </w:tcPr>
          <w:p w:rsidR="009739B9" w:rsidRPr="009D4305" w:rsidRDefault="009739B9" w:rsidP="00B12179">
            <w:r w:rsidRPr="009D4305">
              <w:t>Hayvan yemleri - Kobalt tayini</w:t>
            </w:r>
          </w:p>
        </w:tc>
        <w:tc>
          <w:tcPr>
            <w:tcW w:w="4394" w:type="dxa"/>
          </w:tcPr>
          <w:p w:rsidR="009739B9" w:rsidRPr="009D4305" w:rsidRDefault="009739B9">
            <w:r w:rsidRPr="009D4305">
              <w:t xml:space="preserve">Animal feeds - Determination of </w:t>
            </w:r>
            <w:r>
              <w:t>c</w:t>
            </w:r>
            <w:r w:rsidRPr="009D4305">
              <w:t>obalt</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5885</w:t>
            </w:r>
          </w:p>
        </w:tc>
        <w:tc>
          <w:tcPr>
            <w:tcW w:w="4253" w:type="dxa"/>
          </w:tcPr>
          <w:p w:rsidR="009739B9" w:rsidRPr="009D4305" w:rsidRDefault="009739B9" w:rsidP="00B12179">
            <w:r w:rsidRPr="009D4305">
              <w:t>Hayvan yemleri - Mangan tayini</w:t>
            </w:r>
          </w:p>
        </w:tc>
        <w:tc>
          <w:tcPr>
            <w:tcW w:w="4394" w:type="dxa"/>
          </w:tcPr>
          <w:p w:rsidR="009739B9" w:rsidRPr="009D4305" w:rsidRDefault="009739B9" w:rsidP="00B12179">
            <w:r w:rsidRPr="009D4305">
              <w:t>Animal feeds - Determination of manganese</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5886</w:t>
            </w:r>
          </w:p>
        </w:tc>
        <w:tc>
          <w:tcPr>
            <w:tcW w:w="4253" w:type="dxa"/>
          </w:tcPr>
          <w:p w:rsidR="009739B9" w:rsidRPr="009D4305" w:rsidRDefault="009739B9" w:rsidP="00B12179">
            <w:r w:rsidRPr="009D4305">
              <w:t>Hayvan yemleri - Magnezyum tayini</w:t>
            </w:r>
          </w:p>
        </w:tc>
        <w:tc>
          <w:tcPr>
            <w:tcW w:w="4394" w:type="dxa"/>
          </w:tcPr>
          <w:p w:rsidR="009739B9" w:rsidRPr="009D4305" w:rsidRDefault="009739B9" w:rsidP="00B12179">
            <w:r w:rsidRPr="009D4305">
              <w:t>Animal feeds - Determination of magnesium</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5888</w:t>
            </w:r>
          </w:p>
        </w:tc>
        <w:tc>
          <w:tcPr>
            <w:tcW w:w="4253" w:type="dxa"/>
          </w:tcPr>
          <w:p w:rsidR="009739B9" w:rsidRPr="009D4305" w:rsidRDefault="009739B9" w:rsidP="00B12179">
            <w:r w:rsidRPr="009D4305">
              <w:t>Hayvan yemlerin - Çinko tayini</w:t>
            </w:r>
          </w:p>
        </w:tc>
        <w:tc>
          <w:tcPr>
            <w:tcW w:w="4394" w:type="dxa"/>
          </w:tcPr>
          <w:p w:rsidR="009739B9" w:rsidRPr="009D4305" w:rsidRDefault="009739B9" w:rsidP="00B12179">
            <w:r w:rsidRPr="009D4305">
              <w:t>Animal feeds - Determination of zinc</w:t>
            </w:r>
          </w:p>
        </w:tc>
      </w:tr>
      <w:tr w:rsidR="009739B9" w:rsidRPr="004A3986">
        <w:trPr>
          <w:trHeight w:val="340"/>
        </w:trPr>
        <w:tc>
          <w:tcPr>
            <w:tcW w:w="1305" w:type="dxa"/>
          </w:tcPr>
          <w:p w:rsidR="009739B9" w:rsidRPr="00F85A58" w:rsidRDefault="009739B9" w:rsidP="00B12179">
            <w:pPr>
              <w:pStyle w:val="Header"/>
              <w:tabs>
                <w:tab w:val="clear" w:pos="4536"/>
                <w:tab w:val="clear" w:pos="9072"/>
              </w:tabs>
              <w:rPr>
                <w:color w:val="000000"/>
              </w:rPr>
            </w:pPr>
            <w:r w:rsidRPr="00867838">
              <w:t>TS EN ISO 5983-1</w:t>
            </w:r>
            <w:r>
              <w:t>*</w:t>
            </w:r>
          </w:p>
        </w:tc>
        <w:tc>
          <w:tcPr>
            <w:tcW w:w="4253" w:type="dxa"/>
          </w:tcPr>
          <w:p w:rsidR="009739B9" w:rsidRPr="009D4305" w:rsidRDefault="009739B9" w:rsidP="00B12179">
            <w:r w:rsidRPr="00867838">
              <w:t>Hayvan yemleri</w:t>
            </w:r>
            <w:r>
              <w:t xml:space="preserve"> </w:t>
            </w:r>
            <w:r w:rsidRPr="00867838">
              <w:t>-</w:t>
            </w:r>
            <w:r>
              <w:t xml:space="preserve"> </w:t>
            </w:r>
            <w:r w:rsidRPr="00867838">
              <w:t>Azot muhtevasının tayini ve ham protein muhtevasının hesaplanması- Bölüm 1: Kjeldahl metodu </w:t>
            </w:r>
          </w:p>
        </w:tc>
        <w:tc>
          <w:tcPr>
            <w:tcW w:w="4394" w:type="dxa"/>
          </w:tcPr>
          <w:p w:rsidR="009739B9" w:rsidRPr="009D4305" w:rsidRDefault="009739B9" w:rsidP="00B12179">
            <w:r w:rsidRPr="00867838">
              <w:t>Animal feeding stuffs - Determination of nitrogen content and calculation of crude protein content - Part 1: Kjeldahl method</w:t>
            </w:r>
          </w:p>
        </w:tc>
      </w:tr>
      <w:tr w:rsidR="009739B9" w:rsidRPr="004A3986">
        <w:trPr>
          <w:trHeight w:val="340"/>
        </w:trPr>
        <w:tc>
          <w:tcPr>
            <w:tcW w:w="1305" w:type="dxa"/>
          </w:tcPr>
          <w:p w:rsidR="009739B9" w:rsidRPr="00F85A58" w:rsidRDefault="009739B9" w:rsidP="000A42B2">
            <w:pPr>
              <w:pStyle w:val="Header"/>
              <w:tabs>
                <w:tab w:val="clear" w:pos="4536"/>
                <w:tab w:val="clear" w:pos="9072"/>
              </w:tabs>
              <w:rPr>
                <w:color w:val="000000"/>
              </w:rPr>
            </w:pPr>
            <w:r w:rsidRPr="00F85A58">
              <w:rPr>
                <w:color w:val="000000"/>
              </w:rPr>
              <w:t>TS ISO 5984</w:t>
            </w:r>
          </w:p>
        </w:tc>
        <w:tc>
          <w:tcPr>
            <w:tcW w:w="4253" w:type="dxa"/>
          </w:tcPr>
          <w:p w:rsidR="009739B9" w:rsidRPr="009D4305" w:rsidRDefault="009739B9" w:rsidP="000A42B2">
            <w:r w:rsidRPr="009D4305">
              <w:t>Hayvan yemleri - Ham kül tayini</w:t>
            </w:r>
          </w:p>
        </w:tc>
        <w:tc>
          <w:tcPr>
            <w:tcW w:w="4394" w:type="dxa"/>
          </w:tcPr>
          <w:p w:rsidR="009739B9" w:rsidRPr="009D4305" w:rsidRDefault="009739B9" w:rsidP="000A42B2">
            <w:r w:rsidRPr="009D4305">
              <w:t>Animal feeding stuffs - Determination of crude ash</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sidRPr="00F85A58">
              <w:rPr>
                <w:color w:val="000000"/>
              </w:rPr>
              <w:t>TS ISO 5985</w:t>
            </w:r>
          </w:p>
        </w:tc>
        <w:tc>
          <w:tcPr>
            <w:tcW w:w="4253" w:type="dxa"/>
          </w:tcPr>
          <w:p w:rsidR="009739B9" w:rsidRPr="009D4305" w:rsidRDefault="009739B9" w:rsidP="000A42B2">
            <w:r w:rsidRPr="009D4305">
              <w:t>Hayvan yemleri - Hidroklorik asitte çözünmeyen kül tayini</w:t>
            </w:r>
          </w:p>
        </w:tc>
        <w:tc>
          <w:tcPr>
            <w:tcW w:w="4394" w:type="dxa"/>
          </w:tcPr>
          <w:p w:rsidR="009739B9" w:rsidRPr="009D4305" w:rsidRDefault="009739B9" w:rsidP="000A42B2">
            <w:r w:rsidRPr="009D4305">
              <w:t>Animal feeding stuffs - Determination of ash insoluble in hydrochloric acid</w:t>
            </w:r>
          </w:p>
        </w:tc>
      </w:tr>
    </w:tbl>
    <w:p w:rsidR="009739B9" w:rsidRDefault="009739B9"/>
    <w:p w:rsidR="009739B9" w:rsidRDefault="009739B9"/>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05"/>
        <w:gridCol w:w="4253"/>
        <w:gridCol w:w="4394"/>
      </w:tblGrid>
      <w:tr w:rsidR="009739B9" w:rsidRPr="00272A02">
        <w:tc>
          <w:tcPr>
            <w:tcW w:w="1305" w:type="dxa"/>
            <w:vAlign w:val="center"/>
          </w:tcPr>
          <w:p w:rsidR="009739B9" w:rsidRPr="00F85A58" w:rsidRDefault="009739B9" w:rsidP="0021160C">
            <w:pPr>
              <w:pStyle w:val="BodyTextIndent2"/>
              <w:spacing w:after="0"/>
              <w:jc w:val="center"/>
              <w:rPr>
                <w:b/>
                <w:bCs/>
                <w:color w:val="000000"/>
              </w:rPr>
            </w:pPr>
            <w:r w:rsidRPr="00F85A58">
              <w:rPr>
                <w:b/>
                <w:bCs/>
                <w:color w:val="000000"/>
              </w:rPr>
              <w:t>TS No</w:t>
            </w:r>
          </w:p>
        </w:tc>
        <w:tc>
          <w:tcPr>
            <w:tcW w:w="4253" w:type="dxa"/>
            <w:vAlign w:val="center"/>
          </w:tcPr>
          <w:p w:rsidR="009739B9" w:rsidRPr="00F85A58" w:rsidRDefault="009739B9" w:rsidP="0021160C">
            <w:pPr>
              <w:pStyle w:val="BodyTextIndent2"/>
              <w:spacing w:after="0"/>
              <w:jc w:val="center"/>
              <w:rPr>
                <w:b/>
                <w:bCs/>
                <w:color w:val="000000"/>
              </w:rPr>
            </w:pPr>
            <w:r w:rsidRPr="00F85A58">
              <w:rPr>
                <w:b/>
                <w:bCs/>
                <w:color w:val="000000"/>
              </w:rPr>
              <w:t>Türkçe Adı</w:t>
            </w:r>
          </w:p>
        </w:tc>
        <w:tc>
          <w:tcPr>
            <w:tcW w:w="4394" w:type="dxa"/>
            <w:vAlign w:val="center"/>
          </w:tcPr>
          <w:p w:rsidR="009739B9" w:rsidRPr="00F85A58" w:rsidRDefault="009739B9" w:rsidP="0021160C">
            <w:pPr>
              <w:pStyle w:val="BodyTextIndent2"/>
              <w:spacing w:after="0"/>
              <w:jc w:val="center"/>
              <w:rPr>
                <w:b/>
                <w:bCs/>
                <w:color w:val="000000"/>
              </w:rPr>
            </w:pPr>
            <w:r w:rsidRPr="00F85A58">
              <w:rPr>
                <w:b/>
                <w:bCs/>
                <w:color w:val="000000"/>
              </w:rPr>
              <w:t>İngilizce Adı</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sidRPr="00F85A58">
              <w:rPr>
                <w:color w:val="000000"/>
              </w:rPr>
              <w:t>TS 6016 EN ISO 14565</w:t>
            </w:r>
          </w:p>
        </w:tc>
        <w:tc>
          <w:tcPr>
            <w:tcW w:w="4253" w:type="dxa"/>
          </w:tcPr>
          <w:p w:rsidR="009739B9" w:rsidRPr="009D4305" w:rsidRDefault="009739B9" w:rsidP="000A42B2">
            <w:r w:rsidRPr="009D4305">
              <w:t>Hayvan yemleri - A vitamini muhtevasının tayini - Yüksek performanslı sıvı kromatografisi metodu</w:t>
            </w:r>
          </w:p>
        </w:tc>
        <w:tc>
          <w:tcPr>
            <w:tcW w:w="4394" w:type="dxa"/>
          </w:tcPr>
          <w:p w:rsidR="009739B9" w:rsidRPr="009D4305" w:rsidRDefault="009739B9">
            <w:r w:rsidRPr="009D4305">
              <w:t xml:space="preserve">Animal feeding stuffs - Determination of vitamin A content - </w:t>
            </w:r>
            <w:r>
              <w:t>M</w:t>
            </w:r>
            <w:r w:rsidRPr="009D4305">
              <w:t>ethod using high - performance liquid chromatography</w:t>
            </w:r>
          </w:p>
        </w:tc>
      </w:tr>
      <w:tr w:rsidR="009739B9" w:rsidRPr="004A3986">
        <w:trPr>
          <w:trHeight w:val="451"/>
        </w:trPr>
        <w:tc>
          <w:tcPr>
            <w:tcW w:w="1305" w:type="dxa"/>
          </w:tcPr>
          <w:p w:rsidR="009739B9" w:rsidRPr="00F85A58" w:rsidRDefault="009739B9" w:rsidP="00504AF5">
            <w:pPr>
              <w:pStyle w:val="Header"/>
              <w:tabs>
                <w:tab w:val="clear" w:pos="4536"/>
                <w:tab w:val="clear" w:pos="9072"/>
              </w:tabs>
              <w:rPr>
                <w:color w:val="000000"/>
              </w:rPr>
            </w:pPr>
            <w:r w:rsidRPr="00525FFA">
              <w:t>TS 6017</w:t>
            </w:r>
          </w:p>
        </w:tc>
        <w:tc>
          <w:tcPr>
            <w:tcW w:w="4253" w:type="dxa"/>
          </w:tcPr>
          <w:p w:rsidR="009739B9" w:rsidRPr="009D4305" w:rsidRDefault="009739B9" w:rsidP="00504AF5">
            <w:r w:rsidRPr="00525FFA">
              <w:t>Hayvan yemleri - B</w:t>
            </w:r>
            <w:r w:rsidRPr="00BB7401">
              <w:rPr>
                <w:vertAlign w:val="subscript"/>
              </w:rPr>
              <w:t>1</w:t>
            </w:r>
            <w:r w:rsidRPr="00525FFA">
              <w:t xml:space="preserve"> vitamini (tiyamin) tayini</w:t>
            </w:r>
          </w:p>
        </w:tc>
        <w:tc>
          <w:tcPr>
            <w:tcW w:w="4394" w:type="dxa"/>
          </w:tcPr>
          <w:p w:rsidR="009739B9" w:rsidRPr="009D4305" w:rsidRDefault="009739B9" w:rsidP="00504AF5">
            <w:r w:rsidRPr="00525FFA">
              <w:t>Animal feeds - Determination of vitamin B1 (Thiamine)</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sidRPr="00F85A58">
              <w:rPr>
                <w:color w:val="000000"/>
              </w:rPr>
              <w:t>TS 6019</w:t>
            </w:r>
          </w:p>
        </w:tc>
        <w:tc>
          <w:tcPr>
            <w:tcW w:w="4253" w:type="dxa"/>
          </w:tcPr>
          <w:p w:rsidR="009739B9" w:rsidRPr="009D4305" w:rsidRDefault="009739B9" w:rsidP="000A42B2">
            <w:r w:rsidRPr="009D4305">
              <w:t>Hayvan yemleri - D vitamini tayini</w:t>
            </w:r>
          </w:p>
        </w:tc>
        <w:tc>
          <w:tcPr>
            <w:tcW w:w="4394" w:type="dxa"/>
          </w:tcPr>
          <w:p w:rsidR="009739B9" w:rsidRPr="009D4305" w:rsidRDefault="009739B9" w:rsidP="000A42B2">
            <w:r w:rsidRPr="009D4305">
              <w:t>Animal feeds - Determination of vitamin D</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sidRPr="00F85A58">
              <w:rPr>
                <w:color w:val="000000"/>
              </w:rPr>
              <w:t>TS 6130</w:t>
            </w:r>
          </w:p>
        </w:tc>
        <w:tc>
          <w:tcPr>
            <w:tcW w:w="4253" w:type="dxa"/>
          </w:tcPr>
          <w:p w:rsidR="009739B9" w:rsidRPr="009D4305" w:rsidRDefault="009739B9" w:rsidP="000A42B2">
            <w:r w:rsidRPr="009D4305">
              <w:t>Hayvan yemleri - E vitamini (tokoferol) tayini</w:t>
            </w:r>
          </w:p>
        </w:tc>
        <w:tc>
          <w:tcPr>
            <w:tcW w:w="4394" w:type="dxa"/>
          </w:tcPr>
          <w:p w:rsidR="009739B9" w:rsidRPr="009D4305" w:rsidRDefault="009739B9" w:rsidP="000A42B2">
            <w:r w:rsidRPr="009D4305">
              <w:t>Animal feeds - Determination of vitamine E (tocopherol)</w:t>
            </w:r>
          </w:p>
        </w:tc>
      </w:tr>
      <w:tr w:rsidR="009739B9" w:rsidRPr="004A3986">
        <w:trPr>
          <w:trHeight w:val="451"/>
        </w:trPr>
        <w:tc>
          <w:tcPr>
            <w:tcW w:w="1305" w:type="dxa"/>
          </w:tcPr>
          <w:p w:rsidR="009739B9" w:rsidRPr="00F85A58" w:rsidRDefault="009739B9" w:rsidP="00B12179">
            <w:pPr>
              <w:pStyle w:val="Header"/>
              <w:tabs>
                <w:tab w:val="clear" w:pos="4536"/>
                <w:tab w:val="clear" w:pos="9072"/>
              </w:tabs>
              <w:rPr>
                <w:color w:val="000000"/>
              </w:rPr>
            </w:pPr>
            <w:r w:rsidRPr="00867838">
              <w:t>TS 6317</w:t>
            </w:r>
          </w:p>
        </w:tc>
        <w:tc>
          <w:tcPr>
            <w:tcW w:w="4253" w:type="dxa"/>
          </w:tcPr>
          <w:p w:rsidR="009739B9" w:rsidRPr="005B511B" w:rsidRDefault="009739B9" w:rsidP="00B12179">
            <w:r>
              <w:t xml:space="preserve"> </w:t>
            </w:r>
            <w:r w:rsidRPr="00CA385C">
              <w:t>Hayvan yemleri</w:t>
            </w:r>
            <w:r>
              <w:t xml:space="preserve"> </w:t>
            </w:r>
            <w:r w:rsidRPr="00CA385C">
              <w:t>-</w:t>
            </w:r>
            <w:r>
              <w:t xml:space="preserve"> </w:t>
            </w:r>
            <w:r w:rsidRPr="00CA385C">
              <w:t>Ham yağ (dietil eter ekstraktı) tayini</w:t>
            </w:r>
          </w:p>
        </w:tc>
        <w:tc>
          <w:tcPr>
            <w:tcW w:w="4394" w:type="dxa"/>
          </w:tcPr>
          <w:p w:rsidR="009739B9" w:rsidRPr="005B511B" w:rsidRDefault="009739B9">
            <w:r w:rsidRPr="00867838">
              <w:t>Animal Feeds</w:t>
            </w:r>
            <w:r>
              <w:t xml:space="preserve"> </w:t>
            </w:r>
            <w:r w:rsidRPr="00867838">
              <w:t>-</w:t>
            </w:r>
            <w:r>
              <w:t xml:space="preserve"> </w:t>
            </w:r>
            <w:r w:rsidRPr="00867838">
              <w:t xml:space="preserve">Determination of </w:t>
            </w:r>
            <w:r>
              <w:t>d</w:t>
            </w:r>
            <w:r w:rsidRPr="00867838">
              <w:t xml:space="preserve">iethyl </w:t>
            </w:r>
            <w:r>
              <w:t>e</w:t>
            </w:r>
            <w:r w:rsidRPr="00867838">
              <w:t xml:space="preserve">ther </w:t>
            </w:r>
            <w:r>
              <w:t>e</w:t>
            </w:r>
            <w:r w:rsidRPr="00867838">
              <w:t>xtracts</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sidRPr="00F85A58">
              <w:rPr>
                <w:color w:val="000000"/>
              </w:rPr>
              <w:t>TS 6318</w:t>
            </w:r>
          </w:p>
        </w:tc>
        <w:tc>
          <w:tcPr>
            <w:tcW w:w="4253" w:type="dxa"/>
          </w:tcPr>
          <w:p w:rsidR="009739B9" w:rsidRPr="009D4305" w:rsidRDefault="009739B9" w:rsidP="000A42B2">
            <w:r w:rsidRPr="009D4305">
              <w:t>Hayvan yemleri  -  Rutubet tayini</w:t>
            </w:r>
          </w:p>
        </w:tc>
        <w:tc>
          <w:tcPr>
            <w:tcW w:w="4394" w:type="dxa"/>
          </w:tcPr>
          <w:p w:rsidR="009739B9" w:rsidRPr="009D4305" w:rsidRDefault="009739B9" w:rsidP="000A42B2">
            <w:r w:rsidRPr="009D4305">
              <w:t>Animal feeds - Determination of moisture</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Pr>
                <w:color w:val="000000"/>
              </w:rPr>
              <w:t>TS 6322</w:t>
            </w:r>
          </w:p>
        </w:tc>
        <w:tc>
          <w:tcPr>
            <w:tcW w:w="4253" w:type="dxa"/>
          </w:tcPr>
          <w:p w:rsidR="009739B9" w:rsidRPr="009D4305" w:rsidRDefault="009739B9" w:rsidP="000A42B2">
            <w:r>
              <w:t>Hayvan yemleri - Kükürt tayini</w:t>
            </w:r>
          </w:p>
        </w:tc>
        <w:tc>
          <w:tcPr>
            <w:tcW w:w="4394" w:type="dxa"/>
          </w:tcPr>
          <w:p w:rsidR="009739B9" w:rsidRPr="009D4305" w:rsidRDefault="009739B9" w:rsidP="000A42B2">
            <w:r w:rsidRPr="00276A97">
              <w:t xml:space="preserve">Animal feeds - Determination of </w:t>
            </w:r>
            <w:r>
              <w:t>sulfur</w:t>
            </w:r>
          </w:p>
        </w:tc>
      </w:tr>
      <w:tr w:rsidR="009739B9" w:rsidRPr="004A3986">
        <w:trPr>
          <w:trHeight w:val="451"/>
        </w:trPr>
        <w:tc>
          <w:tcPr>
            <w:tcW w:w="1305" w:type="dxa"/>
          </w:tcPr>
          <w:p w:rsidR="009739B9" w:rsidRDefault="009739B9" w:rsidP="00B12179">
            <w:pPr>
              <w:pStyle w:val="Header"/>
              <w:tabs>
                <w:tab w:val="clear" w:pos="4536"/>
                <w:tab w:val="clear" w:pos="9072"/>
              </w:tabs>
              <w:rPr>
                <w:color w:val="000000"/>
              </w:rPr>
            </w:pPr>
            <w:r w:rsidRPr="00F85A58">
              <w:rPr>
                <w:color w:val="000000"/>
              </w:rPr>
              <w:t>TS ISO 6491</w:t>
            </w:r>
            <w:r>
              <w:rPr>
                <w:color w:val="000000"/>
              </w:rPr>
              <w:t>*</w:t>
            </w:r>
          </w:p>
        </w:tc>
        <w:tc>
          <w:tcPr>
            <w:tcW w:w="4253" w:type="dxa"/>
          </w:tcPr>
          <w:p w:rsidR="009739B9" w:rsidRDefault="009739B9" w:rsidP="00B12179">
            <w:r w:rsidRPr="009D4305">
              <w:t>Hayvan yemleri - Fosfor muhtevasının tayini-Spektrometrik metot</w:t>
            </w:r>
          </w:p>
        </w:tc>
        <w:tc>
          <w:tcPr>
            <w:tcW w:w="4394" w:type="dxa"/>
          </w:tcPr>
          <w:p w:rsidR="009739B9" w:rsidRPr="00276A97" w:rsidRDefault="009739B9" w:rsidP="00B12179">
            <w:r w:rsidRPr="009D4305">
              <w:t>Animal feeding stuffs - Determination of phosphorus content - Spectrometric method</w:t>
            </w:r>
          </w:p>
        </w:tc>
      </w:tr>
      <w:tr w:rsidR="009739B9" w:rsidRPr="004A3986">
        <w:trPr>
          <w:trHeight w:val="451"/>
        </w:trPr>
        <w:tc>
          <w:tcPr>
            <w:tcW w:w="1305" w:type="dxa"/>
          </w:tcPr>
          <w:p w:rsidR="009739B9" w:rsidRDefault="009739B9" w:rsidP="00B12179">
            <w:pPr>
              <w:pStyle w:val="Header"/>
              <w:tabs>
                <w:tab w:val="clear" w:pos="4536"/>
                <w:tab w:val="clear" w:pos="9072"/>
              </w:tabs>
              <w:rPr>
                <w:color w:val="000000"/>
              </w:rPr>
            </w:pPr>
            <w:r w:rsidRPr="00F85A58">
              <w:rPr>
                <w:color w:val="000000"/>
              </w:rPr>
              <w:t>TS ISO 6495</w:t>
            </w:r>
          </w:p>
        </w:tc>
        <w:tc>
          <w:tcPr>
            <w:tcW w:w="4253" w:type="dxa"/>
          </w:tcPr>
          <w:p w:rsidR="009739B9" w:rsidRDefault="009739B9" w:rsidP="00B12179">
            <w:r w:rsidRPr="009D4305">
              <w:t>Hayvan yemleri - Suda çözünebilen klorür muhtevasının tayini</w:t>
            </w:r>
          </w:p>
        </w:tc>
        <w:tc>
          <w:tcPr>
            <w:tcW w:w="4394" w:type="dxa"/>
          </w:tcPr>
          <w:p w:rsidR="009739B9" w:rsidRPr="00276A97" w:rsidRDefault="009739B9" w:rsidP="00B12179">
            <w:r w:rsidRPr="009D4305">
              <w:t>Animal feeding stuffs - Determination of water-soluble chlorides content</w:t>
            </w:r>
          </w:p>
        </w:tc>
      </w:tr>
      <w:tr w:rsidR="009739B9" w:rsidRPr="004A3986">
        <w:trPr>
          <w:trHeight w:val="451"/>
        </w:trPr>
        <w:tc>
          <w:tcPr>
            <w:tcW w:w="1305" w:type="dxa"/>
          </w:tcPr>
          <w:p w:rsidR="009739B9" w:rsidRDefault="009739B9" w:rsidP="000A42B2">
            <w:pPr>
              <w:pStyle w:val="Header"/>
              <w:tabs>
                <w:tab w:val="clear" w:pos="4536"/>
                <w:tab w:val="clear" w:pos="9072"/>
              </w:tabs>
              <w:rPr>
                <w:color w:val="000000"/>
              </w:rPr>
            </w:pPr>
            <w:r w:rsidRPr="00AF5939">
              <w:t>TS EN ISO 6498</w:t>
            </w:r>
          </w:p>
        </w:tc>
        <w:tc>
          <w:tcPr>
            <w:tcW w:w="4253" w:type="dxa"/>
          </w:tcPr>
          <w:p w:rsidR="009739B9" w:rsidRDefault="009739B9" w:rsidP="000A42B2">
            <w:r w:rsidRPr="00A304B6">
              <w:t>Hayvan yemleri</w:t>
            </w:r>
            <w:r w:rsidRPr="00146DAA">
              <w:t xml:space="preserve"> </w:t>
            </w:r>
            <w:r w:rsidRPr="00CD0B88">
              <w:t>- Analiz numunesinin hazırlanması</w:t>
            </w:r>
          </w:p>
        </w:tc>
        <w:tc>
          <w:tcPr>
            <w:tcW w:w="4394" w:type="dxa"/>
          </w:tcPr>
          <w:p w:rsidR="009739B9" w:rsidRPr="00276A97" w:rsidRDefault="009739B9" w:rsidP="000A42B2">
            <w:r w:rsidRPr="00C768EC">
              <w:t>Animal feeding struffs</w:t>
            </w:r>
            <w:r w:rsidRPr="00167FD2">
              <w:t xml:space="preserve"> </w:t>
            </w:r>
            <w:r w:rsidRPr="00122979">
              <w:t>- Preparation of test sample</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sidRPr="00F85A58">
              <w:rPr>
                <w:color w:val="000000"/>
              </w:rPr>
              <w:t>TS 6732</w:t>
            </w:r>
          </w:p>
        </w:tc>
        <w:tc>
          <w:tcPr>
            <w:tcW w:w="4253" w:type="dxa"/>
          </w:tcPr>
          <w:p w:rsidR="009739B9" w:rsidRPr="009D4305" w:rsidRDefault="009739B9" w:rsidP="000A42B2">
            <w:r w:rsidRPr="009D4305">
              <w:t>Hayvan yemleri - Selenyum tayini</w:t>
            </w:r>
          </w:p>
        </w:tc>
        <w:tc>
          <w:tcPr>
            <w:tcW w:w="4394" w:type="dxa"/>
          </w:tcPr>
          <w:p w:rsidR="009739B9" w:rsidRPr="009D4305" w:rsidRDefault="009739B9">
            <w:r w:rsidRPr="009D4305">
              <w:t>Animal feeds - Determination of selenium</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sidRPr="00AF5939">
              <w:t>TS EN ISO 6865</w:t>
            </w:r>
          </w:p>
        </w:tc>
        <w:tc>
          <w:tcPr>
            <w:tcW w:w="4253" w:type="dxa"/>
          </w:tcPr>
          <w:p w:rsidR="009739B9" w:rsidRPr="009D4305" w:rsidRDefault="009739B9" w:rsidP="000A42B2">
            <w:r w:rsidRPr="00AF5939">
              <w:t>Hayvan yemleri</w:t>
            </w:r>
            <w:r>
              <w:t xml:space="preserve"> </w:t>
            </w:r>
            <w:r w:rsidRPr="00AF5939">
              <w:t>- Ham selüloz muhtevası tayini</w:t>
            </w:r>
            <w:r>
              <w:t xml:space="preserve"> </w:t>
            </w:r>
            <w:r w:rsidRPr="00AF5939">
              <w:t>- Ara filtrasyon metodu</w:t>
            </w:r>
          </w:p>
        </w:tc>
        <w:tc>
          <w:tcPr>
            <w:tcW w:w="4394" w:type="dxa"/>
          </w:tcPr>
          <w:p w:rsidR="009739B9" w:rsidRPr="009D4305" w:rsidRDefault="009739B9" w:rsidP="000A42B2">
            <w:r w:rsidRPr="00AF5939">
              <w:t>Animal feeding stuffs</w:t>
            </w:r>
            <w:r>
              <w:t xml:space="preserve"> </w:t>
            </w:r>
            <w:r w:rsidRPr="00AF5939">
              <w:t>- Determination of crude fibre content</w:t>
            </w:r>
            <w:r>
              <w:t xml:space="preserve"> </w:t>
            </w:r>
            <w:r w:rsidRPr="00AF5939">
              <w:t>- Method with intermediate filtration</w:t>
            </w:r>
          </w:p>
        </w:tc>
      </w:tr>
      <w:tr w:rsidR="009739B9" w:rsidRPr="004A3986">
        <w:trPr>
          <w:trHeight w:val="451"/>
        </w:trPr>
        <w:tc>
          <w:tcPr>
            <w:tcW w:w="1305" w:type="dxa"/>
          </w:tcPr>
          <w:p w:rsidR="009739B9" w:rsidRPr="00AF5939" w:rsidRDefault="009739B9" w:rsidP="00B12179">
            <w:pPr>
              <w:pStyle w:val="Header"/>
              <w:tabs>
                <w:tab w:val="clear" w:pos="4536"/>
                <w:tab w:val="clear" w:pos="9072"/>
              </w:tabs>
            </w:pPr>
            <w:r w:rsidRPr="00A60797">
              <w:t>TS EN ISO 6869</w:t>
            </w:r>
          </w:p>
        </w:tc>
        <w:tc>
          <w:tcPr>
            <w:tcW w:w="4253" w:type="dxa"/>
          </w:tcPr>
          <w:p w:rsidR="009739B9" w:rsidRPr="00AF5939" w:rsidRDefault="009739B9" w:rsidP="00B12179">
            <w:r w:rsidRPr="00A60797">
              <w:t>Hayvan yemleri - Kalsiyum, bakır, demir, magnezyum, mangan, potasyum, sodyum ve çinko içeriğinin tayini - Atomik absorpsiyon spektrometri metodu</w:t>
            </w:r>
          </w:p>
        </w:tc>
        <w:tc>
          <w:tcPr>
            <w:tcW w:w="4394" w:type="dxa"/>
          </w:tcPr>
          <w:p w:rsidR="009739B9" w:rsidRPr="00AF5939" w:rsidRDefault="009739B9" w:rsidP="00B12179">
            <w:r w:rsidRPr="00A60797">
              <w:t>Animal feeding stuffs - Determination of the contents of calcium, copper, iron, magnesium, manganese, potassium, sodium and zinc - Method using atomic absorption spectrometry</w:t>
            </w:r>
          </w:p>
        </w:tc>
      </w:tr>
      <w:tr w:rsidR="009739B9" w:rsidRPr="004A3986">
        <w:trPr>
          <w:trHeight w:val="451"/>
        </w:trPr>
        <w:tc>
          <w:tcPr>
            <w:tcW w:w="1305" w:type="dxa"/>
          </w:tcPr>
          <w:p w:rsidR="009739B9" w:rsidRPr="00F85A58" w:rsidRDefault="009739B9" w:rsidP="000A42B2">
            <w:pPr>
              <w:pStyle w:val="Header"/>
              <w:tabs>
                <w:tab w:val="clear" w:pos="4536"/>
                <w:tab w:val="clear" w:pos="9072"/>
              </w:tabs>
              <w:rPr>
                <w:color w:val="000000"/>
              </w:rPr>
            </w:pPr>
            <w:r w:rsidRPr="00F85A58">
              <w:rPr>
                <w:color w:val="000000"/>
              </w:rPr>
              <w:t>TS 9610</w:t>
            </w:r>
          </w:p>
        </w:tc>
        <w:tc>
          <w:tcPr>
            <w:tcW w:w="4253" w:type="dxa"/>
          </w:tcPr>
          <w:p w:rsidR="009739B9" w:rsidRPr="009D4305" w:rsidRDefault="009739B9" w:rsidP="000A42B2">
            <w:r w:rsidRPr="009D4305">
              <w:t>Hayvan yemleri - Metabolik  (çevrilebilir) enerji tayini kimyasal metot</w:t>
            </w:r>
          </w:p>
        </w:tc>
        <w:tc>
          <w:tcPr>
            <w:tcW w:w="4394" w:type="dxa"/>
          </w:tcPr>
          <w:p w:rsidR="009739B9" w:rsidRPr="009D4305" w:rsidRDefault="009739B9" w:rsidP="000A42B2">
            <w:r w:rsidRPr="009D4305">
              <w:t>Animal feeds - Determintion of metabolizable energy (chemical method)</w:t>
            </w:r>
          </w:p>
        </w:tc>
      </w:tr>
      <w:tr w:rsidR="009739B9" w:rsidRPr="004A3986">
        <w:trPr>
          <w:trHeight w:val="451"/>
        </w:trPr>
        <w:tc>
          <w:tcPr>
            <w:tcW w:w="1305" w:type="dxa"/>
          </w:tcPr>
          <w:p w:rsidR="009739B9" w:rsidRPr="00F85A58" w:rsidRDefault="009739B9" w:rsidP="00B12179">
            <w:pPr>
              <w:pStyle w:val="Header"/>
              <w:tabs>
                <w:tab w:val="clear" w:pos="4536"/>
                <w:tab w:val="clear" w:pos="9072"/>
              </w:tabs>
              <w:rPr>
                <w:color w:val="000000"/>
              </w:rPr>
            </w:pPr>
            <w:r w:rsidRPr="00F85A58">
              <w:rPr>
                <w:color w:val="000000"/>
              </w:rPr>
              <w:t>TS EN ISO 16050</w:t>
            </w:r>
          </w:p>
        </w:tc>
        <w:tc>
          <w:tcPr>
            <w:tcW w:w="4253" w:type="dxa"/>
          </w:tcPr>
          <w:p w:rsidR="009739B9" w:rsidRPr="009D4305" w:rsidRDefault="009739B9" w:rsidP="00B12179">
            <w:r w:rsidRPr="009D4305">
              <w:t>Gıda maddeleri - Hububat, sert kabuklu yemiş ve bunlardan üretilmiş ürünler içindeki aflatoksin B1 ve toplam aflatoksin (B1, B2, G1 ve G2) muhtevasının tayini - Yüksek performanslı sıvı kromatografi yöntemi</w:t>
            </w:r>
          </w:p>
        </w:tc>
        <w:tc>
          <w:tcPr>
            <w:tcW w:w="4394" w:type="dxa"/>
          </w:tcPr>
          <w:p w:rsidR="009739B9" w:rsidRPr="009D4305" w:rsidRDefault="009739B9" w:rsidP="00B12179">
            <w:r w:rsidRPr="009D4305">
              <w:t>Foodstuffs – Determination of aflatoxin B1, and the total content of aflatoxins B1, B2, G1 and G2 in cereals, nuts and derived products – High - performance liquid chromatographic method</w:t>
            </w:r>
          </w:p>
        </w:tc>
      </w:tr>
    </w:tbl>
    <w:p w:rsidR="009739B9" w:rsidRDefault="009739B9" w:rsidP="00B64CD8"/>
    <w:p w:rsidR="009739B9" w:rsidRPr="00BB7401" w:rsidRDefault="009739B9" w:rsidP="00B64CD8">
      <w:pPr>
        <w:pStyle w:val="Heading1"/>
        <w:rPr>
          <w:lang w:val="tr-TR"/>
        </w:rPr>
      </w:pPr>
      <w:bookmarkStart w:id="54" w:name="_Toc264913504"/>
      <w:bookmarkStart w:id="55" w:name="_Toc266447938"/>
      <w:bookmarkStart w:id="56" w:name="_Toc349927029"/>
      <w:bookmarkStart w:id="57" w:name="_Toc404105386"/>
      <w:r w:rsidRPr="00CE1320">
        <w:t>3</w:t>
      </w:r>
      <w:r w:rsidRPr="00CE1320">
        <w:tab/>
      </w:r>
      <w:r w:rsidRPr="00BB7401">
        <w:rPr>
          <w:lang w:val="tr-TR"/>
        </w:rPr>
        <w:t>Terimler ve tarifler</w:t>
      </w:r>
      <w:bookmarkEnd w:id="50"/>
      <w:bookmarkEnd w:id="51"/>
      <w:bookmarkEnd w:id="52"/>
      <w:bookmarkEnd w:id="53"/>
      <w:bookmarkEnd w:id="54"/>
      <w:bookmarkEnd w:id="55"/>
      <w:bookmarkEnd w:id="56"/>
      <w:bookmarkEnd w:id="57"/>
    </w:p>
    <w:p w:rsidR="009739B9" w:rsidRPr="004F67B4" w:rsidRDefault="009739B9" w:rsidP="00B64CD8">
      <w:pPr>
        <w:rPr>
          <w:color w:val="000000"/>
          <w:spacing w:val="2"/>
        </w:rPr>
      </w:pPr>
      <w:bookmarkStart w:id="58" w:name="_Toc184575189"/>
      <w:bookmarkStart w:id="59" w:name="_Toc187124020"/>
      <w:bookmarkStart w:id="60" w:name="_Toc187124108"/>
      <w:bookmarkStart w:id="61" w:name="_Toc187124490"/>
    </w:p>
    <w:p w:rsidR="009739B9" w:rsidRPr="00BB7401" w:rsidRDefault="009739B9" w:rsidP="00B64CD8">
      <w:pPr>
        <w:pStyle w:val="Heading2"/>
        <w:rPr>
          <w:lang w:val="tr-TR"/>
        </w:rPr>
      </w:pPr>
      <w:bookmarkStart w:id="62" w:name="_Toc349927030"/>
      <w:bookmarkStart w:id="63" w:name="_Toc404105387"/>
      <w:r w:rsidRPr="00BB7401">
        <w:rPr>
          <w:lang w:val="tr-TR"/>
        </w:rPr>
        <w:t>3.1</w:t>
      </w:r>
      <w:r w:rsidRPr="00BB7401">
        <w:rPr>
          <w:lang w:val="tr-TR"/>
        </w:rPr>
        <w:tab/>
      </w:r>
      <w:bookmarkEnd w:id="62"/>
      <w:r>
        <w:rPr>
          <w:lang w:val="tr-TR"/>
        </w:rPr>
        <w:t>Kuzu başlangıç</w:t>
      </w:r>
      <w:r w:rsidRPr="00BB7401">
        <w:rPr>
          <w:lang w:val="tr-TR"/>
        </w:rPr>
        <w:t xml:space="preserve"> yemi</w:t>
      </w:r>
      <w:bookmarkEnd w:id="63"/>
      <w:r w:rsidRPr="00BB7401">
        <w:rPr>
          <w:lang w:val="tr-TR"/>
        </w:rPr>
        <w:t xml:space="preserve"> </w:t>
      </w:r>
    </w:p>
    <w:p w:rsidR="009739B9" w:rsidRPr="004F67B4" w:rsidRDefault="009739B9" w:rsidP="00B64CD8">
      <w:pPr>
        <w:shd w:val="clear" w:color="auto" w:fill="FFFFFF"/>
        <w:jc w:val="both"/>
        <w:rPr>
          <w:color w:val="000000"/>
        </w:rPr>
      </w:pPr>
      <w:r>
        <w:rPr>
          <w:color w:val="000000"/>
        </w:rPr>
        <w:t>Kuzu başlangıç</w:t>
      </w:r>
      <w:r w:rsidRPr="004F67B4">
        <w:rPr>
          <w:color w:val="000000"/>
        </w:rPr>
        <w:t xml:space="preserve"> yemi hammaddesinin büyük bir kısmı bitkisel ve hayvansal kaynaklı yem maddelerinden oluşan;  </w:t>
      </w:r>
      <w:r>
        <w:rPr>
          <w:color w:val="000000"/>
        </w:rPr>
        <w:t xml:space="preserve">1 ila 8 haftalık </w:t>
      </w:r>
      <w:r w:rsidRPr="00C951D8">
        <w:rPr>
          <w:color w:val="000000"/>
        </w:rPr>
        <w:t>sağlıklı</w:t>
      </w:r>
      <w:r>
        <w:rPr>
          <w:color w:val="000000"/>
        </w:rPr>
        <w:t xml:space="preserve"> kuzuların </w:t>
      </w:r>
      <w:r w:rsidRPr="004F67B4">
        <w:rPr>
          <w:color w:val="000000"/>
        </w:rPr>
        <w:t>beslenmesinde kullanılan ve ihtiyaçları olan protein, enerji, mineral, vitamin ve diğer yem katkı maddelerini ihtiva eden ince, granül veya pelet yapıdaki tüketime hazır karma yem.</w:t>
      </w:r>
    </w:p>
    <w:p w:rsidR="009739B9" w:rsidRPr="004F67B4" w:rsidRDefault="009739B9" w:rsidP="00B64CD8">
      <w:pPr>
        <w:shd w:val="clear" w:color="auto" w:fill="FFFFFF"/>
        <w:jc w:val="both"/>
        <w:rPr>
          <w:color w:val="000000"/>
        </w:rPr>
      </w:pPr>
    </w:p>
    <w:p w:rsidR="009739B9" w:rsidRPr="00BB7401" w:rsidRDefault="009739B9" w:rsidP="00B64CD8">
      <w:pPr>
        <w:pStyle w:val="Heading2"/>
        <w:rPr>
          <w:lang w:val="tr-TR"/>
        </w:rPr>
      </w:pPr>
      <w:bookmarkStart w:id="64" w:name="_Toc524434548"/>
      <w:bookmarkStart w:id="65" w:name="_Toc35849313"/>
      <w:bookmarkStart w:id="66" w:name="_Toc349927031"/>
      <w:bookmarkStart w:id="67" w:name="_Toc404105388"/>
      <w:r w:rsidRPr="00BB7401">
        <w:rPr>
          <w:color w:val="000000"/>
          <w:lang w:val="tr-TR"/>
        </w:rPr>
        <w:t>3.</w:t>
      </w:r>
      <w:r>
        <w:rPr>
          <w:color w:val="000000"/>
          <w:lang w:val="tr-TR"/>
        </w:rPr>
        <w:t>2</w:t>
      </w:r>
      <w:r w:rsidRPr="00BB7401">
        <w:rPr>
          <w:color w:val="000000"/>
          <w:lang w:val="tr-TR"/>
        </w:rPr>
        <w:tab/>
      </w:r>
      <w:bookmarkEnd w:id="64"/>
      <w:bookmarkEnd w:id="65"/>
      <w:bookmarkEnd w:id="66"/>
      <w:r w:rsidRPr="00BB7401">
        <w:rPr>
          <w:lang w:val="tr-TR"/>
        </w:rPr>
        <w:t>Bozulmuş yem</w:t>
      </w:r>
      <w:bookmarkEnd w:id="67"/>
    </w:p>
    <w:p w:rsidR="009739B9" w:rsidRPr="004F67B4" w:rsidRDefault="009739B9" w:rsidP="00B64CD8">
      <w:pPr>
        <w:shd w:val="clear" w:color="auto" w:fill="FFFFFF"/>
        <w:jc w:val="both"/>
      </w:pPr>
      <w:r w:rsidRPr="004F67B4">
        <w:t xml:space="preserve">Küflenmiş, kızışmış, böceklenmiş, acılaşmış, rengi değişmiş, topaklanmış ve doğal yapısı bozulmuş yem.  </w:t>
      </w:r>
    </w:p>
    <w:p w:rsidR="009739B9" w:rsidRPr="004F67B4" w:rsidRDefault="009739B9" w:rsidP="00B64CD8">
      <w:pPr>
        <w:shd w:val="clear" w:color="auto" w:fill="FFFFFF"/>
        <w:jc w:val="both"/>
        <w:rPr>
          <w:b/>
          <w:bCs/>
          <w:color w:val="000000"/>
        </w:rPr>
      </w:pPr>
      <w:bookmarkStart w:id="68" w:name="_Toc524434549"/>
      <w:bookmarkStart w:id="69" w:name="_Toc35849314"/>
    </w:p>
    <w:p w:rsidR="009739B9" w:rsidRPr="00BB7401" w:rsidRDefault="009739B9" w:rsidP="00B64CD8">
      <w:pPr>
        <w:pStyle w:val="Heading2"/>
        <w:rPr>
          <w:lang w:val="tr-TR"/>
        </w:rPr>
      </w:pPr>
      <w:bookmarkStart w:id="70" w:name="_Toc349927032"/>
      <w:bookmarkStart w:id="71" w:name="_Toc404105389"/>
      <w:r w:rsidRPr="00BB7401">
        <w:rPr>
          <w:color w:val="000000"/>
          <w:lang w:val="tr-TR"/>
        </w:rPr>
        <w:t>3.</w:t>
      </w:r>
      <w:r>
        <w:rPr>
          <w:color w:val="000000"/>
          <w:lang w:val="tr-TR"/>
        </w:rPr>
        <w:t>3</w:t>
      </w:r>
      <w:r w:rsidRPr="00BB7401">
        <w:rPr>
          <w:color w:val="000000"/>
          <w:lang w:val="tr-TR"/>
        </w:rPr>
        <w:tab/>
      </w:r>
      <w:bookmarkEnd w:id="68"/>
      <w:bookmarkEnd w:id="69"/>
      <w:bookmarkEnd w:id="70"/>
      <w:r w:rsidRPr="00BB7401">
        <w:rPr>
          <w:lang w:val="tr-TR"/>
        </w:rPr>
        <w:t>Yabancı madde</w:t>
      </w:r>
      <w:bookmarkEnd w:id="71"/>
      <w:r w:rsidRPr="00BB7401">
        <w:rPr>
          <w:lang w:val="tr-TR"/>
        </w:rPr>
        <w:t xml:space="preserve"> </w:t>
      </w:r>
    </w:p>
    <w:p w:rsidR="009739B9" w:rsidRPr="004F67B4" w:rsidRDefault="009739B9" w:rsidP="00B64CD8">
      <w:pPr>
        <w:shd w:val="clear" w:color="auto" w:fill="FFFFFF"/>
        <w:jc w:val="both"/>
        <w:rPr>
          <w:color w:val="000000"/>
        </w:rPr>
      </w:pPr>
      <w:r>
        <w:t>Kuzu başlangıç</w:t>
      </w:r>
      <w:r w:rsidRPr="004F67B4">
        <w:t xml:space="preserve"> yeminde bulunan yem maddeleri ve yem katkı maddesi dışındaki gözle görülebilen her türlü madde.</w:t>
      </w:r>
    </w:p>
    <w:p w:rsidR="009739B9" w:rsidRPr="004F67B4" w:rsidRDefault="009739B9" w:rsidP="00B64CD8">
      <w:pPr>
        <w:shd w:val="clear" w:color="auto" w:fill="FFFFFF"/>
        <w:jc w:val="both"/>
        <w:rPr>
          <w:color w:val="000000"/>
        </w:rPr>
      </w:pPr>
    </w:p>
    <w:p w:rsidR="009739B9" w:rsidRDefault="009739B9">
      <w:pPr>
        <w:spacing w:after="200" w:line="276" w:lineRule="auto"/>
        <w:rPr>
          <w:rFonts w:eastAsia="SimSun"/>
          <w:b/>
          <w:bCs/>
          <w:sz w:val="28"/>
          <w:szCs w:val="28"/>
        </w:rPr>
      </w:pPr>
      <w:bookmarkStart w:id="72" w:name="_Toc264913508"/>
      <w:bookmarkStart w:id="73" w:name="_Toc266447942"/>
      <w:bookmarkStart w:id="74" w:name="_Toc349927037"/>
      <w:bookmarkStart w:id="75" w:name="_Toc404105390"/>
      <w:bookmarkStart w:id="76" w:name="_Toc184575190"/>
      <w:bookmarkStart w:id="77" w:name="_Toc187124021"/>
      <w:bookmarkStart w:id="78" w:name="_Toc187124109"/>
      <w:bookmarkStart w:id="79" w:name="_Toc187124491"/>
      <w:bookmarkEnd w:id="58"/>
      <w:bookmarkEnd w:id="59"/>
      <w:bookmarkEnd w:id="60"/>
      <w:bookmarkEnd w:id="61"/>
      <w:r>
        <w:br w:type="page"/>
      </w:r>
    </w:p>
    <w:p w:rsidR="009739B9" w:rsidRPr="00BB7401" w:rsidRDefault="009739B9" w:rsidP="00B64CD8">
      <w:pPr>
        <w:pStyle w:val="Heading1"/>
        <w:rPr>
          <w:lang w:val="tr-TR"/>
        </w:rPr>
      </w:pPr>
      <w:r w:rsidRPr="00BB7401">
        <w:rPr>
          <w:lang w:val="tr-TR"/>
        </w:rPr>
        <w:t>4</w:t>
      </w:r>
      <w:r w:rsidRPr="00BB7401">
        <w:rPr>
          <w:lang w:val="tr-TR"/>
        </w:rPr>
        <w:tab/>
        <w:t>Sınıflandırma ve özellikler</w:t>
      </w:r>
      <w:bookmarkEnd w:id="72"/>
      <w:bookmarkEnd w:id="73"/>
      <w:bookmarkEnd w:id="74"/>
      <w:bookmarkEnd w:id="75"/>
    </w:p>
    <w:bookmarkEnd w:id="76"/>
    <w:bookmarkEnd w:id="77"/>
    <w:bookmarkEnd w:id="78"/>
    <w:bookmarkEnd w:id="79"/>
    <w:p w:rsidR="009739B9" w:rsidRPr="004F67B4" w:rsidRDefault="009739B9" w:rsidP="00B64CD8">
      <w:pPr>
        <w:jc w:val="both"/>
      </w:pPr>
    </w:p>
    <w:p w:rsidR="009739B9" w:rsidRPr="00BB7401" w:rsidRDefault="009739B9" w:rsidP="00B64CD8">
      <w:pPr>
        <w:pStyle w:val="Heading2"/>
        <w:rPr>
          <w:lang w:val="tr-TR"/>
        </w:rPr>
      </w:pPr>
      <w:bookmarkStart w:id="80" w:name="_Toc404105391"/>
      <w:bookmarkStart w:id="81" w:name="_Toc524434555"/>
      <w:bookmarkStart w:id="82" w:name="_Toc35849322"/>
      <w:bookmarkStart w:id="83" w:name="_Toc349927038"/>
      <w:r w:rsidRPr="00BB7401">
        <w:rPr>
          <w:lang w:val="tr-TR"/>
        </w:rPr>
        <w:t>4.1</w:t>
      </w:r>
      <w:r w:rsidRPr="00BB7401">
        <w:rPr>
          <w:lang w:val="tr-TR"/>
        </w:rPr>
        <w:tab/>
        <w:t>Sınıflandırma</w:t>
      </w:r>
      <w:bookmarkEnd w:id="80"/>
    </w:p>
    <w:p w:rsidR="009739B9" w:rsidRPr="004F67B4" w:rsidRDefault="009739B9" w:rsidP="009D4305"/>
    <w:p w:rsidR="009739B9" w:rsidRPr="004F67B4" w:rsidRDefault="009739B9" w:rsidP="00D93C25">
      <w:pPr>
        <w:pStyle w:val="Heading3"/>
        <w:jc w:val="both"/>
        <w:rPr>
          <w:sz w:val="20"/>
          <w:szCs w:val="20"/>
        </w:rPr>
      </w:pPr>
      <w:r w:rsidRPr="004F67B4">
        <w:t>4.1.1</w:t>
      </w:r>
      <w:bookmarkEnd w:id="81"/>
      <w:bookmarkEnd w:id="82"/>
      <w:bookmarkEnd w:id="83"/>
      <w:r w:rsidRPr="004F67B4">
        <w:t xml:space="preserve"> </w:t>
      </w:r>
      <w:r w:rsidRPr="004F67B4">
        <w:tab/>
        <w:t>Sınıflar</w:t>
      </w:r>
    </w:p>
    <w:p w:rsidR="009739B9" w:rsidRPr="004F67B4" w:rsidRDefault="009739B9" w:rsidP="00D93C25">
      <w:pPr>
        <w:shd w:val="clear" w:color="auto" w:fill="FFFFFF"/>
        <w:jc w:val="both"/>
      </w:pPr>
      <w:r>
        <w:t>Kuzu başlangıç</w:t>
      </w:r>
      <w:r w:rsidRPr="004F67B4">
        <w:t xml:space="preserve"> yemleri;</w:t>
      </w:r>
    </w:p>
    <w:p w:rsidR="009739B9" w:rsidRDefault="009739B9" w:rsidP="009D4305">
      <w:bookmarkStart w:id="84" w:name="_Toc383525639"/>
      <w:r w:rsidRPr="004F67B4">
        <w:t xml:space="preserve">- </w:t>
      </w:r>
      <w:bookmarkEnd w:id="84"/>
      <w:r w:rsidRPr="00BB7401">
        <w:t xml:space="preserve"> </w:t>
      </w:r>
      <w:r>
        <w:t>1. Sınıf,</w:t>
      </w:r>
    </w:p>
    <w:p w:rsidR="009739B9" w:rsidRPr="004F67B4" w:rsidRDefault="009739B9" w:rsidP="009D4305">
      <w:bookmarkStart w:id="85" w:name="_Toc383525640"/>
      <w:r w:rsidRPr="004F67B4">
        <w:t xml:space="preserve">- </w:t>
      </w:r>
      <w:r>
        <w:t xml:space="preserve"> 2. </w:t>
      </w:r>
      <w:bookmarkEnd w:id="85"/>
      <w:r>
        <w:t>Sınıf</w:t>
      </w:r>
      <w:r w:rsidRPr="00BB7401">
        <w:t xml:space="preserve"> </w:t>
      </w:r>
    </w:p>
    <w:p w:rsidR="009739B9" w:rsidRPr="004F67B4" w:rsidRDefault="009739B9" w:rsidP="009D4305">
      <w:bookmarkStart w:id="86" w:name="_Toc383525641"/>
      <w:r w:rsidRPr="004F67B4">
        <w:t>olmak üzere iki sınıfa ayrılır.</w:t>
      </w:r>
      <w:bookmarkEnd w:id="86"/>
    </w:p>
    <w:p w:rsidR="009739B9" w:rsidRPr="004F67B4" w:rsidRDefault="009739B9" w:rsidP="00C57629"/>
    <w:p w:rsidR="009739B9" w:rsidRPr="004F67B4" w:rsidRDefault="009739B9" w:rsidP="00D93C25">
      <w:pPr>
        <w:pStyle w:val="Heading3"/>
        <w:jc w:val="both"/>
        <w:rPr>
          <w:sz w:val="20"/>
          <w:szCs w:val="20"/>
        </w:rPr>
      </w:pPr>
      <w:bookmarkStart w:id="87" w:name="_Toc524434556"/>
      <w:bookmarkStart w:id="88" w:name="_Toc35849323"/>
      <w:bookmarkStart w:id="89" w:name="_Toc349927039"/>
      <w:r w:rsidRPr="004F67B4">
        <w:t>4.1.2</w:t>
      </w:r>
      <w:r w:rsidRPr="004F67B4">
        <w:tab/>
      </w:r>
      <w:bookmarkEnd w:id="87"/>
      <w:bookmarkEnd w:id="88"/>
      <w:bookmarkEnd w:id="89"/>
      <w:r w:rsidRPr="004F67B4">
        <w:t>Tipler</w:t>
      </w:r>
    </w:p>
    <w:p w:rsidR="009739B9" w:rsidRPr="004F67B4" w:rsidRDefault="009739B9" w:rsidP="009D4305">
      <w:bookmarkStart w:id="90" w:name="_Toc383525642"/>
      <w:r>
        <w:t>Kuzu başlangıç</w:t>
      </w:r>
      <w:r w:rsidRPr="004F67B4">
        <w:t xml:space="preserve"> yemleri fiziki yapısına göre;</w:t>
      </w:r>
      <w:bookmarkEnd w:id="90"/>
    </w:p>
    <w:p w:rsidR="009739B9" w:rsidRPr="004F67B4" w:rsidRDefault="009739B9" w:rsidP="009D4305">
      <w:bookmarkStart w:id="91" w:name="_Toc383525643"/>
      <w:r w:rsidRPr="004F67B4">
        <w:t>- İnce</w:t>
      </w:r>
      <w:bookmarkEnd w:id="91"/>
      <w:r>
        <w:t>,</w:t>
      </w:r>
    </w:p>
    <w:p w:rsidR="009739B9" w:rsidRPr="004F67B4" w:rsidRDefault="009739B9" w:rsidP="009D4305">
      <w:r w:rsidRPr="004F67B4">
        <w:t>- Granül</w:t>
      </w:r>
      <w:r>
        <w:t>,</w:t>
      </w:r>
    </w:p>
    <w:p w:rsidR="009739B9" w:rsidRPr="004F67B4" w:rsidRDefault="009739B9" w:rsidP="009D4305">
      <w:bookmarkStart w:id="92" w:name="_Toc383525644"/>
      <w:r w:rsidRPr="004F67B4">
        <w:t>- Pelet</w:t>
      </w:r>
      <w:bookmarkEnd w:id="92"/>
    </w:p>
    <w:p w:rsidR="009739B9" w:rsidRPr="004F67B4" w:rsidRDefault="009739B9" w:rsidP="009D4305">
      <w:bookmarkStart w:id="93" w:name="_Toc383525645"/>
      <w:r w:rsidRPr="004F67B4">
        <w:t>olmak üzere üç tipe ayrılır.</w:t>
      </w:r>
      <w:bookmarkEnd w:id="93"/>
    </w:p>
    <w:p w:rsidR="009739B9" w:rsidRPr="004F67B4" w:rsidRDefault="009739B9" w:rsidP="007A11E3">
      <w:bookmarkStart w:id="94" w:name="_Toc349927040"/>
    </w:p>
    <w:p w:rsidR="009739B9" w:rsidRPr="00BB7401" w:rsidRDefault="009739B9" w:rsidP="00B64CD8">
      <w:pPr>
        <w:pStyle w:val="Heading2"/>
        <w:rPr>
          <w:color w:val="000000"/>
          <w:sz w:val="22"/>
          <w:szCs w:val="22"/>
          <w:lang w:val="tr-TR"/>
        </w:rPr>
      </w:pPr>
      <w:bookmarkStart w:id="95" w:name="_Toc404105392"/>
      <w:r w:rsidRPr="00BB7401">
        <w:rPr>
          <w:color w:val="000000"/>
          <w:lang w:val="tr-TR"/>
        </w:rPr>
        <w:t>4.2</w:t>
      </w:r>
      <w:r w:rsidRPr="00BB7401">
        <w:rPr>
          <w:color w:val="000000"/>
          <w:lang w:val="tr-TR"/>
        </w:rPr>
        <w:tab/>
        <w:t>Özellikler</w:t>
      </w:r>
      <w:bookmarkEnd w:id="94"/>
      <w:bookmarkEnd w:id="95"/>
    </w:p>
    <w:p w:rsidR="009739B9" w:rsidRPr="004F67B4" w:rsidRDefault="009739B9" w:rsidP="00B64CD8">
      <w:pPr>
        <w:shd w:val="clear" w:color="auto" w:fill="FFFFFF"/>
        <w:jc w:val="both"/>
        <w:rPr>
          <w:color w:val="C0504D"/>
        </w:rPr>
      </w:pPr>
    </w:p>
    <w:p w:rsidR="009739B9" w:rsidRPr="004F67B4" w:rsidRDefault="009739B9" w:rsidP="004C34CD">
      <w:pPr>
        <w:pStyle w:val="Heading3"/>
        <w:jc w:val="both"/>
        <w:rPr>
          <w:color w:val="000000"/>
        </w:rPr>
      </w:pPr>
      <w:bookmarkStart w:id="96" w:name="_Toc349927041"/>
      <w:r w:rsidRPr="004F67B4">
        <w:rPr>
          <w:color w:val="000000"/>
        </w:rPr>
        <w:t>4.2.1</w:t>
      </w:r>
      <w:r w:rsidRPr="004F67B4">
        <w:rPr>
          <w:color w:val="000000"/>
        </w:rPr>
        <w:tab/>
      </w:r>
      <w:r>
        <w:rPr>
          <w:color w:val="000000"/>
        </w:rPr>
        <w:t>Duyusal</w:t>
      </w:r>
      <w:r w:rsidRPr="004F67B4">
        <w:rPr>
          <w:color w:val="000000"/>
        </w:rPr>
        <w:t xml:space="preserve"> özellikler</w:t>
      </w:r>
    </w:p>
    <w:p w:rsidR="009739B9" w:rsidRPr="00894928" w:rsidRDefault="009739B9" w:rsidP="00894928">
      <w:r w:rsidRPr="00894928">
        <w:t>Kuzu başlangıç yeminin duyusal özellikleri Çizelge 1’de verilen değerlere uygun olmalıdır.</w:t>
      </w:r>
    </w:p>
    <w:p w:rsidR="009739B9" w:rsidRPr="00894928" w:rsidRDefault="009739B9" w:rsidP="00894928"/>
    <w:p w:rsidR="009739B9" w:rsidRDefault="009739B9">
      <w:pPr>
        <w:pStyle w:val="Heading3"/>
        <w:jc w:val="both"/>
        <w:rPr>
          <w:b w:val="0"/>
          <w:bCs w:val="0"/>
          <w:color w:val="000000"/>
          <w:sz w:val="20"/>
          <w:szCs w:val="20"/>
        </w:rPr>
      </w:pPr>
      <w:r w:rsidRPr="00BB7401">
        <w:rPr>
          <w:color w:val="000000"/>
          <w:sz w:val="20"/>
          <w:szCs w:val="20"/>
        </w:rPr>
        <w:t>Çizelge 1</w:t>
      </w:r>
      <w:r w:rsidRPr="004F67B4">
        <w:rPr>
          <w:b w:val="0"/>
          <w:bCs w:val="0"/>
          <w:color w:val="000000"/>
          <w:sz w:val="20"/>
          <w:szCs w:val="20"/>
        </w:rPr>
        <w:t xml:space="preserve"> </w:t>
      </w:r>
      <w:r>
        <w:rPr>
          <w:b w:val="0"/>
          <w:bCs w:val="0"/>
          <w:color w:val="000000"/>
          <w:sz w:val="20"/>
          <w:szCs w:val="20"/>
        </w:rPr>
        <w:t>–</w:t>
      </w:r>
      <w:r w:rsidRPr="004F67B4">
        <w:rPr>
          <w:b w:val="0"/>
          <w:bCs w:val="0"/>
          <w:color w:val="000000"/>
          <w:sz w:val="20"/>
          <w:szCs w:val="20"/>
        </w:rPr>
        <w:t xml:space="preserve"> </w:t>
      </w:r>
      <w:r>
        <w:rPr>
          <w:b w:val="0"/>
          <w:bCs w:val="0"/>
          <w:color w:val="000000"/>
          <w:sz w:val="20"/>
          <w:szCs w:val="20"/>
        </w:rPr>
        <w:t>Kuzu başlangıç</w:t>
      </w:r>
      <w:r w:rsidRPr="004F67B4">
        <w:rPr>
          <w:b w:val="0"/>
          <w:bCs w:val="0"/>
          <w:color w:val="000000"/>
          <w:sz w:val="20"/>
          <w:szCs w:val="20"/>
        </w:rPr>
        <w:t xml:space="preserve"> yeminin </w:t>
      </w:r>
      <w:r>
        <w:rPr>
          <w:b w:val="0"/>
          <w:bCs w:val="0"/>
          <w:color w:val="000000"/>
          <w:sz w:val="20"/>
          <w:szCs w:val="20"/>
        </w:rPr>
        <w:t>genel</w:t>
      </w:r>
      <w:r w:rsidRPr="004F67B4">
        <w:rPr>
          <w:b w:val="0"/>
          <w:bCs w:val="0"/>
          <w:color w:val="000000"/>
          <w:sz w:val="20"/>
          <w:szCs w:val="20"/>
        </w:rPr>
        <w:t xml:space="preserve"> özellikleri</w:t>
      </w:r>
    </w:p>
    <w:p w:rsidR="009739B9" w:rsidRPr="00894928" w:rsidRDefault="009739B9" w:rsidP="00894928"/>
    <w:p w:rsidR="009739B9" w:rsidRPr="00BB7401" w:rsidRDefault="009739B9" w:rsidP="00BB7401">
      <w:pPr>
        <w:rPr>
          <w:b/>
          <w:bCs/>
          <w:sz w:val="4"/>
          <w:szCs w:val="4"/>
        </w:rPr>
      </w:pPr>
    </w:p>
    <w:tbl>
      <w:tblPr>
        <w:tblW w:w="9665" w:type="dxa"/>
        <w:tblInd w:w="-106" w:type="dxa"/>
        <w:tblBorders>
          <w:top w:val="single" w:sz="6" w:space="0" w:color="auto"/>
          <w:left w:val="single" w:sz="6" w:space="0" w:color="auto"/>
          <w:right w:val="single" w:sz="6" w:space="0" w:color="auto"/>
        </w:tblBorders>
        <w:tblLayout w:type="fixed"/>
        <w:tblLook w:val="0000"/>
      </w:tblPr>
      <w:tblGrid>
        <w:gridCol w:w="1985"/>
        <w:gridCol w:w="7680"/>
      </w:tblGrid>
      <w:tr w:rsidR="009739B9" w:rsidRPr="004F67B4">
        <w:tc>
          <w:tcPr>
            <w:tcW w:w="1985" w:type="dxa"/>
            <w:tcBorders>
              <w:top w:val="single" w:sz="6" w:space="0" w:color="auto"/>
              <w:bottom w:val="single" w:sz="6" w:space="0" w:color="auto"/>
              <w:right w:val="single" w:sz="6" w:space="0" w:color="auto"/>
            </w:tcBorders>
            <w:vAlign w:val="center"/>
          </w:tcPr>
          <w:p w:rsidR="009739B9" w:rsidRPr="00BB7401" w:rsidRDefault="009739B9" w:rsidP="00BB7401">
            <w:pPr>
              <w:jc w:val="center"/>
              <w:rPr>
                <w:b/>
                <w:bCs/>
              </w:rPr>
            </w:pPr>
            <w:r w:rsidRPr="00BB7401">
              <w:rPr>
                <w:b/>
                <w:bCs/>
              </w:rPr>
              <w:t>Özellik</w:t>
            </w:r>
          </w:p>
        </w:tc>
        <w:tc>
          <w:tcPr>
            <w:tcW w:w="7680" w:type="dxa"/>
            <w:tcBorders>
              <w:top w:val="single" w:sz="6" w:space="0" w:color="auto"/>
              <w:left w:val="nil"/>
              <w:bottom w:val="single" w:sz="6" w:space="0" w:color="auto"/>
            </w:tcBorders>
          </w:tcPr>
          <w:p w:rsidR="009739B9" w:rsidRPr="00BB7401" w:rsidRDefault="009739B9" w:rsidP="008E65D5">
            <w:pPr>
              <w:jc w:val="center"/>
              <w:rPr>
                <w:b/>
                <w:bCs/>
              </w:rPr>
            </w:pPr>
            <w:r w:rsidRPr="00BB7401">
              <w:rPr>
                <w:b/>
                <w:bCs/>
              </w:rPr>
              <w:t>Değer</w:t>
            </w:r>
          </w:p>
        </w:tc>
      </w:tr>
      <w:tr w:rsidR="009739B9" w:rsidRPr="004F67B4">
        <w:tc>
          <w:tcPr>
            <w:tcW w:w="1985" w:type="dxa"/>
            <w:tcBorders>
              <w:top w:val="single" w:sz="6" w:space="0" w:color="auto"/>
              <w:right w:val="single" w:sz="6" w:space="0" w:color="auto"/>
            </w:tcBorders>
          </w:tcPr>
          <w:p w:rsidR="009739B9" w:rsidRPr="004F67B4" w:rsidRDefault="009739B9" w:rsidP="008E65D5">
            <w:r w:rsidRPr="004F67B4">
              <w:t>Renk ve görünüş</w:t>
            </w:r>
          </w:p>
        </w:tc>
        <w:tc>
          <w:tcPr>
            <w:tcW w:w="7680" w:type="dxa"/>
            <w:tcBorders>
              <w:top w:val="single" w:sz="6" w:space="0" w:color="auto"/>
              <w:left w:val="nil"/>
            </w:tcBorders>
          </w:tcPr>
          <w:p w:rsidR="009739B9" w:rsidRPr="004F67B4" w:rsidRDefault="009739B9" w:rsidP="008E65D5">
            <w:r w:rsidRPr="004F67B4">
              <w:t>Kendine özgü renk ve görünüşte olmalıdır.</w:t>
            </w:r>
          </w:p>
        </w:tc>
      </w:tr>
      <w:tr w:rsidR="009739B9" w:rsidRPr="004F67B4">
        <w:tc>
          <w:tcPr>
            <w:tcW w:w="1985" w:type="dxa"/>
            <w:tcBorders>
              <w:top w:val="nil"/>
              <w:bottom w:val="nil"/>
              <w:right w:val="single" w:sz="6" w:space="0" w:color="auto"/>
            </w:tcBorders>
          </w:tcPr>
          <w:p w:rsidR="009739B9" w:rsidRPr="004F67B4" w:rsidRDefault="009739B9" w:rsidP="008E65D5">
            <w:r w:rsidRPr="004F67B4">
              <w:t>Tat ve koku</w:t>
            </w:r>
          </w:p>
        </w:tc>
        <w:tc>
          <w:tcPr>
            <w:tcW w:w="7680" w:type="dxa"/>
            <w:tcBorders>
              <w:top w:val="nil"/>
              <w:left w:val="nil"/>
              <w:bottom w:val="nil"/>
            </w:tcBorders>
          </w:tcPr>
          <w:p w:rsidR="009739B9" w:rsidRPr="004F67B4" w:rsidRDefault="009739B9" w:rsidP="008E65D5">
            <w:r w:rsidRPr="004F67B4">
              <w:t>Kendine özgü tat ve kokuda olmalı, yabancı tat ve koku ihtiva etmemelidir.</w:t>
            </w:r>
          </w:p>
        </w:tc>
      </w:tr>
      <w:tr w:rsidR="009739B9" w:rsidRPr="004F67B4">
        <w:tc>
          <w:tcPr>
            <w:tcW w:w="1985" w:type="dxa"/>
            <w:tcBorders>
              <w:top w:val="nil"/>
              <w:bottom w:val="single" w:sz="6" w:space="0" w:color="auto"/>
              <w:right w:val="single" w:sz="6" w:space="0" w:color="auto"/>
            </w:tcBorders>
          </w:tcPr>
          <w:p w:rsidR="009739B9" w:rsidRPr="004F67B4" w:rsidRDefault="009739B9" w:rsidP="008E65D5">
            <w:r w:rsidRPr="004F67B4">
              <w:t>Yabancı madde</w:t>
            </w:r>
          </w:p>
        </w:tc>
        <w:tc>
          <w:tcPr>
            <w:tcW w:w="7680" w:type="dxa"/>
            <w:tcBorders>
              <w:top w:val="nil"/>
              <w:left w:val="nil"/>
              <w:bottom w:val="single" w:sz="6" w:space="0" w:color="auto"/>
            </w:tcBorders>
          </w:tcPr>
          <w:p w:rsidR="009739B9" w:rsidRPr="004F67B4" w:rsidRDefault="009739B9" w:rsidP="008E65D5">
            <w:r w:rsidRPr="004F67B4">
              <w:t>Bulunmamalıdır.</w:t>
            </w:r>
          </w:p>
        </w:tc>
      </w:tr>
    </w:tbl>
    <w:p w:rsidR="009739B9" w:rsidRPr="00894928" w:rsidRDefault="009739B9" w:rsidP="00894928"/>
    <w:p w:rsidR="009739B9" w:rsidRPr="00BB7401" w:rsidRDefault="009739B9" w:rsidP="00721558">
      <w:pPr>
        <w:jc w:val="both"/>
        <w:rPr>
          <w:b/>
          <w:bCs/>
          <w:color w:val="000000"/>
          <w:sz w:val="22"/>
          <w:szCs w:val="22"/>
          <w:lang w:eastAsia="zh-CN"/>
        </w:rPr>
      </w:pPr>
      <w:r w:rsidRPr="00BB7401">
        <w:rPr>
          <w:b/>
          <w:bCs/>
          <w:color w:val="000000"/>
          <w:sz w:val="22"/>
          <w:szCs w:val="22"/>
          <w:lang w:eastAsia="zh-CN"/>
        </w:rPr>
        <w:t>4.2.</w:t>
      </w:r>
      <w:r w:rsidRPr="004E1F4B">
        <w:rPr>
          <w:b/>
          <w:bCs/>
          <w:color w:val="000000"/>
          <w:sz w:val="22"/>
          <w:szCs w:val="22"/>
          <w:lang w:eastAsia="zh-CN"/>
        </w:rPr>
        <w:t xml:space="preserve">2 </w:t>
      </w:r>
      <w:r>
        <w:rPr>
          <w:b/>
          <w:bCs/>
          <w:color w:val="000000"/>
          <w:sz w:val="22"/>
          <w:szCs w:val="22"/>
          <w:lang w:eastAsia="zh-CN"/>
        </w:rPr>
        <w:t>Kuzu başlangıç</w:t>
      </w:r>
      <w:r w:rsidRPr="008B72B8">
        <w:rPr>
          <w:b/>
          <w:bCs/>
          <w:color w:val="000000"/>
          <w:sz w:val="22"/>
          <w:szCs w:val="22"/>
          <w:lang w:eastAsia="zh-CN"/>
        </w:rPr>
        <w:t xml:space="preserve"> </w:t>
      </w:r>
      <w:r w:rsidRPr="00BB7401">
        <w:rPr>
          <w:b/>
          <w:bCs/>
          <w:color w:val="000000"/>
          <w:sz w:val="22"/>
          <w:szCs w:val="22"/>
          <w:lang w:eastAsia="zh-CN"/>
        </w:rPr>
        <w:t>yemlerinin sınıf özellikleri</w:t>
      </w:r>
    </w:p>
    <w:p w:rsidR="009739B9" w:rsidRPr="00BB7401" w:rsidRDefault="009739B9" w:rsidP="00721558">
      <w:pPr>
        <w:jc w:val="both"/>
        <w:rPr>
          <w:color w:val="000000"/>
          <w:lang w:eastAsia="zh-CN"/>
        </w:rPr>
      </w:pPr>
      <w:r>
        <w:rPr>
          <w:color w:val="000000"/>
          <w:lang w:eastAsia="zh-CN"/>
        </w:rPr>
        <w:t>Kuzu başlangıç</w:t>
      </w:r>
      <w:r w:rsidRPr="008B72B8">
        <w:rPr>
          <w:color w:val="000000"/>
          <w:lang w:eastAsia="zh-CN"/>
        </w:rPr>
        <w:t xml:space="preserve"> </w:t>
      </w:r>
      <w:r w:rsidRPr="00BB7401">
        <w:rPr>
          <w:color w:val="000000"/>
          <w:lang w:eastAsia="zh-CN"/>
        </w:rPr>
        <w:t xml:space="preserve">yemlerinin sınıf özellikleri Çizelge </w:t>
      </w:r>
      <w:r>
        <w:rPr>
          <w:color w:val="000000"/>
          <w:lang w:eastAsia="zh-CN"/>
        </w:rPr>
        <w:t>2</w:t>
      </w:r>
      <w:r w:rsidRPr="00BB7401">
        <w:rPr>
          <w:color w:val="000000"/>
          <w:lang w:eastAsia="zh-CN"/>
        </w:rPr>
        <w:t>’de verilen değerlere uygun olmalıdır.</w:t>
      </w:r>
    </w:p>
    <w:bookmarkEnd w:id="96"/>
    <w:p w:rsidR="009739B9" w:rsidRPr="00BB7401" w:rsidRDefault="009739B9" w:rsidP="004C34CD">
      <w:pPr>
        <w:pStyle w:val="Heading2"/>
        <w:rPr>
          <w:b w:val="0"/>
          <w:bCs w:val="0"/>
          <w:color w:val="000000"/>
          <w:sz w:val="20"/>
          <w:szCs w:val="20"/>
          <w:lang w:val="tr-TR"/>
        </w:rPr>
      </w:pPr>
    </w:p>
    <w:p w:rsidR="009739B9" w:rsidRDefault="009739B9">
      <w:pPr>
        <w:spacing w:after="200" w:line="276" w:lineRule="auto"/>
        <w:rPr>
          <w:b/>
          <w:bCs/>
          <w:color w:val="000000"/>
        </w:rPr>
      </w:pPr>
      <w:r>
        <w:rPr>
          <w:b/>
          <w:bCs/>
          <w:color w:val="000000"/>
        </w:rPr>
        <w:br w:type="page"/>
      </w:r>
    </w:p>
    <w:p w:rsidR="009739B9" w:rsidRDefault="009739B9" w:rsidP="00B260B1">
      <w:pPr>
        <w:rPr>
          <w:color w:val="000000"/>
        </w:rPr>
      </w:pPr>
      <w:r w:rsidRPr="004F67B4">
        <w:rPr>
          <w:b/>
          <w:bCs/>
          <w:color w:val="000000"/>
        </w:rPr>
        <w:t xml:space="preserve">Çizelge </w:t>
      </w:r>
      <w:r>
        <w:rPr>
          <w:b/>
          <w:bCs/>
          <w:color w:val="000000"/>
        </w:rPr>
        <w:t>2</w:t>
      </w:r>
      <w:r w:rsidRPr="004F67B4">
        <w:rPr>
          <w:color w:val="000000"/>
        </w:rPr>
        <w:t xml:space="preserve"> –</w:t>
      </w:r>
      <w:r w:rsidRPr="004F67B4">
        <w:rPr>
          <w:b/>
          <w:bCs/>
          <w:color w:val="000000"/>
        </w:rPr>
        <w:t xml:space="preserve"> </w:t>
      </w:r>
      <w:r>
        <w:rPr>
          <w:color w:val="000000"/>
        </w:rPr>
        <w:t>Kuzu başlangıç</w:t>
      </w:r>
      <w:r w:rsidRPr="008B72B8">
        <w:rPr>
          <w:b/>
          <w:bCs/>
          <w:color w:val="000000"/>
        </w:rPr>
        <w:t xml:space="preserve"> </w:t>
      </w:r>
      <w:r w:rsidRPr="004F67B4">
        <w:rPr>
          <w:color w:val="000000"/>
        </w:rPr>
        <w:t>yemlerinin sınıf özellikleri</w:t>
      </w:r>
    </w:p>
    <w:p w:rsidR="009739B9" w:rsidRPr="004F67B4" w:rsidRDefault="009739B9" w:rsidP="00B260B1">
      <w:pPr>
        <w:rPr>
          <w:color w:val="00000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9"/>
        <w:gridCol w:w="2551"/>
        <w:gridCol w:w="2263"/>
      </w:tblGrid>
      <w:tr w:rsidR="009739B9" w:rsidRPr="004F67B4">
        <w:tc>
          <w:tcPr>
            <w:tcW w:w="4849" w:type="dxa"/>
            <w:vMerge w:val="restart"/>
            <w:vAlign w:val="center"/>
          </w:tcPr>
          <w:p w:rsidR="009739B9" w:rsidRPr="00E36B37" w:rsidRDefault="009739B9" w:rsidP="00E36B37">
            <w:pPr>
              <w:jc w:val="center"/>
              <w:rPr>
                <w:b/>
                <w:bCs/>
                <w:sz w:val="8"/>
                <w:szCs w:val="8"/>
                <w:lang w:eastAsia="zh-CN"/>
              </w:rPr>
            </w:pPr>
          </w:p>
          <w:p w:rsidR="009739B9" w:rsidRPr="00E36B37" w:rsidRDefault="009739B9" w:rsidP="00E36B37">
            <w:pPr>
              <w:jc w:val="center"/>
              <w:rPr>
                <w:b/>
                <w:bCs/>
                <w:lang w:eastAsia="zh-CN"/>
              </w:rPr>
            </w:pPr>
            <w:r w:rsidRPr="00E36B37">
              <w:rPr>
                <w:b/>
                <w:bCs/>
                <w:lang w:eastAsia="zh-CN"/>
              </w:rPr>
              <w:t>Özellik</w:t>
            </w:r>
          </w:p>
        </w:tc>
        <w:tc>
          <w:tcPr>
            <w:tcW w:w="4814" w:type="dxa"/>
            <w:gridSpan w:val="2"/>
          </w:tcPr>
          <w:p w:rsidR="009739B9" w:rsidRPr="00E36B37" w:rsidRDefault="009739B9" w:rsidP="00E36B37">
            <w:pPr>
              <w:jc w:val="center"/>
              <w:rPr>
                <w:b/>
                <w:bCs/>
                <w:lang w:eastAsia="zh-CN"/>
              </w:rPr>
            </w:pPr>
            <w:r w:rsidRPr="00E36B37">
              <w:rPr>
                <w:b/>
                <w:bCs/>
                <w:lang w:eastAsia="zh-CN"/>
              </w:rPr>
              <w:t>Değer</w:t>
            </w:r>
          </w:p>
        </w:tc>
      </w:tr>
      <w:tr w:rsidR="009739B9" w:rsidRPr="004F67B4">
        <w:tc>
          <w:tcPr>
            <w:tcW w:w="4849" w:type="dxa"/>
            <w:vMerge/>
          </w:tcPr>
          <w:p w:rsidR="009739B9" w:rsidRPr="00E36B37" w:rsidRDefault="009739B9" w:rsidP="00B260B1">
            <w:pPr>
              <w:rPr>
                <w:b/>
                <w:bCs/>
                <w:lang w:eastAsia="zh-CN"/>
              </w:rPr>
            </w:pPr>
          </w:p>
        </w:tc>
        <w:tc>
          <w:tcPr>
            <w:tcW w:w="2551" w:type="dxa"/>
          </w:tcPr>
          <w:p w:rsidR="009739B9" w:rsidRPr="00E36B37" w:rsidRDefault="009739B9" w:rsidP="00E36B37">
            <w:pPr>
              <w:pStyle w:val="ListParagraph"/>
              <w:numPr>
                <w:ilvl w:val="0"/>
                <w:numId w:val="36"/>
              </w:numPr>
              <w:jc w:val="center"/>
              <w:rPr>
                <w:b/>
                <w:bCs/>
                <w:lang w:eastAsia="zh-CN"/>
              </w:rPr>
            </w:pPr>
            <w:r w:rsidRPr="00E36B37">
              <w:rPr>
                <w:b/>
                <w:bCs/>
                <w:lang w:eastAsia="zh-CN"/>
              </w:rPr>
              <w:t>Sınıf</w:t>
            </w:r>
          </w:p>
        </w:tc>
        <w:tc>
          <w:tcPr>
            <w:tcW w:w="2263" w:type="dxa"/>
          </w:tcPr>
          <w:p w:rsidR="009739B9" w:rsidRPr="00E36B37" w:rsidRDefault="009739B9" w:rsidP="00E36B37">
            <w:pPr>
              <w:pStyle w:val="ListParagraph"/>
              <w:numPr>
                <w:ilvl w:val="0"/>
                <w:numId w:val="36"/>
              </w:numPr>
              <w:rPr>
                <w:b/>
                <w:bCs/>
                <w:lang w:eastAsia="zh-CN"/>
              </w:rPr>
            </w:pPr>
            <w:r w:rsidRPr="00E36B37">
              <w:rPr>
                <w:b/>
                <w:bCs/>
                <w:lang w:eastAsia="zh-CN"/>
              </w:rPr>
              <w:t>Sınıf</w:t>
            </w:r>
          </w:p>
        </w:tc>
      </w:tr>
      <w:tr w:rsidR="009739B9" w:rsidRPr="004F67B4">
        <w:tc>
          <w:tcPr>
            <w:tcW w:w="4849" w:type="dxa"/>
          </w:tcPr>
          <w:p w:rsidR="009739B9" w:rsidRPr="00BB7401" w:rsidRDefault="009739B9" w:rsidP="00B260B1">
            <w:pPr>
              <w:rPr>
                <w:lang w:eastAsia="zh-CN"/>
              </w:rPr>
            </w:pPr>
            <w:r w:rsidRPr="00BB7401">
              <w:rPr>
                <w:lang w:eastAsia="zh-CN"/>
              </w:rPr>
              <w:t>Rutubet, % en çok</w:t>
            </w:r>
          </w:p>
        </w:tc>
        <w:tc>
          <w:tcPr>
            <w:tcW w:w="2551" w:type="dxa"/>
          </w:tcPr>
          <w:p w:rsidR="009739B9" w:rsidRPr="00BB7401" w:rsidRDefault="009739B9" w:rsidP="00E36B37">
            <w:pPr>
              <w:jc w:val="center"/>
              <w:rPr>
                <w:lang w:eastAsia="zh-CN"/>
              </w:rPr>
            </w:pPr>
            <w:r w:rsidRPr="001766E0">
              <w:rPr>
                <w:lang w:eastAsia="zh-CN"/>
              </w:rPr>
              <w:t>12,0</w:t>
            </w:r>
          </w:p>
        </w:tc>
        <w:tc>
          <w:tcPr>
            <w:tcW w:w="2263" w:type="dxa"/>
          </w:tcPr>
          <w:p w:rsidR="009739B9" w:rsidRPr="00BB7401" w:rsidRDefault="009739B9" w:rsidP="00E36B37">
            <w:pPr>
              <w:jc w:val="center"/>
              <w:rPr>
                <w:lang w:eastAsia="zh-CN"/>
              </w:rPr>
            </w:pPr>
            <w:r w:rsidRPr="00BB7401">
              <w:rPr>
                <w:lang w:eastAsia="zh-CN"/>
              </w:rPr>
              <w:t>12,0</w:t>
            </w:r>
          </w:p>
        </w:tc>
      </w:tr>
      <w:tr w:rsidR="009739B9" w:rsidRPr="004F67B4">
        <w:tc>
          <w:tcPr>
            <w:tcW w:w="4849" w:type="dxa"/>
          </w:tcPr>
          <w:p w:rsidR="009739B9" w:rsidRPr="00BB7401" w:rsidRDefault="009739B9">
            <w:pPr>
              <w:rPr>
                <w:lang w:eastAsia="zh-CN"/>
              </w:rPr>
            </w:pPr>
            <w:r w:rsidRPr="00BB7401">
              <w:rPr>
                <w:lang w:eastAsia="zh-CN"/>
              </w:rPr>
              <w:t xml:space="preserve">Ham </w:t>
            </w:r>
            <w:r>
              <w:rPr>
                <w:lang w:eastAsia="zh-CN"/>
              </w:rPr>
              <w:t>p</w:t>
            </w:r>
            <w:r w:rsidRPr="00BB7401">
              <w:rPr>
                <w:lang w:eastAsia="zh-CN"/>
              </w:rPr>
              <w:t>rotein, % en az</w:t>
            </w:r>
          </w:p>
        </w:tc>
        <w:tc>
          <w:tcPr>
            <w:tcW w:w="2551" w:type="dxa"/>
          </w:tcPr>
          <w:p w:rsidR="009739B9" w:rsidRPr="00BB7401" w:rsidRDefault="009739B9" w:rsidP="00E36B37">
            <w:pPr>
              <w:jc w:val="center"/>
              <w:rPr>
                <w:lang w:eastAsia="zh-CN"/>
              </w:rPr>
            </w:pPr>
            <w:r>
              <w:rPr>
                <w:lang w:eastAsia="zh-CN"/>
              </w:rPr>
              <w:t>20,0</w:t>
            </w:r>
          </w:p>
        </w:tc>
        <w:tc>
          <w:tcPr>
            <w:tcW w:w="2263" w:type="dxa"/>
          </w:tcPr>
          <w:p w:rsidR="009739B9" w:rsidRPr="00BB7401" w:rsidRDefault="009739B9" w:rsidP="00E36B37">
            <w:pPr>
              <w:jc w:val="center"/>
              <w:rPr>
                <w:lang w:eastAsia="zh-CN"/>
              </w:rPr>
            </w:pPr>
            <w:r w:rsidRPr="009078AA">
              <w:rPr>
                <w:lang w:eastAsia="zh-CN"/>
              </w:rPr>
              <w:t>1</w:t>
            </w:r>
            <w:r>
              <w:rPr>
                <w:lang w:eastAsia="zh-CN"/>
              </w:rPr>
              <w:t>8</w:t>
            </w:r>
            <w:r w:rsidRPr="005B511B">
              <w:rPr>
                <w:lang w:eastAsia="zh-CN"/>
              </w:rPr>
              <w:t>,0</w:t>
            </w:r>
          </w:p>
        </w:tc>
      </w:tr>
      <w:tr w:rsidR="009739B9" w:rsidRPr="004F67B4">
        <w:tc>
          <w:tcPr>
            <w:tcW w:w="4849" w:type="dxa"/>
          </w:tcPr>
          <w:p w:rsidR="009739B9" w:rsidRPr="00BB7401" w:rsidRDefault="009739B9">
            <w:pPr>
              <w:rPr>
                <w:lang w:eastAsia="zh-CN"/>
              </w:rPr>
            </w:pPr>
            <w:r w:rsidRPr="00BB7401">
              <w:rPr>
                <w:lang w:eastAsia="zh-CN"/>
              </w:rPr>
              <w:t>Ham yağ, % en çok</w:t>
            </w:r>
          </w:p>
        </w:tc>
        <w:tc>
          <w:tcPr>
            <w:tcW w:w="2551" w:type="dxa"/>
          </w:tcPr>
          <w:p w:rsidR="009739B9" w:rsidRPr="00BB7401" w:rsidRDefault="009739B9" w:rsidP="00E36B37">
            <w:pPr>
              <w:jc w:val="center"/>
              <w:rPr>
                <w:lang w:eastAsia="zh-CN"/>
              </w:rPr>
            </w:pPr>
            <w:r>
              <w:rPr>
                <w:lang w:eastAsia="zh-CN"/>
              </w:rPr>
              <w:t>5,0</w:t>
            </w:r>
          </w:p>
        </w:tc>
        <w:tc>
          <w:tcPr>
            <w:tcW w:w="2263" w:type="dxa"/>
          </w:tcPr>
          <w:p w:rsidR="009739B9" w:rsidRPr="00BB7401" w:rsidRDefault="009739B9" w:rsidP="00E36B37">
            <w:pPr>
              <w:jc w:val="center"/>
              <w:rPr>
                <w:lang w:eastAsia="zh-CN"/>
              </w:rPr>
            </w:pPr>
            <w:r>
              <w:rPr>
                <w:lang w:eastAsia="zh-CN"/>
              </w:rPr>
              <w:t>10,0</w:t>
            </w:r>
          </w:p>
        </w:tc>
      </w:tr>
      <w:tr w:rsidR="009739B9" w:rsidRPr="004F67B4">
        <w:tc>
          <w:tcPr>
            <w:tcW w:w="4849" w:type="dxa"/>
          </w:tcPr>
          <w:p w:rsidR="009739B9" w:rsidRPr="00BB7401" w:rsidRDefault="009739B9" w:rsidP="00E65F2B">
            <w:pPr>
              <w:rPr>
                <w:lang w:eastAsia="zh-CN"/>
              </w:rPr>
            </w:pPr>
            <w:r w:rsidRPr="00BB7401">
              <w:rPr>
                <w:lang w:eastAsia="zh-CN"/>
              </w:rPr>
              <w:t>Ham selüloz , % en çok</w:t>
            </w:r>
          </w:p>
        </w:tc>
        <w:tc>
          <w:tcPr>
            <w:tcW w:w="2551" w:type="dxa"/>
          </w:tcPr>
          <w:p w:rsidR="009739B9" w:rsidRPr="00BB7401" w:rsidRDefault="009739B9" w:rsidP="00E36B37">
            <w:pPr>
              <w:jc w:val="center"/>
              <w:rPr>
                <w:lang w:eastAsia="zh-CN"/>
              </w:rPr>
            </w:pPr>
            <w:r>
              <w:rPr>
                <w:lang w:eastAsia="zh-CN"/>
              </w:rPr>
              <w:t>10,0</w:t>
            </w:r>
          </w:p>
        </w:tc>
        <w:tc>
          <w:tcPr>
            <w:tcW w:w="2263" w:type="dxa"/>
          </w:tcPr>
          <w:p w:rsidR="009739B9" w:rsidRPr="00BB7401" w:rsidRDefault="009739B9" w:rsidP="00E36B37">
            <w:pPr>
              <w:jc w:val="center"/>
              <w:rPr>
                <w:lang w:eastAsia="zh-CN"/>
              </w:rPr>
            </w:pPr>
            <w:r w:rsidRPr="00BB7401">
              <w:rPr>
                <w:lang w:eastAsia="zh-CN"/>
              </w:rPr>
              <w:t>1</w:t>
            </w:r>
            <w:r>
              <w:rPr>
                <w:lang w:eastAsia="zh-CN"/>
              </w:rPr>
              <w:t>2</w:t>
            </w:r>
            <w:r w:rsidRPr="00BB7401">
              <w:rPr>
                <w:lang w:eastAsia="zh-CN"/>
              </w:rPr>
              <w:t>,0</w:t>
            </w:r>
          </w:p>
        </w:tc>
      </w:tr>
      <w:tr w:rsidR="009739B9" w:rsidRPr="004F67B4">
        <w:tc>
          <w:tcPr>
            <w:tcW w:w="4849" w:type="dxa"/>
          </w:tcPr>
          <w:p w:rsidR="009739B9" w:rsidRPr="00BB7401" w:rsidRDefault="009739B9" w:rsidP="00E65F2B">
            <w:pPr>
              <w:rPr>
                <w:lang w:eastAsia="zh-CN"/>
              </w:rPr>
            </w:pPr>
            <w:r w:rsidRPr="00BB7401">
              <w:rPr>
                <w:lang w:eastAsia="zh-CN"/>
              </w:rPr>
              <w:t>Ham kül, % en çok</w:t>
            </w:r>
          </w:p>
        </w:tc>
        <w:tc>
          <w:tcPr>
            <w:tcW w:w="2551" w:type="dxa"/>
          </w:tcPr>
          <w:p w:rsidR="009739B9" w:rsidRPr="00BB7401" w:rsidRDefault="009739B9" w:rsidP="00E36B37">
            <w:pPr>
              <w:jc w:val="center"/>
              <w:rPr>
                <w:lang w:eastAsia="zh-CN"/>
              </w:rPr>
            </w:pPr>
            <w:r>
              <w:rPr>
                <w:lang w:eastAsia="zh-CN"/>
              </w:rPr>
              <w:t>7,0</w:t>
            </w:r>
          </w:p>
        </w:tc>
        <w:tc>
          <w:tcPr>
            <w:tcW w:w="2263" w:type="dxa"/>
          </w:tcPr>
          <w:p w:rsidR="009739B9" w:rsidRPr="00BB7401" w:rsidRDefault="009739B9" w:rsidP="00E36B37">
            <w:pPr>
              <w:jc w:val="center"/>
              <w:rPr>
                <w:lang w:eastAsia="zh-CN"/>
              </w:rPr>
            </w:pPr>
            <w:r>
              <w:rPr>
                <w:lang w:eastAsia="zh-CN"/>
              </w:rPr>
              <w:t>8</w:t>
            </w:r>
            <w:r w:rsidRPr="00BB7401">
              <w:rPr>
                <w:lang w:eastAsia="zh-CN"/>
              </w:rPr>
              <w:t>,0</w:t>
            </w:r>
          </w:p>
        </w:tc>
      </w:tr>
      <w:tr w:rsidR="009739B9" w:rsidRPr="004F67B4">
        <w:tc>
          <w:tcPr>
            <w:tcW w:w="4849" w:type="dxa"/>
          </w:tcPr>
          <w:p w:rsidR="009739B9" w:rsidRPr="00BB7401" w:rsidRDefault="009739B9">
            <w:pPr>
              <w:rPr>
                <w:lang w:eastAsia="zh-CN"/>
              </w:rPr>
            </w:pPr>
            <w:r w:rsidRPr="00BB7401">
              <w:rPr>
                <w:lang w:eastAsia="zh-CN"/>
              </w:rPr>
              <w:t>HC</w:t>
            </w:r>
            <w:r>
              <w:rPr>
                <w:lang w:eastAsia="zh-CN"/>
              </w:rPr>
              <w:t>l</w:t>
            </w:r>
            <w:r w:rsidRPr="00BB7401">
              <w:rPr>
                <w:lang w:eastAsia="zh-CN"/>
              </w:rPr>
              <w:t>’de çözünmeyen kül, % en çok</w:t>
            </w:r>
          </w:p>
        </w:tc>
        <w:tc>
          <w:tcPr>
            <w:tcW w:w="2551" w:type="dxa"/>
          </w:tcPr>
          <w:p w:rsidR="009739B9" w:rsidRPr="00BB7401" w:rsidRDefault="009739B9" w:rsidP="00E36B37">
            <w:pPr>
              <w:jc w:val="center"/>
              <w:rPr>
                <w:lang w:eastAsia="zh-CN"/>
              </w:rPr>
            </w:pPr>
            <w:r>
              <w:rPr>
                <w:lang w:eastAsia="zh-CN"/>
              </w:rPr>
              <w:t>1,0</w:t>
            </w:r>
          </w:p>
        </w:tc>
        <w:tc>
          <w:tcPr>
            <w:tcW w:w="2263" w:type="dxa"/>
          </w:tcPr>
          <w:p w:rsidR="009739B9" w:rsidRPr="00BB7401" w:rsidRDefault="009739B9" w:rsidP="00E36B37">
            <w:pPr>
              <w:jc w:val="center"/>
              <w:rPr>
                <w:lang w:eastAsia="zh-CN"/>
              </w:rPr>
            </w:pPr>
            <w:r w:rsidRPr="00BB7401">
              <w:rPr>
                <w:lang w:eastAsia="zh-CN"/>
              </w:rPr>
              <w:t>1,0</w:t>
            </w:r>
          </w:p>
        </w:tc>
      </w:tr>
      <w:tr w:rsidR="009739B9" w:rsidRPr="004F67B4">
        <w:tc>
          <w:tcPr>
            <w:tcW w:w="4849" w:type="dxa"/>
          </w:tcPr>
          <w:p w:rsidR="009739B9" w:rsidRPr="00BB7401" w:rsidRDefault="009739B9" w:rsidP="00E65F2B">
            <w:pPr>
              <w:rPr>
                <w:lang w:eastAsia="zh-CN"/>
              </w:rPr>
            </w:pPr>
            <w:r w:rsidRPr="00BB7401">
              <w:rPr>
                <w:lang w:eastAsia="zh-CN"/>
              </w:rPr>
              <w:t>Metabolik enerji, kcal/ kg en az</w:t>
            </w:r>
          </w:p>
        </w:tc>
        <w:tc>
          <w:tcPr>
            <w:tcW w:w="2551" w:type="dxa"/>
          </w:tcPr>
          <w:p w:rsidR="009739B9" w:rsidRPr="00BB7401" w:rsidRDefault="009739B9" w:rsidP="00E36B37">
            <w:pPr>
              <w:jc w:val="center"/>
              <w:rPr>
                <w:lang w:eastAsia="zh-CN"/>
              </w:rPr>
            </w:pPr>
            <w:r>
              <w:rPr>
                <w:lang w:eastAsia="zh-CN"/>
              </w:rPr>
              <w:t>2900</w:t>
            </w:r>
          </w:p>
        </w:tc>
        <w:tc>
          <w:tcPr>
            <w:tcW w:w="2263" w:type="dxa"/>
          </w:tcPr>
          <w:p w:rsidR="009739B9" w:rsidRPr="00BB7401" w:rsidRDefault="009739B9" w:rsidP="00E36B37">
            <w:pPr>
              <w:jc w:val="center"/>
              <w:rPr>
                <w:lang w:eastAsia="zh-CN"/>
              </w:rPr>
            </w:pPr>
            <w:r w:rsidRPr="00BB7401">
              <w:rPr>
                <w:lang w:eastAsia="zh-CN"/>
              </w:rPr>
              <w:t>2</w:t>
            </w:r>
            <w:r>
              <w:rPr>
                <w:lang w:eastAsia="zh-CN"/>
              </w:rPr>
              <w:t>800</w:t>
            </w:r>
          </w:p>
        </w:tc>
      </w:tr>
      <w:tr w:rsidR="009739B9" w:rsidRPr="004F67B4">
        <w:tc>
          <w:tcPr>
            <w:tcW w:w="4849" w:type="dxa"/>
          </w:tcPr>
          <w:p w:rsidR="009739B9" w:rsidRPr="00BB7401" w:rsidRDefault="009739B9" w:rsidP="00492A9E">
            <w:pPr>
              <w:rPr>
                <w:lang w:eastAsia="zh-CN"/>
              </w:rPr>
            </w:pPr>
            <w:r w:rsidRPr="00BB7401">
              <w:rPr>
                <w:lang w:eastAsia="zh-CN"/>
              </w:rPr>
              <w:t xml:space="preserve">Sodyum, %     </w:t>
            </w:r>
          </w:p>
        </w:tc>
        <w:tc>
          <w:tcPr>
            <w:tcW w:w="2551" w:type="dxa"/>
          </w:tcPr>
          <w:p w:rsidR="009739B9" w:rsidRPr="00BB7401" w:rsidRDefault="009739B9" w:rsidP="00E36B37">
            <w:pPr>
              <w:jc w:val="center"/>
              <w:rPr>
                <w:lang w:eastAsia="zh-CN"/>
              </w:rPr>
            </w:pPr>
            <w:r w:rsidRPr="00F97088">
              <w:rPr>
                <w:lang w:eastAsia="zh-CN"/>
              </w:rPr>
              <w:t>0,1-0,</w:t>
            </w:r>
            <w:r>
              <w:rPr>
                <w:lang w:eastAsia="zh-CN"/>
              </w:rPr>
              <w:t>3</w:t>
            </w:r>
          </w:p>
        </w:tc>
        <w:tc>
          <w:tcPr>
            <w:tcW w:w="2263" w:type="dxa"/>
          </w:tcPr>
          <w:p w:rsidR="009739B9" w:rsidRPr="00BB7401" w:rsidRDefault="009739B9" w:rsidP="00E36B37">
            <w:pPr>
              <w:jc w:val="center"/>
              <w:rPr>
                <w:lang w:eastAsia="zh-CN"/>
              </w:rPr>
            </w:pPr>
            <w:r>
              <w:rPr>
                <w:lang w:eastAsia="zh-CN"/>
              </w:rPr>
              <w:t>0,1-0,3</w:t>
            </w:r>
          </w:p>
        </w:tc>
      </w:tr>
      <w:tr w:rsidR="009739B9" w:rsidRPr="004F67B4">
        <w:tc>
          <w:tcPr>
            <w:tcW w:w="4849" w:type="dxa"/>
          </w:tcPr>
          <w:p w:rsidR="009739B9" w:rsidRPr="00BB7401" w:rsidRDefault="009739B9" w:rsidP="00492A9E">
            <w:pPr>
              <w:rPr>
                <w:lang w:eastAsia="zh-CN"/>
              </w:rPr>
            </w:pPr>
            <w:r w:rsidRPr="00BB7401">
              <w:rPr>
                <w:lang w:eastAsia="zh-CN"/>
              </w:rPr>
              <w:t>Potasyum, % en çok</w:t>
            </w:r>
          </w:p>
        </w:tc>
        <w:tc>
          <w:tcPr>
            <w:tcW w:w="2551" w:type="dxa"/>
          </w:tcPr>
          <w:p w:rsidR="009739B9" w:rsidRPr="00BB7401" w:rsidRDefault="009739B9" w:rsidP="00E36B37">
            <w:pPr>
              <w:jc w:val="center"/>
              <w:rPr>
                <w:lang w:eastAsia="zh-CN"/>
              </w:rPr>
            </w:pPr>
            <w:r>
              <w:rPr>
                <w:lang w:eastAsia="zh-CN"/>
              </w:rPr>
              <w:t>0,50</w:t>
            </w:r>
          </w:p>
        </w:tc>
        <w:tc>
          <w:tcPr>
            <w:tcW w:w="2263" w:type="dxa"/>
          </w:tcPr>
          <w:p w:rsidR="009739B9" w:rsidRPr="00BB7401" w:rsidRDefault="009739B9" w:rsidP="00E36B37">
            <w:pPr>
              <w:jc w:val="center"/>
              <w:rPr>
                <w:lang w:eastAsia="zh-CN"/>
              </w:rPr>
            </w:pPr>
            <w:r w:rsidRPr="00BB7401">
              <w:rPr>
                <w:lang w:eastAsia="zh-CN"/>
              </w:rPr>
              <w:t>0,</w:t>
            </w:r>
            <w:r>
              <w:rPr>
                <w:lang w:eastAsia="zh-CN"/>
              </w:rPr>
              <w:t>50</w:t>
            </w:r>
          </w:p>
        </w:tc>
      </w:tr>
      <w:tr w:rsidR="009739B9" w:rsidRPr="004F67B4">
        <w:tc>
          <w:tcPr>
            <w:tcW w:w="4849" w:type="dxa"/>
          </w:tcPr>
          <w:p w:rsidR="009739B9" w:rsidRPr="00BB7401" w:rsidRDefault="009739B9" w:rsidP="00492A9E">
            <w:pPr>
              <w:rPr>
                <w:lang w:eastAsia="zh-CN"/>
              </w:rPr>
            </w:pPr>
            <w:r w:rsidRPr="000A701A">
              <w:rPr>
                <w:lang w:eastAsia="zh-CN"/>
              </w:rPr>
              <w:t xml:space="preserve">Kalsiyum, % </w:t>
            </w:r>
          </w:p>
        </w:tc>
        <w:tc>
          <w:tcPr>
            <w:tcW w:w="2551" w:type="dxa"/>
          </w:tcPr>
          <w:p w:rsidR="009739B9" w:rsidRPr="00BB7401" w:rsidRDefault="009739B9" w:rsidP="00E36B37">
            <w:pPr>
              <w:jc w:val="center"/>
              <w:rPr>
                <w:lang w:eastAsia="zh-CN"/>
              </w:rPr>
            </w:pPr>
            <w:r>
              <w:rPr>
                <w:lang w:eastAsia="zh-CN"/>
              </w:rPr>
              <w:t>0,6-1,6</w:t>
            </w:r>
          </w:p>
        </w:tc>
        <w:tc>
          <w:tcPr>
            <w:tcW w:w="2263" w:type="dxa"/>
          </w:tcPr>
          <w:p w:rsidR="009739B9" w:rsidRPr="00BB7401" w:rsidRDefault="009739B9" w:rsidP="00E36B37">
            <w:pPr>
              <w:jc w:val="center"/>
              <w:rPr>
                <w:lang w:eastAsia="zh-CN"/>
              </w:rPr>
            </w:pPr>
            <w:r w:rsidRPr="009A77A4">
              <w:rPr>
                <w:lang w:eastAsia="zh-CN"/>
              </w:rPr>
              <w:t>0,6-1,6</w:t>
            </w:r>
          </w:p>
        </w:tc>
      </w:tr>
      <w:tr w:rsidR="009739B9" w:rsidRPr="004F67B4">
        <w:tc>
          <w:tcPr>
            <w:tcW w:w="4849" w:type="dxa"/>
          </w:tcPr>
          <w:p w:rsidR="009739B9" w:rsidRPr="00BB7401" w:rsidRDefault="009739B9" w:rsidP="00492A9E">
            <w:pPr>
              <w:rPr>
                <w:lang w:eastAsia="zh-CN"/>
              </w:rPr>
            </w:pPr>
            <w:r w:rsidRPr="00BB7401">
              <w:rPr>
                <w:lang w:eastAsia="zh-CN"/>
              </w:rPr>
              <w:t xml:space="preserve">NaCl, % en çok  </w:t>
            </w:r>
          </w:p>
        </w:tc>
        <w:tc>
          <w:tcPr>
            <w:tcW w:w="2551" w:type="dxa"/>
          </w:tcPr>
          <w:p w:rsidR="009739B9" w:rsidRPr="00BB7401" w:rsidRDefault="009739B9" w:rsidP="00E36B37">
            <w:pPr>
              <w:jc w:val="center"/>
              <w:rPr>
                <w:lang w:eastAsia="zh-CN"/>
              </w:rPr>
            </w:pPr>
            <w:r>
              <w:rPr>
                <w:lang w:eastAsia="zh-CN"/>
              </w:rPr>
              <w:t>1,0</w:t>
            </w:r>
          </w:p>
        </w:tc>
        <w:tc>
          <w:tcPr>
            <w:tcW w:w="2263" w:type="dxa"/>
          </w:tcPr>
          <w:p w:rsidR="009739B9" w:rsidRPr="00BB7401" w:rsidRDefault="009739B9" w:rsidP="00E36B37">
            <w:pPr>
              <w:jc w:val="center"/>
              <w:rPr>
                <w:lang w:eastAsia="zh-CN"/>
              </w:rPr>
            </w:pPr>
            <w:r w:rsidRPr="009078AA">
              <w:rPr>
                <w:lang w:eastAsia="zh-CN"/>
              </w:rPr>
              <w:t>1</w:t>
            </w:r>
            <w:r w:rsidRPr="00BB7401">
              <w:rPr>
                <w:lang w:eastAsia="zh-CN"/>
              </w:rPr>
              <w:t>,0</w:t>
            </w:r>
          </w:p>
        </w:tc>
      </w:tr>
      <w:tr w:rsidR="009739B9" w:rsidRPr="004F67B4">
        <w:tc>
          <w:tcPr>
            <w:tcW w:w="4849" w:type="dxa"/>
          </w:tcPr>
          <w:p w:rsidR="009739B9" w:rsidRPr="00BB7401" w:rsidRDefault="009739B9" w:rsidP="00492A9E">
            <w:pPr>
              <w:rPr>
                <w:lang w:eastAsia="zh-CN"/>
              </w:rPr>
            </w:pPr>
            <w:r w:rsidRPr="00BB7401">
              <w:rPr>
                <w:lang w:eastAsia="zh-CN"/>
              </w:rPr>
              <w:t>Fosfor, %</w:t>
            </w:r>
            <w:r w:rsidRPr="000A701A">
              <w:rPr>
                <w:lang w:eastAsia="zh-CN"/>
              </w:rPr>
              <w:t xml:space="preserve"> en çok</w:t>
            </w:r>
          </w:p>
        </w:tc>
        <w:tc>
          <w:tcPr>
            <w:tcW w:w="2551" w:type="dxa"/>
          </w:tcPr>
          <w:p w:rsidR="009739B9" w:rsidRPr="00BB7401" w:rsidRDefault="009739B9" w:rsidP="00E36B37">
            <w:pPr>
              <w:jc w:val="center"/>
              <w:rPr>
                <w:lang w:eastAsia="zh-CN"/>
              </w:rPr>
            </w:pPr>
            <w:r>
              <w:rPr>
                <w:lang w:eastAsia="zh-CN"/>
              </w:rPr>
              <w:t>0,50</w:t>
            </w:r>
          </w:p>
        </w:tc>
        <w:tc>
          <w:tcPr>
            <w:tcW w:w="2263" w:type="dxa"/>
          </w:tcPr>
          <w:p w:rsidR="009739B9" w:rsidRPr="00BB7401" w:rsidRDefault="009739B9" w:rsidP="00E36B37">
            <w:pPr>
              <w:jc w:val="center"/>
              <w:rPr>
                <w:lang w:eastAsia="zh-CN"/>
              </w:rPr>
            </w:pPr>
            <w:r>
              <w:rPr>
                <w:lang w:eastAsia="zh-CN"/>
              </w:rPr>
              <w:t>0,40</w:t>
            </w:r>
          </w:p>
        </w:tc>
      </w:tr>
      <w:tr w:rsidR="009739B9" w:rsidRPr="004F67B4">
        <w:tc>
          <w:tcPr>
            <w:tcW w:w="4849" w:type="dxa"/>
          </w:tcPr>
          <w:p w:rsidR="009739B9" w:rsidRPr="00BB7401" w:rsidRDefault="009739B9">
            <w:pPr>
              <w:rPr>
                <w:lang w:eastAsia="zh-CN"/>
              </w:rPr>
            </w:pPr>
            <w:r w:rsidRPr="00BB7401">
              <w:rPr>
                <w:lang w:eastAsia="zh-CN"/>
              </w:rPr>
              <w:t xml:space="preserve">Kükürt, % </w:t>
            </w:r>
          </w:p>
        </w:tc>
        <w:tc>
          <w:tcPr>
            <w:tcW w:w="2551" w:type="dxa"/>
          </w:tcPr>
          <w:p w:rsidR="009739B9" w:rsidRPr="00BB7401" w:rsidRDefault="009739B9" w:rsidP="00E36B37">
            <w:pPr>
              <w:jc w:val="center"/>
              <w:rPr>
                <w:lang w:eastAsia="zh-CN"/>
              </w:rPr>
            </w:pPr>
            <w:r w:rsidRPr="00ED799A">
              <w:rPr>
                <w:lang w:eastAsia="zh-CN"/>
              </w:rPr>
              <w:t>0,18-0,</w:t>
            </w:r>
            <w:r>
              <w:rPr>
                <w:lang w:eastAsia="zh-CN"/>
              </w:rPr>
              <w:t>30</w:t>
            </w:r>
          </w:p>
        </w:tc>
        <w:tc>
          <w:tcPr>
            <w:tcW w:w="2263" w:type="dxa"/>
          </w:tcPr>
          <w:p w:rsidR="009739B9" w:rsidRPr="00BB7401" w:rsidRDefault="009739B9" w:rsidP="00E36B37">
            <w:pPr>
              <w:jc w:val="center"/>
              <w:rPr>
                <w:lang w:eastAsia="zh-CN"/>
              </w:rPr>
            </w:pPr>
            <w:r w:rsidRPr="009078AA">
              <w:rPr>
                <w:lang w:eastAsia="zh-CN"/>
              </w:rPr>
              <w:t>0,1</w:t>
            </w:r>
            <w:r>
              <w:rPr>
                <w:lang w:eastAsia="zh-CN"/>
              </w:rPr>
              <w:t>8-0,30</w:t>
            </w:r>
          </w:p>
        </w:tc>
      </w:tr>
      <w:tr w:rsidR="009739B9" w:rsidRPr="004F67B4">
        <w:tc>
          <w:tcPr>
            <w:tcW w:w="4849" w:type="dxa"/>
          </w:tcPr>
          <w:p w:rsidR="009739B9" w:rsidRPr="00BB7401" w:rsidRDefault="009739B9" w:rsidP="00492A9E">
            <w:pPr>
              <w:rPr>
                <w:lang w:eastAsia="zh-CN"/>
              </w:rPr>
            </w:pPr>
            <w:r w:rsidRPr="00BB7401">
              <w:rPr>
                <w:lang w:eastAsia="zh-CN"/>
              </w:rPr>
              <w:t>Manganez, mg/</w:t>
            </w:r>
            <w:r w:rsidRPr="00960B4A">
              <w:rPr>
                <w:lang w:eastAsia="zh-CN"/>
              </w:rPr>
              <w:t>kg en</w:t>
            </w:r>
            <w:r w:rsidRPr="00BB7401">
              <w:rPr>
                <w:lang w:eastAsia="zh-CN"/>
              </w:rPr>
              <w:t xml:space="preserve"> az</w:t>
            </w:r>
          </w:p>
        </w:tc>
        <w:tc>
          <w:tcPr>
            <w:tcW w:w="2551" w:type="dxa"/>
          </w:tcPr>
          <w:p w:rsidR="009739B9" w:rsidRPr="00BB7401" w:rsidRDefault="009739B9" w:rsidP="00E36B37">
            <w:pPr>
              <w:jc w:val="center"/>
              <w:rPr>
                <w:lang w:eastAsia="zh-CN"/>
              </w:rPr>
            </w:pPr>
            <w:r>
              <w:rPr>
                <w:lang w:eastAsia="zh-CN"/>
              </w:rPr>
              <w:t>45</w:t>
            </w:r>
          </w:p>
        </w:tc>
        <w:tc>
          <w:tcPr>
            <w:tcW w:w="2263" w:type="dxa"/>
          </w:tcPr>
          <w:p w:rsidR="009739B9" w:rsidRPr="00BB7401" w:rsidRDefault="009739B9" w:rsidP="00E36B37">
            <w:pPr>
              <w:jc w:val="center"/>
              <w:rPr>
                <w:lang w:eastAsia="zh-CN"/>
              </w:rPr>
            </w:pPr>
            <w:r>
              <w:rPr>
                <w:lang w:eastAsia="zh-CN"/>
              </w:rPr>
              <w:t>45</w:t>
            </w:r>
          </w:p>
        </w:tc>
      </w:tr>
      <w:tr w:rsidR="009739B9" w:rsidRPr="004F67B4">
        <w:tc>
          <w:tcPr>
            <w:tcW w:w="4849" w:type="dxa"/>
          </w:tcPr>
          <w:p w:rsidR="009739B9" w:rsidRPr="00BB7401" w:rsidRDefault="009739B9" w:rsidP="00492A9E">
            <w:pPr>
              <w:rPr>
                <w:lang w:eastAsia="zh-CN"/>
              </w:rPr>
            </w:pPr>
            <w:r w:rsidRPr="00BB7401">
              <w:rPr>
                <w:lang w:eastAsia="zh-CN"/>
              </w:rPr>
              <w:t>Demir, mg/</w:t>
            </w:r>
            <w:r w:rsidRPr="00960B4A">
              <w:rPr>
                <w:lang w:eastAsia="zh-CN"/>
              </w:rPr>
              <w:t>kg en</w:t>
            </w:r>
            <w:r w:rsidRPr="00BB7401">
              <w:rPr>
                <w:lang w:eastAsia="zh-CN"/>
              </w:rPr>
              <w:t xml:space="preserve"> az</w:t>
            </w:r>
          </w:p>
        </w:tc>
        <w:tc>
          <w:tcPr>
            <w:tcW w:w="2551" w:type="dxa"/>
          </w:tcPr>
          <w:p w:rsidR="009739B9" w:rsidRPr="00BB7401" w:rsidRDefault="009739B9" w:rsidP="00E36B37">
            <w:pPr>
              <w:jc w:val="center"/>
              <w:rPr>
                <w:lang w:eastAsia="zh-CN"/>
              </w:rPr>
            </w:pPr>
            <w:r>
              <w:rPr>
                <w:lang w:eastAsia="zh-CN"/>
              </w:rPr>
              <w:t>50</w:t>
            </w:r>
          </w:p>
        </w:tc>
        <w:tc>
          <w:tcPr>
            <w:tcW w:w="2263" w:type="dxa"/>
          </w:tcPr>
          <w:p w:rsidR="009739B9" w:rsidRPr="00BB7401" w:rsidRDefault="009739B9" w:rsidP="00E36B37">
            <w:pPr>
              <w:jc w:val="center"/>
              <w:rPr>
                <w:lang w:eastAsia="zh-CN"/>
              </w:rPr>
            </w:pPr>
            <w:r w:rsidRPr="009078AA">
              <w:rPr>
                <w:lang w:eastAsia="zh-CN"/>
              </w:rPr>
              <w:t>5</w:t>
            </w:r>
            <w:r w:rsidRPr="005B511B">
              <w:rPr>
                <w:lang w:eastAsia="zh-CN"/>
              </w:rPr>
              <w:t>0</w:t>
            </w:r>
          </w:p>
        </w:tc>
      </w:tr>
      <w:tr w:rsidR="009739B9" w:rsidRPr="004F67B4">
        <w:tc>
          <w:tcPr>
            <w:tcW w:w="4849" w:type="dxa"/>
          </w:tcPr>
          <w:p w:rsidR="009739B9" w:rsidRPr="00BB7401" w:rsidRDefault="009739B9" w:rsidP="00492A9E">
            <w:pPr>
              <w:rPr>
                <w:lang w:eastAsia="zh-CN"/>
              </w:rPr>
            </w:pPr>
            <w:r w:rsidRPr="00BB7401">
              <w:rPr>
                <w:lang w:eastAsia="zh-CN"/>
              </w:rPr>
              <w:t>Bakır, mg/</w:t>
            </w:r>
            <w:r w:rsidRPr="00424CD7">
              <w:rPr>
                <w:lang w:eastAsia="zh-CN"/>
              </w:rPr>
              <w:t>kg en</w:t>
            </w:r>
            <w:r w:rsidRPr="00BB7401">
              <w:rPr>
                <w:lang w:eastAsia="zh-CN"/>
              </w:rPr>
              <w:t xml:space="preserve"> az</w:t>
            </w:r>
          </w:p>
        </w:tc>
        <w:tc>
          <w:tcPr>
            <w:tcW w:w="2551" w:type="dxa"/>
          </w:tcPr>
          <w:p w:rsidR="009739B9" w:rsidRPr="00BB7401" w:rsidRDefault="009739B9" w:rsidP="00E36B37">
            <w:pPr>
              <w:jc w:val="center"/>
              <w:rPr>
                <w:lang w:eastAsia="zh-CN"/>
              </w:rPr>
            </w:pPr>
            <w:r>
              <w:rPr>
                <w:lang w:eastAsia="zh-CN"/>
              </w:rPr>
              <w:t>10</w:t>
            </w:r>
          </w:p>
        </w:tc>
        <w:tc>
          <w:tcPr>
            <w:tcW w:w="2263" w:type="dxa"/>
          </w:tcPr>
          <w:p w:rsidR="009739B9" w:rsidRPr="00BB7401" w:rsidRDefault="009739B9" w:rsidP="00E36B37">
            <w:pPr>
              <w:jc w:val="center"/>
              <w:rPr>
                <w:lang w:eastAsia="zh-CN"/>
              </w:rPr>
            </w:pPr>
            <w:r>
              <w:rPr>
                <w:lang w:eastAsia="zh-CN"/>
              </w:rPr>
              <w:t>7</w:t>
            </w:r>
          </w:p>
        </w:tc>
      </w:tr>
      <w:tr w:rsidR="009739B9" w:rsidRPr="004F67B4">
        <w:tc>
          <w:tcPr>
            <w:tcW w:w="4849" w:type="dxa"/>
          </w:tcPr>
          <w:p w:rsidR="009739B9" w:rsidRPr="00BB7401" w:rsidRDefault="009739B9" w:rsidP="00492A9E">
            <w:pPr>
              <w:rPr>
                <w:lang w:eastAsia="zh-CN"/>
              </w:rPr>
            </w:pPr>
            <w:r w:rsidRPr="00BB7401">
              <w:rPr>
                <w:lang w:eastAsia="zh-CN"/>
              </w:rPr>
              <w:t>Çinko, mg/</w:t>
            </w:r>
            <w:r w:rsidRPr="00960B4A">
              <w:rPr>
                <w:lang w:eastAsia="zh-CN"/>
              </w:rPr>
              <w:t>kg en</w:t>
            </w:r>
            <w:r w:rsidRPr="00BB7401">
              <w:rPr>
                <w:lang w:eastAsia="zh-CN"/>
              </w:rPr>
              <w:t xml:space="preserve"> az</w:t>
            </w:r>
          </w:p>
        </w:tc>
        <w:tc>
          <w:tcPr>
            <w:tcW w:w="2551" w:type="dxa"/>
          </w:tcPr>
          <w:p w:rsidR="009739B9" w:rsidRPr="00BB7401" w:rsidRDefault="009739B9" w:rsidP="00E36B37">
            <w:pPr>
              <w:jc w:val="center"/>
              <w:rPr>
                <w:lang w:eastAsia="zh-CN"/>
              </w:rPr>
            </w:pPr>
            <w:r>
              <w:rPr>
                <w:lang w:eastAsia="zh-CN"/>
              </w:rPr>
              <w:t>30</w:t>
            </w:r>
          </w:p>
        </w:tc>
        <w:tc>
          <w:tcPr>
            <w:tcW w:w="2263" w:type="dxa"/>
          </w:tcPr>
          <w:p w:rsidR="009739B9" w:rsidRPr="00BB7401" w:rsidRDefault="009739B9" w:rsidP="00E36B37">
            <w:pPr>
              <w:jc w:val="center"/>
              <w:rPr>
                <w:lang w:eastAsia="zh-CN"/>
              </w:rPr>
            </w:pPr>
            <w:r w:rsidRPr="009078AA">
              <w:rPr>
                <w:lang w:eastAsia="zh-CN"/>
              </w:rPr>
              <w:t>3</w:t>
            </w:r>
            <w:r w:rsidRPr="005B511B">
              <w:rPr>
                <w:lang w:eastAsia="zh-CN"/>
              </w:rPr>
              <w:t>0</w:t>
            </w:r>
          </w:p>
        </w:tc>
      </w:tr>
      <w:tr w:rsidR="009739B9" w:rsidRPr="004F67B4">
        <w:tc>
          <w:tcPr>
            <w:tcW w:w="4849" w:type="dxa"/>
          </w:tcPr>
          <w:p w:rsidR="009739B9" w:rsidRPr="00BB7401" w:rsidRDefault="009739B9" w:rsidP="00492A9E">
            <w:pPr>
              <w:rPr>
                <w:lang w:eastAsia="zh-CN"/>
              </w:rPr>
            </w:pPr>
            <w:r w:rsidRPr="00BB7401">
              <w:rPr>
                <w:lang w:eastAsia="zh-CN"/>
              </w:rPr>
              <w:t>Kobalt, mg/</w:t>
            </w:r>
            <w:r w:rsidRPr="00960B4A">
              <w:rPr>
                <w:lang w:eastAsia="zh-CN"/>
              </w:rPr>
              <w:t>kg en</w:t>
            </w:r>
            <w:r w:rsidRPr="00BB7401">
              <w:rPr>
                <w:lang w:eastAsia="zh-CN"/>
              </w:rPr>
              <w:t xml:space="preserve"> az</w:t>
            </w:r>
          </w:p>
        </w:tc>
        <w:tc>
          <w:tcPr>
            <w:tcW w:w="2551" w:type="dxa"/>
          </w:tcPr>
          <w:p w:rsidR="009739B9" w:rsidRPr="00BB7401" w:rsidRDefault="009739B9" w:rsidP="00E36B37">
            <w:pPr>
              <w:jc w:val="center"/>
              <w:rPr>
                <w:lang w:eastAsia="zh-CN"/>
              </w:rPr>
            </w:pPr>
            <w:r>
              <w:rPr>
                <w:lang w:eastAsia="zh-CN"/>
              </w:rPr>
              <w:t>0,20</w:t>
            </w:r>
          </w:p>
        </w:tc>
        <w:tc>
          <w:tcPr>
            <w:tcW w:w="2263" w:type="dxa"/>
          </w:tcPr>
          <w:p w:rsidR="009739B9" w:rsidRPr="00BB7401" w:rsidRDefault="009739B9" w:rsidP="00E36B37">
            <w:pPr>
              <w:jc w:val="center"/>
              <w:rPr>
                <w:lang w:eastAsia="zh-CN"/>
              </w:rPr>
            </w:pPr>
            <w:r>
              <w:rPr>
                <w:lang w:eastAsia="zh-CN"/>
              </w:rPr>
              <w:t>0,20</w:t>
            </w:r>
          </w:p>
        </w:tc>
      </w:tr>
      <w:tr w:rsidR="009739B9" w:rsidRPr="004F67B4">
        <w:tc>
          <w:tcPr>
            <w:tcW w:w="4849" w:type="dxa"/>
          </w:tcPr>
          <w:p w:rsidR="009739B9" w:rsidRPr="00BB7401" w:rsidRDefault="009739B9" w:rsidP="00492A9E">
            <w:pPr>
              <w:rPr>
                <w:lang w:eastAsia="zh-CN"/>
              </w:rPr>
            </w:pPr>
            <w:r w:rsidRPr="00BB7401">
              <w:rPr>
                <w:lang w:eastAsia="zh-CN"/>
              </w:rPr>
              <w:t>İyot, mg I/</w:t>
            </w:r>
            <w:r w:rsidRPr="00960B4A">
              <w:rPr>
                <w:lang w:eastAsia="zh-CN"/>
              </w:rPr>
              <w:t>kg en</w:t>
            </w:r>
            <w:r w:rsidRPr="00BB7401">
              <w:rPr>
                <w:lang w:eastAsia="zh-CN"/>
              </w:rPr>
              <w:t xml:space="preserve"> az</w:t>
            </w:r>
          </w:p>
        </w:tc>
        <w:tc>
          <w:tcPr>
            <w:tcW w:w="2551" w:type="dxa"/>
          </w:tcPr>
          <w:p w:rsidR="009739B9" w:rsidRPr="00BB7401" w:rsidRDefault="009739B9" w:rsidP="00E36B37">
            <w:pPr>
              <w:jc w:val="center"/>
              <w:rPr>
                <w:lang w:eastAsia="zh-CN"/>
              </w:rPr>
            </w:pPr>
            <w:r>
              <w:rPr>
                <w:lang w:eastAsia="zh-CN"/>
              </w:rPr>
              <w:t>0,15</w:t>
            </w:r>
          </w:p>
        </w:tc>
        <w:tc>
          <w:tcPr>
            <w:tcW w:w="2263" w:type="dxa"/>
          </w:tcPr>
          <w:p w:rsidR="009739B9" w:rsidRPr="00BB7401" w:rsidRDefault="009739B9" w:rsidP="00E36B37">
            <w:pPr>
              <w:jc w:val="center"/>
              <w:rPr>
                <w:lang w:eastAsia="zh-CN"/>
              </w:rPr>
            </w:pPr>
            <w:r>
              <w:rPr>
                <w:lang w:eastAsia="zh-CN"/>
              </w:rPr>
              <w:t>0,15</w:t>
            </w:r>
          </w:p>
        </w:tc>
      </w:tr>
      <w:tr w:rsidR="009739B9" w:rsidRPr="004F67B4">
        <w:tc>
          <w:tcPr>
            <w:tcW w:w="4849" w:type="dxa"/>
          </w:tcPr>
          <w:p w:rsidR="009739B9" w:rsidRPr="00BB7401" w:rsidRDefault="009739B9" w:rsidP="00492A9E">
            <w:pPr>
              <w:rPr>
                <w:lang w:eastAsia="zh-CN"/>
              </w:rPr>
            </w:pPr>
            <w:r w:rsidRPr="00BB7401">
              <w:rPr>
                <w:lang w:eastAsia="zh-CN"/>
              </w:rPr>
              <w:t>Magnezyum, %   en az</w:t>
            </w:r>
          </w:p>
        </w:tc>
        <w:tc>
          <w:tcPr>
            <w:tcW w:w="2551" w:type="dxa"/>
          </w:tcPr>
          <w:p w:rsidR="009739B9" w:rsidRPr="00BB7401" w:rsidRDefault="009739B9" w:rsidP="00E36B37">
            <w:pPr>
              <w:jc w:val="center"/>
              <w:rPr>
                <w:lang w:eastAsia="zh-CN"/>
              </w:rPr>
            </w:pPr>
            <w:r>
              <w:rPr>
                <w:lang w:eastAsia="zh-CN"/>
              </w:rPr>
              <w:t>0,20</w:t>
            </w:r>
          </w:p>
        </w:tc>
        <w:tc>
          <w:tcPr>
            <w:tcW w:w="2263" w:type="dxa"/>
          </w:tcPr>
          <w:p w:rsidR="009739B9" w:rsidRPr="00BB7401" w:rsidRDefault="009739B9" w:rsidP="00E36B37">
            <w:pPr>
              <w:jc w:val="center"/>
              <w:rPr>
                <w:lang w:eastAsia="zh-CN"/>
              </w:rPr>
            </w:pPr>
            <w:r>
              <w:rPr>
                <w:lang w:eastAsia="zh-CN"/>
              </w:rPr>
              <w:t>0,20</w:t>
            </w:r>
          </w:p>
        </w:tc>
      </w:tr>
      <w:tr w:rsidR="009739B9" w:rsidRPr="004F67B4">
        <w:tc>
          <w:tcPr>
            <w:tcW w:w="4849" w:type="dxa"/>
          </w:tcPr>
          <w:p w:rsidR="009739B9" w:rsidRPr="00BB7401" w:rsidRDefault="009739B9">
            <w:pPr>
              <w:rPr>
                <w:lang w:eastAsia="zh-CN"/>
              </w:rPr>
            </w:pPr>
            <w:r w:rsidRPr="00BB7401">
              <w:rPr>
                <w:lang w:eastAsia="zh-CN"/>
              </w:rPr>
              <w:t>Selenyum, mg/</w:t>
            </w:r>
            <w:r w:rsidRPr="00424CD7">
              <w:rPr>
                <w:lang w:eastAsia="zh-CN"/>
              </w:rPr>
              <w:t xml:space="preserve">kg </w:t>
            </w:r>
          </w:p>
        </w:tc>
        <w:tc>
          <w:tcPr>
            <w:tcW w:w="2551" w:type="dxa"/>
          </w:tcPr>
          <w:p w:rsidR="009739B9" w:rsidRPr="00BB7401" w:rsidRDefault="009739B9" w:rsidP="00E36B37">
            <w:pPr>
              <w:jc w:val="center"/>
              <w:rPr>
                <w:lang w:eastAsia="zh-CN"/>
              </w:rPr>
            </w:pPr>
            <w:r>
              <w:rPr>
                <w:lang w:eastAsia="zh-CN"/>
              </w:rPr>
              <w:t>0,20-0,40</w:t>
            </w:r>
          </w:p>
        </w:tc>
        <w:tc>
          <w:tcPr>
            <w:tcW w:w="2263" w:type="dxa"/>
          </w:tcPr>
          <w:p w:rsidR="009739B9" w:rsidRPr="00BB7401" w:rsidRDefault="009739B9" w:rsidP="00E36B37">
            <w:pPr>
              <w:jc w:val="center"/>
              <w:rPr>
                <w:lang w:eastAsia="zh-CN"/>
              </w:rPr>
            </w:pPr>
            <w:r>
              <w:rPr>
                <w:lang w:eastAsia="zh-CN"/>
              </w:rPr>
              <w:t>0,15-0,40</w:t>
            </w:r>
          </w:p>
        </w:tc>
      </w:tr>
      <w:tr w:rsidR="009739B9" w:rsidRPr="004F67B4">
        <w:tc>
          <w:tcPr>
            <w:tcW w:w="4849" w:type="dxa"/>
          </w:tcPr>
          <w:p w:rsidR="009739B9" w:rsidRPr="00BB7401" w:rsidRDefault="009739B9" w:rsidP="00492A9E">
            <w:pPr>
              <w:rPr>
                <w:lang w:eastAsia="zh-CN"/>
              </w:rPr>
            </w:pPr>
            <w:r w:rsidRPr="00960B4A">
              <w:rPr>
                <w:lang w:eastAsia="zh-CN"/>
              </w:rPr>
              <w:t>A vitamin</w:t>
            </w:r>
            <w:r w:rsidRPr="00BB7401">
              <w:rPr>
                <w:lang w:eastAsia="zh-CN"/>
              </w:rPr>
              <w:t>, IU/</w:t>
            </w:r>
            <w:r w:rsidRPr="00960B4A">
              <w:rPr>
                <w:lang w:eastAsia="zh-CN"/>
              </w:rPr>
              <w:t>kg en</w:t>
            </w:r>
            <w:r w:rsidRPr="00BB7401">
              <w:rPr>
                <w:lang w:eastAsia="zh-CN"/>
              </w:rPr>
              <w:t xml:space="preserve"> az</w:t>
            </w:r>
          </w:p>
        </w:tc>
        <w:tc>
          <w:tcPr>
            <w:tcW w:w="2551" w:type="dxa"/>
          </w:tcPr>
          <w:p w:rsidR="009739B9" w:rsidRPr="00BB7401" w:rsidRDefault="009739B9" w:rsidP="00E36B37">
            <w:pPr>
              <w:jc w:val="center"/>
              <w:rPr>
                <w:lang w:eastAsia="zh-CN"/>
              </w:rPr>
            </w:pPr>
            <w:r w:rsidRPr="00960B4A">
              <w:rPr>
                <w:lang w:eastAsia="zh-CN"/>
              </w:rPr>
              <w:t>5000</w:t>
            </w:r>
          </w:p>
        </w:tc>
        <w:tc>
          <w:tcPr>
            <w:tcW w:w="2263" w:type="dxa"/>
          </w:tcPr>
          <w:p w:rsidR="009739B9" w:rsidRPr="00BB7401" w:rsidRDefault="009739B9" w:rsidP="00E36B37">
            <w:pPr>
              <w:jc w:val="center"/>
              <w:rPr>
                <w:lang w:eastAsia="zh-CN"/>
              </w:rPr>
            </w:pPr>
            <w:r w:rsidRPr="00960B4A">
              <w:rPr>
                <w:lang w:eastAsia="zh-CN"/>
              </w:rPr>
              <w:t>5000</w:t>
            </w:r>
          </w:p>
        </w:tc>
      </w:tr>
      <w:tr w:rsidR="009739B9" w:rsidRPr="004F67B4">
        <w:tc>
          <w:tcPr>
            <w:tcW w:w="4849" w:type="dxa"/>
          </w:tcPr>
          <w:p w:rsidR="009739B9" w:rsidRPr="00BB7401" w:rsidRDefault="009739B9" w:rsidP="00492A9E">
            <w:pPr>
              <w:rPr>
                <w:lang w:eastAsia="zh-CN"/>
              </w:rPr>
            </w:pPr>
            <w:r w:rsidRPr="00BB7401">
              <w:rPr>
                <w:lang w:eastAsia="zh-CN"/>
              </w:rPr>
              <w:t>B</w:t>
            </w:r>
            <w:r w:rsidRPr="00E36B37">
              <w:rPr>
                <w:vertAlign w:val="subscript"/>
                <w:lang w:eastAsia="zh-CN"/>
              </w:rPr>
              <w:t xml:space="preserve">1 </w:t>
            </w:r>
            <w:r w:rsidRPr="00BB7401">
              <w:rPr>
                <w:lang w:eastAsia="zh-CN"/>
              </w:rPr>
              <w:t>vitamini,</w:t>
            </w:r>
            <w:r w:rsidRPr="00960B4A">
              <w:t xml:space="preserve"> </w:t>
            </w:r>
            <w:r w:rsidRPr="00BB7401">
              <w:rPr>
                <w:lang w:eastAsia="zh-CN"/>
              </w:rPr>
              <w:t>IU/kg en az</w:t>
            </w:r>
          </w:p>
        </w:tc>
        <w:tc>
          <w:tcPr>
            <w:tcW w:w="2551" w:type="dxa"/>
          </w:tcPr>
          <w:p w:rsidR="009739B9" w:rsidRPr="00960B4A" w:rsidRDefault="009739B9" w:rsidP="00E36B37">
            <w:pPr>
              <w:jc w:val="center"/>
              <w:rPr>
                <w:lang w:eastAsia="zh-CN"/>
              </w:rPr>
            </w:pPr>
            <w:r w:rsidRPr="00960B4A">
              <w:rPr>
                <w:lang w:eastAsia="zh-CN"/>
              </w:rPr>
              <w:t>2,5</w:t>
            </w:r>
          </w:p>
        </w:tc>
        <w:tc>
          <w:tcPr>
            <w:tcW w:w="2263" w:type="dxa"/>
          </w:tcPr>
          <w:p w:rsidR="009739B9" w:rsidRPr="00960B4A" w:rsidRDefault="009739B9" w:rsidP="00E36B37">
            <w:pPr>
              <w:jc w:val="center"/>
              <w:rPr>
                <w:lang w:eastAsia="zh-CN"/>
              </w:rPr>
            </w:pPr>
            <w:r w:rsidRPr="00960B4A">
              <w:rPr>
                <w:lang w:eastAsia="zh-CN"/>
              </w:rPr>
              <w:t>2,5</w:t>
            </w:r>
          </w:p>
        </w:tc>
      </w:tr>
      <w:tr w:rsidR="009739B9" w:rsidRPr="004F67B4">
        <w:tc>
          <w:tcPr>
            <w:tcW w:w="4849" w:type="dxa"/>
          </w:tcPr>
          <w:p w:rsidR="009739B9" w:rsidRPr="00BB7401" w:rsidRDefault="009739B9" w:rsidP="00492A9E">
            <w:pPr>
              <w:rPr>
                <w:lang w:eastAsia="zh-CN"/>
              </w:rPr>
            </w:pPr>
            <w:r w:rsidRPr="00BB7401">
              <w:rPr>
                <w:lang w:eastAsia="zh-CN"/>
              </w:rPr>
              <w:t>D vitamin, IU/</w:t>
            </w:r>
            <w:r w:rsidRPr="00960B4A">
              <w:rPr>
                <w:lang w:eastAsia="zh-CN"/>
              </w:rPr>
              <w:t>kg en</w:t>
            </w:r>
            <w:r w:rsidRPr="00BB7401">
              <w:rPr>
                <w:lang w:eastAsia="zh-CN"/>
              </w:rPr>
              <w:t xml:space="preserve"> az</w:t>
            </w:r>
          </w:p>
        </w:tc>
        <w:tc>
          <w:tcPr>
            <w:tcW w:w="2551" w:type="dxa"/>
          </w:tcPr>
          <w:p w:rsidR="009739B9" w:rsidRPr="00BB7401" w:rsidRDefault="009739B9" w:rsidP="00E36B37">
            <w:pPr>
              <w:jc w:val="center"/>
              <w:rPr>
                <w:lang w:eastAsia="zh-CN"/>
              </w:rPr>
            </w:pPr>
            <w:r w:rsidRPr="00960B4A">
              <w:rPr>
                <w:lang w:eastAsia="zh-CN"/>
              </w:rPr>
              <w:t>600</w:t>
            </w:r>
          </w:p>
        </w:tc>
        <w:tc>
          <w:tcPr>
            <w:tcW w:w="2263" w:type="dxa"/>
          </w:tcPr>
          <w:p w:rsidR="009739B9" w:rsidRPr="00BB7401" w:rsidRDefault="009739B9" w:rsidP="00E36B37">
            <w:pPr>
              <w:jc w:val="center"/>
              <w:rPr>
                <w:lang w:eastAsia="zh-CN"/>
              </w:rPr>
            </w:pPr>
            <w:r w:rsidRPr="00960B4A">
              <w:rPr>
                <w:lang w:eastAsia="zh-CN"/>
              </w:rPr>
              <w:t>600</w:t>
            </w:r>
          </w:p>
        </w:tc>
      </w:tr>
      <w:tr w:rsidR="009739B9" w:rsidRPr="004F67B4">
        <w:tc>
          <w:tcPr>
            <w:tcW w:w="4849" w:type="dxa"/>
          </w:tcPr>
          <w:p w:rsidR="009739B9" w:rsidRPr="00BB7401" w:rsidRDefault="009739B9" w:rsidP="00492A9E">
            <w:pPr>
              <w:rPr>
                <w:lang w:eastAsia="zh-CN"/>
              </w:rPr>
            </w:pPr>
            <w:r w:rsidRPr="00BB7401">
              <w:rPr>
                <w:lang w:eastAsia="zh-CN"/>
              </w:rPr>
              <w:t xml:space="preserve">E vitamini, </w:t>
            </w:r>
            <w:r w:rsidRPr="00960B4A">
              <w:rPr>
                <w:lang w:eastAsia="zh-CN"/>
              </w:rPr>
              <w:t>IU/kg en az</w:t>
            </w:r>
          </w:p>
        </w:tc>
        <w:tc>
          <w:tcPr>
            <w:tcW w:w="2551" w:type="dxa"/>
          </w:tcPr>
          <w:p w:rsidR="009739B9" w:rsidRPr="00BB7401" w:rsidRDefault="009739B9" w:rsidP="00E36B37">
            <w:pPr>
              <w:jc w:val="center"/>
              <w:rPr>
                <w:lang w:eastAsia="zh-CN"/>
              </w:rPr>
            </w:pPr>
            <w:r w:rsidRPr="00960B4A">
              <w:rPr>
                <w:lang w:eastAsia="zh-CN"/>
              </w:rPr>
              <w:t>35</w:t>
            </w:r>
          </w:p>
        </w:tc>
        <w:tc>
          <w:tcPr>
            <w:tcW w:w="2263" w:type="dxa"/>
          </w:tcPr>
          <w:p w:rsidR="009739B9" w:rsidRPr="00BB7401" w:rsidRDefault="009739B9" w:rsidP="00E36B37">
            <w:pPr>
              <w:jc w:val="center"/>
              <w:rPr>
                <w:lang w:eastAsia="zh-CN"/>
              </w:rPr>
            </w:pPr>
            <w:r w:rsidRPr="00960B4A">
              <w:rPr>
                <w:lang w:eastAsia="zh-CN"/>
              </w:rPr>
              <w:t>25</w:t>
            </w:r>
          </w:p>
        </w:tc>
      </w:tr>
      <w:tr w:rsidR="009739B9" w:rsidRPr="004F67B4">
        <w:tc>
          <w:tcPr>
            <w:tcW w:w="4849" w:type="dxa"/>
          </w:tcPr>
          <w:p w:rsidR="009739B9" w:rsidRPr="00BB7401" w:rsidRDefault="009739B9" w:rsidP="00492A9E">
            <w:pPr>
              <w:rPr>
                <w:lang w:eastAsia="zh-CN"/>
              </w:rPr>
            </w:pPr>
            <w:r w:rsidRPr="00BB7401">
              <w:rPr>
                <w:lang w:eastAsia="zh-CN"/>
              </w:rPr>
              <w:t>Aflatoksin, mcg/</w:t>
            </w:r>
            <w:r w:rsidRPr="009078AA">
              <w:rPr>
                <w:lang w:eastAsia="zh-CN"/>
              </w:rPr>
              <w:t>kg en</w:t>
            </w:r>
            <w:r w:rsidRPr="00BB7401">
              <w:rPr>
                <w:lang w:eastAsia="zh-CN"/>
              </w:rPr>
              <w:t xml:space="preserve"> çok</w:t>
            </w:r>
          </w:p>
        </w:tc>
        <w:tc>
          <w:tcPr>
            <w:tcW w:w="2551" w:type="dxa"/>
          </w:tcPr>
          <w:p w:rsidR="009739B9" w:rsidRPr="00BB7401" w:rsidRDefault="009739B9" w:rsidP="00E36B37">
            <w:pPr>
              <w:jc w:val="center"/>
              <w:rPr>
                <w:lang w:eastAsia="zh-CN"/>
              </w:rPr>
            </w:pPr>
            <w:r>
              <w:rPr>
                <w:lang w:eastAsia="zh-CN"/>
              </w:rPr>
              <w:t>20</w:t>
            </w:r>
          </w:p>
        </w:tc>
        <w:tc>
          <w:tcPr>
            <w:tcW w:w="2263" w:type="dxa"/>
          </w:tcPr>
          <w:p w:rsidR="009739B9" w:rsidRPr="00BB7401" w:rsidRDefault="009739B9" w:rsidP="00E36B37">
            <w:pPr>
              <w:jc w:val="center"/>
              <w:rPr>
                <w:lang w:eastAsia="zh-CN"/>
              </w:rPr>
            </w:pPr>
            <w:r w:rsidRPr="00BB7401">
              <w:rPr>
                <w:lang w:eastAsia="zh-CN"/>
              </w:rPr>
              <w:t>20</w:t>
            </w:r>
          </w:p>
        </w:tc>
      </w:tr>
      <w:tr w:rsidR="009739B9" w:rsidRPr="004F67B4">
        <w:tc>
          <w:tcPr>
            <w:tcW w:w="4849" w:type="dxa"/>
          </w:tcPr>
          <w:p w:rsidR="009739B9" w:rsidRPr="00BB7401" w:rsidRDefault="009739B9" w:rsidP="00492A9E">
            <w:pPr>
              <w:rPr>
                <w:lang w:eastAsia="zh-CN"/>
              </w:rPr>
            </w:pPr>
            <w:r w:rsidRPr="00BB7401">
              <w:rPr>
                <w:lang w:eastAsia="zh-CN"/>
              </w:rPr>
              <w:t>Yabancı madde, %  en çok</w:t>
            </w:r>
          </w:p>
        </w:tc>
        <w:tc>
          <w:tcPr>
            <w:tcW w:w="2551" w:type="dxa"/>
          </w:tcPr>
          <w:p w:rsidR="009739B9" w:rsidRPr="00BB7401" w:rsidRDefault="009739B9" w:rsidP="00E36B37">
            <w:pPr>
              <w:jc w:val="center"/>
              <w:rPr>
                <w:lang w:eastAsia="zh-CN"/>
              </w:rPr>
            </w:pPr>
            <w:r>
              <w:rPr>
                <w:lang w:eastAsia="zh-CN"/>
              </w:rPr>
              <w:t>0,2</w:t>
            </w:r>
          </w:p>
        </w:tc>
        <w:tc>
          <w:tcPr>
            <w:tcW w:w="2263" w:type="dxa"/>
          </w:tcPr>
          <w:p w:rsidR="009739B9" w:rsidRPr="00BB7401" w:rsidRDefault="009739B9" w:rsidP="00E36B37">
            <w:pPr>
              <w:jc w:val="center"/>
              <w:rPr>
                <w:lang w:eastAsia="zh-CN"/>
              </w:rPr>
            </w:pPr>
            <w:r>
              <w:rPr>
                <w:lang w:eastAsia="zh-CN"/>
              </w:rPr>
              <w:t>0,5</w:t>
            </w:r>
          </w:p>
        </w:tc>
      </w:tr>
      <w:tr w:rsidR="009739B9" w:rsidRPr="004F67B4">
        <w:tc>
          <w:tcPr>
            <w:tcW w:w="9663" w:type="dxa"/>
            <w:gridSpan w:val="3"/>
          </w:tcPr>
          <w:p w:rsidR="009739B9" w:rsidRPr="00E36B37" w:rsidRDefault="009739B9" w:rsidP="00BB7401">
            <w:pPr>
              <w:rPr>
                <w:sz w:val="6"/>
                <w:szCs w:val="6"/>
                <w:lang w:eastAsia="zh-CN"/>
              </w:rPr>
            </w:pPr>
          </w:p>
          <w:p w:rsidR="009739B9" w:rsidRPr="00BB7401" w:rsidRDefault="009739B9" w:rsidP="00BB7401">
            <w:pPr>
              <w:rPr>
                <w:lang w:eastAsia="zh-CN"/>
              </w:rPr>
            </w:pPr>
            <w:r w:rsidRPr="00BB7401">
              <w:rPr>
                <w:lang w:eastAsia="zh-CN"/>
              </w:rPr>
              <w:t>Not -  % ola</w:t>
            </w:r>
            <w:r w:rsidRPr="009078AA">
              <w:rPr>
                <w:lang w:eastAsia="zh-CN"/>
              </w:rPr>
              <w:t>rak verilen değerler kütlecedir</w:t>
            </w:r>
            <w:r>
              <w:rPr>
                <w:lang w:eastAsia="zh-CN"/>
              </w:rPr>
              <w:t>.</w:t>
            </w:r>
          </w:p>
          <w:p w:rsidR="009739B9" w:rsidRPr="00BB7401" w:rsidRDefault="009739B9" w:rsidP="00BB7401">
            <w:pPr>
              <w:rPr>
                <w:lang w:eastAsia="zh-CN"/>
              </w:rPr>
            </w:pPr>
            <w:r w:rsidRPr="00BB7401">
              <w:rPr>
                <w:lang w:eastAsia="zh-CN"/>
              </w:rPr>
              <w:t xml:space="preserve">          Kısaltmalar - (IU) Uluslararası birim</w:t>
            </w:r>
          </w:p>
          <w:p w:rsidR="009739B9" w:rsidRPr="00E36B37" w:rsidRDefault="009739B9" w:rsidP="00BB7401">
            <w:pPr>
              <w:rPr>
                <w:sz w:val="6"/>
                <w:szCs w:val="6"/>
                <w:lang w:eastAsia="zh-CN"/>
              </w:rPr>
            </w:pPr>
          </w:p>
        </w:tc>
      </w:tr>
    </w:tbl>
    <w:p w:rsidR="009739B9" w:rsidRPr="004F67B4" w:rsidRDefault="009739B9" w:rsidP="009D4305">
      <w:bookmarkStart w:id="97" w:name="_Toc524434558"/>
      <w:bookmarkStart w:id="98" w:name="_Toc35849325"/>
    </w:p>
    <w:p w:rsidR="009739B9" w:rsidRPr="004F67B4" w:rsidRDefault="009739B9" w:rsidP="00B64CD8">
      <w:pPr>
        <w:pStyle w:val="Heading3"/>
        <w:rPr>
          <w:color w:val="000000"/>
        </w:rPr>
      </w:pPr>
      <w:r w:rsidRPr="004F67B4">
        <w:rPr>
          <w:color w:val="000000"/>
        </w:rPr>
        <w:t xml:space="preserve">4.2.3 </w:t>
      </w:r>
      <w:bookmarkEnd w:id="97"/>
      <w:bookmarkEnd w:id="98"/>
      <w:r>
        <w:rPr>
          <w:color w:val="000000"/>
        </w:rPr>
        <w:t>Kuzu başlangıç</w:t>
      </w:r>
      <w:r w:rsidRPr="00050300">
        <w:rPr>
          <w:color w:val="000000"/>
        </w:rPr>
        <w:t xml:space="preserve"> </w:t>
      </w:r>
      <w:r w:rsidRPr="004F67B4">
        <w:rPr>
          <w:color w:val="000000"/>
        </w:rPr>
        <w:t>yemlerinin tip özellikleri</w:t>
      </w:r>
    </w:p>
    <w:p w:rsidR="009739B9" w:rsidRDefault="009739B9" w:rsidP="00C74F0C">
      <w:pPr>
        <w:jc w:val="both"/>
        <w:rPr>
          <w:color w:val="000000"/>
        </w:rPr>
      </w:pPr>
      <w:r>
        <w:rPr>
          <w:color w:val="000000"/>
        </w:rPr>
        <w:t>Kuzu başlangıç</w:t>
      </w:r>
      <w:r w:rsidRPr="00050300">
        <w:rPr>
          <w:color w:val="000000"/>
        </w:rPr>
        <w:t xml:space="preserve"> </w:t>
      </w:r>
      <w:r w:rsidRPr="00C74F0C">
        <w:rPr>
          <w:color w:val="000000"/>
        </w:rPr>
        <w:t>yeminde taneler homojen yapıda olmalıdır. İnce ve granül yemlerin kütlece en az % 60'ı göz açıklığı 3,0 mm olan elekten, tamamı göz açıklığı 4,0 mm elekten geçmelidir. Granül ve pelet yemler bütünlüğünün kolayca bozulmayacağı bir oranda sıkıştırılmış olmalıdır. Kütlece bütünlüğü bozulmamış tane oranı; granül yemde en az % 80, pelet yemde en az % 90 olmalıdır.</w:t>
      </w:r>
    </w:p>
    <w:p w:rsidR="009739B9" w:rsidRDefault="009739B9" w:rsidP="00C74F0C">
      <w:pPr>
        <w:jc w:val="both"/>
        <w:rPr>
          <w:color w:val="000000"/>
        </w:rPr>
      </w:pPr>
    </w:p>
    <w:p w:rsidR="009739B9" w:rsidRPr="00BB7401" w:rsidRDefault="009739B9" w:rsidP="00A304B6">
      <w:pPr>
        <w:pStyle w:val="Heading2"/>
        <w:rPr>
          <w:color w:val="000000"/>
          <w:lang w:val="tr-TR"/>
        </w:rPr>
      </w:pPr>
      <w:bookmarkStart w:id="99" w:name="_Toc386095495"/>
      <w:bookmarkStart w:id="100" w:name="_Toc404105393"/>
      <w:r w:rsidRPr="00BB7401">
        <w:rPr>
          <w:lang w:val="tr-TR"/>
        </w:rPr>
        <w:t>4.3</w:t>
      </w:r>
      <w:r w:rsidRPr="00BB7401">
        <w:rPr>
          <w:lang w:val="tr-TR"/>
        </w:rPr>
        <w:tab/>
        <w:t>Toleranslar</w:t>
      </w:r>
      <w:bookmarkEnd w:id="99"/>
      <w:bookmarkEnd w:id="100"/>
    </w:p>
    <w:p w:rsidR="009739B9" w:rsidRPr="00170077" w:rsidRDefault="009739B9" w:rsidP="00251CFD">
      <w:pPr>
        <w:pStyle w:val="3-NormalYaz"/>
        <w:spacing w:line="240" w:lineRule="exact"/>
        <w:rPr>
          <w:rFonts w:ascii="Arial" w:hAnsi="Arial" w:cs="Arial"/>
          <w:color w:val="000000"/>
          <w:sz w:val="20"/>
          <w:szCs w:val="20"/>
          <w:lang w:eastAsia="tr-TR"/>
        </w:rPr>
      </w:pPr>
      <w:r w:rsidRPr="00170077">
        <w:rPr>
          <w:rFonts w:ascii="Arial" w:hAnsi="Arial" w:cs="Arial"/>
          <w:color w:val="000000"/>
          <w:sz w:val="20"/>
          <w:szCs w:val="20"/>
          <w:lang w:eastAsia="tr-TR"/>
        </w:rPr>
        <w:t xml:space="preserve">Yemin bileşen değeri, etiketinde belirtilen analitik bileşen değerlerinden farklı bulunduğunda, ham protein için; beyan edilen değerin ± % 12,5’i, ham kül için; beyan edilen değerin + % 12,5’i, ham selüloz için; beyan edilen değerin + % 17,5’i, kalsiyum, fosfor, sodyum ve magnezyum için; beyan edilen değerin ± % 20’si, </w:t>
      </w:r>
      <w:r w:rsidRPr="004F67B4">
        <w:rPr>
          <w:rFonts w:ascii="Arial" w:hAnsi="Arial" w:cs="Arial"/>
          <w:color w:val="000000"/>
          <w:sz w:val="20"/>
          <w:szCs w:val="20"/>
          <w:lang w:eastAsia="tr-TR"/>
        </w:rPr>
        <w:t>h</w:t>
      </w:r>
      <w:r w:rsidRPr="00170077">
        <w:rPr>
          <w:rFonts w:ascii="Arial" w:hAnsi="Arial" w:cs="Arial"/>
          <w:color w:val="000000"/>
          <w:sz w:val="20"/>
          <w:szCs w:val="20"/>
          <w:lang w:eastAsia="tr-TR"/>
        </w:rPr>
        <w:t xml:space="preserve">idroklorik asitte çözünmeyen kül için; beyan edilen değerin + % 20’si, </w:t>
      </w:r>
      <w:r w:rsidRPr="004F67B4">
        <w:rPr>
          <w:rFonts w:ascii="Arial" w:hAnsi="Arial" w:cs="Arial"/>
          <w:color w:val="000000"/>
          <w:sz w:val="20"/>
          <w:szCs w:val="20"/>
          <w:lang w:eastAsia="tr-TR"/>
        </w:rPr>
        <w:t>r</w:t>
      </w:r>
      <w:r w:rsidRPr="00170077">
        <w:rPr>
          <w:rFonts w:ascii="Arial" w:hAnsi="Arial" w:cs="Arial"/>
          <w:color w:val="000000"/>
          <w:sz w:val="20"/>
          <w:szCs w:val="20"/>
          <w:lang w:eastAsia="tr-TR"/>
        </w:rPr>
        <w:t xml:space="preserve">utubet için; beyan edilen değerler için + 1 birim, </w:t>
      </w:r>
      <w:r w:rsidRPr="004F67B4">
        <w:rPr>
          <w:rFonts w:ascii="Arial" w:hAnsi="Arial" w:cs="Arial"/>
          <w:color w:val="000000"/>
          <w:sz w:val="20"/>
          <w:szCs w:val="20"/>
          <w:lang w:eastAsia="tr-TR"/>
        </w:rPr>
        <w:t>e</w:t>
      </w:r>
      <w:r w:rsidRPr="00170077">
        <w:rPr>
          <w:rFonts w:ascii="Arial" w:hAnsi="Arial" w:cs="Arial"/>
          <w:color w:val="000000"/>
          <w:sz w:val="20"/>
          <w:szCs w:val="20"/>
          <w:lang w:eastAsia="tr-TR"/>
        </w:rPr>
        <w:t>nerji değeri ve diğer mineral madde ile vitamin değerleri için ± % 5 tolerans değerleri uygulanır.</w:t>
      </w:r>
    </w:p>
    <w:p w:rsidR="009739B9" w:rsidRPr="004F67B4" w:rsidRDefault="009739B9" w:rsidP="009D4305"/>
    <w:p w:rsidR="009739B9" w:rsidRDefault="009739B9">
      <w:pPr>
        <w:spacing w:after="200" w:line="276" w:lineRule="auto"/>
        <w:rPr>
          <w:rFonts w:eastAsia="SimSun"/>
          <w:b/>
          <w:bCs/>
          <w:snapToGrid w:val="0"/>
          <w:sz w:val="24"/>
          <w:szCs w:val="24"/>
          <w:lang w:eastAsia="zh-CN"/>
        </w:rPr>
      </w:pPr>
      <w:bookmarkStart w:id="101" w:name="_Toc404105394"/>
      <w:r>
        <w:br w:type="page"/>
      </w:r>
    </w:p>
    <w:p w:rsidR="009739B9" w:rsidRPr="00BB7401" w:rsidRDefault="009739B9" w:rsidP="009D4305">
      <w:pPr>
        <w:pStyle w:val="Heading2"/>
        <w:rPr>
          <w:lang w:val="tr-TR"/>
        </w:rPr>
      </w:pPr>
      <w:r w:rsidRPr="00BB7401">
        <w:rPr>
          <w:lang w:val="tr-TR"/>
        </w:rPr>
        <w:t>4.4</w:t>
      </w:r>
      <w:r w:rsidRPr="00BB7401">
        <w:rPr>
          <w:lang w:val="tr-TR"/>
        </w:rPr>
        <w:tab/>
        <w:t>Özellik, muayene ve deney madde numaraları</w:t>
      </w:r>
      <w:bookmarkEnd w:id="101"/>
      <w:r w:rsidRPr="00BB7401">
        <w:rPr>
          <w:lang w:val="tr-TR"/>
        </w:rPr>
        <w:t xml:space="preserve"> </w:t>
      </w:r>
    </w:p>
    <w:p w:rsidR="009739B9" w:rsidRPr="004F67B4" w:rsidRDefault="009739B9" w:rsidP="00B64CD8">
      <w:pPr>
        <w:shd w:val="clear" w:color="auto" w:fill="FFFFFF"/>
        <w:jc w:val="both"/>
        <w:rPr>
          <w:color w:val="000000"/>
        </w:rPr>
      </w:pPr>
      <w:r w:rsidRPr="004F67B4">
        <w:rPr>
          <w:color w:val="000000"/>
        </w:rPr>
        <w:t xml:space="preserve">Özellikler, muayene ve deneylerine ait madde numaraları Çizelge </w:t>
      </w:r>
      <w:r>
        <w:rPr>
          <w:color w:val="000000"/>
        </w:rPr>
        <w:t>3</w:t>
      </w:r>
      <w:r w:rsidRPr="004F67B4">
        <w:rPr>
          <w:color w:val="000000"/>
        </w:rPr>
        <w:t>’de gösterilmiştir.</w:t>
      </w:r>
    </w:p>
    <w:p w:rsidR="009739B9" w:rsidRDefault="009739B9" w:rsidP="00CD2874">
      <w:pPr>
        <w:rPr>
          <w:b/>
          <w:bCs/>
          <w:color w:val="000000"/>
        </w:rPr>
      </w:pPr>
    </w:p>
    <w:p w:rsidR="009739B9" w:rsidRDefault="009739B9" w:rsidP="00E86C9A">
      <w:pPr>
        <w:rPr>
          <w:color w:val="000000"/>
        </w:rPr>
      </w:pPr>
      <w:r w:rsidRPr="004F67B4">
        <w:rPr>
          <w:b/>
          <w:bCs/>
          <w:color w:val="000000"/>
        </w:rPr>
        <w:t xml:space="preserve">Çizelge </w:t>
      </w:r>
      <w:r>
        <w:rPr>
          <w:b/>
          <w:bCs/>
          <w:color w:val="000000"/>
        </w:rPr>
        <w:t>3</w:t>
      </w:r>
      <w:r w:rsidRPr="004F67B4">
        <w:rPr>
          <w:color w:val="000000"/>
        </w:rPr>
        <w:t xml:space="preserve"> </w:t>
      </w:r>
      <w:r w:rsidRPr="00684DB9">
        <w:rPr>
          <w:b/>
          <w:bCs/>
          <w:color w:val="000000"/>
        </w:rPr>
        <w:t xml:space="preserve">– </w:t>
      </w:r>
      <w:r w:rsidRPr="004F67B4">
        <w:rPr>
          <w:color w:val="000000"/>
        </w:rPr>
        <w:t>Özellik, muayene ve deneylerine ait madde numaraları</w:t>
      </w:r>
    </w:p>
    <w:p w:rsidR="009739B9" w:rsidRPr="004F67B4" w:rsidRDefault="009739B9" w:rsidP="00E86C9A">
      <w:pPr>
        <w:rPr>
          <w:color w:val="000000"/>
        </w:rPr>
      </w:pPr>
    </w:p>
    <w:p w:rsidR="009739B9" w:rsidRPr="00684DB9" w:rsidRDefault="009739B9" w:rsidP="00E86C9A">
      <w:pPr>
        <w:shd w:val="clear" w:color="auto" w:fill="FFFFFF"/>
        <w:jc w:val="both"/>
        <w:rPr>
          <w:color w:val="000000"/>
          <w:sz w:val="4"/>
          <w:szCs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9"/>
        <w:gridCol w:w="1984"/>
        <w:gridCol w:w="2127"/>
      </w:tblGrid>
      <w:tr w:rsidR="009739B9" w:rsidRPr="00523634">
        <w:tc>
          <w:tcPr>
            <w:tcW w:w="3119" w:type="dxa"/>
          </w:tcPr>
          <w:p w:rsidR="009739B9" w:rsidRPr="00E36B37" w:rsidRDefault="009739B9" w:rsidP="00E36B37">
            <w:pPr>
              <w:jc w:val="center"/>
              <w:rPr>
                <w:b/>
                <w:bCs/>
                <w:color w:val="000000"/>
              </w:rPr>
            </w:pPr>
            <w:r w:rsidRPr="00E36B37">
              <w:rPr>
                <w:b/>
                <w:bCs/>
              </w:rPr>
              <w:t>Özellikler</w:t>
            </w:r>
          </w:p>
        </w:tc>
        <w:tc>
          <w:tcPr>
            <w:tcW w:w="1984" w:type="dxa"/>
          </w:tcPr>
          <w:p w:rsidR="009739B9" w:rsidRPr="00E36B37" w:rsidRDefault="009739B9" w:rsidP="00E36B37">
            <w:pPr>
              <w:jc w:val="center"/>
              <w:rPr>
                <w:b/>
                <w:bCs/>
              </w:rPr>
            </w:pPr>
            <w:r w:rsidRPr="00E36B37">
              <w:rPr>
                <w:b/>
                <w:bCs/>
              </w:rPr>
              <w:t>Madde No</w:t>
            </w:r>
          </w:p>
        </w:tc>
        <w:tc>
          <w:tcPr>
            <w:tcW w:w="2127" w:type="dxa"/>
          </w:tcPr>
          <w:p w:rsidR="009739B9" w:rsidRPr="00E36B37" w:rsidRDefault="009739B9" w:rsidP="00E36B37">
            <w:pPr>
              <w:jc w:val="center"/>
              <w:rPr>
                <w:b/>
                <w:bCs/>
              </w:rPr>
            </w:pPr>
            <w:r w:rsidRPr="00E36B37">
              <w:rPr>
                <w:b/>
                <w:bCs/>
              </w:rPr>
              <w:t>Muayene ve Deney Madde No</w:t>
            </w:r>
          </w:p>
        </w:tc>
      </w:tr>
      <w:tr w:rsidR="009739B9" w:rsidRPr="00523634">
        <w:tc>
          <w:tcPr>
            <w:tcW w:w="3119" w:type="dxa"/>
          </w:tcPr>
          <w:p w:rsidR="009739B9" w:rsidRPr="00E36B37" w:rsidRDefault="009739B9" w:rsidP="00E86C9A">
            <w:pPr>
              <w:rPr>
                <w:color w:val="000000"/>
              </w:rPr>
            </w:pPr>
            <w:r w:rsidRPr="00E36B37">
              <w:rPr>
                <w:color w:val="000000"/>
              </w:rPr>
              <w:t>Duyusal özellikler</w:t>
            </w:r>
          </w:p>
        </w:tc>
        <w:tc>
          <w:tcPr>
            <w:tcW w:w="1984" w:type="dxa"/>
          </w:tcPr>
          <w:p w:rsidR="009739B9" w:rsidRPr="00E36B37" w:rsidRDefault="009739B9" w:rsidP="00E36B37">
            <w:pPr>
              <w:jc w:val="center"/>
              <w:rPr>
                <w:b/>
                <w:bCs/>
                <w:color w:val="000000"/>
              </w:rPr>
            </w:pPr>
            <w:r w:rsidRPr="001B387E">
              <w:t>4.2.1</w:t>
            </w:r>
          </w:p>
        </w:tc>
        <w:tc>
          <w:tcPr>
            <w:tcW w:w="2127" w:type="dxa"/>
          </w:tcPr>
          <w:p w:rsidR="009739B9" w:rsidRPr="001B387E" w:rsidRDefault="009739B9" w:rsidP="00E36B37">
            <w:pPr>
              <w:jc w:val="center"/>
            </w:pPr>
            <w:r w:rsidRPr="00685912">
              <w:t>5.2.2</w:t>
            </w:r>
          </w:p>
        </w:tc>
      </w:tr>
      <w:tr w:rsidR="009739B9" w:rsidRPr="00523634">
        <w:tc>
          <w:tcPr>
            <w:tcW w:w="3119" w:type="dxa"/>
          </w:tcPr>
          <w:p w:rsidR="009739B9" w:rsidRPr="00E36B37" w:rsidRDefault="009739B9" w:rsidP="00E86C9A">
            <w:pPr>
              <w:rPr>
                <w:color w:val="000000"/>
              </w:rPr>
            </w:pPr>
            <w:r w:rsidRPr="00E36B37">
              <w:rPr>
                <w:color w:val="000000"/>
              </w:rPr>
              <w:t>Tip özellikleri</w:t>
            </w:r>
          </w:p>
        </w:tc>
        <w:tc>
          <w:tcPr>
            <w:tcW w:w="1984" w:type="dxa"/>
          </w:tcPr>
          <w:p w:rsidR="009739B9" w:rsidRPr="00E36B37" w:rsidRDefault="009739B9" w:rsidP="00E36B37">
            <w:pPr>
              <w:jc w:val="center"/>
              <w:rPr>
                <w:b/>
                <w:bCs/>
                <w:color w:val="000000"/>
              </w:rPr>
            </w:pPr>
            <w:r w:rsidRPr="001B387E">
              <w:t>4.2.3</w:t>
            </w:r>
          </w:p>
        </w:tc>
        <w:tc>
          <w:tcPr>
            <w:tcW w:w="2127" w:type="dxa"/>
          </w:tcPr>
          <w:p w:rsidR="009739B9" w:rsidRPr="001B387E" w:rsidRDefault="009739B9" w:rsidP="00E36B37">
            <w:pPr>
              <w:jc w:val="center"/>
            </w:pPr>
            <w:r w:rsidRPr="00685912">
              <w:t>5.2.3</w:t>
            </w:r>
          </w:p>
        </w:tc>
      </w:tr>
      <w:tr w:rsidR="009739B9" w:rsidRPr="00523634">
        <w:tc>
          <w:tcPr>
            <w:tcW w:w="3119" w:type="dxa"/>
          </w:tcPr>
          <w:p w:rsidR="009739B9" w:rsidRPr="00E36B37" w:rsidRDefault="009739B9" w:rsidP="00E86C9A">
            <w:pPr>
              <w:rPr>
                <w:color w:val="000000"/>
              </w:rPr>
            </w:pPr>
            <w:r w:rsidRPr="00E36B37">
              <w:rPr>
                <w:color w:val="000000"/>
              </w:rPr>
              <w:t>Rutubet</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w:t>
            </w:r>
          </w:p>
        </w:tc>
      </w:tr>
      <w:tr w:rsidR="009739B9" w:rsidRPr="00523634">
        <w:tc>
          <w:tcPr>
            <w:tcW w:w="3119" w:type="dxa"/>
          </w:tcPr>
          <w:p w:rsidR="009739B9" w:rsidRPr="00E36B37" w:rsidRDefault="009739B9" w:rsidP="00E86C9A">
            <w:pPr>
              <w:rPr>
                <w:color w:val="000000"/>
              </w:rPr>
            </w:pPr>
            <w:r w:rsidRPr="00E36B37">
              <w:rPr>
                <w:color w:val="000000"/>
              </w:rPr>
              <w:t>Ham protein</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w:t>
            </w:r>
          </w:p>
        </w:tc>
      </w:tr>
      <w:tr w:rsidR="009739B9" w:rsidRPr="00523634">
        <w:tc>
          <w:tcPr>
            <w:tcW w:w="3119" w:type="dxa"/>
          </w:tcPr>
          <w:p w:rsidR="009739B9" w:rsidRPr="00E36B37" w:rsidRDefault="009739B9" w:rsidP="00E86C9A">
            <w:pPr>
              <w:rPr>
                <w:color w:val="000000"/>
              </w:rPr>
            </w:pPr>
            <w:r w:rsidRPr="00E36B37">
              <w:rPr>
                <w:color w:val="000000"/>
              </w:rPr>
              <w:t xml:space="preserve">Ham yağ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5.3.3</w:t>
            </w:r>
          </w:p>
        </w:tc>
      </w:tr>
      <w:tr w:rsidR="009739B9" w:rsidRPr="00523634">
        <w:tc>
          <w:tcPr>
            <w:tcW w:w="3119" w:type="dxa"/>
          </w:tcPr>
          <w:p w:rsidR="009739B9" w:rsidRPr="00E36B37" w:rsidRDefault="009739B9" w:rsidP="00E86C9A">
            <w:pPr>
              <w:rPr>
                <w:color w:val="000000"/>
              </w:rPr>
            </w:pPr>
            <w:r w:rsidRPr="00E36B37">
              <w:rPr>
                <w:color w:val="000000"/>
              </w:rPr>
              <w:t>Ham selüloz</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5.3.4</w:t>
            </w:r>
          </w:p>
        </w:tc>
      </w:tr>
      <w:tr w:rsidR="009739B9" w:rsidRPr="00523634">
        <w:tc>
          <w:tcPr>
            <w:tcW w:w="3119" w:type="dxa"/>
          </w:tcPr>
          <w:p w:rsidR="009739B9" w:rsidRPr="00E36B37" w:rsidRDefault="009739B9" w:rsidP="00E86C9A">
            <w:pPr>
              <w:rPr>
                <w:color w:val="000000"/>
              </w:rPr>
            </w:pPr>
            <w:r w:rsidRPr="00E36B37">
              <w:rPr>
                <w:color w:val="000000"/>
              </w:rPr>
              <w:t>Ham kül</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5.3.5</w:t>
            </w:r>
          </w:p>
        </w:tc>
      </w:tr>
      <w:tr w:rsidR="009739B9" w:rsidRPr="00523634">
        <w:tc>
          <w:tcPr>
            <w:tcW w:w="3119" w:type="dxa"/>
          </w:tcPr>
          <w:p w:rsidR="009739B9" w:rsidRPr="00E36B37" w:rsidRDefault="009739B9" w:rsidP="00E86C9A">
            <w:pPr>
              <w:rPr>
                <w:color w:val="000000"/>
              </w:rPr>
            </w:pPr>
            <w:r w:rsidRPr="00E36B37">
              <w:rPr>
                <w:color w:val="000000"/>
              </w:rPr>
              <w:t xml:space="preserve">HCl’de çözünmeyen kül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5.3.6</w:t>
            </w:r>
          </w:p>
        </w:tc>
      </w:tr>
      <w:tr w:rsidR="009739B9" w:rsidRPr="00523634">
        <w:tc>
          <w:tcPr>
            <w:tcW w:w="3119" w:type="dxa"/>
          </w:tcPr>
          <w:p w:rsidR="009739B9" w:rsidRPr="00E36B37" w:rsidRDefault="009739B9" w:rsidP="00E86C9A">
            <w:pPr>
              <w:rPr>
                <w:color w:val="000000"/>
              </w:rPr>
            </w:pPr>
            <w:r w:rsidRPr="00E36B37">
              <w:rPr>
                <w:color w:val="000000"/>
              </w:rPr>
              <w:t>Metabolik enerji</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5.3.7</w:t>
            </w:r>
          </w:p>
        </w:tc>
      </w:tr>
      <w:tr w:rsidR="009739B9" w:rsidRPr="00523634">
        <w:tc>
          <w:tcPr>
            <w:tcW w:w="3119" w:type="dxa"/>
          </w:tcPr>
          <w:p w:rsidR="009739B9" w:rsidRPr="00E36B37" w:rsidRDefault="009739B9" w:rsidP="00E86C9A">
            <w:pPr>
              <w:rPr>
                <w:color w:val="000000"/>
              </w:rPr>
            </w:pPr>
            <w:r w:rsidRPr="00E36B37">
              <w:rPr>
                <w:color w:val="000000"/>
              </w:rPr>
              <w:t>Kalsiyum</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5.3.8</w:t>
            </w:r>
          </w:p>
        </w:tc>
      </w:tr>
      <w:tr w:rsidR="009739B9" w:rsidRPr="00523634">
        <w:tc>
          <w:tcPr>
            <w:tcW w:w="3119" w:type="dxa"/>
          </w:tcPr>
          <w:p w:rsidR="009739B9" w:rsidRPr="00E36B37" w:rsidRDefault="009739B9" w:rsidP="00E86C9A">
            <w:pPr>
              <w:rPr>
                <w:color w:val="000000"/>
              </w:rPr>
            </w:pPr>
            <w:r w:rsidRPr="00E36B37">
              <w:rPr>
                <w:color w:val="000000"/>
              </w:rPr>
              <w:t>Fosfor</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5.3.9</w:t>
            </w:r>
          </w:p>
        </w:tc>
      </w:tr>
      <w:tr w:rsidR="009739B9" w:rsidRPr="00523634">
        <w:tc>
          <w:tcPr>
            <w:tcW w:w="3119" w:type="dxa"/>
          </w:tcPr>
          <w:p w:rsidR="009739B9" w:rsidRPr="00E36B37" w:rsidRDefault="009739B9" w:rsidP="00E86C9A">
            <w:pPr>
              <w:rPr>
                <w:color w:val="000000"/>
              </w:rPr>
            </w:pPr>
            <w:r w:rsidRPr="00E36B37">
              <w:rPr>
                <w:color w:val="000000"/>
              </w:rPr>
              <w:t>NaCl</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5.3.10</w:t>
            </w:r>
          </w:p>
        </w:tc>
      </w:tr>
      <w:tr w:rsidR="009739B9" w:rsidRPr="00523634">
        <w:tc>
          <w:tcPr>
            <w:tcW w:w="3119" w:type="dxa"/>
          </w:tcPr>
          <w:p w:rsidR="009739B9" w:rsidRPr="00E36B37" w:rsidRDefault="009739B9" w:rsidP="00E86C9A">
            <w:pPr>
              <w:rPr>
                <w:color w:val="000000"/>
              </w:rPr>
            </w:pPr>
            <w:r w:rsidRPr="00E36B37">
              <w:rPr>
                <w:color w:val="000000"/>
              </w:rPr>
              <w:t>Sodyum</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5.3.11</w:t>
            </w:r>
          </w:p>
        </w:tc>
      </w:tr>
      <w:tr w:rsidR="009739B9" w:rsidRPr="00523634">
        <w:tc>
          <w:tcPr>
            <w:tcW w:w="3119" w:type="dxa"/>
          </w:tcPr>
          <w:p w:rsidR="009739B9" w:rsidRPr="00E36B37" w:rsidRDefault="009739B9" w:rsidP="00E86C9A">
            <w:pPr>
              <w:rPr>
                <w:color w:val="000000"/>
              </w:rPr>
            </w:pPr>
            <w:r w:rsidRPr="00E36B37">
              <w:rPr>
                <w:color w:val="000000"/>
              </w:rPr>
              <w:t>Mangan</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5.3.12</w:t>
            </w:r>
          </w:p>
        </w:tc>
      </w:tr>
      <w:tr w:rsidR="009739B9" w:rsidRPr="00523634">
        <w:tc>
          <w:tcPr>
            <w:tcW w:w="3119" w:type="dxa"/>
          </w:tcPr>
          <w:p w:rsidR="009739B9" w:rsidRPr="00E36B37" w:rsidRDefault="009739B9" w:rsidP="00E86C9A">
            <w:pPr>
              <w:rPr>
                <w:color w:val="000000"/>
              </w:rPr>
            </w:pPr>
            <w:r w:rsidRPr="00E36B37">
              <w:rPr>
                <w:color w:val="000000"/>
              </w:rPr>
              <w:t>Çinko</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5.3.13</w:t>
            </w:r>
          </w:p>
        </w:tc>
      </w:tr>
      <w:tr w:rsidR="009739B9" w:rsidRPr="00523634">
        <w:tc>
          <w:tcPr>
            <w:tcW w:w="3119" w:type="dxa"/>
          </w:tcPr>
          <w:p w:rsidR="009739B9" w:rsidRPr="00E36B37" w:rsidRDefault="009739B9" w:rsidP="00E86C9A">
            <w:pPr>
              <w:rPr>
                <w:color w:val="000000"/>
              </w:rPr>
            </w:pPr>
            <w:r w:rsidRPr="00E36B37">
              <w:rPr>
                <w:color w:val="000000"/>
              </w:rPr>
              <w:t xml:space="preserve">A vitamini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5.3.14</w:t>
            </w:r>
          </w:p>
        </w:tc>
      </w:tr>
      <w:tr w:rsidR="009739B9" w:rsidRPr="00523634">
        <w:tc>
          <w:tcPr>
            <w:tcW w:w="3119" w:type="dxa"/>
          </w:tcPr>
          <w:p w:rsidR="009739B9" w:rsidRPr="00E36B37" w:rsidRDefault="009739B9" w:rsidP="00E86C9A">
            <w:pPr>
              <w:rPr>
                <w:color w:val="000000"/>
              </w:rPr>
            </w:pPr>
            <w:r w:rsidRPr="00E36B37">
              <w:rPr>
                <w:color w:val="000000"/>
              </w:rPr>
              <w:t>D vitamini</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5.3.15</w:t>
            </w:r>
          </w:p>
        </w:tc>
      </w:tr>
      <w:tr w:rsidR="009739B9" w:rsidRPr="00523634">
        <w:tc>
          <w:tcPr>
            <w:tcW w:w="3119" w:type="dxa"/>
          </w:tcPr>
          <w:p w:rsidR="009739B9" w:rsidRPr="00E36B37" w:rsidRDefault="009739B9" w:rsidP="00E86C9A">
            <w:pPr>
              <w:rPr>
                <w:color w:val="000000"/>
              </w:rPr>
            </w:pPr>
            <w:r w:rsidRPr="00E36B37">
              <w:rPr>
                <w:color w:val="000000"/>
              </w:rPr>
              <w:t>E vitamini</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5.3.16</w:t>
            </w:r>
          </w:p>
        </w:tc>
      </w:tr>
      <w:tr w:rsidR="009739B9" w:rsidRPr="00523634">
        <w:tc>
          <w:tcPr>
            <w:tcW w:w="3119" w:type="dxa"/>
          </w:tcPr>
          <w:p w:rsidR="009739B9" w:rsidRPr="00E36B37" w:rsidRDefault="009739B9" w:rsidP="00E86C9A">
            <w:pPr>
              <w:rPr>
                <w:color w:val="000000"/>
              </w:rPr>
            </w:pPr>
            <w:r w:rsidRPr="00E36B37">
              <w:rPr>
                <w:color w:val="000000"/>
              </w:rPr>
              <w:t xml:space="preserve">Kükürt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5.3.17</w:t>
            </w:r>
          </w:p>
        </w:tc>
      </w:tr>
      <w:tr w:rsidR="009739B9" w:rsidRPr="00523634">
        <w:tc>
          <w:tcPr>
            <w:tcW w:w="3119" w:type="dxa"/>
          </w:tcPr>
          <w:p w:rsidR="009739B9" w:rsidRPr="00E36B37" w:rsidRDefault="009739B9" w:rsidP="00E86C9A">
            <w:pPr>
              <w:rPr>
                <w:color w:val="000000"/>
              </w:rPr>
            </w:pPr>
            <w:r w:rsidRPr="00E36B37">
              <w:rPr>
                <w:color w:val="000000"/>
              </w:rPr>
              <w:t>Aflatoksin</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5.3.18</w:t>
            </w:r>
          </w:p>
        </w:tc>
      </w:tr>
      <w:tr w:rsidR="009739B9" w:rsidRPr="00523634">
        <w:tc>
          <w:tcPr>
            <w:tcW w:w="3119" w:type="dxa"/>
          </w:tcPr>
          <w:p w:rsidR="009739B9" w:rsidRPr="00E36B37" w:rsidRDefault="009739B9" w:rsidP="00E86C9A">
            <w:pPr>
              <w:rPr>
                <w:color w:val="000000"/>
              </w:rPr>
            </w:pPr>
            <w:r w:rsidRPr="00E36B37">
              <w:rPr>
                <w:color w:val="000000"/>
              </w:rPr>
              <w:t xml:space="preserve">Demir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5.3.19</w:t>
            </w:r>
          </w:p>
        </w:tc>
      </w:tr>
      <w:tr w:rsidR="009739B9" w:rsidRPr="00523634">
        <w:tc>
          <w:tcPr>
            <w:tcW w:w="3119" w:type="dxa"/>
          </w:tcPr>
          <w:p w:rsidR="009739B9" w:rsidRPr="00E36B37" w:rsidRDefault="009739B9" w:rsidP="00E86C9A">
            <w:pPr>
              <w:rPr>
                <w:color w:val="000000"/>
              </w:rPr>
            </w:pPr>
            <w:r w:rsidRPr="00E36B37">
              <w:rPr>
                <w:color w:val="000000"/>
              </w:rPr>
              <w:t>Bakır</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5.3.20</w:t>
            </w:r>
          </w:p>
        </w:tc>
      </w:tr>
      <w:tr w:rsidR="009739B9" w:rsidRPr="00523634">
        <w:tc>
          <w:tcPr>
            <w:tcW w:w="3119" w:type="dxa"/>
          </w:tcPr>
          <w:p w:rsidR="009739B9" w:rsidRPr="00E36B37" w:rsidRDefault="009739B9" w:rsidP="00E86C9A">
            <w:pPr>
              <w:rPr>
                <w:color w:val="000000"/>
              </w:rPr>
            </w:pPr>
            <w:r w:rsidRPr="00E36B37">
              <w:rPr>
                <w:color w:val="000000"/>
              </w:rPr>
              <w:t>Kobalt</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5.3.21</w:t>
            </w:r>
          </w:p>
        </w:tc>
      </w:tr>
      <w:tr w:rsidR="009739B9" w:rsidRPr="00523634">
        <w:tc>
          <w:tcPr>
            <w:tcW w:w="3119" w:type="dxa"/>
          </w:tcPr>
          <w:p w:rsidR="009739B9" w:rsidRPr="00E36B37" w:rsidRDefault="009739B9" w:rsidP="00E86C9A">
            <w:pPr>
              <w:rPr>
                <w:color w:val="000000"/>
              </w:rPr>
            </w:pPr>
            <w:r w:rsidRPr="00E36B37">
              <w:rPr>
                <w:color w:val="000000"/>
              </w:rPr>
              <w:t xml:space="preserve">Selenyum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5.3.22</w:t>
            </w:r>
          </w:p>
        </w:tc>
      </w:tr>
      <w:tr w:rsidR="009739B9" w:rsidRPr="00523634">
        <w:tc>
          <w:tcPr>
            <w:tcW w:w="3119" w:type="dxa"/>
          </w:tcPr>
          <w:p w:rsidR="009739B9" w:rsidRPr="00E36B37" w:rsidRDefault="009739B9" w:rsidP="00E86C9A">
            <w:pPr>
              <w:rPr>
                <w:color w:val="000000"/>
              </w:rPr>
            </w:pPr>
            <w:r w:rsidRPr="00E36B37">
              <w:rPr>
                <w:color w:val="000000"/>
              </w:rPr>
              <w:t>Magnezyum</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5.3.23</w:t>
            </w:r>
          </w:p>
        </w:tc>
      </w:tr>
      <w:tr w:rsidR="009739B9" w:rsidRPr="00523634">
        <w:tc>
          <w:tcPr>
            <w:tcW w:w="3119" w:type="dxa"/>
          </w:tcPr>
          <w:p w:rsidR="009739B9" w:rsidRPr="00E36B37" w:rsidRDefault="009739B9" w:rsidP="00E86C9A">
            <w:pPr>
              <w:rPr>
                <w:color w:val="000000"/>
              </w:rPr>
            </w:pPr>
            <w:r w:rsidRPr="00E36B37">
              <w:rPr>
                <w:color w:val="000000"/>
              </w:rPr>
              <w:t xml:space="preserve">İyot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5.3.24</w:t>
            </w:r>
          </w:p>
        </w:tc>
      </w:tr>
      <w:tr w:rsidR="009739B9" w:rsidRPr="00523634">
        <w:tc>
          <w:tcPr>
            <w:tcW w:w="3119" w:type="dxa"/>
          </w:tcPr>
          <w:p w:rsidR="009739B9" w:rsidRPr="00E36B37" w:rsidRDefault="009739B9">
            <w:pPr>
              <w:rPr>
                <w:color w:val="000000"/>
              </w:rPr>
            </w:pPr>
            <w:r w:rsidRPr="00E36B37">
              <w:rPr>
                <w:color w:val="000000"/>
              </w:rPr>
              <w:t>B</w:t>
            </w:r>
            <w:r w:rsidRPr="00E36B37">
              <w:rPr>
                <w:color w:val="000000"/>
                <w:vertAlign w:val="subscript"/>
              </w:rPr>
              <w:t xml:space="preserve">1 </w:t>
            </w:r>
            <w:r w:rsidRPr="00E36B37">
              <w:rPr>
                <w:color w:val="000000"/>
              </w:rPr>
              <w:t>vitamini (tiyamin)</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5.3.25</w:t>
            </w:r>
          </w:p>
        </w:tc>
      </w:tr>
      <w:tr w:rsidR="009739B9" w:rsidRPr="00523634">
        <w:tc>
          <w:tcPr>
            <w:tcW w:w="3119" w:type="dxa"/>
          </w:tcPr>
          <w:p w:rsidR="009739B9" w:rsidRPr="00E36B37" w:rsidRDefault="009739B9" w:rsidP="00E86C9A">
            <w:pPr>
              <w:rPr>
                <w:color w:val="000000"/>
              </w:rPr>
            </w:pPr>
            <w:r w:rsidRPr="00E36B37">
              <w:rPr>
                <w:color w:val="000000"/>
              </w:rPr>
              <w:t xml:space="preserve">Potasyum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5.3.26</w:t>
            </w:r>
          </w:p>
        </w:tc>
      </w:tr>
      <w:tr w:rsidR="009739B9" w:rsidRPr="00523634">
        <w:tc>
          <w:tcPr>
            <w:tcW w:w="3119" w:type="dxa"/>
          </w:tcPr>
          <w:p w:rsidR="009739B9" w:rsidRPr="00E36B37" w:rsidRDefault="009739B9" w:rsidP="00E86C9A">
            <w:pPr>
              <w:rPr>
                <w:color w:val="000000"/>
              </w:rPr>
            </w:pPr>
            <w:r w:rsidRPr="00E36B37">
              <w:rPr>
                <w:color w:val="000000"/>
              </w:rPr>
              <w:t xml:space="preserve">Yabancı madde </w:t>
            </w:r>
          </w:p>
        </w:tc>
        <w:tc>
          <w:tcPr>
            <w:tcW w:w="1984" w:type="dxa"/>
          </w:tcPr>
          <w:p w:rsidR="009739B9" w:rsidRPr="00E36B37" w:rsidRDefault="009739B9" w:rsidP="00E36B37">
            <w:pPr>
              <w:jc w:val="center"/>
              <w:rPr>
                <w:b/>
                <w:bCs/>
                <w:color w:val="000000"/>
              </w:rPr>
            </w:pPr>
            <w:r w:rsidRPr="001B387E">
              <w:t>4.2.2</w:t>
            </w:r>
          </w:p>
        </w:tc>
        <w:tc>
          <w:tcPr>
            <w:tcW w:w="2127" w:type="dxa"/>
          </w:tcPr>
          <w:p w:rsidR="009739B9" w:rsidRPr="001B387E" w:rsidRDefault="009739B9" w:rsidP="00E36B37">
            <w:pPr>
              <w:jc w:val="center"/>
            </w:pPr>
            <w:r w:rsidRPr="00685912">
              <w:t>5.3.27</w:t>
            </w:r>
          </w:p>
        </w:tc>
      </w:tr>
    </w:tbl>
    <w:p w:rsidR="009739B9" w:rsidRPr="004F67B4" w:rsidRDefault="009739B9" w:rsidP="00B64CD8">
      <w:pPr>
        <w:shd w:val="clear" w:color="auto" w:fill="FFFFFF"/>
        <w:rPr>
          <w:color w:val="C0504D"/>
        </w:rPr>
      </w:pPr>
    </w:p>
    <w:p w:rsidR="009739B9" w:rsidRPr="00BB7401" w:rsidRDefault="009739B9" w:rsidP="00B64CD8">
      <w:pPr>
        <w:pStyle w:val="Heading1"/>
        <w:rPr>
          <w:color w:val="000000"/>
          <w:lang w:val="tr-TR"/>
        </w:rPr>
      </w:pPr>
      <w:bookmarkStart w:id="102" w:name="_Toc524434567"/>
      <w:bookmarkStart w:id="103" w:name="_Toc35849334"/>
      <w:bookmarkStart w:id="104" w:name="_Toc349927044"/>
      <w:bookmarkStart w:id="105" w:name="_Toc404105395"/>
      <w:bookmarkStart w:id="106" w:name="_Toc184575199"/>
      <w:bookmarkStart w:id="107" w:name="_Toc187124030"/>
      <w:bookmarkStart w:id="108" w:name="_Toc187124118"/>
      <w:bookmarkStart w:id="109" w:name="_Toc187124500"/>
      <w:bookmarkStart w:id="110" w:name="_Toc264913516"/>
      <w:bookmarkStart w:id="111" w:name="_Toc266447950"/>
      <w:r w:rsidRPr="00BB7401">
        <w:rPr>
          <w:color w:val="000000"/>
          <w:lang w:val="tr-TR"/>
        </w:rPr>
        <w:t>5</w:t>
      </w:r>
      <w:r w:rsidRPr="00BB7401">
        <w:rPr>
          <w:color w:val="000000"/>
          <w:lang w:val="tr-TR"/>
        </w:rPr>
        <w:tab/>
        <w:t>Numune alma, muayene ve deneyler</w:t>
      </w:r>
      <w:bookmarkEnd w:id="102"/>
      <w:bookmarkEnd w:id="103"/>
      <w:bookmarkEnd w:id="104"/>
      <w:bookmarkEnd w:id="105"/>
    </w:p>
    <w:p w:rsidR="009739B9" w:rsidRPr="00BB7401" w:rsidRDefault="009739B9" w:rsidP="00B64CD8">
      <w:pPr>
        <w:rPr>
          <w:color w:val="C0504D"/>
        </w:rPr>
      </w:pPr>
    </w:p>
    <w:p w:rsidR="009739B9" w:rsidRPr="00BB7401" w:rsidRDefault="009739B9" w:rsidP="00B64CD8">
      <w:pPr>
        <w:pStyle w:val="Heading2"/>
        <w:rPr>
          <w:color w:val="000000"/>
          <w:lang w:val="tr-TR"/>
        </w:rPr>
      </w:pPr>
      <w:bookmarkStart w:id="112" w:name="_Toc524434568"/>
      <w:bookmarkStart w:id="113" w:name="_Toc35849335"/>
      <w:bookmarkStart w:id="114" w:name="_Toc349927045"/>
      <w:bookmarkStart w:id="115" w:name="_Toc404105396"/>
      <w:r w:rsidRPr="00BB7401">
        <w:rPr>
          <w:color w:val="000000"/>
          <w:lang w:val="tr-TR"/>
        </w:rPr>
        <w:t>5.1</w:t>
      </w:r>
      <w:r w:rsidRPr="00BB7401">
        <w:rPr>
          <w:color w:val="000000"/>
          <w:lang w:val="tr-TR"/>
        </w:rPr>
        <w:tab/>
        <w:t>Numune alma</w:t>
      </w:r>
      <w:bookmarkEnd w:id="112"/>
      <w:bookmarkEnd w:id="113"/>
      <w:bookmarkEnd w:id="114"/>
      <w:bookmarkEnd w:id="115"/>
    </w:p>
    <w:p w:rsidR="009739B9" w:rsidRPr="004F67B4" w:rsidRDefault="009739B9" w:rsidP="00323A77">
      <w:pPr>
        <w:shd w:val="clear" w:color="auto" w:fill="FFFFFF"/>
        <w:jc w:val="both"/>
        <w:rPr>
          <w:color w:val="000000"/>
        </w:rPr>
      </w:pPr>
      <w:r w:rsidRPr="004F67B4">
        <w:rPr>
          <w:color w:val="000000"/>
        </w:rPr>
        <w:t xml:space="preserve">Numune partiden alınır. Sınıfı, tipi, imal tarihi, parti numarası ve ambalajları aynı olan ve bir defada muayeneye sunulan </w:t>
      </w:r>
      <w:r>
        <w:rPr>
          <w:color w:val="000000"/>
        </w:rPr>
        <w:t>kuzu başlangıç</w:t>
      </w:r>
      <w:r w:rsidRPr="00050300">
        <w:rPr>
          <w:color w:val="000000"/>
        </w:rPr>
        <w:t xml:space="preserve"> </w:t>
      </w:r>
      <w:r w:rsidRPr="004F67B4">
        <w:rPr>
          <w:color w:val="000000"/>
        </w:rPr>
        <w:t xml:space="preserve">yemleri bir parti sayılır. Numune partiden TS 5526 EN ISO 6497’ye göre alınır. Deney numunesi </w:t>
      </w:r>
      <w:r w:rsidRPr="004F67B4">
        <w:t>TS EN ISO 6498</w:t>
      </w:r>
      <w:r w:rsidRPr="004F67B4">
        <w:rPr>
          <w:color w:val="000000"/>
        </w:rPr>
        <w:t>’e göre hazırlanır.</w:t>
      </w:r>
    </w:p>
    <w:p w:rsidR="009739B9" w:rsidRPr="004F67B4" w:rsidRDefault="009739B9" w:rsidP="009D4305">
      <w:bookmarkStart w:id="116" w:name="_Toc524434570"/>
      <w:bookmarkStart w:id="117" w:name="_Toc35849337"/>
      <w:bookmarkStart w:id="118" w:name="_Toc349927046"/>
    </w:p>
    <w:p w:rsidR="009739B9" w:rsidRPr="00BB7401" w:rsidRDefault="009739B9">
      <w:pPr>
        <w:pStyle w:val="Heading2"/>
        <w:rPr>
          <w:color w:val="000000"/>
          <w:lang w:val="tr-TR"/>
        </w:rPr>
      </w:pPr>
      <w:bookmarkStart w:id="119" w:name="_Toc404105397"/>
      <w:r w:rsidRPr="00BB7401">
        <w:rPr>
          <w:color w:val="000000"/>
          <w:lang w:val="tr-TR"/>
        </w:rPr>
        <w:t>5.2</w:t>
      </w:r>
      <w:r w:rsidRPr="00BB7401">
        <w:rPr>
          <w:color w:val="000000"/>
          <w:lang w:val="tr-TR"/>
        </w:rPr>
        <w:tab/>
        <w:t>Muayeneler</w:t>
      </w:r>
      <w:bookmarkEnd w:id="116"/>
      <w:bookmarkEnd w:id="117"/>
      <w:bookmarkEnd w:id="118"/>
      <w:bookmarkEnd w:id="119"/>
    </w:p>
    <w:p w:rsidR="009739B9" w:rsidRPr="004F67B4" w:rsidRDefault="009739B9" w:rsidP="00B64CD8">
      <w:pPr>
        <w:shd w:val="clear" w:color="auto" w:fill="FFFFFF"/>
        <w:rPr>
          <w:color w:val="C0504D"/>
        </w:rPr>
      </w:pPr>
    </w:p>
    <w:p w:rsidR="009739B9" w:rsidRPr="004F67B4" w:rsidRDefault="009739B9" w:rsidP="00B64CD8">
      <w:pPr>
        <w:pStyle w:val="Heading3"/>
        <w:rPr>
          <w:color w:val="000000"/>
        </w:rPr>
      </w:pPr>
      <w:bookmarkStart w:id="120" w:name="_Toc524434571"/>
      <w:bookmarkStart w:id="121" w:name="_Toc35849338"/>
      <w:r w:rsidRPr="004F67B4">
        <w:rPr>
          <w:color w:val="000000"/>
        </w:rPr>
        <w:t>5.2.1</w:t>
      </w:r>
      <w:r w:rsidRPr="004F67B4">
        <w:rPr>
          <w:color w:val="000000"/>
        </w:rPr>
        <w:tab/>
        <w:t>Ambalaj muayenesi</w:t>
      </w:r>
      <w:bookmarkEnd w:id="120"/>
      <w:bookmarkEnd w:id="121"/>
    </w:p>
    <w:p w:rsidR="009739B9" w:rsidRPr="004F67B4" w:rsidRDefault="009739B9" w:rsidP="00BE3D8A">
      <w:pPr>
        <w:shd w:val="clear" w:color="auto" w:fill="FFFFFF"/>
        <w:jc w:val="both"/>
        <w:rPr>
          <w:color w:val="000000"/>
        </w:rPr>
      </w:pPr>
      <w:r w:rsidRPr="004F67B4">
        <w:rPr>
          <w:color w:val="000000"/>
        </w:rPr>
        <w:t>Ambalaj ve ambalaj malzemesinin muayenesi, gözle bakılarak elle incelenerek ve tartılarak yapılır. Sonuçların Madde 6.1 ve Madde 6.2’ye uygun olup olmadığına bakılır.</w:t>
      </w:r>
    </w:p>
    <w:p w:rsidR="009739B9" w:rsidRPr="004F67B4" w:rsidRDefault="009739B9" w:rsidP="00B64CD8">
      <w:pPr>
        <w:shd w:val="clear" w:color="auto" w:fill="FFFFFF"/>
        <w:rPr>
          <w:color w:val="000000"/>
        </w:rPr>
      </w:pPr>
    </w:p>
    <w:p w:rsidR="009739B9" w:rsidRPr="004F67B4" w:rsidRDefault="009739B9" w:rsidP="00B64CD8">
      <w:pPr>
        <w:pStyle w:val="Heading3"/>
        <w:rPr>
          <w:color w:val="000000"/>
        </w:rPr>
      </w:pPr>
      <w:bookmarkStart w:id="122" w:name="_Toc524434573"/>
      <w:bookmarkStart w:id="123" w:name="_Toc35849340"/>
      <w:r w:rsidRPr="004F67B4">
        <w:rPr>
          <w:color w:val="000000"/>
        </w:rPr>
        <w:t xml:space="preserve">5.2.2 </w:t>
      </w:r>
      <w:r>
        <w:rPr>
          <w:color w:val="000000"/>
        </w:rPr>
        <w:t>Duyusal muayene</w:t>
      </w:r>
    </w:p>
    <w:p w:rsidR="009739B9" w:rsidRDefault="009739B9" w:rsidP="00B64CD8">
      <w:pPr>
        <w:shd w:val="clear" w:color="auto" w:fill="FFFFFF"/>
        <w:jc w:val="both"/>
      </w:pPr>
      <w:r>
        <w:t xml:space="preserve">Kuzu başlangıç </w:t>
      </w:r>
      <w:r w:rsidRPr="00C74F0C">
        <w:t xml:space="preserve">yeminin </w:t>
      </w:r>
      <w:r>
        <w:t>duyusal</w:t>
      </w:r>
      <w:r w:rsidRPr="00C74F0C">
        <w:t xml:space="preserve"> muayenesi, gözle ve elle incelenerek, koklanarak yapılır. Sonucun Madde 4.2</w:t>
      </w:r>
      <w:r>
        <w:t>’ye</w:t>
      </w:r>
      <w:r w:rsidRPr="00C74F0C">
        <w:t xml:space="preserve">  uygun olup olmadığına bakılır.</w:t>
      </w:r>
    </w:p>
    <w:p w:rsidR="009739B9" w:rsidRDefault="009739B9" w:rsidP="00B64CD8">
      <w:pPr>
        <w:shd w:val="clear" w:color="auto" w:fill="FFFFFF"/>
        <w:jc w:val="both"/>
      </w:pPr>
    </w:p>
    <w:p w:rsidR="009739B9" w:rsidRPr="00E46B7B" w:rsidRDefault="009739B9" w:rsidP="00C74F0C">
      <w:pPr>
        <w:keepNext/>
        <w:tabs>
          <w:tab w:val="left" w:pos="567"/>
        </w:tabs>
        <w:jc w:val="both"/>
        <w:outlineLvl w:val="2"/>
        <w:rPr>
          <w:b/>
          <w:bCs/>
          <w:sz w:val="22"/>
          <w:szCs w:val="22"/>
          <w:lang w:eastAsia="en-US"/>
        </w:rPr>
      </w:pPr>
      <w:r w:rsidRPr="00E46B7B">
        <w:rPr>
          <w:b/>
          <w:bCs/>
          <w:sz w:val="22"/>
          <w:szCs w:val="22"/>
          <w:lang w:eastAsia="en-US"/>
        </w:rPr>
        <w:t>5.2.3</w:t>
      </w:r>
      <w:r w:rsidRPr="00E46B7B">
        <w:rPr>
          <w:b/>
          <w:bCs/>
          <w:sz w:val="22"/>
          <w:szCs w:val="22"/>
          <w:lang w:eastAsia="en-US"/>
        </w:rPr>
        <w:tab/>
      </w:r>
      <w:r>
        <w:rPr>
          <w:b/>
          <w:bCs/>
          <w:sz w:val="22"/>
          <w:szCs w:val="22"/>
          <w:lang w:eastAsia="en-US"/>
        </w:rPr>
        <w:t>Tip</w:t>
      </w:r>
      <w:r w:rsidRPr="00E46B7B">
        <w:rPr>
          <w:b/>
          <w:bCs/>
          <w:sz w:val="22"/>
          <w:szCs w:val="22"/>
          <w:lang w:eastAsia="en-US"/>
        </w:rPr>
        <w:t xml:space="preserve"> muayene</w:t>
      </w:r>
      <w:r>
        <w:rPr>
          <w:b/>
          <w:bCs/>
          <w:sz w:val="22"/>
          <w:szCs w:val="22"/>
          <w:lang w:eastAsia="en-US"/>
        </w:rPr>
        <w:t>si</w:t>
      </w:r>
    </w:p>
    <w:p w:rsidR="009739B9" w:rsidRDefault="009739B9" w:rsidP="00C74F0C">
      <w:pPr>
        <w:jc w:val="both"/>
      </w:pPr>
      <w:r>
        <w:t>Tip muayenesi, ince ve granül yemin elekle muayenesi TS ISO 3310 -1’e göre yapılır ve sonucun Madde 4.2.3’e uygun olup olmadığına bakılır.</w:t>
      </w:r>
    </w:p>
    <w:p w:rsidR="009739B9" w:rsidRDefault="009739B9" w:rsidP="00C74F0C">
      <w:pPr>
        <w:jc w:val="both"/>
      </w:pPr>
    </w:p>
    <w:p w:rsidR="009739B9" w:rsidRDefault="009739B9" w:rsidP="00C74F0C">
      <w:pPr>
        <w:jc w:val="both"/>
      </w:pPr>
      <w:r>
        <w:t xml:space="preserve">Bütünlüğü bozulmamış tane tayini için alınan </w:t>
      </w:r>
      <w:r w:rsidRPr="0012557F">
        <w:t>500 g granül ya da pelet yem numunesi</w:t>
      </w:r>
      <w:r>
        <w:t xml:space="preserve">, 0,1 g duyarlıkla tartılır ve beyaz renkli düz bir zemin üzerine yayılır. Gözle incelenerek, bütünlüğü bozulmamış taneler elle veya bir analiz pensi yardımı ile ayrılarak 0,1 g duyarlıkla tartılır ve sonuç kaydedilir. </w:t>
      </w:r>
    </w:p>
    <w:p w:rsidR="009739B9" w:rsidRDefault="009739B9" w:rsidP="00C74F0C">
      <w:pPr>
        <w:jc w:val="both"/>
      </w:pPr>
    </w:p>
    <w:p w:rsidR="009739B9" w:rsidRDefault="009739B9" w:rsidP="00C74F0C">
      <w:pPr>
        <w:jc w:val="both"/>
      </w:pPr>
      <w:r>
        <w:t xml:space="preserve">Elde edilen tartım sonucu aşağıdaki bağıntı ile bütünlüğü bozulmamış tane oranı kütlece yüzde olarak hesaplanır. </w:t>
      </w:r>
    </w:p>
    <w:p w:rsidR="009739B9" w:rsidRDefault="009739B9" w:rsidP="00C74F0C">
      <w:pPr>
        <w:jc w:val="both"/>
      </w:pPr>
    </w:p>
    <w:p w:rsidR="009739B9" w:rsidRDefault="009739B9" w:rsidP="00C74F0C">
      <w:pPr>
        <w:jc w:val="both"/>
      </w:pPr>
      <w:r>
        <w:t>%  = (n /N)x100</w:t>
      </w:r>
    </w:p>
    <w:p w:rsidR="009739B9" w:rsidRDefault="009739B9" w:rsidP="00C74F0C">
      <w:pPr>
        <w:jc w:val="both"/>
      </w:pPr>
    </w:p>
    <w:p w:rsidR="009739B9" w:rsidRDefault="009739B9" w:rsidP="00C74F0C">
      <w:pPr>
        <w:jc w:val="both"/>
      </w:pPr>
      <w:r>
        <w:t>Burada;</w:t>
      </w:r>
    </w:p>
    <w:p w:rsidR="009739B9" w:rsidRDefault="009739B9" w:rsidP="00C74F0C">
      <w:pPr>
        <w:jc w:val="both"/>
      </w:pPr>
      <w:r>
        <w:t>N: Deney numunesinin miktarı, g,</w:t>
      </w:r>
    </w:p>
    <w:p w:rsidR="009739B9" w:rsidRDefault="009739B9" w:rsidP="00C74F0C">
      <w:pPr>
        <w:jc w:val="both"/>
      </w:pPr>
      <w:r>
        <w:t>n: Bütünlüğü bozulmamış tane miktarı, g</w:t>
      </w:r>
    </w:p>
    <w:p w:rsidR="009739B9" w:rsidRDefault="009739B9" w:rsidP="00C74F0C">
      <w:pPr>
        <w:jc w:val="both"/>
      </w:pPr>
      <w:r>
        <w:t>dır.</w:t>
      </w:r>
    </w:p>
    <w:p w:rsidR="009739B9" w:rsidRDefault="009739B9" w:rsidP="00C74F0C">
      <w:pPr>
        <w:jc w:val="both"/>
      </w:pPr>
    </w:p>
    <w:p w:rsidR="009739B9" w:rsidRDefault="009739B9" w:rsidP="00C74F0C">
      <w:pPr>
        <w:jc w:val="both"/>
      </w:pPr>
      <w:r>
        <w:t>Sonuçların Madde 4.2.2’ye uygun olup olmadığına bakılır.</w:t>
      </w:r>
    </w:p>
    <w:bookmarkEnd w:id="122"/>
    <w:bookmarkEnd w:id="123"/>
    <w:p w:rsidR="009739B9" w:rsidRPr="004F67B4" w:rsidRDefault="009739B9" w:rsidP="00B64CD8">
      <w:pPr>
        <w:shd w:val="clear" w:color="auto" w:fill="FFFFFF"/>
        <w:jc w:val="both"/>
        <w:rPr>
          <w:b/>
          <w:bCs/>
          <w:color w:val="C0504D"/>
        </w:rPr>
      </w:pPr>
    </w:p>
    <w:p w:rsidR="009739B9" w:rsidRPr="00BB7401" w:rsidRDefault="009739B9" w:rsidP="00B64CD8">
      <w:pPr>
        <w:pStyle w:val="Heading2"/>
        <w:rPr>
          <w:color w:val="000000"/>
          <w:lang w:val="tr-TR"/>
        </w:rPr>
      </w:pPr>
      <w:bookmarkStart w:id="124" w:name="_Toc35849341"/>
      <w:bookmarkStart w:id="125" w:name="_Toc349927047"/>
      <w:bookmarkStart w:id="126" w:name="_Toc404105398"/>
      <w:r w:rsidRPr="00BB7401">
        <w:rPr>
          <w:color w:val="000000"/>
          <w:lang w:val="tr-TR"/>
        </w:rPr>
        <w:t>5.3</w:t>
      </w:r>
      <w:r w:rsidRPr="00BB7401">
        <w:rPr>
          <w:color w:val="000000"/>
          <w:lang w:val="tr-TR"/>
        </w:rPr>
        <w:tab/>
        <w:t>Deneyler</w:t>
      </w:r>
      <w:bookmarkEnd w:id="124"/>
      <w:bookmarkEnd w:id="125"/>
      <w:bookmarkEnd w:id="126"/>
    </w:p>
    <w:p w:rsidR="009739B9" w:rsidRDefault="009739B9" w:rsidP="00BB7401">
      <w:pPr>
        <w:tabs>
          <w:tab w:val="left" w:pos="5527"/>
        </w:tabs>
        <w:jc w:val="both"/>
      </w:pPr>
      <w:r w:rsidRPr="00266463">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t>.</w:t>
      </w:r>
    </w:p>
    <w:p w:rsidR="009739B9" w:rsidRPr="004F67B4" w:rsidRDefault="009739B9" w:rsidP="00BB7401">
      <w:pPr>
        <w:tabs>
          <w:tab w:val="left" w:pos="5527"/>
        </w:tabs>
      </w:pPr>
      <w:bookmarkStart w:id="127" w:name="_Toc524434575"/>
    </w:p>
    <w:p w:rsidR="009739B9" w:rsidRPr="004F67B4" w:rsidRDefault="009739B9" w:rsidP="00B64CD8">
      <w:pPr>
        <w:pStyle w:val="Heading3"/>
      </w:pPr>
      <w:r w:rsidRPr="004F67B4">
        <w:t>5.3.1</w:t>
      </w:r>
      <w:r w:rsidRPr="004F67B4">
        <w:tab/>
        <w:t>Rutubet tayini</w:t>
      </w:r>
      <w:bookmarkEnd w:id="127"/>
    </w:p>
    <w:p w:rsidR="009739B9" w:rsidRPr="004F67B4" w:rsidRDefault="009739B9" w:rsidP="00B64CD8">
      <w:pPr>
        <w:shd w:val="clear" w:color="auto" w:fill="FFFFFF"/>
        <w:jc w:val="both"/>
      </w:pPr>
      <w:r w:rsidRPr="004F67B4">
        <w:t>Rutubet tayini, TS 6318’e göre yapılır. Sonucun Madde 4.2.2’ye uygun olup olmadığına bakılır.</w:t>
      </w:r>
    </w:p>
    <w:p w:rsidR="009739B9" w:rsidRPr="004F67B4" w:rsidRDefault="009739B9" w:rsidP="00B64CD8">
      <w:pPr>
        <w:rPr>
          <w:b/>
          <w:bCs/>
        </w:rPr>
      </w:pPr>
    </w:p>
    <w:p w:rsidR="009739B9" w:rsidRPr="004F67B4" w:rsidRDefault="009739B9" w:rsidP="00B64CD8">
      <w:pPr>
        <w:pStyle w:val="Heading3"/>
      </w:pPr>
      <w:bookmarkStart w:id="128" w:name="_Toc524434576"/>
      <w:r w:rsidRPr="004F67B4">
        <w:t>5.3.2</w:t>
      </w:r>
      <w:r w:rsidRPr="004F67B4">
        <w:tab/>
        <w:t>Ham protein tayini</w:t>
      </w:r>
      <w:bookmarkEnd w:id="128"/>
    </w:p>
    <w:p w:rsidR="009739B9" w:rsidRPr="004F67B4" w:rsidRDefault="009739B9" w:rsidP="00B64CD8">
      <w:pPr>
        <w:shd w:val="clear" w:color="auto" w:fill="FFFFFF"/>
        <w:jc w:val="both"/>
      </w:pPr>
      <w:r w:rsidRPr="004F67B4">
        <w:t>Ham protein tayini, TS EN ISO 5983</w:t>
      </w:r>
      <w:r>
        <w:t xml:space="preserve"> </w:t>
      </w:r>
      <w:r w:rsidRPr="004F67B4">
        <w:t>-1’e göre yapılır. Sonucun Madde 4.2.2’ye uygun olup olmadığına bakılır.</w:t>
      </w:r>
    </w:p>
    <w:p w:rsidR="009739B9" w:rsidRPr="004F67B4" w:rsidRDefault="009739B9" w:rsidP="00B64CD8">
      <w:pPr>
        <w:shd w:val="clear" w:color="auto" w:fill="FFFFFF"/>
        <w:jc w:val="both"/>
      </w:pPr>
    </w:p>
    <w:p w:rsidR="009739B9" w:rsidRPr="004F67B4" w:rsidRDefault="009739B9" w:rsidP="00423C71">
      <w:pPr>
        <w:pStyle w:val="Heading3"/>
        <w:jc w:val="both"/>
      </w:pPr>
      <w:r w:rsidRPr="004F67B4">
        <w:t>5.3.3</w:t>
      </w:r>
      <w:r w:rsidRPr="004F67B4">
        <w:tab/>
        <w:t>Ham yağ tayini</w:t>
      </w:r>
    </w:p>
    <w:p w:rsidR="009739B9" w:rsidRPr="004F67B4" w:rsidRDefault="009739B9" w:rsidP="00423C71">
      <w:pPr>
        <w:jc w:val="both"/>
        <w:rPr>
          <w:color w:val="000000"/>
        </w:rPr>
      </w:pPr>
      <w:r w:rsidRPr="004F67B4">
        <w:t>Ham yağ tayini TS 6317’ye göre yapılır. Sonucun Madde 4.2.2’ye uygun olup olmadığına bakılır.</w:t>
      </w:r>
    </w:p>
    <w:p w:rsidR="009739B9" w:rsidRPr="004F67B4" w:rsidRDefault="009739B9" w:rsidP="00B64CD8">
      <w:pPr>
        <w:shd w:val="clear" w:color="auto" w:fill="FFFFFF"/>
        <w:jc w:val="both"/>
      </w:pPr>
    </w:p>
    <w:p w:rsidR="009739B9" w:rsidRPr="004F67B4" w:rsidRDefault="009739B9" w:rsidP="00B64CD8">
      <w:pPr>
        <w:pStyle w:val="Heading3"/>
      </w:pPr>
      <w:r w:rsidRPr="004F67B4">
        <w:t>5.3.4</w:t>
      </w:r>
      <w:r w:rsidRPr="004F67B4">
        <w:tab/>
        <w:t>Ham selüloz tayini</w:t>
      </w:r>
    </w:p>
    <w:p w:rsidR="009739B9" w:rsidRPr="004F67B4" w:rsidRDefault="009739B9" w:rsidP="00423C71">
      <w:pPr>
        <w:jc w:val="both"/>
      </w:pPr>
      <w:r w:rsidRPr="004F67B4">
        <w:t>Ham selüloz tayini TS EN ISO 6865’e göre yapılır. Sonucun Madde 4.2.2’ye uygun olup olmadığına bakılır.</w:t>
      </w:r>
    </w:p>
    <w:p w:rsidR="009739B9" w:rsidRPr="004F67B4" w:rsidRDefault="009739B9" w:rsidP="00B64CD8">
      <w:pPr>
        <w:shd w:val="clear" w:color="auto" w:fill="FFFFFF"/>
        <w:jc w:val="both"/>
        <w:rPr>
          <w:b/>
          <w:bCs/>
        </w:rPr>
      </w:pPr>
    </w:p>
    <w:p w:rsidR="009739B9" w:rsidRPr="004F67B4" w:rsidRDefault="009739B9" w:rsidP="00B64CD8">
      <w:pPr>
        <w:pStyle w:val="Heading3"/>
      </w:pPr>
      <w:bookmarkStart w:id="129" w:name="_Toc524434577"/>
      <w:r w:rsidRPr="004F67B4">
        <w:t>5.3.5</w:t>
      </w:r>
      <w:r w:rsidRPr="004F67B4">
        <w:tab/>
        <w:t>Ham kül tayini</w:t>
      </w:r>
      <w:bookmarkEnd w:id="129"/>
    </w:p>
    <w:p w:rsidR="009739B9" w:rsidRPr="004F67B4" w:rsidRDefault="009739B9" w:rsidP="00B64CD8">
      <w:pPr>
        <w:shd w:val="clear" w:color="auto" w:fill="FFFFFF"/>
        <w:jc w:val="both"/>
      </w:pPr>
      <w:r w:rsidRPr="004F67B4">
        <w:t>Ham kül tayini, TS ISO 5984’e göre yapılır. Sonucun Madde 4.2.2’ye uygun olup olmadığına bakılır.</w:t>
      </w:r>
    </w:p>
    <w:p w:rsidR="009739B9" w:rsidRPr="004F67B4" w:rsidRDefault="009739B9" w:rsidP="00B64CD8">
      <w:pPr>
        <w:shd w:val="clear" w:color="auto" w:fill="FFFFFF"/>
        <w:jc w:val="both"/>
      </w:pPr>
    </w:p>
    <w:p w:rsidR="009739B9" w:rsidRPr="004F67B4" w:rsidRDefault="009739B9" w:rsidP="009D4305">
      <w:pPr>
        <w:pStyle w:val="Heading3"/>
      </w:pPr>
      <w:r w:rsidRPr="004F67B4">
        <w:t>5.3.6 HCl’de çözünmeyen kül tayini</w:t>
      </w:r>
    </w:p>
    <w:p w:rsidR="009739B9" w:rsidRPr="004F67B4" w:rsidRDefault="009739B9" w:rsidP="00B64CD8">
      <w:pPr>
        <w:shd w:val="clear" w:color="auto" w:fill="FFFFFF"/>
        <w:jc w:val="both"/>
      </w:pPr>
      <w:r w:rsidRPr="004F67B4">
        <w:t>HCl’de çözünmeyen kül, TS ISO 5985’e göre yapılır. Sonucun Madde 4.2.2’ye uygun olup olmadığına bakılır.</w:t>
      </w:r>
    </w:p>
    <w:p w:rsidR="009739B9" w:rsidRPr="004F67B4" w:rsidRDefault="009739B9" w:rsidP="009D4305"/>
    <w:p w:rsidR="009739B9" w:rsidRPr="004F67B4" w:rsidRDefault="009739B9" w:rsidP="009D4305">
      <w:pPr>
        <w:pStyle w:val="Heading3"/>
      </w:pPr>
      <w:r w:rsidRPr="004F67B4">
        <w:t>5.3.7 Metabolik enerji tayini</w:t>
      </w:r>
    </w:p>
    <w:p w:rsidR="009739B9" w:rsidRPr="004F67B4" w:rsidRDefault="009739B9" w:rsidP="0076397D">
      <w:pPr>
        <w:shd w:val="clear" w:color="auto" w:fill="FFFFFF"/>
        <w:jc w:val="both"/>
      </w:pPr>
      <w:r w:rsidRPr="004F67B4">
        <w:t>Metabolik enerji, TS 9610’a göre yapılır. Sonucun Madde 4.2.2’ye uygun olup olmadığına bakılır.</w:t>
      </w:r>
    </w:p>
    <w:p w:rsidR="009739B9" w:rsidRPr="004F67B4" w:rsidRDefault="009739B9" w:rsidP="0076397D">
      <w:pPr>
        <w:shd w:val="clear" w:color="auto" w:fill="FFFFFF"/>
        <w:jc w:val="both"/>
      </w:pPr>
    </w:p>
    <w:p w:rsidR="009739B9" w:rsidRPr="004F67B4" w:rsidRDefault="009739B9" w:rsidP="009D4305">
      <w:pPr>
        <w:pStyle w:val="Heading3"/>
      </w:pPr>
      <w:r w:rsidRPr="004F67B4">
        <w:t>5.3.8 Kalsiyum tayini</w:t>
      </w:r>
    </w:p>
    <w:p w:rsidR="009739B9" w:rsidRPr="004F67B4" w:rsidRDefault="009739B9" w:rsidP="0076397D">
      <w:pPr>
        <w:shd w:val="clear" w:color="auto" w:fill="FFFFFF"/>
        <w:jc w:val="both"/>
      </w:pPr>
      <w:r w:rsidRPr="004F67B4">
        <w:t>Kalsiyum tayini, TS 5547’ye göre yapılır. Sonucun Madde 4.2.2’ye uygun olup olmadığına bakılır.</w:t>
      </w:r>
    </w:p>
    <w:p w:rsidR="009739B9" w:rsidRPr="004F67B4" w:rsidRDefault="009739B9" w:rsidP="0076397D">
      <w:pPr>
        <w:shd w:val="clear" w:color="auto" w:fill="FFFFFF"/>
        <w:jc w:val="both"/>
        <w:rPr>
          <w:b/>
          <w:bCs/>
        </w:rPr>
      </w:pPr>
    </w:p>
    <w:p w:rsidR="009739B9" w:rsidRPr="004F67B4" w:rsidRDefault="009739B9" w:rsidP="009D4305">
      <w:pPr>
        <w:pStyle w:val="Heading3"/>
      </w:pPr>
      <w:r w:rsidRPr="004F67B4">
        <w:t>5.3.9 Fosfor tayini</w:t>
      </w:r>
    </w:p>
    <w:p w:rsidR="009739B9" w:rsidRPr="004F67B4" w:rsidRDefault="009739B9" w:rsidP="0076397D">
      <w:pPr>
        <w:shd w:val="clear" w:color="auto" w:fill="FFFFFF"/>
        <w:jc w:val="both"/>
      </w:pPr>
      <w:r w:rsidRPr="004F67B4">
        <w:t>Fosfor tayini, TS ISO 6491’e göre yapılır. Sonucun Madde 4.2.2’ye uygun olup olmadığına bakılır.</w:t>
      </w:r>
    </w:p>
    <w:p w:rsidR="009739B9" w:rsidRPr="004F67B4" w:rsidRDefault="009739B9" w:rsidP="00BB7401">
      <w:pPr>
        <w:shd w:val="clear" w:color="auto" w:fill="FFFFFF"/>
        <w:tabs>
          <w:tab w:val="left" w:pos="3671"/>
        </w:tabs>
        <w:jc w:val="both"/>
      </w:pPr>
    </w:p>
    <w:p w:rsidR="009739B9" w:rsidRPr="004F67B4" w:rsidRDefault="009739B9" w:rsidP="009D4305">
      <w:pPr>
        <w:pStyle w:val="Heading3"/>
      </w:pPr>
      <w:r w:rsidRPr="004F67B4">
        <w:t>5.3.10 NaCl tayini</w:t>
      </w:r>
    </w:p>
    <w:p w:rsidR="009739B9" w:rsidRPr="004F67B4" w:rsidRDefault="009739B9" w:rsidP="00CB3AEE">
      <w:pPr>
        <w:shd w:val="clear" w:color="auto" w:fill="FFFFFF"/>
        <w:jc w:val="both"/>
      </w:pPr>
      <w:r w:rsidRPr="004F67B4">
        <w:t>NaCl tayini, TS ISO 6495’e göre yapılır. Sonucun Madde 4.2.2’ye uygun olup olmadığına bakılır.</w:t>
      </w:r>
    </w:p>
    <w:p w:rsidR="009739B9" w:rsidRPr="004F67B4" w:rsidRDefault="009739B9" w:rsidP="00672658">
      <w:pPr>
        <w:pStyle w:val="Heading3"/>
      </w:pPr>
    </w:p>
    <w:p w:rsidR="009739B9" w:rsidRPr="004F67B4" w:rsidRDefault="009739B9" w:rsidP="00672658">
      <w:pPr>
        <w:pStyle w:val="Heading3"/>
      </w:pPr>
      <w:r w:rsidRPr="004F67B4">
        <w:t xml:space="preserve">5.3.11 Sodyum tayini </w:t>
      </w:r>
    </w:p>
    <w:p w:rsidR="009739B9" w:rsidRPr="004F67B4" w:rsidRDefault="009739B9" w:rsidP="00672658">
      <w:pPr>
        <w:shd w:val="clear" w:color="auto" w:fill="FFFFFF"/>
        <w:jc w:val="both"/>
      </w:pPr>
      <w:r w:rsidRPr="004F67B4">
        <w:t>Sodyum tayini, TS 5672’ye göre yapılır. Sonucun Madde 4.2.2’ye uygun olup olmadığına bakılır.</w:t>
      </w:r>
    </w:p>
    <w:p w:rsidR="009739B9" w:rsidRPr="004F67B4" w:rsidRDefault="009739B9" w:rsidP="0076397D">
      <w:pPr>
        <w:shd w:val="clear" w:color="auto" w:fill="FFFFFF"/>
        <w:jc w:val="both"/>
      </w:pPr>
    </w:p>
    <w:p w:rsidR="009739B9" w:rsidRPr="004F67B4" w:rsidRDefault="009739B9" w:rsidP="009D4305">
      <w:pPr>
        <w:pStyle w:val="Heading3"/>
      </w:pPr>
      <w:r w:rsidRPr="004F67B4">
        <w:t xml:space="preserve">5.3.12 Mangan tayini </w:t>
      </w:r>
    </w:p>
    <w:p w:rsidR="009739B9" w:rsidRPr="004F67B4" w:rsidRDefault="009739B9" w:rsidP="00CB3AEE">
      <w:pPr>
        <w:shd w:val="clear" w:color="auto" w:fill="FFFFFF"/>
        <w:jc w:val="both"/>
      </w:pPr>
      <w:r w:rsidRPr="004F67B4">
        <w:t>Mangan tayini, TS 5885’e göre yapılır. Sonucun Madde 4.2.2’ye uygun olup olmadığına bakılır.</w:t>
      </w:r>
    </w:p>
    <w:p w:rsidR="009739B9" w:rsidRPr="004F67B4" w:rsidRDefault="009739B9" w:rsidP="00CB3AEE">
      <w:pPr>
        <w:shd w:val="clear" w:color="auto" w:fill="FFFFFF"/>
        <w:jc w:val="both"/>
      </w:pPr>
    </w:p>
    <w:p w:rsidR="009739B9" w:rsidRPr="004F67B4" w:rsidRDefault="009739B9" w:rsidP="009D4305">
      <w:pPr>
        <w:pStyle w:val="Heading3"/>
      </w:pPr>
      <w:r w:rsidRPr="004F67B4">
        <w:t>5.3.13 Çinko tayini</w:t>
      </w:r>
    </w:p>
    <w:p w:rsidR="009739B9" w:rsidRPr="004F67B4" w:rsidRDefault="009739B9" w:rsidP="00CB3AEE">
      <w:pPr>
        <w:shd w:val="clear" w:color="auto" w:fill="FFFFFF"/>
        <w:jc w:val="both"/>
      </w:pPr>
      <w:r w:rsidRPr="004F67B4">
        <w:t>Çinko tayini, TS 5888’e göre yapılır. Sonucun Madde 4.2.2’ye uygun olup olmadığına bakılır.</w:t>
      </w:r>
    </w:p>
    <w:p w:rsidR="009739B9" w:rsidRPr="004F67B4" w:rsidRDefault="009739B9" w:rsidP="009D4305">
      <w:pPr>
        <w:pStyle w:val="Heading3"/>
      </w:pPr>
      <w:r w:rsidRPr="004F67B4">
        <w:t>5.3.14 A vitamini tayini</w:t>
      </w:r>
    </w:p>
    <w:p w:rsidR="009739B9" w:rsidRPr="004F67B4" w:rsidRDefault="009739B9" w:rsidP="00CB3AEE">
      <w:pPr>
        <w:shd w:val="clear" w:color="auto" w:fill="FFFFFF"/>
        <w:jc w:val="both"/>
      </w:pPr>
      <w:r w:rsidRPr="004F67B4">
        <w:t>A vitamini tayini, TS 6016 EN ISO 14565’e göre yapılır. Sonucun Madde 4.2.2’ye uygun olup olmadığına bakılır.</w:t>
      </w:r>
    </w:p>
    <w:p w:rsidR="009739B9" w:rsidRPr="004F67B4" w:rsidRDefault="009739B9" w:rsidP="0076397D"/>
    <w:p w:rsidR="009739B9" w:rsidRPr="004F67B4" w:rsidRDefault="009739B9" w:rsidP="009D4305">
      <w:pPr>
        <w:pStyle w:val="Heading3"/>
      </w:pPr>
      <w:r w:rsidRPr="004F67B4">
        <w:t xml:space="preserve">5.3.15 D vitamini tayini </w:t>
      </w:r>
    </w:p>
    <w:p w:rsidR="009739B9" w:rsidRPr="004F67B4" w:rsidRDefault="009739B9" w:rsidP="00CB3AEE">
      <w:pPr>
        <w:shd w:val="clear" w:color="auto" w:fill="FFFFFF"/>
        <w:jc w:val="both"/>
      </w:pPr>
      <w:r w:rsidRPr="004F67B4">
        <w:t>D vitamini tayini, TS 6019’a göre yapılır. Sonucun Madde 4.2.2’ye uygun olup olmadığına bakılır.</w:t>
      </w:r>
    </w:p>
    <w:p w:rsidR="009739B9" w:rsidRPr="004F67B4" w:rsidRDefault="009739B9" w:rsidP="0076397D"/>
    <w:p w:rsidR="009739B9" w:rsidRPr="004F67B4" w:rsidRDefault="009739B9" w:rsidP="009D4305">
      <w:pPr>
        <w:pStyle w:val="Heading3"/>
      </w:pPr>
      <w:r w:rsidRPr="004F67B4">
        <w:t xml:space="preserve">5.3.16 E vitamini tayini </w:t>
      </w:r>
    </w:p>
    <w:p w:rsidR="009739B9" w:rsidRPr="004F67B4" w:rsidRDefault="009739B9" w:rsidP="00CB3AEE">
      <w:pPr>
        <w:shd w:val="clear" w:color="auto" w:fill="FFFFFF"/>
        <w:jc w:val="both"/>
      </w:pPr>
      <w:r w:rsidRPr="004F67B4">
        <w:t>E vitamini tayini, TS 6130’a göre yapılır. Sonucun Madde 4.2.2’ye uygun olup olmadığına bakılır.</w:t>
      </w:r>
    </w:p>
    <w:p w:rsidR="009739B9" w:rsidRPr="00894928" w:rsidRDefault="009739B9" w:rsidP="00894928"/>
    <w:p w:rsidR="009739B9" w:rsidRPr="004F67B4" w:rsidRDefault="009739B9" w:rsidP="00616BAC">
      <w:pPr>
        <w:pStyle w:val="Heading3"/>
        <w:jc w:val="both"/>
      </w:pPr>
      <w:r w:rsidRPr="004F67B4">
        <w:t>5.3.17</w:t>
      </w:r>
      <w:r w:rsidRPr="004F67B4">
        <w:tab/>
        <w:t>Kükürt tayini</w:t>
      </w:r>
    </w:p>
    <w:p w:rsidR="009739B9" w:rsidRPr="004F67B4" w:rsidRDefault="009739B9" w:rsidP="00616BAC">
      <w:pPr>
        <w:jc w:val="both"/>
      </w:pPr>
      <w:r w:rsidRPr="004F67B4">
        <w:t>Kükürt tayini TS 6322’ye göre yapılır. Sonucun Madde 4.2.2’ye uygun olup olmadığına bakılır.</w:t>
      </w:r>
    </w:p>
    <w:p w:rsidR="009739B9" w:rsidRPr="004F67B4" w:rsidRDefault="009739B9" w:rsidP="0076397D"/>
    <w:p w:rsidR="009739B9" w:rsidRPr="004F67B4" w:rsidRDefault="009739B9" w:rsidP="009D4305">
      <w:pPr>
        <w:pStyle w:val="Heading3"/>
      </w:pPr>
      <w:r w:rsidRPr="004F67B4">
        <w:t>5.3.18 Aflatoksin tayini</w:t>
      </w:r>
    </w:p>
    <w:p w:rsidR="009739B9" w:rsidRPr="004F67B4" w:rsidRDefault="009739B9" w:rsidP="00CB3AEE">
      <w:pPr>
        <w:shd w:val="clear" w:color="auto" w:fill="FFFFFF"/>
        <w:jc w:val="both"/>
      </w:pPr>
      <w:r w:rsidRPr="004F67B4">
        <w:t>Aflatoksin tayini, TS EN ISO 16050’ye göre yapılır. Sonucun Madde 4.2.2’ye uygun olup olmadığına bakılır.</w:t>
      </w:r>
    </w:p>
    <w:p w:rsidR="009739B9" w:rsidRPr="004F67B4" w:rsidRDefault="009739B9" w:rsidP="00CB3AEE">
      <w:pPr>
        <w:shd w:val="clear" w:color="auto" w:fill="FFFFFF"/>
        <w:jc w:val="both"/>
        <w:rPr>
          <w:b/>
          <w:bCs/>
        </w:rPr>
      </w:pPr>
    </w:p>
    <w:p w:rsidR="009739B9" w:rsidRPr="004F67B4" w:rsidRDefault="009739B9" w:rsidP="009D4305">
      <w:pPr>
        <w:pStyle w:val="Heading3"/>
      </w:pPr>
      <w:r w:rsidRPr="004F67B4">
        <w:t>5.3.19 Demir tayini</w:t>
      </w:r>
    </w:p>
    <w:p w:rsidR="009739B9" w:rsidRPr="004F67B4" w:rsidRDefault="009739B9" w:rsidP="00CB3AEE">
      <w:pPr>
        <w:shd w:val="clear" w:color="auto" w:fill="FFFFFF"/>
        <w:jc w:val="both"/>
      </w:pPr>
      <w:r w:rsidRPr="004F67B4">
        <w:t>Demir tayini, TS 5804’e göre yapılır. Sonucun Madde 4.2.2’ye uygun olup olmadığına bakılır.</w:t>
      </w:r>
    </w:p>
    <w:p w:rsidR="009739B9" w:rsidRPr="004F67B4" w:rsidRDefault="009739B9" w:rsidP="00894928">
      <w:pPr>
        <w:shd w:val="clear" w:color="auto" w:fill="FFFFFF"/>
        <w:jc w:val="both"/>
      </w:pPr>
    </w:p>
    <w:p w:rsidR="009739B9" w:rsidRPr="004F67B4" w:rsidRDefault="009739B9" w:rsidP="009D4305">
      <w:pPr>
        <w:pStyle w:val="Heading3"/>
      </w:pPr>
      <w:r w:rsidRPr="004F67B4">
        <w:t>5.3.20 Bakır tayini</w:t>
      </w:r>
    </w:p>
    <w:p w:rsidR="009739B9" w:rsidRPr="004F67B4" w:rsidRDefault="009739B9" w:rsidP="00CB3AEE">
      <w:pPr>
        <w:shd w:val="clear" w:color="auto" w:fill="FFFFFF"/>
        <w:jc w:val="both"/>
        <w:rPr>
          <w:b/>
          <w:bCs/>
        </w:rPr>
      </w:pPr>
      <w:r w:rsidRPr="004F67B4">
        <w:t>Bakır tayini, TS 5802’ye göre yapılır. Sonucun Madde 4.2.2’ye uygun olup olmadığına bakılır.</w:t>
      </w:r>
    </w:p>
    <w:p w:rsidR="009739B9" w:rsidRPr="004F67B4" w:rsidRDefault="009739B9" w:rsidP="0076397D"/>
    <w:p w:rsidR="009739B9" w:rsidRPr="004F67B4" w:rsidRDefault="009739B9" w:rsidP="009D4305">
      <w:pPr>
        <w:pStyle w:val="Heading3"/>
      </w:pPr>
      <w:r w:rsidRPr="004F67B4">
        <w:t>5.3.21 Kobalt tayini</w:t>
      </w:r>
    </w:p>
    <w:p w:rsidR="009739B9" w:rsidRPr="004F67B4" w:rsidRDefault="009739B9" w:rsidP="00517CA4">
      <w:pPr>
        <w:shd w:val="clear" w:color="auto" w:fill="FFFFFF"/>
        <w:jc w:val="both"/>
      </w:pPr>
      <w:r w:rsidRPr="004F67B4">
        <w:t>Kobalt tayini, TS 5805’e göre yapılır. Sonucun Madde 4.2.2’ye uygun olup olmadığına bakılır.</w:t>
      </w:r>
    </w:p>
    <w:p w:rsidR="009739B9" w:rsidRPr="004F67B4" w:rsidRDefault="009739B9" w:rsidP="00517CA4">
      <w:pPr>
        <w:shd w:val="clear" w:color="auto" w:fill="FFFFFF"/>
        <w:jc w:val="both"/>
        <w:rPr>
          <w:b/>
          <w:bCs/>
        </w:rPr>
      </w:pPr>
    </w:p>
    <w:p w:rsidR="009739B9" w:rsidRPr="004F67B4" w:rsidRDefault="009739B9" w:rsidP="009D4305">
      <w:pPr>
        <w:pStyle w:val="Heading3"/>
      </w:pPr>
      <w:r w:rsidRPr="004F67B4">
        <w:t>5.3.22 Selenyum tayini</w:t>
      </w:r>
    </w:p>
    <w:p w:rsidR="009739B9" w:rsidRPr="004F67B4" w:rsidRDefault="009739B9" w:rsidP="00517CA4">
      <w:pPr>
        <w:shd w:val="clear" w:color="auto" w:fill="FFFFFF"/>
        <w:jc w:val="both"/>
      </w:pPr>
      <w:r w:rsidRPr="004F67B4">
        <w:t>Selenyum tayini, TS 6732’ye göre yapılır. Sonucun Madde 4.2.2’ye uygun olup olmadığına bakılır.</w:t>
      </w:r>
    </w:p>
    <w:p w:rsidR="009739B9" w:rsidRPr="004F67B4" w:rsidRDefault="009739B9" w:rsidP="0076397D"/>
    <w:p w:rsidR="009739B9" w:rsidRPr="004F67B4" w:rsidRDefault="009739B9" w:rsidP="009D4305">
      <w:pPr>
        <w:pStyle w:val="Heading3"/>
      </w:pPr>
      <w:r w:rsidRPr="004F67B4">
        <w:t xml:space="preserve">5.3.23 Magnezyum tayini </w:t>
      </w:r>
    </w:p>
    <w:p w:rsidR="009739B9" w:rsidRPr="004F67B4" w:rsidRDefault="009739B9" w:rsidP="00517CA4">
      <w:pPr>
        <w:shd w:val="clear" w:color="auto" w:fill="FFFFFF"/>
        <w:jc w:val="both"/>
      </w:pPr>
      <w:r w:rsidRPr="004F67B4">
        <w:t>Magnezyum tayini, TS 5886’ya göre yapılır. Sonucun Madde 4.2.2’ye uygun olup olmadığına bakılır.</w:t>
      </w:r>
    </w:p>
    <w:p w:rsidR="009739B9" w:rsidRPr="004F67B4" w:rsidRDefault="009739B9" w:rsidP="00517CA4">
      <w:pPr>
        <w:shd w:val="clear" w:color="auto" w:fill="FFFFFF"/>
        <w:jc w:val="both"/>
      </w:pPr>
    </w:p>
    <w:p w:rsidR="009739B9" w:rsidRPr="004F67B4" w:rsidRDefault="009739B9" w:rsidP="009D4305">
      <w:pPr>
        <w:pStyle w:val="Heading3"/>
      </w:pPr>
      <w:r w:rsidRPr="004F67B4">
        <w:t>5.3.24 İyot tayini</w:t>
      </w:r>
    </w:p>
    <w:p w:rsidR="009739B9" w:rsidRPr="004F67B4" w:rsidRDefault="009739B9" w:rsidP="00517CA4">
      <w:pPr>
        <w:shd w:val="clear" w:color="auto" w:fill="FFFFFF"/>
        <w:jc w:val="both"/>
      </w:pPr>
      <w:r w:rsidRPr="004F67B4">
        <w:t>İyot tayini, TS 5803’e göre yapılır. Sonucun Madde 4.2.2’ye uygun olup olmadığına bakılır.</w:t>
      </w:r>
    </w:p>
    <w:p w:rsidR="009739B9" w:rsidRPr="004F67B4" w:rsidRDefault="009739B9" w:rsidP="00517CA4">
      <w:pPr>
        <w:shd w:val="clear" w:color="auto" w:fill="FFFFFF"/>
        <w:jc w:val="both"/>
      </w:pPr>
    </w:p>
    <w:p w:rsidR="009739B9" w:rsidRPr="004F67B4" w:rsidRDefault="009739B9" w:rsidP="009D4305">
      <w:pPr>
        <w:pStyle w:val="Heading3"/>
      </w:pPr>
      <w:r w:rsidRPr="004F67B4">
        <w:t>5.3.2</w:t>
      </w:r>
      <w:r>
        <w:t>5</w:t>
      </w:r>
      <w:r w:rsidRPr="004F67B4">
        <w:t xml:space="preserve"> </w:t>
      </w:r>
      <w:r>
        <w:t>B</w:t>
      </w:r>
      <w:r w:rsidRPr="00BB7401">
        <w:rPr>
          <w:vertAlign w:val="subscript"/>
        </w:rPr>
        <w:t>1</w:t>
      </w:r>
      <w:r>
        <w:t xml:space="preserve"> vitamini (tiyamin)</w:t>
      </w:r>
      <w:r w:rsidRPr="004F67B4">
        <w:t xml:space="preserve"> tayini </w:t>
      </w:r>
    </w:p>
    <w:p w:rsidR="009739B9" w:rsidRPr="004F67B4" w:rsidRDefault="009739B9" w:rsidP="00517CA4">
      <w:pPr>
        <w:shd w:val="clear" w:color="auto" w:fill="FFFFFF"/>
        <w:jc w:val="both"/>
      </w:pPr>
      <w:r>
        <w:t>Tiyamin</w:t>
      </w:r>
      <w:r w:rsidRPr="004F67B4">
        <w:t xml:space="preserve"> tayini, TS </w:t>
      </w:r>
      <w:r>
        <w:t>6017’ye</w:t>
      </w:r>
      <w:r w:rsidRPr="004F67B4">
        <w:t xml:space="preserve"> göre yapılır. Sonucun Madde 4.2.2’ye uygun olup olmadığına bakılır.</w:t>
      </w:r>
    </w:p>
    <w:p w:rsidR="009739B9" w:rsidRPr="004F67B4" w:rsidRDefault="009739B9" w:rsidP="0076397D"/>
    <w:p w:rsidR="009739B9" w:rsidRPr="00A72045" w:rsidRDefault="009739B9" w:rsidP="000B44F0">
      <w:pPr>
        <w:pStyle w:val="Heading3"/>
      </w:pPr>
      <w:r w:rsidRPr="00A72045">
        <w:t>5.3.2</w:t>
      </w:r>
      <w:r>
        <w:t>6</w:t>
      </w:r>
      <w:r w:rsidRPr="00A72045">
        <w:t xml:space="preserve"> </w:t>
      </w:r>
      <w:r>
        <w:t>Potasyum tayini</w:t>
      </w:r>
      <w:r w:rsidRPr="00A72045">
        <w:t xml:space="preserve"> </w:t>
      </w:r>
    </w:p>
    <w:p w:rsidR="009739B9" w:rsidRPr="00A72045" w:rsidRDefault="009739B9" w:rsidP="000B44F0">
      <w:pPr>
        <w:shd w:val="clear" w:color="auto" w:fill="FFFFFF"/>
        <w:jc w:val="both"/>
      </w:pPr>
      <w:r>
        <w:t xml:space="preserve">Potasyum </w:t>
      </w:r>
      <w:r w:rsidRPr="00A72045">
        <w:t>tayini,</w:t>
      </w:r>
      <w:r>
        <w:t xml:space="preserve"> </w:t>
      </w:r>
      <w:r w:rsidRPr="00A67368">
        <w:t>TS EN ISO 6869</w:t>
      </w:r>
      <w:r>
        <w:t xml:space="preserve">’a </w:t>
      </w:r>
      <w:r w:rsidRPr="00A72045">
        <w:t>göre yapılır. Sonucun Madde 4.2.2’ye uygun olup olmadığına bakılır.</w:t>
      </w:r>
    </w:p>
    <w:p w:rsidR="009739B9" w:rsidRPr="00894928" w:rsidRDefault="009739B9" w:rsidP="00894928"/>
    <w:p w:rsidR="009739B9" w:rsidRPr="004F67B4" w:rsidRDefault="009739B9" w:rsidP="00B64CD8">
      <w:pPr>
        <w:pStyle w:val="Heading3"/>
        <w:rPr>
          <w:color w:val="000000"/>
        </w:rPr>
      </w:pPr>
      <w:r w:rsidRPr="004F67B4">
        <w:rPr>
          <w:color w:val="000000"/>
        </w:rPr>
        <w:t>5.3.2</w:t>
      </w:r>
      <w:r>
        <w:rPr>
          <w:color w:val="000000"/>
        </w:rPr>
        <w:t>7</w:t>
      </w:r>
      <w:r w:rsidRPr="004F67B4">
        <w:rPr>
          <w:color w:val="000000"/>
        </w:rPr>
        <w:tab/>
        <w:t>Yabancı madde tayini</w:t>
      </w:r>
    </w:p>
    <w:p w:rsidR="009739B9" w:rsidRPr="004F67B4" w:rsidRDefault="009739B9" w:rsidP="00D32B9C">
      <w:pPr>
        <w:jc w:val="both"/>
        <w:rPr>
          <w:color w:val="000000"/>
        </w:rPr>
      </w:pPr>
      <w:r w:rsidRPr="004F67B4">
        <w:rPr>
          <w:color w:val="000000"/>
        </w:rPr>
        <w:t>Yabancı madde tayini, TS 2947 EN ISO 658’e göre yapılır. Sonucun Madde 3. 3’e uygun olup olmadığına bakılır.</w:t>
      </w:r>
    </w:p>
    <w:p w:rsidR="009739B9" w:rsidRDefault="009739B9" w:rsidP="00B64CD8">
      <w:pPr>
        <w:shd w:val="clear" w:color="auto" w:fill="FFFFFF"/>
        <w:jc w:val="both"/>
        <w:rPr>
          <w:b/>
          <w:bCs/>
          <w:color w:val="C0504D"/>
        </w:rPr>
      </w:pPr>
    </w:p>
    <w:p w:rsidR="009739B9" w:rsidRPr="00BB7401" w:rsidRDefault="009739B9" w:rsidP="00B64CD8">
      <w:pPr>
        <w:pStyle w:val="Heading2"/>
        <w:rPr>
          <w:lang w:val="tr-TR"/>
        </w:rPr>
      </w:pPr>
      <w:bookmarkStart w:id="130" w:name="_Toc524434579"/>
      <w:bookmarkStart w:id="131" w:name="_Toc35849342"/>
      <w:bookmarkStart w:id="132" w:name="_Toc349927048"/>
      <w:bookmarkStart w:id="133" w:name="_Toc404105399"/>
      <w:r w:rsidRPr="00BB7401">
        <w:rPr>
          <w:lang w:val="tr-TR"/>
        </w:rPr>
        <w:t>5.4</w:t>
      </w:r>
      <w:r w:rsidRPr="00BB7401">
        <w:rPr>
          <w:lang w:val="tr-TR"/>
        </w:rPr>
        <w:tab/>
        <w:t>Değerlendirme</w:t>
      </w:r>
      <w:bookmarkEnd w:id="130"/>
      <w:bookmarkEnd w:id="131"/>
      <w:bookmarkEnd w:id="132"/>
      <w:bookmarkEnd w:id="133"/>
    </w:p>
    <w:p w:rsidR="009739B9" w:rsidRPr="004F67B4" w:rsidRDefault="009739B9" w:rsidP="00B64CD8">
      <w:pPr>
        <w:shd w:val="clear" w:color="auto" w:fill="FFFFFF"/>
        <w:jc w:val="both"/>
      </w:pPr>
      <w:r w:rsidRPr="004F67B4">
        <w:t>Muayene ve deney sonuçlarının her biri standarda uygunsa parti standarda uygun sayılır.</w:t>
      </w:r>
    </w:p>
    <w:p w:rsidR="009739B9" w:rsidRPr="004F67B4" w:rsidRDefault="009739B9" w:rsidP="00B64CD8">
      <w:pPr>
        <w:shd w:val="clear" w:color="auto" w:fill="FFFFFF"/>
        <w:jc w:val="both"/>
      </w:pPr>
    </w:p>
    <w:p w:rsidR="009739B9" w:rsidRPr="00BB7401" w:rsidRDefault="009739B9" w:rsidP="00B64CD8">
      <w:pPr>
        <w:pStyle w:val="Heading2"/>
        <w:rPr>
          <w:lang w:val="tr-TR"/>
        </w:rPr>
      </w:pPr>
      <w:bookmarkStart w:id="134" w:name="_Toc524434580"/>
      <w:bookmarkStart w:id="135" w:name="_Toc35849343"/>
      <w:bookmarkStart w:id="136" w:name="_Toc349927049"/>
      <w:bookmarkStart w:id="137" w:name="_Toc404105400"/>
      <w:r w:rsidRPr="00BB7401">
        <w:rPr>
          <w:lang w:val="tr-TR"/>
        </w:rPr>
        <w:t>5.5</w:t>
      </w:r>
      <w:r w:rsidRPr="00BB7401">
        <w:rPr>
          <w:lang w:val="tr-TR"/>
        </w:rPr>
        <w:tab/>
        <w:t>Muayene ve deney raporu</w:t>
      </w:r>
      <w:bookmarkEnd w:id="134"/>
      <w:bookmarkEnd w:id="135"/>
      <w:bookmarkEnd w:id="136"/>
      <w:bookmarkEnd w:id="137"/>
    </w:p>
    <w:p w:rsidR="009739B9" w:rsidRPr="004F67B4" w:rsidRDefault="009739B9" w:rsidP="00F1052B">
      <w:pPr>
        <w:jc w:val="both"/>
      </w:pPr>
      <w:bookmarkStart w:id="138" w:name="_Toc349927050"/>
      <w:r w:rsidRPr="004F67B4">
        <w:t>Muayene ve deney raporunda en az aşağıdaki bilgiler bulunmalıdır;</w:t>
      </w:r>
    </w:p>
    <w:p w:rsidR="009739B9" w:rsidRPr="004F67B4" w:rsidRDefault="009739B9" w:rsidP="009D4305">
      <w:pPr>
        <w:numPr>
          <w:ilvl w:val="0"/>
          <w:numId w:val="22"/>
        </w:numPr>
        <w:ind w:left="284" w:hanging="284"/>
        <w:jc w:val="both"/>
      </w:pPr>
      <w:r w:rsidRPr="004F67B4">
        <w:t>Firmanın adı ve adresi,</w:t>
      </w:r>
    </w:p>
    <w:p w:rsidR="009739B9" w:rsidRPr="004F67B4" w:rsidRDefault="009739B9" w:rsidP="009D4305">
      <w:pPr>
        <w:numPr>
          <w:ilvl w:val="0"/>
          <w:numId w:val="22"/>
        </w:numPr>
        <w:ind w:left="284" w:hanging="284"/>
        <w:jc w:val="both"/>
      </w:pPr>
      <w:r w:rsidRPr="004F67B4">
        <w:t>Muayene ve deneyin yapıldığı yerin adı,</w:t>
      </w:r>
    </w:p>
    <w:p w:rsidR="009739B9" w:rsidRPr="004F67B4" w:rsidRDefault="009739B9" w:rsidP="009D4305">
      <w:pPr>
        <w:numPr>
          <w:ilvl w:val="0"/>
          <w:numId w:val="22"/>
        </w:numPr>
        <w:ind w:left="284" w:hanging="284"/>
        <w:jc w:val="both"/>
      </w:pPr>
      <w:r w:rsidRPr="004F67B4">
        <w:t>Muayeneyi ve deneyi yapanın ve/veya raporu imzalayan yetkililerin adları, görev ve meslekleri,</w:t>
      </w:r>
    </w:p>
    <w:p w:rsidR="009739B9" w:rsidRPr="004F67B4" w:rsidRDefault="009739B9" w:rsidP="009D4305">
      <w:pPr>
        <w:numPr>
          <w:ilvl w:val="0"/>
          <w:numId w:val="22"/>
        </w:numPr>
        <w:ind w:left="284" w:hanging="284"/>
        <w:jc w:val="both"/>
      </w:pPr>
      <w:r w:rsidRPr="004F67B4">
        <w:t>Numunenin alındığı tarih ile muayene ve deney tarihi,</w:t>
      </w:r>
    </w:p>
    <w:p w:rsidR="009739B9" w:rsidRPr="004F67B4" w:rsidRDefault="009739B9" w:rsidP="009D4305">
      <w:pPr>
        <w:numPr>
          <w:ilvl w:val="0"/>
          <w:numId w:val="22"/>
        </w:numPr>
        <w:ind w:left="284" w:hanging="284"/>
        <w:jc w:val="both"/>
      </w:pPr>
      <w:r w:rsidRPr="004F67B4">
        <w:t>Numunenin tanıtılması,</w:t>
      </w:r>
    </w:p>
    <w:p w:rsidR="009739B9" w:rsidRPr="004F67B4" w:rsidRDefault="009739B9" w:rsidP="009D4305">
      <w:pPr>
        <w:numPr>
          <w:ilvl w:val="0"/>
          <w:numId w:val="22"/>
        </w:numPr>
        <w:ind w:left="284" w:hanging="284"/>
        <w:jc w:val="both"/>
      </w:pPr>
      <w:r w:rsidRPr="004F67B4">
        <w:t>Muayene ve deneylerde uygulanan standardların numaraları,</w:t>
      </w:r>
    </w:p>
    <w:p w:rsidR="009739B9" w:rsidRPr="004F67B4" w:rsidRDefault="009739B9" w:rsidP="009D4305">
      <w:pPr>
        <w:numPr>
          <w:ilvl w:val="0"/>
          <w:numId w:val="22"/>
        </w:numPr>
        <w:ind w:left="284" w:hanging="284"/>
        <w:jc w:val="both"/>
      </w:pPr>
      <w:r w:rsidRPr="004F67B4">
        <w:t>Sonuçların değerlendirilmesi,</w:t>
      </w:r>
    </w:p>
    <w:p w:rsidR="009739B9" w:rsidRPr="004F67B4" w:rsidRDefault="009739B9" w:rsidP="009D4305">
      <w:pPr>
        <w:numPr>
          <w:ilvl w:val="0"/>
          <w:numId w:val="22"/>
        </w:numPr>
        <w:ind w:left="284" w:hanging="284"/>
        <w:jc w:val="both"/>
      </w:pPr>
      <w:r w:rsidRPr="004F67B4">
        <w:t>Muayene ve deney sonuçlarını değiştirebilecek faktörlerin mahsurlarını gidermek üzere alınan tedbirler,</w:t>
      </w:r>
    </w:p>
    <w:p w:rsidR="009739B9" w:rsidRPr="004F67B4" w:rsidRDefault="009739B9" w:rsidP="009D4305">
      <w:pPr>
        <w:numPr>
          <w:ilvl w:val="0"/>
          <w:numId w:val="22"/>
        </w:numPr>
        <w:ind w:left="284" w:hanging="284"/>
        <w:jc w:val="both"/>
      </w:pPr>
      <w:r w:rsidRPr="004F67B4">
        <w:t>Uygulanan muayene ve deney metotlarında belirtilmeyen veya mecburi görülmeyen fakat muayene ve deneyde yer almış olan işlemler,</w:t>
      </w:r>
    </w:p>
    <w:p w:rsidR="009739B9" w:rsidRPr="004F67B4" w:rsidRDefault="009739B9" w:rsidP="009D4305">
      <w:pPr>
        <w:numPr>
          <w:ilvl w:val="0"/>
          <w:numId w:val="22"/>
        </w:numPr>
        <w:ind w:left="284" w:hanging="284"/>
        <w:jc w:val="both"/>
      </w:pPr>
      <w:r w:rsidRPr="004F67B4">
        <w:t xml:space="preserve">Numunenin standarda uygun olup olmadığı, </w:t>
      </w:r>
    </w:p>
    <w:p w:rsidR="009739B9" w:rsidRPr="004F67B4" w:rsidRDefault="009739B9" w:rsidP="009D4305">
      <w:pPr>
        <w:numPr>
          <w:ilvl w:val="0"/>
          <w:numId w:val="22"/>
        </w:numPr>
        <w:ind w:left="284" w:hanging="284"/>
        <w:jc w:val="both"/>
      </w:pPr>
      <w:r w:rsidRPr="004F67B4">
        <w:t>Rapora ait seri numarası ve tarih, her sayfanın numarası ve toplam sayfa sayısı.</w:t>
      </w:r>
    </w:p>
    <w:p w:rsidR="009739B9" w:rsidRPr="00BB7401" w:rsidRDefault="009739B9" w:rsidP="00B64CD8">
      <w:pPr>
        <w:pStyle w:val="Heading1"/>
        <w:rPr>
          <w:lang w:val="tr-TR"/>
        </w:rPr>
      </w:pPr>
      <w:bookmarkStart w:id="139" w:name="_Toc524434581"/>
      <w:bookmarkStart w:id="140" w:name="_Toc35849344"/>
      <w:bookmarkStart w:id="141" w:name="_Toc349927062"/>
      <w:bookmarkStart w:id="142" w:name="_Toc404105401"/>
      <w:bookmarkEnd w:id="138"/>
      <w:r w:rsidRPr="00BB7401">
        <w:rPr>
          <w:lang w:val="tr-TR"/>
        </w:rPr>
        <w:t>6</w:t>
      </w:r>
      <w:r w:rsidRPr="00BB7401">
        <w:rPr>
          <w:lang w:val="tr-TR"/>
        </w:rPr>
        <w:tab/>
        <w:t>Piyasaya arz</w:t>
      </w:r>
      <w:bookmarkEnd w:id="139"/>
      <w:bookmarkEnd w:id="140"/>
      <w:bookmarkEnd w:id="141"/>
      <w:bookmarkEnd w:id="142"/>
    </w:p>
    <w:p w:rsidR="009739B9" w:rsidRPr="004F67B4" w:rsidRDefault="009739B9" w:rsidP="00B64CD8">
      <w:pPr>
        <w:shd w:val="clear" w:color="auto" w:fill="FFFFFF"/>
        <w:jc w:val="both"/>
      </w:pPr>
      <w:r>
        <w:t>Kuzu başlangıç</w:t>
      </w:r>
      <w:r w:rsidRPr="00050300">
        <w:t xml:space="preserve"> </w:t>
      </w:r>
      <w:r w:rsidRPr="004F67B4">
        <w:t xml:space="preserve"> yemleri, ambalajlı veya dökme olarak etiket bilgileri ile piyasaya arz edilir. Yemin şekli, görünümü, ambalajı, kullanılan ambalaj malzemesi, sergileme şekli, etiketi ve sunum şekli tüketiciyi yanıltıcı nitelikte olmamalıdır.</w:t>
      </w:r>
    </w:p>
    <w:p w:rsidR="009739B9" w:rsidRPr="004F67B4" w:rsidRDefault="009739B9" w:rsidP="00B64CD8">
      <w:pPr>
        <w:shd w:val="clear" w:color="auto" w:fill="FFFFFF"/>
        <w:jc w:val="both"/>
        <w:rPr>
          <w:b/>
          <w:bCs/>
          <w:color w:val="C0504D"/>
        </w:rPr>
      </w:pPr>
    </w:p>
    <w:p w:rsidR="009739B9" w:rsidRPr="00BB7401" w:rsidRDefault="009739B9" w:rsidP="00B64CD8">
      <w:pPr>
        <w:pStyle w:val="Heading2"/>
        <w:rPr>
          <w:lang w:val="tr-TR"/>
        </w:rPr>
      </w:pPr>
      <w:bookmarkStart w:id="143" w:name="_Toc524434582"/>
      <w:bookmarkStart w:id="144" w:name="_Toc35849345"/>
      <w:bookmarkStart w:id="145" w:name="_Toc349927063"/>
      <w:bookmarkStart w:id="146" w:name="_Toc404105402"/>
      <w:r w:rsidRPr="00BB7401">
        <w:rPr>
          <w:lang w:val="tr-TR"/>
        </w:rPr>
        <w:t>6.1</w:t>
      </w:r>
      <w:r w:rsidRPr="00BB7401">
        <w:rPr>
          <w:lang w:val="tr-TR"/>
        </w:rPr>
        <w:tab/>
        <w:t>Ambalajlama</w:t>
      </w:r>
      <w:bookmarkEnd w:id="143"/>
      <w:bookmarkEnd w:id="144"/>
      <w:bookmarkEnd w:id="145"/>
      <w:bookmarkEnd w:id="146"/>
    </w:p>
    <w:p w:rsidR="009739B9" w:rsidRDefault="009739B9" w:rsidP="00C61E91">
      <w:pPr>
        <w:shd w:val="clear" w:color="auto" w:fill="FFFFFF"/>
        <w:jc w:val="both"/>
        <w:rPr>
          <w:color w:val="000000"/>
        </w:rPr>
      </w:pPr>
      <w:r>
        <w:t>Kuzu başlangıç</w:t>
      </w:r>
      <w:r w:rsidRPr="00050300">
        <w:t xml:space="preserve"> </w:t>
      </w:r>
      <w:r w:rsidRPr="004F67B4">
        <w:t xml:space="preserve">yemleri, sağlığa zarar vermeyecek nitelikteki; plastik çok katlı torbalarda, bez çuvallarda veya etiket bilgileri ile dökme olarak </w:t>
      </w:r>
      <w:r w:rsidRPr="004F67B4">
        <w:rPr>
          <w:color w:val="000000"/>
        </w:rPr>
        <w:t>piyasaya arz edilir. Ambalaj üzerindeki etiket bilgileri TS 4331’e uygun olmalı</w:t>
      </w:r>
      <w:r>
        <w:rPr>
          <w:color w:val="000000"/>
        </w:rPr>
        <w:t>dır.</w:t>
      </w:r>
      <w:r w:rsidRPr="004F67B4">
        <w:rPr>
          <w:color w:val="000000"/>
        </w:rPr>
        <w:t xml:space="preserve"> </w:t>
      </w:r>
      <w:r w:rsidRPr="002D0AB8">
        <w:rPr>
          <w:color w:val="000000"/>
        </w:rPr>
        <w:t>Ambalajlama malzemesi de dâhil olmak üzere kullanılacak tüm malzemeler mevzuatına uygun bulaşmayı önleyecek ve hayvan sağlığını bozmayacak maddelerden yapılmış olmalıdır.</w:t>
      </w:r>
    </w:p>
    <w:p w:rsidR="009739B9" w:rsidRPr="004F67B4" w:rsidRDefault="009739B9" w:rsidP="00C61E91">
      <w:pPr>
        <w:shd w:val="clear" w:color="auto" w:fill="FFFFFF"/>
        <w:jc w:val="both"/>
        <w:rPr>
          <w:b/>
          <w:bCs/>
          <w:color w:val="C0504D"/>
          <w:sz w:val="24"/>
          <w:szCs w:val="24"/>
        </w:rPr>
      </w:pPr>
    </w:p>
    <w:p w:rsidR="009739B9" w:rsidRPr="00BB7401" w:rsidRDefault="009739B9" w:rsidP="00B64CD8">
      <w:pPr>
        <w:pStyle w:val="Heading2"/>
        <w:rPr>
          <w:lang w:val="tr-TR"/>
        </w:rPr>
      </w:pPr>
      <w:bookmarkStart w:id="147" w:name="_Toc349927064"/>
      <w:bookmarkStart w:id="148" w:name="_Toc404105403"/>
      <w:r w:rsidRPr="00BB7401">
        <w:rPr>
          <w:lang w:val="tr-TR"/>
        </w:rPr>
        <w:t>6.2</w:t>
      </w:r>
      <w:r w:rsidRPr="00BB7401">
        <w:rPr>
          <w:lang w:val="tr-TR"/>
        </w:rPr>
        <w:tab/>
        <w:t>İşaretleme</w:t>
      </w:r>
      <w:bookmarkEnd w:id="147"/>
      <w:bookmarkEnd w:id="148"/>
    </w:p>
    <w:p w:rsidR="009739B9" w:rsidRDefault="009739B9" w:rsidP="00620858">
      <w:pPr>
        <w:pStyle w:val="BodyTextIndent2"/>
        <w:spacing w:after="0" w:line="240" w:lineRule="auto"/>
        <w:ind w:left="0"/>
        <w:jc w:val="both"/>
      </w:pPr>
      <w:r>
        <w:t>Kuzu başlangıç</w:t>
      </w:r>
      <w:r w:rsidRPr="002D0AB8">
        <w:t xml:space="preserve"> yemi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9739B9" w:rsidRPr="004F67B4" w:rsidRDefault="009739B9" w:rsidP="00620858">
      <w:pPr>
        <w:pStyle w:val="BodyTextIndent2"/>
        <w:spacing w:after="0" w:line="240" w:lineRule="auto"/>
        <w:ind w:left="0"/>
        <w:jc w:val="both"/>
      </w:pPr>
    </w:p>
    <w:p w:rsidR="009739B9" w:rsidRPr="004F67B4" w:rsidRDefault="009739B9" w:rsidP="00BB7401">
      <w:pPr>
        <w:pStyle w:val="ListParagraph"/>
        <w:numPr>
          <w:ilvl w:val="0"/>
          <w:numId w:val="35"/>
        </w:numPr>
        <w:shd w:val="clear" w:color="auto" w:fill="FFFFFF"/>
        <w:ind w:left="284" w:hanging="284"/>
        <w:jc w:val="both"/>
      </w:pPr>
      <w:r w:rsidRPr="002D0AB8">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Pr="004F67B4">
        <w:t>,</w:t>
      </w:r>
    </w:p>
    <w:p w:rsidR="009739B9" w:rsidRPr="004F67B4" w:rsidRDefault="009739B9" w:rsidP="00BB7401">
      <w:pPr>
        <w:pStyle w:val="ListParagraph"/>
        <w:numPr>
          <w:ilvl w:val="0"/>
          <w:numId w:val="35"/>
        </w:numPr>
        <w:shd w:val="clear" w:color="auto" w:fill="FFFFFF"/>
        <w:ind w:left="284" w:hanging="284"/>
        <w:jc w:val="both"/>
      </w:pPr>
      <w:r w:rsidRPr="004F67B4">
        <w:t>Firma onay ve</w:t>
      </w:r>
      <w:r>
        <w:t>ya</w:t>
      </w:r>
      <w:r w:rsidRPr="004F67B4">
        <w:t xml:space="preserve"> kayıt numarası,</w:t>
      </w:r>
    </w:p>
    <w:p w:rsidR="009739B9" w:rsidRPr="004F67B4" w:rsidRDefault="009739B9" w:rsidP="00BB7401">
      <w:pPr>
        <w:pStyle w:val="ListParagraph"/>
        <w:numPr>
          <w:ilvl w:val="0"/>
          <w:numId w:val="35"/>
        </w:numPr>
        <w:shd w:val="clear" w:color="auto" w:fill="FFFFFF"/>
        <w:ind w:left="284" w:hanging="284"/>
        <w:jc w:val="both"/>
      </w:pPr>
      <w:r w:rsidRPr="004F67B4">
        <w:t>Bu standardın işareti ve numarası (TS</w:t>
      </w:r>
      <w:r>
        <w:t xml:space="preserve"> 10052</w:t>
      </w:r>
      <w:r w:rsidRPr="004F67B4">
        <w:t xml:space="preserve"> şeklinde),</w:t>
      </w:r>
    </w:p>
    <w:p w:rsidR="009739B9" w:rsidRPr="004F67B4" w:rsidRDefault="009739B9" w:rsidP="00BB7401">
      <w:pPr>
        <w:pStyle w:val="ListParagraph"/>
        <w:numPr>
          <w:ilvl w:val="0"/>
          <w:numId w:val="35"/>
        </w:numPr>
        <w:shd w:val="clear" w:color="auto" w:fill="FFFFFF"/>
        <w:ind w:left="284" w:hanging="284"/>
        <w:jc w:val="both"/>
      </w:pPr>
      <w:r w:rsidRPr="004F67B4">
        <w:t>Parti, seri veya kod numarası,</w:t>
      </w:r>
    </w:p>
    <w:p w:rsidR="009739B9" w:rsidRPr="004F67B4" w:rsidRDefault="009739B9" w:rsidP="00BB7401">
      <w:pPr>
        <w:pStyle w:val="ListParagraph"/>
        <w:numPr>
          <w:ilvl w:val="0"/>
          <w:numId w:val="35"/>
        </w:numPr>
        <w:shd w:val="clear" w:color="auto" w:fill="FFFFFF"/>
        <w:ind w:left="284" w:hanging="284"/>
        <w:jc w:val="both"/>
      </w:pPr>
      <w:r w:rsidRPr="004F67B4">
        <w:t>Ürünün adı (“</w:t>
      </w:r>
      <w:r>
        <w:t>Kuzu başlangıç</w:t>
      </w:r>
      <w:r w:rsidRPr="00050300">
        <w:t xml:space="preserve"> </w:t>
      </w:r>
      <w:r w:rsidRPr="002D0AB8">
        <w:t xml:space="preserve"> yemi ” şeklinde)</w:t>
      </w:r>
      <w:r w:rsidRPr="004F67B4">
        <w:t>,</w:t>
      </w:r>
    </w:p>
    <w:p w:rsidR="009739B9" w:rsidRPr="004F67B4" w:rsidRDefault="009739B9" w:rsidP="00BB7401">
      <w:pPr>
        <w:pStyle w:val="ListParagraph"/>
        <w:numPr>
          <w:ilvl w:val="0"/>
          <w:numId w:val="35"/>
        </w:numPr>
        <w:shd w:val="clear" w:color="auto" w:fill="FFFFFF"/>
        <w:ind w:left="284" w:hanging="284"/>
        <w:jc w:val="both"/>
      </w:pPr>
      <w:r w:rsidRPr="004F67B4">
        <w:t>Sınıfı,</w:t>
      </w:r>
    </w:p>
    <w:p w:rsidR="009739B9" w:rsidRPr="004F67B4" w:rsidRDefault="009739B9" w:rsidP="00BB7401">
      <w:pPr>
        <w:pStyle w:val="ListParagraph"/>
        <w:numPr>
          <w:ilvl w:val="0"/>
          <w:numId w:val="35"/>
        </w:numPr>
        <w:shd w:val="clear" w:color="auto" w:fill="FFFFFF"/>
        <w:ind w:left="284" w:hanging="284"/>
        <w:jc w:val="both"/>
      </w:pPr>
      <w:r w:rsidRPr="004F67B4">
        <w:t>Tipi,</w:t>
      </w:r>
    </w:p>
    <w:p w:rsidR="009739B9" w:rsidRPr="004F67B4" w:rsidRDefault="009739B9" w:rsidP="00BB7401">
      <w:pPr>
        <w:pStyle w:val="ListParagraph"/>
        <w:numPr>
          <w:ilvl w:val="0"/>
          <w:numId w:val="35"/>
        </w:numPr>
        <w:shd w:val="clear" w:color="auto" w:fill="FFFFFF"/>
        <w:ind w:left="284" w:hanging="284"/>
        <w:jc w:val="both"/>
      </w:pPr>
      <w:r w:rsidRPr="004F67B4">
        <w:t>Ürünün bileşenleri,</w:t>
      </w:r>
    </w:p>
    <w:p w:rsidR="009739B9" w:rsidRPr="002D0AB8" w:rsidRDefault="009739B9" w:rsidP="00BB7401">
      <w:pPr>
        <w:pStyle w:val="ListParagraph"/>
        <w:numPr>
          <w:ilvl w:val="0"/>
          <w:numId w:val="35"/>
        </w:numPr>
        <w:shd w:val="clear" w:color="auto" w:fill="FFFFFF"/>
        <w:ind w:left="284" w:hanging="284"/>
        <w:jc w:val="both"/>
      </w:pPr>
      <w:r w:rsidRPr="002D0AB8">
        <w:t xml:space="preserve">Birim kütle miktarı( kg olarak), </w:t>
      </w:r>
    </w:p>
    <w:p w:rsidR="009739B9" w:rsidRPr="004F67B4" w:rsidRDefault="009739B9" w:rsidP="00BB7401">
      <w:pPr>
        <w:pStyle w:val="BodyTextIndent2"/>
        <w:numPr>
          <w:ilvl w:val="0"/>
          <w:numId w:val="35"/>
        </w:numPr>
        <w:spacing w:after="0" w:line="240" w:lineRule="auto"/>
        <w:ind w:left="284" w:hanging="284"/>
        <w:jc w:val="both"/>
      </w:pPr>
      <w:r w:rsidRPr="004F67B4">
        <w:t>Firmaca tavsiye edilen son tüketim tarihi (ay ve yıl olarak)</w:t>
      </w:r>
      <w:r>
        <w:t>,</w:t>
      </w:r>
    </w:p>
    <w:p w:rsidR="009739B9" w:rsidRPr="004F67B4" w:rsidRDefault="009739B9" w:rsidP="00BB7401">
      <w:pPr>
        <w:pStyle w:val="ListParagraph"/>
        <w:numPr>
          <w:ilvl w:val="0"/>
          <w:numId w:val="35"/>
        </w:numPr>
        <w:shd w:val="clear" w:color="auto" w:fill="FFFFFF"/>
        <w:ind w:left="284" w:hanging="284"/>
        <w:jc w:val="both"/>
      </w:pPr>
      <w:r w:rsidRPr="004F67B4">
        <w:t>İhtiva ettiği besin maddeleri ve yem katkı maddeleri</w:t>
      </w:r>
      <w:r>
        <w:t>.</w:t>
      </w:r>
    </w:p>
    <w:p w:rsidR="009739B9" w:rsidRPr="004F67B4" w:rsidRDefault="009739B9" w:rsidP="008E1C22">
      <w:pPr>
        <w:shd w:val="clear" w:color="auto" w:fill="FFFFFF"/>
        <w:jc w:val="both"/>
      </w:pPr>
    </w:p>
    <w:p w:rsidR="009739B9" w:rsidRPr="004F67B4" w:rsidRDefault="009739B9" w:rsidP="008E1C22">
      <w:pPr>
        <w:shd w:val="clear" w:color="auto" w:fill="FFFFFF"/>
        <w:jc w:val="both"/>
      </w:pPr>
      <w:r w:rsidRPr="004F67B4">
        <w:t>Gerektiğinde bu bilgiler Türkçe’nin yanı sıra yabancı dilde de yazılabilir.</w:t>
      </w:r>
    </w:p>
    <w:p w:rsidR="009739B9" w:rsidRPr="004F67B4" w:rsidRDefault="009739B9" w:rsidP="008E1C22">
      <w:pPr>
        <w:shd w:val="clear" w:color="auto" w:fill="FFFFFF"/>
        <w:jc w:val="both"/>
      </w:pPr>
    </w:p>
    <w:p w:rsidR="009739B9" w:rsidRPr="004F67B4" w:rsidRDefault="009739B9" w:rsidP="008E1C22">
      <w:pPr>
        <w:shd w:val="clear" w:color="auto" w:fill="FFFFFF"/>
        <w:jc w:val="both"/>
      </w:pPr>
      <w:r>
        <w:t>Kuzu başlangıç</w:t>
      </w:r>
      <w:r w:rsidRPr="00050300">
        <w:t xml:space="preserve"> </w:t>
      </w:r>
      <w:r w:rsidRPr="002D0AB8">
        <w:t>yeminin, günlük verilmesi gereken miktar bilgileri, bileşim olarak ihtiva ettiği besin maddesi miktarları, depolama şartları ve açıldıktan sonraki kulanım süresi ve korunması ile ilgili bilgileri içeren kullanma talimatı ambalajla</w:t>
      </w:r>
      <w:r>
        <w:t xml:space="preserve"> ya da dökme yem ile</w:t>
      </w:r>
      <w:r w:rsidRPr="002D0AB8">
        <w:t xml:space="preserve"> birlikte ayrıca veril</w:t>
      </w:r>
      <w:r>
        <w:t>melidir. B</w:t>
      </w:r>
      <w:r w:rsidRPr="004F67B4">
        <w:t xml:space="preserve">ilgilerinin yemin son kullanıcısına kadar </w:t>
      </w:r>
      <w:r>
        <w:t>ulaşması</w:t>
      </w:r>
      <w:r w:rsidRPr="004F67B4">
        <w:t xml:space="preserve"> sağlanmalıdır.</w:t>
      </w:r>
    </w:p>
    <w:p w:rsidR="009739B9" w:rsidRPr="004F67B4" w:rsidRDefault="009739B9" w:rsidP="00C846A9">
      <w:pPr>
        <w:shd w:val="clear" w:color="auto" w:fill="FFFFFF"/>
        <w:jc w:val="both"/>
      </w:pPr>
      <w:bookmarkStart w:id="149" w:name="_Toc35849346"/>
    </w:p>
    <w:p w:rsidR="009739B9" w:rsidRPr="00BB7401" w:rsidRDefault="009739B9" w:rsidP="00B64CD8">
      <w:pPr>
        <w:pStyle w:val="Heading2"/>
        <w:rPr>
          <w:lang w:val="tr-TR"/>
        </w:rPr>
      </w:pPr>
      <w:bookmarkStart w:id="150" w:name="_Toc404105404"/>
      <w:bookmarkStart w:id="151" w:name="_Toc349927065"/>
      <w:r w:rsidRPr="00BB7401">
        <w:rPr>
          <w:lang w:val="tr-TR"/>
        </w:rPr>
        <w:t>6.3</w:t>
      </w:r>
      <w:r w:rsidRPr="00BB7401">
        <w:rPr>
          <w:lang w:val="tr-TR"/>
        </w:rPr>
        <w:tab/>
        <w:t>Muhafaza ve taşıma</w:t>
      </w:r>
      <w:bookmarkEnd w:id="150"/>
      <w:bookmarkEnd w:id="149"/>
      <w:bookmarkEnd w:id="151"/>
    </w:p>
    <w:p w:rsidR="009739B9" w:rsidRPr="004F67B4" w:rsidRDefault="009739B9" w:rsidP="00B64CD8">
      <w:pPr>
        <w:shd w:val="clear" w:color="auto" w:fill="FFFFFF"/>
        <w:jc w:val="both"/>
      </w:pPr>
      <w:r>
        <w:t>Kuzu başlangıç</w:t>
      </w:r>
      <w:r w:rsidRPr="00050300">
        <w:t xml:space="preserve"> </w:t>
      </w:r>
      <w:r w:rsidRPr="004F67B4">
        <w:t>yemleri ve bunların içinde bulundukları ambalajlar, işleme yerlerinde, depolarda ve taşıtlarda, bulaşma ve çapraz bulaşmaya imkân vermeyecek ve genel olarak yem güvenilirliği ve ürün kalitesi üzerine olumsuz bir etki oluşturmayacak şekilde bulundurulmalıdır.</w:t>
      </w:r>
    </w:p>
    <w:p w:rsidR="009739B9" w:rsidRPr="004F67B4" w:rsidRDefault="009739B9" w:rsidP="00B64CD8">
      <w:pPr>
        <w:shd w:val="clear" w:color="auto" w:fill="FFFFFF"/>
        <w:jc w:val="both"/>
      </w:pPr>
    </w:p>
    <w:p w:rsidR="009739B9" w:rsidRPr="004F67B4" w:rsidRDefault="009739B9" w:rsidP="00B64CD8">
      <w:pPr>
        <w:shd w:val="clear" w:color="auto" w:fill="FFFFFF"/>
        <w:jc w:val="both"/>
      </w:pPr>
      <w:r w:rsidRPr="004F67B4">
        <w:t xml:space="preserve">İçinde </w:t>
      </w:r>
      <w:r>
        <w:t>kuzu başlangıç</w:t>
      </w:r>
      <w:r w:rsidRPr="00050300">
        <w:t xml:space="preserve"> </w:t>
      </w:r>
      <w:r w:rsidRPr="004F67B4">
        <w:t xml:space="preserve">yemleri bulunan ambalâjlar veya dökme halindeki </w:t>
      </w:r>
      <w:r>
        <w:t>kuzu başlangıç</w:t>
      </w:r>
      <w:r w:rsidRPr="00050300">
        <w:t xml:space="preserve"> </w:t>
      </w:r>
      <w:r w:rsidRPr="004F67B4">
        <w:t>yemleri, kuru zemin üzerinde, havadar, serin, doğrudan güneş ışığı almayan yerlerde depolanmalı, yağış altında bırakılmamalı ve bu durumda yüklenip boşaltılmamalıdır.</w:t>
      </w:r>
    </w:p>
    <w:p w:rsidR="009739B9" w:rsidRPr="004F67B4" w:rsidRDefault="009739B9" w:rsidP="00B64CD8">
      <w:pPr>
        <w:shd w:val="clear" w:color="auto" w:fill="FFFFFF"/>
        <w:jc w:val="both"/>
      </w:pPr>
    </w:p>
    <w:p w:rsidR="009739B9" w:rsidRPr="004F67B4" w:rsidRDefault="009739B9" w:rsidP="00B64CD8">
      <w:pPr>
        <w:shd w:val="clear" w:color="auto" w:fill="FFFFFF"/>
        <w:jc w:val="both"/>
      </w:pPr>
      <w:r>
        <w:t>Kuzu başlangıç</w:t>
      </w:r>
      <w:r w:rsidRPr="00050300">
        <w:t xml:space="preserve"> </w:t>
      </w:r>
      <w:r w:rsidRPr="004F67B4">
        <w:t>yem</w:t>
      </w:r>
      <w:r>
        <w:t>i</w:t>
      </w:r>
      <w:r w:rsidRPr="004F67B4">
        <w:t xml:space="preserve"> ambalajlarının bulunduğu depo kuru, hoşa gitmeyen kokulardan arınmış, böcek ve haşerelerin girişini önleyecek yapıda olmalıdır.</w:t>
      </w:r>
    </w:p>
    <w:p w:rsidR="009739B9" w:rsidRPr="004F67B4" w:rsidRDefault="009739B9" w:rsidP="009D4305"/>
    <w:p w:rsidR="009739B9" w:rsidRPr="00BB7401" w:rsidRDefault="009739B9" w:rsidP="00B64CD8">
      <w:pPr>
        <w:pStyle w:val="Heading1"/>
        <w:rPr>
          <w:lang w:val="tr-TR"/>
        </w:rPr>
      </w:pPr>
      <w:bookmarkStart w:id="152" w:name="_Toc524434584"/>
      <w:bookmarkStart w:id="153" w:name="_Toc35849347"/>
      <w:bookmarkStart w:id="154" w:name="_Toc349927066"/>
      <w:bookmarkStart w:id="155" w:name="_Toc404105405"/>
      <w:r w:rsidRPr="00BB7401">
        <w:rPr>
          <w:lang w:val="tr-TR"/>
        </w:rPr>
        <w:t>7</w:t>
      </w:r>
      <w:r w:rsidRPr="00BB7401">
        <w:rPr>
          <w:lang w:val="tr-TR"/>
        </w:rPr>
        <w:tab/>
        <w:t>Çeşitli hükümler</w:t>
      </w:r>
      <w:bookmarkEnd w:id="152"/>
      <w:bookmarkEnd w:id="153"/>
      <w:bookmarkEnd w:id="154"/>
      <w:bookmarkEnd w:id="155"/>
    </w:p>
    <w:p w:rsidR="009739B9" w:rsidRPr="004F67B4" w:rsidRDefault="009739B9" w:rsidP="00B64CD8">
      <w:pPr>
        <w:shd w:val="clear" w:color="auto" w:fill="FFFFFF"/>
        <w:jc w:val="both"/>
      </w:pPr>
      <w:r w:rsidRPr="004F67B4">
        <w:t xml:space="preserve">Üretici veya piyasaya arz eden, bu standarda uygun olarak üretildiğini beyan ettiği </w:t>
      </w:r>
      <w:r>
        <w:t>kuzu başlangıç</w:t>
      </w:r>
      <w:r w:rsidRPr="004F67B4">
        <w:t xml:space="preserve"> yem</w:t>
      </w:r>
      <w:r>
        <w:t>i</w:t>
      </w:r>
      <w:r w:rsidRPr="004F67B4">
        <w:t xml:space="preserve"> için, istendiğinde, standarda uygunluk beyannamesi vermeye veya göstermeye mecburdur. Bu beyannamede satış konusu </w:t>
      </w:r>
      <w:r>
        <w:t xml:space="preserve">kuzu başlangıç </w:t>
      </w:r>
      <w:r w:rsidRPr="004F67B4">
        <w:t>yem</w:t>
      </w:r>
      <w:r>
        <w:t>inin</w:t>
      </w:r>
      <w:r w:rsidRPr="004F67B4">
        <w:t>;</w:t>
      </w:r>
    </w:p>
    <w:p w:rsidR="009739B9" w:rsidRPr="004F67B4" w:rsidRDefault="009739B9" w:rsidP="009D4305">
      <w:pPr>
        <w:pStyle w:val="BodyTextIndent2"/>
        <w:shd w:val="clear" w:color="auto" w:fill="FFFFFF"/>
        <w:spacing w:after="0" w:line="240" w:lineRule="auto"/>
        <w:ind w:left="0"/>
        <w:jc w:val="both"/>
        <w:rPr>
          <w:b/>
          <w:bCs/>
        </w:rPr>
      </w:pPr>
    </w:p>
    <w:p w:rsidR="009739B9" w:rsidRPr="004F67B4" w:rsidRDefault="009739B9" w:rsidP="009E06CE">
      <w:pPr>
        <w:pStyle w:val="BodyTextIndent2"/>
        <w:numPr>
          <w:ilvl w:val="0"/>
          <w:numId w:val="26"/>
        </w:numPr>
        <w:shd w:val="clear" w:color="auto" w:fill="FFFFFF"/>
        <w:spacing w:after="0" w:line="240" w:lineRule="auto"/>
        <w:jc w:val="both"/>
        <w:rPr>
          <w:b/>
          <w:bCs/>
        </w:rPr>
      </w:pPr>
      <w:r w:rsidRPr="004F67B4">
        <w:t>Madde 4’teki özelliklerde olduğunun,</w:t>
      </w:r>
    </w:p>
    <w:p w:rsidR="009739B9" w:rsidRPr="004F67B4" w:rsidRDefault="009739B9" w:rsidP="00BB33D0">
      <w:pPr>
        <w:pStyle w:val="BodyTextIndent2"/>
        <w:numPr>
          <w:ilvl w:val="0"/>
          <w:numId w:val="26"/>
        </w:numPr>
        <w:shd w:val="clear" w:color="auto" w:fill="FFFFFF"/>
        <w:spacing w:after="0" w:line="240" w:lineRule="auto"/>
        <w:jc w:val="both"/>
        <w:rPr>
          <w:b/>
          <w:bCs/>
        </w:rPr>
      </w:pPr>
      <w:r w:rsidRPr="004F67B4">
        <w:t>Madde 5’teki muayene ve deneylerin yapılmış ve uygun sonuç alınmış bulunduğunun</w:t>
      </w:r>
      <w:r w:rsidRPr="004F67B4">
        <w:rPr>
          <w:b/>
          <w:bCs/>
        </w:rPr>
        <w:t xml:space="preserve"> </w:t>
      </w:r>
    </w:p>
    <w:p w:rsidR="009739B9" w:rsidRPr="004F67B4" w:rsidRDefault="009739B9" w:rsidP="00BB7401">
      <w:pPr>
        <w:pStyle w:val="BodyTextIndent2"/>
        <w:shd w:val="clear" w:color="auto" w:fill="FFFFFF"/>
        <w:spacing w:after="0" w:line="240" w:lineRule="auto"/>
        <w:ind w:left="0"/>
        <w:jc w:val="both"/>
        <w:rPr>
          <w:b/>
          <w:bCs/>
        </w:rPr>
      </w:pPr>
      <w:r w:rsidRPr="004F67B4">
        <w:t>belirtilmesi gerekir.</w:t>
      </w:r>
    </w:p>
    <w:p w:rsidR="009739B9" w:rsidRPr="004F67B4" w:rsidRDefault="009739B9" w:rsidP="009E06CE">
      <w:pPr>
        <w:pStyle w:val="BodyTextIndent2"/>
        <w:shd w:val="clear" w:color="auto" w:fill="FFFFFF"/>
        <w:spacing w:after="0" w:line="240" w:lineRule="auto"/>
        <w:ind w:left="0"/>
        <w:jc w:val="both"/>
        <w:rPr>
          <w:b/>
          <w:bCs/>
        </w:rPr>
      </w:pPr>
    </w:p>
    <w:p w:rsidR="009739B9" w:rsidRPr="004F67B4" w:rsidRDefault="009739B9" w:rsidP="009D4305">
      <w:pPr>
        <w:ind w:left="705" w:hanging="705"/>
        <w:jc w:val="both"/>
      </w:pPr>
      <w:r w:rsidRPr="004F67B4">
        <w:rPr>
          <w:b/>
          <w:bCs/>
          <w:w w:val="107"/>
        </w:rPr>
        <w:t>Not -</w:t>
      </w:r>
      <w:r w:rsidRPr="004F67B4">
        <w:rPr>
          <w:b/>
          <w:bCs/>
          <w:w w:val="107"/>
        </w:rPr>
        <w:tab/>
      </w:r>
      <w:r w:rsidRPr="004F67B4">
        <w:t>Bu standartta yer almayan hususlarda 5996 sayılı Veteriner Hizmetleri, Bitki Sağlığı, Gıda ve Yem Kanunu hükümlerine ve bu Kanuna dayanılarak yayımlanan yem mevzuatına göre işlem yapılır.</w:t>
      </w:r>
    </w:p>
    <w:p w:rsidR="009739B9" w:rsidRPr="00BB7401" w:rsidRDefault="009739B9" w:rsidP="009D4305">
      <w:pPr>
        <w:pStyle w:val="Heading1"/>
        <w:jc w:val="center"/>
        <w:rPr>
          <w:color w:val="000000"/>
          <w:lang w:val="tr-TR"/>
        </w:rPr>
      </w:pPr>
      <w:bookmarkStart w:id="156" w:name="_Toc25858064"/>
      <w:bookmarkStart w:id="157" w:name="_Toc404105406"/>
      <w:bookmarkStart w:id="158" w:name="_Toc117572523"/>
      <w:bookmarkStart w:id="159" w:name="_Toc118382069"/>
      <w:bookmarkStart w:id="160" w:name="_Toc127692982"/>
      <w:bookmarkStart w:id="161" w:name="_Toc128298361"/>
      <w:bookmarkStart w:id="162" w:name="_Toc134264725"/>
      <w:bookmarkStart w:id="163" w:name="_Toc159849920"/>
      <w:bookmarkStart w:id="164" w:name="_Toc160424981"/>
      <w:bookmarkStart w:id="165" w:name="_Toc161482561"/>
      <w:bookmarkStart w:id="166" w:name="_Toc162065322"/>
      <w:bookmarkStart w:id="167" w:name="_Toc184575206"/>
      <w:bookmarkStart w:id="168" w:name="_Toc187124037"/>
      <w:bookmarkStart w:id="169" w:name="_Toc187124125"/>
      <w:bookmarkStart w:id="170" w:name="_Toc187124507"/>
      <w:bookmarkStart w:id="171" w:name="_Toc264913523"/>
      <w:bookmarkStart w:id="172" w:name="_Toc266447957"/>
      <w:bookmarkEnd w:id="106"/>
      <w:bookmarkEnd w:id="107"/>
      <w:bookmarkEnd w:id="108"/>
      <w:bookmarkEnd w:id="109"/>
      <w:bookmarkEnd w:id="110"/>
      <w:bookmarkEnd w:id="111"/>
      <w:r w:rsidRPr="00BB7401">
        <w:rPr>
          <w:color w:val="000000"/>
          <w:lang w:val="tr-TR"/>
        </w:rPr>
        <w:t>Yararlanılan kaynaklar</w:t>
      </w:r>
      <w:bookmarkEnd w:id="156"/>
      <w:bookmarkEnd w:id="157"/>
    </w:p>
    <w:p w:rsidR="009739B9" w:rsidRPr="004F67B4" w:rsidRDefault="009739B9" w:rsidP="00B64CD8">
      <w:pPr>
        <w:jc w:val="center"/>
        <w:rPr>
          <w:color w:val="000000"/>
        </w:rPr>
      </w:pPr>
    </w:p>
    <w:p w:rsidR="009739B9" w:rsidRDefault="009739B9" w:rsidP="00DE6E2D">
      <w:pPr>
        <w:numPr>
          <w:ilvl w:val="0"/>
          <w:numId w:val="17"/>
        </w:numPr>
        <w:tabs>
          <w:tab w:val="clear" w:pos="644"/>
          <w:tab w:val="num" w:pos="284"/>
        </w:tabs>
        <w:ind w:left="284" w:hanging="284"/>
        <w:jc w:val="both"/>
        <w:rPr>
          <w:color w:val="000000"/>
        </w:rPr>
      </w:pPr>
      <w:bookmarkStart w:id="173" w:name="_Toc494100341"/>
      <w:bookmarkStart w:id="174" w:name="_Toc512702203"/>
      <w:bookmarkStart w:id="175" w:name="_Toc515349322"/>
      <w:bookmarkStart w:id="176" w:name="_Toc517688583"/>
      <w:bookmarkStart w:id="177" w:name="_Toc517772090"/>
      <w:bookmarkStart w:id="178" w:name="_Toc519619821"/>
      <w:r w:rsidRPr="0026373C">
        <w:rPr>
          <w:color w:val="000000"/>
        </w:rPr>
        <w:t>Hayvan Besleme ve Beslenme Hastalıkları, Ankara Üniversitesi Veteriner Fak. Hayvan Besleme ve Beslenme Hastalıkları Anabilim Dalı, Ankara, 2014</w:t>
      </w:r>
      <w:r>
        <w:rPr>
          <w:color w:val="000000"/>
        </w:rPr>
        <w:t>.</w:t>
      </w:r>
    </w:p>
    <w:p w:rsidR="009739B9" w:rsidRPr="0026373C" w:rsidRDefault="009739B9" w:rsidP="00894928">
      <w:pPr>
        <w:jc w:val="both"/>
        <w:rPr>
          <w:color w:val="000000"/>
        </w:rPr>
      </w:pPr>
    </w:p>
    <w:p w:rsidR="009739B9" w:rsidRPr="004F67B4" w:rsidRDefault="009739B9" w:rsidP="00B64CD8">
      <w:pPr>
        <w:numPr>
          <w:ilvl w:val="0"/>
          <w:numId w:val="17"/>
        </w:numPr>
        <w:tabs>
          <w:tab w:val="clear" w:pos="644"/>
          <w:tab w:val="num" w:pos="284"/>
        </w:tabs>
        <w:ind w:left="284" w:hanging="284"/>
        <w:jc w:val="both"/>
        <w:rPr>
          <w:color w:val="000000"/>
        </w:rPr>
      </w:pPr>
      <w:r>
        <w:rPr>
          <w:color w:val="000000"/>
        </w:rPr>
        <w:t>Büyükbaş ve Küçükbaş Hayvan Besleme, Çukurova üniversitesi Ziraat Fak. Zootekni Bölümü Yemler ve Hayvan Besleme Anabilim Dalı, Adana, 2009.</w:t>
      </w:r>
      <w:bookmarkEnd w:id="173"/>
      <w:bookmarkEnd w:id="174"/>
      <w:bookmarkEnd w:id="175"/>
      <w:bookmarkEnd w:id="176"/>
      <w:bookmarkEnd w:id="177"/>
      <w:bookmarkEnd w:id="178"/>
      <w:r w:rsidRPr="004F67B4">
        <w:fldChar w:fldCharType="begin"/>
      </w:r>
      <w:r w:rsidRPr="004F67B4">
        <w:instrText xml:space="preserve"> HYPERLINK "http://www.gkgm.gov.tr/mevzuat/yonetmelik/yemlerin_resmi_kontrolu_numune_alma_analiz_metodlari_yonetmeligi.html" </w:instrText>
      </w:r>
      <w:r w:rsidRPr="004F67B4">
        <w:fldChar w:fldCharType="separate"/>
      </w:r>
      <w:r w:rsidRPr="004F67B4">
        <w:rPr>
          <w:color w:val="000000"/>
          <w:bdr w:val="none" w:sz="0" w:space="0" w:color="auto" w:frame="1"/>
        </w:rPr>
        <w:t>Yemlerin Resmi Kontrolü İçin Numune Alma ve Analiz Metotlarına Dair Yönetmeli</w:t>
      </w:r>
      <w:r w:rsidRPr="004F67B4">
        <w:fldChar w:fldCharType="end"/>
      </w:r>
      <w:r w:rsidRPr="004F67B4">
        <w:rPr>
          <w:color w:val="000000"/>
        </w:rPr>
        <w:t>ği, Gıda Tarım ve Hayvancılık Bakanlığı, Ankara, 2011.</w:t>
      </w:r>
    </w:p>
    <w:p w:rsidR="009739B9" w:rsidRPr="00894928" w:rsidRDefault="009739B9" w:rsidP="00894928">
      <w:pPr>
        <w:rPr>
          <w:color w:val="000000"/>
        </w:rPr>
      </w:pPr>
    </w:p>
    <w:p w:rsidR="009739B9" w:rsidRPr="004F67B4" w:rsidRDefault="009739B9" w:rsidP="00622BB3">
      <w:pPr>
        <w:numPr>
          <w:ilvl w:val="0"/>
          <w:numId w:val="17"/>
        </w:numPr>
        <w:tabs>
          <w:tab w:val="clear" w:pos="644"/>
          <w:tab w:val="num" w:pos="284"/>
        </w:tabs>
        <w:ind w:left="284" w:hanging="284"/>
        <w:jc w:val="both"/>
        <w:rPr>
          <w:color w:val="000000"/>
        </w:rPr>
      </w:pPr>
      <w:r w:rsidRPr="004F67B4">
        <w:rPr>
          <w:color w:val="000000"/>
        </w:rPr>
        <w:t>Yemlerde İstenmeyen Maddeler Hakkında Tebliği, 2005/3 No.lu</w:t>
      </w:r>
      <w:r>
        <w:rPr>
          <w:color w:val="000000"/>
        </w:rPr>
        <w:t>,</w:t>
      </w:r>
      <w:r w:rsidRPr="004F67B4">
        <w:rPr>
          <w:color w:val="000000"/>
        </w:rPr>
        <w:t xml:space="preserve"> Tarım ve Köyişleri Bakanlığı, Ankara, 2005.</w:t>
      </w:r>
    </w:p>
    <w:p w:rsidR="009739B9" w:rsidRPr="004F67B4" w:rsidRDefault="009739B9" w:rsidP="009D4305"/>
    <w:p w:rsidR="009739B9" w:rsidRDefault="009739B9" w:rsidP="007C5FD9">
      <w:pPr>
        <w:numPr>
          <w:ilvl w:val="0"/>
          <w:numId w:val="17"/>
        </w:numPr>
        <w:tabs>
          <w:tab w:val="clear" w:pos="644"/>
          <w:tab w:val="num" w:pos="284"/>
        </w:tabs>
        <w:ind w:left="284" w:hanging="284"/>
        <w:jc w:val="both"/>
        <w:rPr>
          <w:color w:val="000000"/>
        </w:rPr>
      </w:pPr>
      <w:r w:rsidRPr="004F67B4">
        <w:rPr>
          <w:color w:val="000000"/>
        </w:rPr>
        <w:t>Yemlerin Piyasaya Arzı ve Kullanımı Hakkında Yönetmelik, Gıda Tarım ve Hayvancılık Bakanlığı, Ankara, 2011.</w:t>
      </w:r>
    </w:p>
    <w:p w:rsidR="009739B9" w:rsidRDefault="009739B9" w:rsidP="00894928">
      <w:pPr>
        <w:jc w:val="both"/>
        <w:rPr>
          <w:color w:val="000000"/>
        </w:rPr>
      </w:pPr>
    </w:p>
    <w:p w:rsidR="009739B9" w:rsidRPr="004F67B4" w:rsidRDefault="009739B9" w:rsidP="009D4305"/>
    <w:p w:rsidR="009739B9" w:rsidRPr="004F67B4" w:rsidRDefault="009739B9" w:rsidP="009D4305"/>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rsidR="009739B9" w:rsidRPr="004F67B4" w:rsidRDefault="009739B9" w:rsidP="009D4305"/>
    <w:p w:rsidR="009739B9" w:rsidRPr="004F67B4" w:rsidRDefault="009739B9" w:rsidP="009D4305"/>
    <w:sectPr w:rsidR="009739B9" w:rsidRPr="004F67B4" w:rsidSect="009739B9">
      <w:headerReference w:type="default" r:id="rId13"/>
      <w:footerReference w:type="default" r:id="rId14"/>
      <w:pgSz w:w="11906" w:h="16838" w:code="9"/>
      <w:pgMar w:top="1258" w:right="991" w:bottom="1134" w:left="1134" w:header="851" w:footer="851" w:gutter="0"/>
      <w:pgNumType w:start="1"/>
      <w:cols w:space="708"/>
      <w:rtlGutter/>
      <w:docGrid w:linePitch="360"/>
      <w:sectPrChange w:id="179" w:author="fundaa" w:date="2015-01-26T11:41:00Z">
        <w:sectPr w:rsidR="009739B9" w:rsidRPr="004F67B4" w:rsidSect="009739B9">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9B9" w:rsidRDefault="009739B9">
      <w:r>
        <w:separator/>
      </w:r>
    </w:p>
  </w:endnote>
  <w:endnote w:type="continuationSeparator" w:id="0">
    <w:p w:rsidR="009739B9" w:rsidRDefault="009739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B9" w:rsidRDefault="009739B9" w:rsidP="00293AA5">
    <w:pPr>
      <w:pStyle w:val="Footer"/>
      <w:ind w:right="3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B9" w:rsidRDefault="009739B9" w:rsidP="00293AA5">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9</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9B9" w:rsidRDefault="009739B9">
      <w:r>
        <w:separator/>
      </w:r>
    </w:p>
  </w:footnote>
  <w:footnote w:type="continuationSeparator" w:id="0">
    <w:p w:rsidR="009739B9" w:rsidRDefault="009739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B9" w:rsidRDefault="009739B9" w:rsidP="00293AA5">
    <w:pPr>
      <w:pStyle w:val="Header"/>
      <w:pBdr>
        <w:bottom w:val="single" w:sz="4" w:space="1" w:color="auto"/>
      </w:pBdr>
      <w:tabs>
        <w:tab w:val="clear" w:pos="9072"/>
        <w:tab w:val="right" w:pos="9639"/>
      </w:tabs>
    </w:pPr>
    <w:r>
      <w:t>ICS 65.120</w:t>
    </w:r>
    <w:r>
      <w:tab/>
    </w:r>
    <w:r w:rsidRPr="003919EA">
      <w:t xml:space="preserve">TÜRK STANDARDI </w:t>
    </w:r>
    <w:r>
      <w:t>TASARISI</w:t>
    </w:r>
    <w:r>
      <w:tab/>
      <w:t>tst 10052/Revizyon</w:t>
    </w:r>
  </w:p>
  <w:p w:rsidR="009739B9" w:rsidRPr="00DF2760" w:rsidRDefault="009739B9" w:rsidP="00293A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B9" w:rsidRDefault="009739B9" w:rsidP="00293AA5">
    <w:pPr>
      <w:pStyle w:val="Header"/>
      <w:pBdr>
        <w:bottom w:val="single" w:sz="4" w:space="1" w:color="auto"/>
      </w:pBdr>
      <w:tabs>
        <w:tab w:val="clear" w:pos="9072"/>
        <w:tab w:val="right" w:pos="9639"/>
      </w:tabs>
    </w:pPr>
    <w:r>
      <w:t>ICS 65.120</w:t>
    </w:r>
    <w:r>
      <w:tab/>
    </w:r>
    <w:r w:rsidRPr="003919EA">
      <w:t xml:space="preserve">TÜRK STANDARDI </w:t>
    </w:r>
    <w:r>
      <w:t>TASARISI</w:t>
    </w:r>
    <w:r>
      <w:tab/>
      <w:t>tst 10052/Revizyon</w:t>
    </w:r>
  </w:p>
  <w:p w:rsidR="009739B9" w:rsidRPr="00F21C9C" w:rsidRDefault="009739B9" w:rsidP="00293A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60E6D37"/>
    <w:multiLevelType w:val="hybridMultilevel"/>
    <w:tmpl w:val="63ECDE3C"/>
    <w:lvl w:ilvl="0" w:tplc="DD94F27E">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5CB46E5"/>
    <w:multiLevelType w:val="hybridMultilevel"/>
    <w:tmpl w:val="68C497A4"/>
    <w:lvl w:ilvl="0" w:tplc="30B02038">
      <w:start w:val="4"/>
      <w:numFmt w:val="bullet"/>
      <w:lvlText w:val="-"/>
      <w:lvlJc w:val="left"/>
      <w:pPr>
        <w:ind w:left="720" w:hanging="360"/>
      </w:pPr>
      <w:rPr>
        <w:rFonts w:ascii="Arial" w:eastAsia="Times New Roman" w:hAnsi="Aria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7">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F9E2484"/>
    <w:multiLevelType w:val="hybridMultilevel"/>
    <w:tmpl w:val="EA2EA12A"/>
    <w:lvl w:ilvl="0" w:tplc="957AD744">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24673432"/>
    <w:multiLevelType w:val="hybridMultilevel"/>
    <w:tmpl w:val="FF1EE940"/>
    <w:lvl w:ilvl="0" w:tplc="9E546436">
      <w:start w:val="1"/>
      <w:numFmt w:val="decimal"/>
      <w:lvlText w:val="%1."/>
      <w:lvlJc w:val="left"/>
      <w:pPr>
        <w:ind w:left="1020" w:hanging="36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11">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2">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5">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6">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4A42778B"/>
    <w:multiLevelType w:val="hybridMultilevel"/>
    <w:tmpl w:val="5FB2AB4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0">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1">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2">
    <w:nsid w:val="57FD5284"/>
    <w:multiLevelType w:val="hybridMultilevel"/>
    <w:tmpl w:val="B8529418"/>
    <w:lvl w:ilvl="0" w:tplc="7CAAF6B0">
      <w:start w:val="1"/>
      <w:numFmt w:val="bullet"/>
      <w:lvlText w:val="-"/>
      <w:lvlJc w:val="left"/>
      <w:pPr>
        <w:ind w:left="720" w:hanging="360"/>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8">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9">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8BB000D"/>
    <w:multiLevelType w:val="hybridMultilevel"/>
    <w:tmpl w:val="91E8E4EA"/>
    <w:lvl w:ilvl="0" w:tplc="2BB2A522">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2">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3">
    <w:nsid w:val="7DF623DA"/>
    <w:multiLevelType w:val="hybridMultilevel"/>
    <w:tmpl w:val="A796A308"/>
    <w:lvl w:ilvl="0" w:tplc="F9FCF3C6">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4">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5">
    <w:nsid w:val="7F5777C9"/>
    <w:multiLevelType w:val="hybridMultilevel"/>
    <w:tmpl w:val="0402F8AA"/>
    <w:lvl w:ilvl="0" w:tplc="B88201EC">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13"/>
  </w:num>
  <w:num w:numId="2">
    <w:abstractNumId w:val="34"/>
  </w:num>
  <w:num w:numId="3">
    <w:abstractNumId w:val="18"/>
  </w:num>
  <w:num w:numId="4">
    <w:abstractNumId w:val="7"/>
  </w:num>
  <w:num w:numId="5">
    <w:abstractNumId w:val="23"/>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4"/>
  </w:num>
  <w:num w:numId="8">
    <w:abstractNumId w:val="15"/>
  </w:num>
  <w:num w:numId="9">
    <w:abstractNumId w:val="17"/>
  </w:num>
  <w:num w:numId="10">
    <w:abstractNumId w:val="8"/>
  </w:num>
  <w:num w:numId="11">
    <w:abstractNumId w:val="26"/>
  </w:num>
  <w:num w:numId="12">
    <w:abstractNumId w:val="25"/>
  </w:num>
  <w:num w:numId="13">
    <w:abstractNumId w:val="5"/>
  </w:num>
  <w:num w:numId="14">
    <w:abstractNumId w:val="1"/>
  </w:num>
  <w:num w:numId="15">
    <w:abstractNumId w:val="27"/>
  </w:num>
  <w:num w:numId="16">
    <w:abstractNumId w:val="32"/>
  </w:num>
  <w:num w:numId="17">
    <w:abstractNumId w:val="30"/>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6"/>
  </w:num>
  <w:num w:numId="20">
    <w:abstractNumId w:val="21"/>
  </w:num>
  <w:num w:numId="21">
    <w:abstractNumId w:val="28"/>
  </w:num>
  <w:num w:numId="22">
    <w:abstractNumId w:val="20"/>
  </w:num>
  <w:num w:numId="23">
    <w:abstractNumId w:val="11"/>
  </w:num>
  <w:num w:numId="24">
    <w:abstractNumId w:val="14"/>
  </w:num>
  <w:num w:numId="25">
    <w:abstractNumId w:val="29"/>
  </w:num>
  <w:num w:numId="26">
    <w:abstractNumId w:val="12"/>
  </w:num>
  <w:num w:numId="27">
    <w:abstractNumId w:val="3"/>
  </w:num>
  <w:num w:numId="28">
    <w:abstractNumId w:val="6"/>
  </w:num>
  <w:num w:numId="29">
    <w:abstractNumId w:val="31"/>
  </w:num>
  <w:num w:numId="30">
    <w:abstractNumId w:val="2"/>
  </w:num>
  <w:num w:numId="31">
    <w:abstractNumId w:val="35"/>
  </w:num>
  <w:num w:numId="32">
    <w:abstractNumId w:val="10"/>
  </w:num>
  <w:num w:numId="33">
    <w:abstractNumId w:val="9"/>
  </w:num>
  <w:num w:numId="34">
    <w:abstractNumId w:val="33"/>
  </w:num>
  <w:num w:numId="35">
    <w:abstractNumId w:val="22"/>
  </w:num>
  <w:num w:numId="36">
    <w:abstractNumId w:val="19"/>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embedSystemFonts/>
  <w:trackRevisions/>
  <w:documentProtection w:edit="trackedChanges" w:enforcement="1"/>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024A1"/>
    <w:rsid w:val="00014867"/>
    <w:rsid w:val="000228BF"/>
    <w:rsid w:val="00025E47"/>
    <w:rsid w:val="00033F86"/>
    <w:rsid w:val="00036636"/>
    <w:rsid w:val="00043B9A"/>
    <w:rsid w:val="000450ED"/>
    <w:rsid w:val="00050300"/>
    <w:rsid w:val="00050552"/>
    <w:rsid w:val="00050917"/>
    <w:rsid w:val="00061307"/>
    <w:rsid w:val="0006492A"/>
    <w:rsid w:val="0006619F"/>
    <w:rsid w:val="00077234"/>
    <w:rsid w:val="0008653F"/>
    <w:rsid w:val="00087A62"/>
    <w:rsid w:val="00092D6C"/>
    <w:rsid w:val="00094AB2"/>
    <w:rsid w:val="000A0A37"/>
    <w:rsid w:val="000A42B2"/>
    <w:rsid w:val="000A6B1C"/>
    <w:rsid w:val="000A701A"/>
    <w:rsid w:val="000B2368"/>
    <w:rsid w:val="000B29F9"/>
    <w:rsid w:val="000B44F0"/>
    <w:rsid w:val="000B4739"/>
    <w:rsid w:val="000B7A9E"/>
    <w:rsid w:val="000C1502"/>
    <w:rsid w:val="000C77E2"/>
    <w:rsid w:val="000D7152"/>
    <w:rsid w:val="000E3C43"/>
    <w:rsid w:val="000E3D17"/>
    <w:rsid w:val="000E4A7F"/>
    <w:rsid w:val="000F3E0E"/>
    <w:rsid w:val="00104215"/>
    <w:rsid w:val="001055C2"/>
    <w:rsid w:val="00111B94"/>
    <w:rsid w:val="0011248B"/>
    <w:rsid w:val="00120543"/>
    <w:rsid w:val="00122979"/>
    <w:rsid w:val="001240C4"/>
    <w:rsid w:val="0012557F"/>
    <w:rsid w:val="00132EFC"/>
    <w:rsid w:val="00134745"/>
    <w:rsid w:val="00145842"/>
    <w:rsid w:val="00146DAA"/>
    <w:rsid w:val="0015444E"/>
    <w:rsid w:val="00156492"/>
    <w:rsid w:val="00167DCC"/>
    <w:rsid w:val="00167FD2"/>
    <w:rsid w:val="00170077"/>
    <w:rsid w:val="001766E0"/>
    <w:rsid w:val="001775E0"/>
    <w:rsid w:val="0018142A"/>
    <w:rsid w:val="00182F60"/>
    <w:rsid w:val="00183A00"/>
    <w:rsid w:val="00186649"/>
    <w:rsid w:val="001913AF"/>
    <w:rsid w:val="00193B07"/>
    <w:rsid w:val="0019720D"/>
    <w:rsid w:val="001A1CC1"/>
    <w:rsid w:val="001A39E6"/>
    <w:rsid w:val="001B0EA9"/>
    <w:rsid w:val="001B172C"/>
    <w:rsid w:val="001B1EF1"/>
    <w:rsid w:val="001B387E"/>
    <w:rsid w:val="001D4B3E"/>
    <w:rsid w:val="001E0281"/>
    <w:rsid w:val="0021160C"/>
    <w:rsid w:val="002130AE"/>
    <w:rsid w:val="0021388E"/>
    <w:rsid w:val="002147B2"/>
    <w:rsid w:val="00217D4F"/>
    <w:rsid w:val="00231816"/>
    <w:rsid w:val="0023464C"/>
    <w:rsid w:val="0025136B"/>
    <w:rsid w:val="00251CFD"/>
    <w:rsid w:val="0025457D"/>
    <w:rsid w:val="00254ADB"/>
    <w:rsid w:val="002604DF"/>
    <w:rsid w:val="0026373C"/>
    <w:rsid w:val="00266463"/>
    <w:rsid w:val="002729F1"/>
    <w:rsid w:val="00272A02"/>
    <w:rsid w:val="0027330C"/>
    <w:rsid w:val="00276A97"/>
    <w:rsid w:val="002806FC"/>
    <w:rsid w:val="00281B05"/>
    <w:rsid w:val="002844D4"/>
    <w:rsid w:val="0028734D"/>
    <w:rsid w:val="00290BE7"/>
    <w:rsid w:val="00291590"/>
    <w:rsid w:val="00292E25"/>
    <w:rsid w:val="00293AA5"/>
    <w:rsid w:val="002A225F"/>
    <w:rsid w:val="002B2557"/>
    <w:rsid w:val="002B2941"/>
    <w:rsid w:val="002C1D67"/>
    <w:rsid w:val="002D0AB8"/>
    <w:rsid w:val="002D0E35"/>
    <w:rsid w:val="002D46CC"/>
    <w:rsid w:val="002D5C14"/>
    <w:rsid w:val="002D7AD1"/>
    <w:rsid w:val="002F2028"/>
    <w:rsid w:val="002F480C"/>
    <w:rsid w:val="002F5408"/>
    <w:rsid w:val="003033CA"/>
    <w:rsid w:val="0030515F"/>
    <w:rsid w:val="00307A62"/>
    <w:rsid w:val="00307C25"/>
    <w:rsid w:val="0031282C"/>
    <w:rsid w:val="00315113"/>
    <w:rsid w:val="00316608"/>
    <w:rsid w:val="00323A77"/>
    <w:rsid w:val="00327407"/>
    <w:rsid w:val="00335A69"/>
    <w:rsid w:val="00343949"/>
    <w:rsid w:val="003444DE"/>
    <w:rsid w:val="00353C66"/>
    <w:rsid w:val="00361A43"/>
    <w:rsid w:val="003706E8"/>
    <w:rsid w:val="00374455"/>
    <w:rsid w:val="003901B5"/>
    <w:rsid w:val="003919EA"/>
    <w:rsid w:val="00397C42"/>
    <w:rsid w:val="003A26C8"/>
    <w:rsid w:val="003A2F9B"/>
    <w:rsid w:val="003A390B"/>
    <w:rsid w:val="003A4873"/>
    <w:rsid w:val="003B401A"/>
    <w:rsid w:val="003B57E0"/>
    <w:rsid w:val="003C42A1"/>
    <w:rsid w:val="003D5D66"/>
    <w:rsid w:val="003D7579"/>
    <w:rsid w:val="003F614C"/>
    <w:rsid w:val="003F6585"/>
    <w:rsid w:val="003F6D18"/>
    <w:rsid w:val="00402914"/>
    <w:rsid w:val="004136E1"/>
    <w:rsid w:val="004153A7"/>
    <w:rsid w:val="004154CC"/>
    <w:rsid w:val="00423C71"/>
    <w:rsid w:val="00424CD7"/>
    <w:rsid w:val="00426D50"/>
    <w:rsid w:val="00430AEF"/>
    <w:rsid w:val="0043327D"/>
    <w:rsid w:val="00436A78"/>
    <w:rsid w:val="004476D1"/>
    <w:rsid w:val="0046110E"/>
    <w:rsid w:val="00461463"/>
    <w:rsid w:val="004666AB"/>
    <w:rsid w:val="0046777F"/>
    <w:rsid w:val="00472353"/>
    <w:rsid w:val="00474842"/>
    <w:rsid w:val="00480107"/>
    <w:rsid w:val="00492A9E"/>
    <w:rsid w:val="004A162F"/>
    <w:rsid w:val="004A3986"/>
    <w:rsid w:val="004A5B3F"/>
    <w:rsid w:val="004B07C9"/>
    <w:rsid w:val="004B3D51"/>
    <w:rsid w:val="004B45B8"/>
    <w:rsid w:val="004C34CD"/>
    <w:rsid w:val="004C4579"/>
    <w:rsid w:val="004D4888"/>
    <w:rsid w:val="004E1F4B"/>
    <w:rsid w:val="004F2667"/>
    <w:rsid w:val="004F30E1"/>
    <w:rsid w:val="004F4870"/>
    <w:rsid w:val="004F67B4"/>
    <w:rsid w:val="004F76FF"/>
    <w:rsid w:val="0050238C"/>
    <w:rsid w:val="00504AF5"/>
    <w:rsid w:val="005123B3"/>
    <w:rsid w:val="0051437A"/>
    <w:rsid w:val="00515BE9"/>
    <w:rsid w:val="00517CA4"/>
    <w:rsid w:val="00523634"/>
    <w:rsid w:val="00525FFA"/>
    <w:rsid w:val="00532B47"/>
    <w:rsid w:val="0053688F"/>
    <w:rsid w:val="00542A86"/>
    <w:rsid w:val="00542E7A"/>
    <w:rsid w:val="00555D94"/>
    <w:rsid w:val="0055716C"/>
    <w:rsid w:val="005610B8"/>
    <w:rsid w:val="005630A5"/>
    <w:rsid w:val="005662B0"/>
    <w:rsid w:val="005664C1"/>
    <w:rsid w:val="00567AB7"/>
    <w:rsid w:val="00567D77"/>
    <w:rsid w:val="00576FFF"/>
    <w:rsid w:val="00586257"/>
    <w:rsid w:val="00587F97"/>
    <w:rsid w:val="00590CA7"/>
    <w:rsid w:val="00596073"/>
    <w:rsid w:val="005A01CC"/>
    <w:rsid w:val="005A042E"/>
    <w:rsid w:val="005B4390"/>
    <w:rsid w:val="005B511B"/>
    <w:rsid w:val="005B711B"/>
    <w:rsid w:val="005C2CF5"/>
    <w:rsid w:val="005C4C85"/>
    <w:rsid w:val="005D6AE6"/>
    <w:rsid w:val="005D7757"/>
    <w:rsid w:val="005E5E0E"/>
    <w:rsid w:val="005E7594"/>
    <w:rsid w:val="005E7C8C"/>
    <w:rsid w:val="005F3294"/>
    <w:rsid w:val="005F52FF"/>
    <w:rsid w:val="005F6305"/>
    <w:rsid w:val="00600E1E"/>
    <w:rsid w:val="00616BAC"/>
    <w:rsid w:val="006200E3"/>
    <w:rsid w:val="00620858"/>
    <w:rsid w:val="00620EBA"/>
    <w:rsid w:val="00622BB3"/>
    <w:rsid w:val="00630E1D"/>
    <w:rsid w:val="00633EA4"/>
    <w:rsid w:val="0064621E"/>
    <w:rsid w:val="00660DF3"/>
    <w:rsid w:val="00664E47"/>
    <w:rsid w:val="00672658"/>
    <w:rsid w:val="00672A5B"/>
    <w:rsid w:val="00675295"/>
    <w:rsid w:val="00675BCD"/>
    <w:rsid w:val="00676EC4"/>
    <w:rsid w:val="00681ADF"/>
    <w:rsid w:val="00683DDD"/>
    <w:rsid w:val="00684DB9"/>
    <w:rsid w:val="00685912"/>
    <w:rsid w:val="00687F54"/>
    <w:rsid w:val="00695B04"/>
    <w:rsid w:val="006A5692"/>
    <w:rsid w:val="006A674D"/>
    <w:rsid w:val="006C5160"/>
    <w:rsid w:val="006C6BD3"/>
    <w:rsid w:val="006D38FB"/>
    <w:rsid w:val="006E0F56"/>
    <w:rsid w:val="006E5C9D"/>
    <w:rsid w:val="007001D5"/>
    <w:rsid w:val="00700230"/>
    <w:rsid w:val="007006C3"/>
    <w:rsid w:val="00702F8E"/>
    <w:rsid w:val="00704982"/>
    <w:rsid w:val="0070660B"/>
    <w:rsid w:val="007107F5"/>
    <w:rsid w:val="007120B4"/>
    <w:rsid w:val="00714623"/>
    <w:rsid w:val="00714DA9"/>
    <w:rsid w:val="00716A38"/>
    <w:rsid w:val="00721558"/>
    <w:rsid w:val="00724E9E"/>
    <w:rsid w:val="007267E3"/>
    <w:rsid w:val="00740A61"/>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A11E3"/>
    <w:rsid w:val="007A6E76"/>
    <w:rsid w:val="007B38E3"/>
    <w:rsid w:val="007B50DA"/>
    <w:rsid w:val="007B50FF"/>
    <w:rsid w:val="007C35AC"/>
    <w:rsid w:val="007C5FD9"/>
    <w:rsid w:val="007D1B8A"/>
    <w:rsid w:val="007F161E"/>
    <w:rsid w:val="007F2A34"/>
    <w:rsid w:val="00800CEE"/>
    <w:rsid w:val="00807138"/>
    <w:rsid w:val="00825FC1"/>
    <w:rsid w:val="008276F3"/>
    <w:rsid w:val="00846EBF"/>
    <w:rsid w:val="00855CA3"/>
    <w:rsid w:val="00864EAE"/>
    <w:rsid w:val="00865608"/>
    <w:rsid w:val="00867838"/>
    <w:rsid w:val="00872544"/>
    <w:rsid w:val="00874D92"/>
    <w:rsid w:val="00884770"/>
    <w:rsid w:val="00885252"/>
    <w:rsid w:val="00891C85"/>
    <w:rsid w:val="00891F11"/>
    <w:rsid w:val="00894928"/>
    <w:rsid w:val="00894E08"/>
    <w:rsid w:val="008952D4"/>
    <w:rsid w:val="008A2AED"/>
    <w:rsid w:val="008A3C4A"/>
    <w:rsid w:val="008A55D2"/>
    <w:rsid w:val="008A5A2C"/>
    <w:rsid w:val="008B11A9"/>
    <w:rsid w:val="008B21A8"/>
    <w:rsid w:val="008B30D6"/>
    <w:rsid w:val="008B3445"/>
    <w:rsid w:val="008B72B8"/>
    <w:rsid w:val="008C414B"/>
    <w:rsid w:val="008C5D5A"/>
    <w:rsid w:val="008C6B50"/>
    <w:rsid w:val="008D1796"/>
    <w:rsid w:val="008D3E45"/>
    <w:rsid w:val="008E1C22"/>
    <w:rsid w:val="008E2E97"/>
    <w:rsid w:val="008E65D5"/>
    <w:rsid w:val="008F6A9D"/>
    <w:rsid w:val="00901FD2"/>
    <w:rsid w:val="0090613C"/>
    <w:rsid w:val="009078AA"/>
    <w:rsid w:val="00920A78"/>
    <w:rsid w:val="00930CB7"/>
    <w:rsid w:val="00936502"/>
    <w:rsid w:val="00945E17"/>
    <w:rsid w:val="00960B4A"/>
    <w:rsid w:val="009626C3"/>
    <w:rsid w:val="0096307F"/>
    <w:rsid w:val="009652A5"/>
    <w:rsid w:val="00967886"/>
    <w:rsid w:val="009739B9"/>
    <w:rsid w:val="00982B0B"/>
    <w:rsid w:val="009867F2"/>
    <w:rsid w:val="009911EC"/>
    <w:rsid w:val="009A0105"/>
    <w:rsid w:val="009A5F0E"/>
    <w:rsid w:val="009A6AED"/>
    <w:rsid w:val="009A77A4"/>
    <w:rsid w:val="009B3644"/>
    <w:rsid w:val="009B66C4"/>
    <w:rsid w:val="009B76EE"/>
    <w:rsid w:val="009D4305"/>
    <w:rsid w:val="009E06CE"/>
    <w:rsid w:val="009E20E7"/>
    <w:rsid w:val="009F7D31"/>
    <w:rsid w:val="00A11BCA"/>
    <w:rsid w:val="00A13DA2"/>
    <w:rsid w:val="00A258DE"/>
    <w:rsid w:val="00A25FC1"/>
    <w:rsid w:val="00A26C75"/>
    <w:rsid w:val="00A27200"/>
    <w:rsid w:val="00A27BB4"/>
    <w:rsid w:val="00A304B6"/>
    <w:rsid w:val="00A324F1"/>
    <w:rsid w:val="00A43C96"/>
    <w:rsid w:val="00A51B9A"/>
    <w:rsid w:val="00A51FE9"/>
    <w:rsid w:val="00A60797"/>
    <w:rsid w:val="00A61221"/>
    <w:rsid w:val="00A6187F"/>
    <w:rsid w:val="00A62A0A"/>
    <w:rsid w:val="00A67368"/>
    <w:rsid w:val="00A706D6"/>
    <w:rsid w:val="00A71DF2"/>
    <w:rsid w:val="00A72045"/>
    <w:rsid w:val="00A75858"/>
    <w:rsid w:val="00A77733"/>
    <w:rsid w:val="00A803FB"/>
    <w:rsid w:val="00A83E10"/>
    <w:rsid w:val="00A92981"/>
    <w:rsid w:val="00A94B25"/>
    <w:rsid w:val="00A9544B"/>
    <w:rsid w:val="00AA005D"/>
    <w:rsid w:val="00AA42A9"/>
    <w:rsid w:val="00AB440D"/>
    <w:rsid w:val="00AC257F"/>
    <w:rsid w:val="00AC2EF3"/>
    <w:rsid w:val="00AC722F"/>
    <w:rsid w:val="00AE0ADC"/>
    <w:rsid w:val="00AE0D0C"/>
    <w:rsid w:val="00AE5C00"/>
    <w:rsid w:val="00AE754A"/>
    <w:rsid w:val="00AF0654"/>
    <w:rsid w:val="00AF272F"/>
    <w:rsid w:val="00AF2E11"/>
    <w:rsid w:val="00AF3B21"/>
    <w:rsid w:val="00AF5939"/>
    <w:rsid w:val="00AF5E7B"/>
    <w:rsid w:val="00B0675A"/>
    <w:rsid w:val="00B12179"/>
    <w:rsid w:val="00B216BB"/>
    <w:rsid w:val="00B222DE"/>
    <w:rsid w:val="00B23939"/>
    <w:rsid w:val="00B24AF9"/>
    <w:rsid w:val="00B260B1"/>
    <w:rsid w:val="00B31693"/>
    <w:rsid w:val="00B32623"/>
    <w:rsid w:val="00B32835"/>
    <w:rsid w:val="00B360A8"/>
    <w:rsid w:val="00B36B25"/>
    <w:rsid w:val="00B43452"/>
    <w:rsid w:val="00B46410"/>
    <w:rsid w:val="00B4790A"/>
    <w:rsid w:val="00B5011A"/>
    <w:rsid w:val="00B527AE"/>
    <w:rsid w:val="00B534DB"/>
    <w:rsid w:val="00B536D5"/>
    <w:rsid w:val="00B54025"/>
    <w:rsid w:val="00B64CD8"/>
    <w:rsid w:val="00B73856"/>
    <w:rsid w:val="00B76E8F"/>
    <w:rsid w:val="00B81950"/>
    <w:rsid w:val="00BA0BB1"/>
    <w:rsid w:val="00BA1F38"/>
    <w:rsid w:val="00BA2AB7"/>
    <w:rsid w:val="00BB073F"/>
    <w:rsid w:val="00BB0F4A"/>
    <w:rsid w:val="00BB2093"/>
    <w:rsid w:val="00BB33D0"/>
    <w:rsid w:val="00BB7401"/>
    <w:rsid w:val="00BC3A58"/>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14819"/>
    <w:rsid w:val="00C20F86"/>
    <w:rsid w:val="00C22F1F"/>
    <w:rsid w:val="00C310F6"/>
    <w:rsid w:val="00C41B81"/>
    <w:rsid w:val="00C478AD"/>
    <w:rsid w:val="00C5512E"/>
    <w:rsid w:val="00C57629"/>
    <w:rsid w:val="00C61E91"/>
    <w:rsid w:val="00C643DD"/>
    <w:rsid w:val="00C74F0C"/>
    <w:rsid w:val="00C768EC"/>
    <w:rsid w:val="00C80984"/>
    <w:rsid w:val="00C846A9"/>
    <w:rsid w:val="00C93E17"/>
    <w:rsid w:val="00C951D8"/>
    <w:rsid w:val="00CA1388"/>
    <w:rsid w:val="00CA385C"/>
    <w:rsid w:val="00CA416D"/>
    <w:rsid w:val="00CB3AEE"/>
    <w:rsid w:val="00CB50E8"/>
    <w:rsid w:val="00CC4659"/>
    <w:rsid w:val="00CC4D8B"/>
    <w:rsid w:val="00CD0B88"/>
    <w:rsid w:val="00CD2874"/>
    <w:rsid w:val="00CD70C3"/>
    <w:rsid w:val="00CE1320"/>
    <w:rsid w:val="00CE1BCA"/>
    <w:rsid w:val="00CE319D"/>
    <w:rsid w:val="00CE767E"/>
    <w:rsid w:val="00CF70E0"/>
    <w:rsid w:val="00CF7C3E"/>
    <w:rsid w:val="00D04CFB"/>
    <w:rsid w:val="00D13D7E"/>
    <w:rsid w:val="00D2256A"/>
    <w:rsid w:val="00D32B9C"/>
    <w:rsid w:val="00D3368E"/>
    <w:rsid w:val="00D37BBD"/>
    <w:rsid w:val="00D42692"/>
    <w:rsid w:val="00D50216"/>
    <w:rsid w:val="00D51289"/>
    <w:rsid w:val="00D551A5"/>
    <w:rsid w:val="00D60204"/>
    <w:rsid w:val="00D611D3"/>
    <w:rsid w:val="00D63B4C"/>
    <w:rsid w:val="00D7131A"/>
    <w:rsid w:val="00D7471F"/>
    <w:rsid w:val="00D76B6D"/>
    <w:rsid w:val="00D80CD6"/>
    <w:rsid w:val="00D8222E"/>
    <w:rsid w:val="00D85779"/>
    <w:rsid w:val="00D93C25"/>
    <w:rsid w:val="00D949BC"/>
    <w:rsid w:val="00D9663D"/>
    <w:rsid w:val="00DA4B19"/>
    <w:rsid w:val="00DA4BFD"/>
    <w:rsid w:val="00DA577C"/>
    <w:rsid w:val="00DC39CB"/>
    <w:rsid w:val="00DD027D"/>
    <w:rsid w:val="00DD3067"/>
    <w:rsid w:val="00DE0B43"/>
    <w:rsid w:val="00DE4638"/>
    <w:rsid w:val="00DE61D0"/>
    <w:rsid w:val="00DE6908"/>
    <w:rsid w:val="00DE6E2D"/>
    <w:rsid w:val="00DF1168"/>
    <w:rsid w:val="00DF2760"/>
    <w:rsid w:val="00E02794"/>
    <w:rsid w:val="00E148D5"/>
    <w:rsid w:val="00E178B3"/>
    <w:rsid w:val="00E205DB"/>
    <w:rsid w:val="00E26823"/>
    <w:rsid w:val="00E3685B"/>
    <w:rsid w:val="00E36B37"/>
    <w:rsid w:val="00E457DE"/>
    <w:rsid w:val="00E45896"/>
    <w:rsid w:val="00E45ABF"/>
    <w:rsid w:val="00E46B7B"/>
    <w:rsid w:val="00E50589"/>
    <w:rsid w:val="00E6232D"/>
    <w:rsid w:val="00E623B6"/>
    <w:rsid w:val="00E6408F"/>
    <w:rsid w:val="00E655EE"/>
    <w:rsid w:val="00E65F2B"/>
    <w:rsid w:val="00E77E0C"/>
    <w:rsid w:val="00E82F4F"/>
    <w:rsid w:val="00E83018"/>
    <w:rsid w:val="00E84D47"/>
    <w:rsid w:val="00E86C9A"/>
    <w:rsid w:val="00E87537"/>
    <w:rsid w:val="00E926B2"/>
    <w:rsid w:val="00EA26BD"/>
    <w:rsid w:val="00EA4656"/>
    <w:rsid w:val="00EB307F"/>
    <w:rsid w:val="00EB5DA3"/>
    <w:rsid w:val="00EC16F1"/>
    <w:rsid w:val="00ED799A"/>
    <w:rsid w:val="00EF18F8"/>
    <w:rsid w:val="00F077F5"/>
    <w:rsid w:val="00F1052B"/>
    <w:rsid w:val="00F1237F"/>
    <w:rsid w:val="00F12E78"/>
    <w:rsid w:val="00F1460B"/>
    <w:rsid w:val="00F15327"/>
    <w:rsid w:val="00F174ED"/>
    <w:rsid w:val="00F21C9C"/>
    <w:rsid w:val="00F30DF7"/>
    <w:rsid w:val="00F36B87"/>
    <w:rsid w:val="00F42802"/>
    <w:rsid w:val="00F45954"/>
    <w:rsid w:val="00F45FA5"/>
    <w:rsid w:val="00F5464F"/>
    <w:rsid w:val="00F550CB"/>
    <w:rsid w:val="00F56D58"/>
    <w:rsid w:val="00F60A39"/>
    <w:rsid w:val="00F60A5E"/>
    <w:rsid w:val="00F6408C"/>
    <w:rsid w:val="00F6425F"/>
    <w:rsid w:val="00F85A58"/>
    <w:rsid w:val="00F874F8"/>
    <w:rsid w:val="00F875A0"/>
    <w:rsid w:val="00F97088"/>
    <w:rsid w:val="00FA6F8D"/>
    <w:rsid w:val="00FB597D"/>
    <w:rsid w:val="00FC2951"/>
    <w:rsid w:val="00FD77D6"/>
    <w:rsid w:val="00FE01F6"/>
    <w:rsid w:val="00FE6474"/>
    <w:rsid w:val="00FE77A1"/>
    <w:rsid w:val="00FF4A33"/>
    <w:rsid w:val="00FF5E4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B64CD8"/>
    <w:pPr>
      <w:keepNext/>
      <w:tabs>
        <w:tab w:val="left" w:pos="567"/>
      </w:tabs>
      <w:outlineLvl w:val="2"/>
    </w:pPr>
    <w:rPr>
      <w:b/>
      <w:bCs/>
      <w:sz w:val="22"/>
      <w:szCs w:val="22"/>
    </w:rPr>
  </w:style>
  <w:style w:type="paragraph" w:styleId="Heading4">
    <w:name w:val="heading 4"/>
    <w:basedOn w:val="Normal"/>
    <w:next w:val="Normal"/>
    <w:link w:val="Heading4Char"/>
    <w:uiPriority w:val="99"/>
    <w:qFormat/>
    <w:rsid w:val="00B64CD8"/>
    <w:pPr>
      <w:keepNext/>
      <w:outlineLvl w:val="3"/>
    </w:pPr>
    <w:rPr>
      <w:b/>
      <w:bCs/>
      <w:sz w:val="24"/>
      <w:szCs w:val="24"/>
      <w:lang w:val="en-AU" w:eastAsia="en-US"/>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B64CD8"/>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basedOn w:val="DefaultParagraphFont"/>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B64CD8"/>
    <w:pPr>
      <w:tabs>
        <w:tab w:val="right" w:leader="dot" w:pos="9639"/>
      </w:tabs>
      <w:spacing w:before="60" w:after="60"/>
      <w:jc w:val="both"/>
    </w:pPr>
    <w:rPr>
      <w:b/>
      <w:bCs/>
      <w:noProof/>
      <w:lang w:val="en-AU"/>
    </w:rPr>
  </w:style>
  <w:style w:type="paragraph" w:styleId="TOC2">
    <w:name w:val="toc 2"/>
    <w:basedOn w:val="Normal"/>
    <w:next w:val="Normal"/>
    <w:autoRedefine/>
    <w:uiPriority w:val="99"/>
    <w:semiHidden/>
    <w:rsid w:val="00B64CD8"/>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 w:type="paragraph" w:customStyle="1" w:styleId="3-NormalYaz">
    <w:name w:val="3-Normal Yazı"/>
    <w:uiPriority w:val="99"/>
    <w:rsid w:val="00A304B6"/>
    <w:pPr>
      <w:tabs>
        <w:tab w:val="left" w:pos="566"/>
      </w:tabs>
      <w:jc w:val="both"/>
    </w:pPr>
    <w:rPr>
      <w:rFonts w:ascii="Times New Roman" w:eastAsia="ヒラギノ明朝 Pro W3" w:hAnsi="Times"/>
      <w:sz w:val="19"/>
      <w:szCs w:val="19"/>
      <w:lang w:eastAsia="en-US"/>
    </w:rPr>
  </w:style>
</w:styles>
</file>

<file path=word/webSettings.xml><?xml version="1.0" encoding="utf-8"?>
<w:webSettings xmlns:r="http://schemas.openxmlformats.org/officeDocument/2006/relationships" xmlns:w="http://schemas.openxmlformats.org/wordprocessingml/2006/main">
  <w:divs>
    <w:div w:id="1897399583">
      <w:marLeft w:val="0"/>
      <w:marRight w:val="0"/>
      <w:marTop w:val="0"/>
      <w:marBottom w:val="0"/>
      <w:divBdr>
        <w:top w:val="none" w:sz="0" w:space="0" w:color="auto"/>
        <w:left w:val="none" w:sz="0" w:space="0" w:color="auto"/>
        <w:bottom w:val="none" w:sz="0" w:space="0" w:color="auto"/>
        <w:right w:val="none" w:sz="0" w:space="0" w:color="auto"/>
      </w:divBdr>
    </w:div>
    <w:div w:id="1897399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3199</Words>
  <Characters>18238</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2014-10-14T06:00:00Z</cp:lastPrinted>
  <dcterms:created xsi:type="dcterms:W3CDTF">2015-01-26T09:41:00Z</dcterms:created>
  <dcterms:modified xsi:type="dcterms:W3CDTF">2015-01-26T09:41:00Z</dcterms:modified>
</cp:coreProperties>
</file>