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39F" w:rsidRPr="00CE1320" w:rsidRDefault="0088139F" w:rsidP="00B64CD8">
      <w:pPr>
        <w:pStyle w:val="TOC1"/>
        <w:rPr>
          <w:b w:val="0"/>
          <w:bCs w:val="0"/>
        </w:rPr>
      </w:pPr>
      <w:r>
        <w:rPr>
          <w:lang w:val="tr-TR"/>
        </w:rPr>
        <w:pict>
          <v:shapetype id="_x0000_t202" coordsize="21600,21600" o:spt="202" path="m,l,21600r21600,l21600,xe">
            <v:stroke joinstyle="miter"/>
            <v:path gradientshapeok="t" o:connecttype="rect"/>
          </v:shapetype>
          <v:shape id="Metin Kutusu 1" o:spid="_x0000_s1026" type="#_x0000_t202" style="position:absolute;left:0;text-align:left;margin-left:-12.05pt;margin-top:-31.9pt;width:505.5pt;height:756pt;z-index:251658240;visibility:visible" strokeweight="4.5pt">
            <v:stroke linestyle="thickThin"/>
            <v:textbox>
              <w:txbxContent>
                <w:p w:rsidR="0088139F" w:rsidRPr="00F5464F" w:rsidRDefault="0088139F" w:rsidP="00B64CD8">
                  <w:pPr>
                    <w:pStyle w:val="Heading1"/>
                    <w:ind w:left="426"/>
                  </w:pPr>
                </w:p>
                <w:p w:rsidR="0088139F" w:rsidRDefault="0088139F" w:rsidP="00B64CD8">
                  <w:pPr>
                    <w:rPr>
                      <w:b/>
                      <w:bCs/>
                    </w:rPr>
                  </w:pPr>
                  <w:ins w:id="0" w:author="fundaa" w:date="2015-01-26T11:40:00Z">
                    <w:r w:rsidRPr="00865608">
                      <w:rPr>
                        <w:b/>
                        <w:bCs/>
                        <w:rPrChange w:id="1" w:author="fundaa" w:date="2015-01-26T11:40:00Z">
                          <w:rPr>
                            <w:b/>
                            <w:bCs/>
                          </w:rPr>
                        </w:rPrChange>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5pt;height:61.5pt" o:ole="" fillcolor="window">
                          <v:imagedata r:id="rId7" o:title=""/>
                        </v:shape>
                        <o:OLEObject Type="Embed" ProgID="Word.Picture.8" ShapeID="_x0000_i1027" DrawAspect="Content" ObjectID="_1483777603" r:id="rId8"/>
                      </w:object>
                    </w:r>
                  </w:ins>
                  <w:ins w:id="2" w:author="fundaa" w:date="2015-01-26T11:40:00Z">
                    <w:r w:rsidRPr="004D4888">
                      <w:rPr>
                        <w:b/>
                        <w:bCs/>
                        <w:rPrChange w:id="3" w:author="fundaa" w:date="2015-01-26T11:40:00Z">
                          <w:rPr>
                            <w:b/>
                            <w:bCs/>
                          </w:rPr>
                        </w:rPrChange>
                      </w:rPr>
                      <w:object w:dxaOrig="5461" w:dyaOrig="1141">
                        <v:shape id="_x0000_i1028" type="#_x0000_t75" style="width:273pt;height:57pt" o:ole="" filled="t">
                          <v:fill color2="black"/>
                          <v:imagedata r:id="rId9" o:title=""/>
                        </v:shape>
                        <o:OLEObject Type="Embed" ProgID="Word.Picture.8" ShapeID="_x0000_i1028" DrawAspect="Content" ObjectID="_1483777604" r:id="rId10"/>
                      </w:object>
                    </w:r>
                  </w:ins>
                </w:p>
                <w:p w:rsidR="0088139F" w:rsidRDefault="0088139F" w:rsidP="00B64CD8">
                  <w:pPr>
                    <w:rPr>
                      <w:b/>
                      <w:bCs/>
                    </w:rPr>
                  </w:pPr>
                </w:p>
                <w:p w:rsidR="0088139F" w:rsidRDefault="0088139F" w:rsidP="00B64CD8">
                  <w:pPr>
                    <w:rPr>
                      <w:b/>
                      <w:bCs/>
                    </w:rPr>
                  </w:pPr>
                </w:p>
                <w:p w:rsidR="0088139F" w:rsidRPr="00865608" w:rsidRDefault="0088139F" w:rsidP="00B64CD8">
                  <w:pPr>
                    <w:rPr>
                      <w:b/>
                      <w:bCs/>
                    </w:rPr>
                  </w:pPr>
                </w:p>
                <w:p w:rsidR="0088139F" w:rsidRPr="00865608" w:rsidRDefault="0088139F" w:rsidP="00B64CD8">
                  <w:pPr>
                    <w:rPr>
                      <w:b/>
                      <w:bCs/>
                    </w:rPr>
                  </w:pPr>
                </w:p>
                <w:p w:rsidR="0088139F" w:rsidRPr="00865608" w:rsidRDefault="0088139F" w:rsidP="00B64CD8"/>
                <w:tbl>
                  <w:tblPr>
                    <w:tblW w:w="0" w:type="auto"/>
                    <w:tblInd w:w="-106" w:type="dxa"/>
                    <w:tblLayout w:type="fixed"/>
                    <w:tblLook w:val="0000"/>
                  </w:tblPr>
                  <w:tblGrid>
                    <w:gridCol w:w="4458"/>
                  </w:tblGrid>
                  <w:tr w:rsidR="0088139F" w:rsidRPr="00865608">
                    <w:trPr>
                      <w:cantSplit/>
                      <w:trHeight w:val="282"/>
                    </w:trPr>
                    <w:tc>
                      <w:tcPr>
                        <w:tcW w:w="4458" w:type="dxa"/>
                      </w:tcPr>
                      <w:p w:rsidR="0088139F" w:rsidRPr="00601958" w:rsidRDefault="0088139F" w:rsidP="000B101A">
                        <w:pPr>
                          <w:jc w:val="right"/>
                          <w:rPr>
                            <w:b/>
                            <w:bCs/>
                            <w:sz w:val="44"/>
                            <w:szCs w:val="44"/>
                          </w:rPr>
                        </w:pPr>
                        <w:r w:rsidRPr="00601958">
                          <w:rPr>
                            <w:b/>
                            <w:bCs/>
                            <w:sz w:val="44"/>
                            <w:szCs w:val="44"/>
                          </w:rPr>
                          <w:t xml:space="preserve">tst </w:t>
                        </w:r>
                        <w:r>
                          <w:rPr>
                            <w:b/>
                            <w:bCs/>
                            <w:sz w:val="44"/>
                            <w:szCs w:val="44"/>
                          </w:rPr>
                          <w:t>10054</w:t>
                        </w:r>
                      </w:p>
                    </w:tc>
                  </w:tr>
                  <w:tr w:rsidR="0088139F" w:rsidRPr="00DF2760">
                    <w:trPr>
                      <w:cantSplit/>
                      <w:trHeight w:val="281"/>
                    </w:trPr>
                    <w:tc>
                      <w:tcPr>
                        <w:tcW w:w="4458" w:type="dxa"/>
                      </w:tcPr>
                      <w:p w:rsidR="0088139F" w:rsidRPr="00DF2760" w:rsidRDefault="0088139F">
                        <w:pPr>
                          <w:jc w:val="right"/>
                          <w:rPr>
                            <w:sz w:val="24"/>
                            <w:szCs w:val="24"/>
                          </w:rPr>
                        </w:pPr>
                      </w:p>
                    </w:tc>
                  </w:tr>
                  <w:tr w:rsidR="0088139F" w:rsidRPr="00865608">
                    <w:trPr>
                      <w:cantSplit/>
                      <w:trHeight w:val="281"/>
                    </w:trPr>
                    <w:tc>
                      <w:tcPr>
                        <w:tcW w:w="4458" w:type="dxa"/>
                      </w:tcPr>
                      <w:p w:rsidR="0088139F" w:rsidRPr="00865608" w:rsidRDefault="0088139F">
                        <w:pPr>
                          <w:jc w:val="right"/>
                        </w:pPr>
                      </w:p>
                    </w:tc>
                  </w:tr>
                  <w:tr w:rsidR="0088139F" w:rsidRPr="00865608">
                    <w:trPr>
                      <w:cantSplit/>
                      <w:trHeight w:val="281"/>
                    </w:trPr>
                    <w:tc>
                      <w:tcPr>
                        <w:tcW w:w="4458" w:type="dxa"/>
                      </w:tcPr>
                      <w:p w:rsidR="0088139F" w:rsidRPr="00865608" w:rsidRDefault="0088139F">
                        <w:pPr>
                          <w:jc w:val="right"/>
                        </w:pPr>
                      </w:p>
                    </w:tc>
                  </w:tr>
                  <w:tr w:rsidR="0088139F" w:rsidRPr="00865608">
                    <w:trPr>
                      <w:cantSplit/>
                      <w:trHeight w:val="281"/>
                    </w:trPr>
                    <w:tc>
                      <w:tcPr>
                        <w:tcW w:w="4458" w:type="dxa"/>
                      </w:tcPr>
                      <w:p w:rsidR="0088139F" w:rsidRPr="00865608" w:rsidRDefault="0088139F" w:rsidP="008C2259"/>
                    </w:tc>
                  </w:tr>
                  <w:tr w:rsidR="0088139F" w:rsidRPr="00865608">
                    <w:trPr>
                      <w:cantSplit/>
                      <w:trHeight w:val="281"/>
                    </w:trPr>
                    <w:tc>
                      <w:tcPr>
                        <w:tcW w:w="4458" w:type="dxa"/>
                      </w:tcPr>
                      <w:p w:rsidR="0088139F" w:rsidRPr="00865608" w:rsidRDefault="0088139F">
                        <w:pPr>
                          <w:jc w:val="right"/>
                        </w:pPr>
                      </w:p>
                    </w:tc>
                  </w:tr>
                  <w:tr w:rsidR="0088139F" w:rsidRPr="00C93B02">
                    <w:trPr>
                      <w:cantSplit/>
                      <w:trHeight w:val="281"/>
                    </w:trPr>
                    <w:tc>
                      <w:tcPr>
                        <w:tcW w:w="4458" w:type="dxa"/>
                      </w:tcPr>
                      <w:p w:rsidR="0088139F" w:rsidRPr="00C93B02" w:rsidRDefault="0088139F" w:rsidP="008C2259">
                        <w:pPr>
                          <w:jc w:val="right"/>
                          <w:rPr>
                            <w:b/>
                            <w:bCs/>
                            <w:sz w:val="24"/>
                            <w:szCs w:val="24"/>
                          </w:rPr>
                        </w:pPr>
                        <w:r w:rsidRPr="00C93B02">
                          <w:rPr>
                            <w:b/>
                            <w:bCs/>
                            <w:sz w:val="24"/>
                            <w:szCs w:val="24"/>
                          </w:rPr>
                          <w:t xml:space="preserve">ICS </w:t>
                        </w:r>
                        <w:r w:rsidRPr="00C93B02">
                          <w:rPr>
                            <w:sz w:val="24"/>
                            <w:szCs w:val="24"/>
                          </w:rPr>
                          <w:t>65.120</w:t>
                        </w:r>
                      </w:p>
                    </w:tc>
                  </w:tr>
                </w:tbl>
                <w:p w:rsidR="0088139F" w:rsidRPr="00865608" w:rsidRDefault="0088139F" w:rsidP="00B64CD8"/>
                <w:p w:rsidR="0088139F" w:rsidRPr="00865608" w:rsidRDefault="0088139F" w:rsidP="00B64CD8">
                  <w:pPr>
                    <w:rPr>
                      <w:sz w:val="28"/>
                      <w:szCs w:val="28"/>
                    </w:rPr>
                  </w:pPr>
                </w:p>
                <w:tbl>
                  <w:tblPr>
                    <w:tblW w:w="0" w:type="auto"/>
                    <w:tblInd w:w="-106" w:type="dxa"/>
                    <w:tblBorders>
                      <w:top w:val="thickThinSmallGap" w:sz="24" w:space="0" w:color="auto"/>
                    </w:tblBorders>
                    <w:tblLayout w:type="fixed"/>
                    <w:tblLook w:val="0000"/>
                  </w:tblPr>
                  <w:tblGrid>
                    <w:gridCol w:w="7938"/>
                  </w:tblGrid>
                  <w:tr w:rsidR="0088139F" w:rsidRPr="00865608">
                    <w:trPr>
                      <w:cantSplit/>
                      <w:trHeight w:val="264"/>
                    </w:trPr>
                    <w:tc>
                      <w:tcPr>
                        <w:tcW w:w="7938" w:type="dxa"/>
                        <w:tcBorders>
                          <w:top w:val="thickThinSmallGap" w:sz="24" w:space="0" w:color="auto"/>
                        </w:tcBorders>
                      </w:tcPr>
                      <w:p w:rsidR="0088139F" w:rsidRPr="00865608" w:rsidRDefault="0088139F"/>
                    </w:tc>
                  </w:tr>
                  <w:tr w:rsidR="0088139F" w:rsidRPr="00865608">
                    <w:trPr>
                      <w:cantSplit/>
                      <w:trHeight w:val="264"/>
                    </w:trPr>
                    <w:tc>
                      <w:tcPr>
                        <w:tcW w:w="7938" w:type="dxa"/>
                      </w:tcPr>
                      <w:p w:rsidR="0088139F" w:rsidRPr="00865608" w:rsidRDefault="0088139F"/>
                    </w:tc>
                  </w:tr>
                  <w:tr w:rsidR="0088139F" w:rsidRPr="00865608">
                    <w:trPr>
                      <w:cantSplit/>
                      <w:trHeight w:val="1467"/>
                    </w:trPr>
                    <w:tc>
                      <w:tcPr>
                        <w:tcW w:w="7938" w:type="dxa"/>
                        <w:tcBorders>
                          <w:bottom w:val="nil"/>
                        </w:tcBorders>
                      </w:tcPr>
                      <w:p w:rsidR="0088139F" w:rsidRDefault="0088139F" w:rsidP="008C2259">
                        <w:pPr>
                          <w:tabs>
                            <w:tab w:val="left" w:pos="1701"/>
                            <w:tab w:val="left" w:pos="5670"/>
                          </w:tabs>
                          <w:rPr>
                            <w:b/>
                            <w:bCs/>
                            <w:color w:val="000000"/>
                            <w:sz w:val="28"/>
                            <w:szCs w:val="28"/>
                          </w:rPr>
                        </w:pPr>
                        <w:bookmarkStart w:id="4" w:name="_Toc259436808"/>
                        <w:bookmarkStart w:id="5" w:name="_Toc283305708"/>
                        <w:r>
                          <w:rPr>
                            <w:b/>
                            <w:bCs/>
                            <w:sz w:val="28"/>
                            <w:szCs w:val="28"/>
                          </w:rPr>
                          <w:t>HAYVAN YEMLERİ</w:t>
                        </w:r>
                        <w:bookmarkEnd w:id="4"/>
                        <w:bookmarkEnd w:id="5"/>
                        <w:r>
                          <w:rPr>
                            <w:b/>
                            <w:bCs/>
                            <w:sz w:val="28"/>
                            <w:szCs w:val="28"/>
                          </w:rPr>
                          <w:t xml:space="preserve"> - KONSANTRE KOYUN YEMİ</w:t>
                        </w:r>
                      </w:p>
                      <w:p w:rsidR="0088139F" w:rsidRDefault="0088139F" w:rsidP="008C2259">
                        <w:pPr>
                          <w:tabs>
                            <w:tab w:val="left" w:pos="1701"/>
                            <w:tab w:val="left" w:pos="5670"/>
                          </w:tabs>
                          <w:rPr>
                            <w:b/>
                            <w:bCs/>
                            <w:color w:val="000000"/>
                            <w:sz w:val="28"/>
                            <w:szCs w:val="28"/>
                          </w:rPr>
                        </w:pPr>
                      </w:p>
                      <w:p w:rsidR="0088139F" w:rsidRPr="00CE1320" w:rsidRDefault="0088139F" w:rsidP="008C2259">
                        <w:r w:rsidRPr="002B7E86">
                          <w:rPr>
                            <w:color w:val="000000"/>
                            <w:sz w:val="28"/>
                            <w:szCs w:val="28"/>
                          </w:rPr>
                          <w:t>Animal feeds - Concentrated sheep feed</w:t>
                        </w:r>
                      </w:p>
                      <w:p w:rsidR="0088139F" w:rsidRPr="00865608" w:rsidRDefault="0088139F" w:rsidP="008C2259">
                        <w:pPr>
                          <w:rPr>
                            <w:b/>
                            <w:bCs/>
                            <w:sz w:val="28"/>
                            <w:szCs w:val="28"/>
                          </w:rPr>
                        </w:pPr>
                      </w:p>
                    </w:tc>
                  </w:tr>
                </w:tbl>
                <w:p w:rsidR="0088139F" w:rsidRPr="00865608" w:rsidRDefault="0088139F" w:rsidP="00B64CD8"/>
                <w:p w:rsidR="0088139F" w:rsidRDefault="0088139F" w:rsidP="00B64CD8">
                  <w:pPr>
                    <w:tabs>
                      <w:tab w:val="left" w:pos="1701"/>
                      <w:tab w:val="left" w:pos="5670"/>
                    </w:tabs>
                    <w:rPr>
                      <w:b/>
                      <w:bCs/>
                    </w:rPr>
                  </w:pPr>
                </w:p>
                <w:p w:rsidR="0088139F" w:rsidRDefault="0088139F" w:rsidP="00B64CD8">
                  <w:pPr>
                    <w:tabs>
                      <w:tab w:val="left" w:pos="1701"/>
                      <w:tab w:val="left" w:pos="5670"/>
                    </w:tabs>
                    <w:rPr>
                      <w:b/>
                      <w:bCs/>
                    </w:rPr>
                  </w:pPr>
                </w:p>
                <w:p w:rsidR="0088139F" w:rsidRDefault="0088139F" w:rsidP="00B64CD8">
                  <w:pPr>
                    <w:tabs>
                      <w:tab w:val="left" w:pos="1701"/>
                      <w:tab w:val="left" w:pos="5670"/>
                    </w:tabs>
                    <w:rPr>
                      <w:b/>
                      <w:bCs/>
                    </w:rPr>
                  </w:pPr>
                </w:p>
                <w:p w:rsidR="0088139F" w:rsidRDefault="0088139F" w:rsidP="00B64CD8">
                  <w:pPr>
                    <w:tabs>
                      <w:tab w:val="left" w:pos="1701"/>
                      <w:tab w:val="left" w:pos="5670"/>
                    </w:tabs>
                    <w:rPr>
                      <w:b/>
                      <w:bCs/>
                    </w:rPr>
                  </w:pPr>
                </w:p>
                <w:p w:rsidR="0088139F" w:rsidRDefault="0088139F" w:rsidP="00B64CD8">
                  <w:pPr>
                    <w:tabs>
                      <w:tab w:val="left" w:pos="1701"/>
                      <w:tab w:val="left" w:pos="5670"/>
                    </w:tabs>
                    <w:rPr>
                      <w:b/>
                      <w:bCs/>
                    </w:rPr>
                  </w:pPr>
                </w:p>
                <w:p w:rsidR="0088139F" w:rsidRDefault="0088139F" w:rsidP="00B64CD8">
                  <w:pPr>
                    <w:tabs>
                      <w:tab w:val="left" w:pos="1701"/>
                      <w:tab w:val="left" w:pos="5670"/>
                    </w:tabs>
                    <w:rPr>
                      <w:b/>
                      <w:bCs/>
                    </w:rPr>
                  </w:pPr>
                </w:p>
                <w:p w:rsidR="0088139F" w:rsidRDefault="0088139F" w:rsidP="00B64CD8">
                  <w:pPr>
                    <w:tabs>
                      <w:tab w:val="left" w:pos="1701"/>
                      <w:tab w:val="left" w:pos="5670"/>
                    </w:tabs>
                    <w:rPr>
                      <w:b/>
                      <w:bCs/>
                    </w:rPr>
                  </w:pPr>
                </w:p>
                <w:p w:rsidR="0088139F" w:rsidRDefault="0088139F" w:rsidP="00B64CD8">
                  <w:pPr>
                    <w:tabs>
                      <w:tab w:val="left" w:pos="1701"/>
                      <w:tab w:val="left" w:pos="5670"/>
                    </w:tabs>
                    <w:rPr>
                      <w:b/>
                      <w:bCs/>
                    </w:rPr>
                  </w:pPr>
                </w:p>
                <w:p w:rsidR="0088139F" w:rsidRDefault="0088139F" w:rsidP="00B64CD8">
                  <w:pPr>
                    <w:tabs>
                      <w:tab w:val="left" w:pos="1701"/>
                      <w:tab w:val="left" w:pos="5670"/>
                    </w:tabs>
                    <w:rPr>
                      <w:b/>
                      <w:bCs/>
                    </w:rPr>
                  </w:pPr>
                </w:p>
                <w:p w:rsidR="0088139F" w:rsidRDefault="0088139F" w:rsidP="00B64CD8">
                  <w:pPr>
                    <w:tabs>
                      <w:tab w:val="left" w:pos="1701"/>
                      <w:tab w:val="left" w:pos="5670"/>
                    </w:tabs>
                    <w:rPr>
                      <w:b/>
                      <w:bCs/>
                    </w:rPr>
                  </w:pPr>
                </w:p>
                <w:p w:rsidR="0088139F" w:rsidRDefault="0088139F" w:rsidP="00B64CD8">
                  <w:pPr>
                    <w:tabs>
                      <w:tab w:val="left" w:pos="1701"/>
                      <w:tab w:val="left" w:pos="5670"/>
                    </w:tabs>
                    <w:rPr>
                      <w:b/>
                      <w:bCs/>
                    </w:rPr>
                  </w:pPr>
                </w:p>
                <w:p w:rsidR="0088139F" w:rsidRDefault="0088139F" w:rsidP="00B64CD8">
                  <w:pPr>
                    <w:tabs>
                      <w:tab w:val="left" w:pos="1701"/>
                      <w:tab w:val="left" w:pos="5670"/>
                    </w:tabs>
                    <w:rPr>
                      <w:b/>
                      <w:bCs/>
                    </w:rPr>
                  </w:pPr>
                </w:p>
                <w:p w:rsidR="0088139F" w:rsidRDefault="0088139F" w:rsidP="00B64CD8">
                  <w:pPr>
                    <w:tabs>
                      <w:tab w:val="left" w:pos="1701"/>
                      <w:tab w:val="left" w:pos="5670"/>
                    </w:tabs>
                    <w:rPr>
                      <w:b/>
                      <w:bCs/>
                    </w:rPr>
                  </w:pPr>
                </w:p>
                <w:p w:rsidR="0088139F" w:rsidRDefault="0088139F" w:rsidP="00B64CD8">
                  <w:pPr>
                    <w:tabs>
                      <w:tab w:val="left" w:pos="1701"/>
                      <w:tab w:val="left" w:pos="5670"/>
                    </w:tabs>
                    <w:rPr>
                      <w:b/>
                      <w:bCs/>
                    </w:rPr>
                  </w:pPr>
                </w:p>
                <w:p w:rsidR="0088139F" w:rsidRDefault="0088139F" w:rsidP="00B64CD8">
                  <w:pPr>
                    <w:tabs>
                      <w:tab w:val="left" w:pos="1701"/>
                      <w:tab w:val="left" w:pos="5670"/>
                    </w:tabs>
                    <w:rPr>
                      <w:b/>
                      <w:bCs/>
                    </w:rPr>
                  </w:pPr>
                </w:p>
                <w:p w:rsidR="0088139F" w:rsidRDefault="0088139F" w:rsidP="00B64CD8">
                  <w:pPr>
                    <w:tabs>
                      <w:tab w:val="left" w:pos="1701"/>
                      <w:tab w:val="left" w:pos="5670"/>
                    </w:tabs>
                    <w:rPr>
                      <w:b/>
                      <w:bCs/>
                    </w:rPr>
                  </w:pPr>
                </w:p>
                <w:p w:rsidR="0088139F" w:rsidRDefault="0088139F" w:rsidP="00B64CD8">
                  <w:pPr>
                    <w:tabs>
                      <w:tab w:val="left" w:pos="1701"/>
                      <w:tab w:val="left" w:pos="5670"/>
                    </w:tabs>
                    <w:rPr>
                      <w:b/>
                      <w:bCs/>
                    </w:rPr>
                  </w:pPr>
                </w:p>
                <w:p w:rsidR="0088139F" w:rsidRDefault="0088139F" w:rsidP="00B64CD8">
                  <w:pPr>
                    <w:tabs>
                      <w:tab w:val="left" w:pos="7938"/>
                    </w:tabs>
                    <w:jc w:val="both"/>
                    <w:rPr>
                      <w:b/>
                      <w:bCs/>
                    </w:rPr>
                  </w:pPr>
                </w:p>
                <w:tbl>
                  <w:tblPr>
                    <w:tblW w:w="0" w:type="auto"/>
                    <w:tblInd w:w="-106" w:type="dxa"/>
                    <w:tblLayout w:type="fixed"/>
                    <w:tblLook w:val="0000"/>
                  </w:tblPr>
                  <w:tblGrid>
                    <w:gridCol w:w="2268"/>
                  </w:tblGrid>
                  <w:tr w:rsidR="0088139F" w:rsidRPr="006D4025">
                    <w:tc>
                      <w:tcPr>
                        <w:tcW w:w="2268" w:type="dxa"/>
                      </w:tcPr>
                      <w:p w:rsidR="0088139F" w:rsidRPr="00411D8A" w:rsidRDefault="0088139F" w:rsidP="00043B9A">
                        <w:pPr>
                          <w:tabs>
                            <w:tab w:val="left" w:pos="7371"/>
                          </w:tabs>
                          <w:jc w:val="center"/>
                          <w:rPr>
                            <w:b/>
                            <w:bCs/>
                          </w:rPr>
                        </w:pPr>
                        <w:r w:rsidRPr="00411D8A">
                          <w:rPr>
                            <w:b/>
                            <w:bCs/>
                          </w:rPr>
                          <w:t>I. MÜTALAA</w:t>
                        </w:r>
                      </w:p>
                    </w:tc>
                  </w:tr>
                  <w:tr w:rsidR="0088139F" w:rsidRPr="006D4025">
                    <w:tc>
                      <w:tcPr>
                        <w:tcW w:w="2268" w:type="dxa"/>
                      </w:tcPr>
                      <w:p w:rsidR="0088139F" w:rsidRPr="00411D8A" w:rsidRDefault="0088139F" w:rsidP="00411D8A">
                        <w:pPr>
                          <w:tabs>
                            <w:tab w:val="left" w:pos="7371"/>
                          </w:tabs>
                          <w:jc w:val="center"/>
                          <w:rPr>
                            <w:b/>
                            <w:bCs/>
                          </w:rPr>
                        </w:pPr>
                        <w:r w:rsidRPr="00411D8A">
                          <w:rPr>
                            <w:b/>
                            <w:bCs/>
                          </w:rPr>
                          <w:t>2013/94698</w:t>
                        </w:r>
                      </w:p>
                    </w:tc>
                  </w:tr>
                </w:tbl>
                <w:p w:rsidR="0088139F" w:rsidRDefault="0088139F" w:rsidP="00B64CD8"/>
                <w:p w:rsidR="0088139F" w:rsidRDefault="0088139F" w:rsidP="00B64CD8"/>
                <w:p w:rsidR="0088139F" w:rsidRDefault="0088139F" w:rsidP="00B64CD8"/>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027"/>
                  </w:tblGrid>
                  <w:tr w:rsidR="0088139F">
                    <w:tc>
                      <w:tcPr>
                        <w:tcW w:w="8027" w:type="dxa"/>
                        <w:tcBorders>
                          <w:top w:val="nil"/>
                          <w:left w:val="nil"/>
                          <w:bottom w:val="thickThinSmallGap" w:sz="24" w:space="0" w:color="auto"/>
                          <w:right w:val="nil"/>
                        </w:tcBorders>
                      </w:tcPr>
                      <w:p w:rsidR="0088139F" w:rsidDel="008D3E45" w:rsidRDefault="0088139F" w:rsidP="00E6232D">
                        <w:pPr>
                          <w:jc w:val="both"/>
                        </w:pPr>
                        <w:r w:rsidRPr="00C20F86">
                          <w:t>Bu tasarıya görüş verilirken, tasarı metni içerisinde kullanılan kelime ve/veya ifadelerle ilgili olarak bilinen patent hakları hususunda tarafımıza bilgi ve gerekli dokümanın sağlanması da göz önünde bulundurulmalıdır.</w:t>
                        </w:r>
                      </w:p>
                    </w:tc>
                  </w:tr>
                </w:tbl>
                <w:p w:rsidR="0088139F" w:rsidRDefault="0088139F" w:rsidP="00B64CD8"/>
                <w:p w:rsidR="0088139F" w:rsidRDefault="0088139F" w:rsidP="00B64CD8">
                  <w:pPr>
                    <w:ind w:left="1701" w:right="506"/>
                    <w:rPr>
                      <w:b/>
                      <w:bCs/>
                      <w:sz w:val="28"/>
                      <w:szCs w:val="28"/>
                    </w:rPr>
                  </w:pPr>
                  <w:r>
                    <w:rPr>
                      <w:b/>
                      <w:bCs/>
                      <w:sz w:val="28"/>
                      <w:szCs w:val="28"/>
                    </w:rPr>
                    <w:t>TÜRK STANDARDLARI ENSTİTÜSÜ</w:t>
                  </w:r>
                </w:p>
                <w:p w:rsidR="0088139F" w:rsidRDefault="0088139F" w:rsidP="00B64CD8">
                  <w:pPr>
                    <w:ind w:left="1701" w:right="506"/>
                    <w:rPr>
                      <w:b/>
                      <w:bCs/>
                      <w:sz w:val="28"/>
                      <w:szCs w:val="28"/>
                    </w:rPr>
                  </w:pPr>
                  <w:r>
                    <w:rPr>
                      <w:b/>
                      <w:bCs/>
                      <w:sz w:val="28"/>
                      <w:szCs w:val="28"/>
                    </w:rPr>
                    <w:t>Necatibey Caddesi No.112 Bakanlıklar/ANKARA</w:t>
                  </w:r>
                </w:p>
              </w:txbxContent>
            </v:textbox>
          </v:shape>
        </w:pict>
      </w:r>
    </w:p>
    <w:p w:rsidR="0088139F" w:rsidRPr="00BB073F" w:rsidRDefault="0088139F" w:rsidP="00B64CD8"/>
    <w:p w:rsidR="0088139F" w:rsidRPr="00BB073F" w:rsidRDefault="0088139F" w:rsidP="00B64CD8"/>
    <w:p w:rsidR="0088139F" w:rsidRPr="004666AB" w:rsidRDefault="0088139F" w:rsidP="00B64CD8"/>
    <w:p w:rsidR="0088139F" w:rsidRPr="00C5512E" w:rsidRDefault="0088139F" w:rsidP="00B64CD8"/>
    <w:p w:rsidR="0088139F" w:rsidRPr="0031282C" w:rsidRDefault="0088139F" w:rsidP="00B64CD8"/>
    <w:p w:rsidR="0088139F" w:rsidRPr="000C77E2" w:rsidRDefault="0088139F" w:rsidP="00B64CD8"/>
    <w:p w:rsidR="0088139F" w:rsidRPr="00BB073F" w:rsidRDefault="0088139F" w:rsidP="00B64CD8"/>
    <w:p w:rsidR="0088139F" w:rsidRPr="00BB073F" w:rsidRDefault="0088139F" w:rsidP="00B64CD8"/>
    <w:p w:rsidR="0088139F" w:rsidRPr="00BB073F" w:rsidRDefault="0088139F" w:rsidP="00B64CD8"/>
    <w:p w:rsidR="0088139F" w:rsidRPr="00DC39CB" w:rsidRDefault="0088139F" w:rsidP="00B64CD8"/>
    <w:p w:rsidR="0088139F" w:rsidRPr="003C42A1" w:rsidRDefault="0088139F" w:rsidP="00B64CD8"/>
    <w:p w:rsidR="0088139F" w:rsidRPr="00E205DB" w:rsidRDefault="0088139F" w:rsidP="00B64CD8"/>
    <w:p w:rsidR="0088139F" w:rsidRPr="00A25FC1" w:rsidRDefault="0088139F" w:rsidP="00B64CD8"/>
    <w:p w:rsidR="0088139F" w:rsidRPr="00D37BBD" w:rsidRDefault="0088139F" w:rsidP="00B64CD8"/>
    <w:p w:rsidR="0088139F" w:rsidRPr="00B81950" w:rsidRDefault="0088139F" w:rsidP="00B64CD8"/>
    <w:p w:rsidR="0088139F" w:rsidRPr="00687F54" w:rsidRDefault="0088139F" w:rsidP="00B64CD8"/>
    <w:p w:rsidR="0088139F" w:rsidRPr="000D7152" w:rsidRDefault="0088139F" w:rsidP="00B64CD8"/>
    <w:p w:rsidR="0088139F" w:rsidRPr="007267E3" w:rsidRDefault="0088139F" w:rsidP="00B64CD8"/>
    <w:p w:rsidR="0088139F" w:rsidRPr="00CC4659" w:rsidRDefault="0088139F" w:rsidP="00B64CD8"/>
    <w:p w:rsidR="0088139F" w:rsidRPr="002C1D67" w:rsidRDefault="0088139F" w:rsidP="00B64CD8"/>
    <w:p w:rsidR="0088139F" w:rsidRPr="00664E47" w:rsidRDefault="0088139F" w:rsidP="00B64CD8"/>
    <w:p w:rsidR="0088139F" w:rsidRPr="00CE1320" w:rsidRDefault="0088139F" w:rsidP="00B64CD8"/>
    <w:p w:rsidR="0088139F" w:rsidRPr="00CE1320" w:rsidRDefault="0088139F" w:rsidP="00B64CD8"/>
    <w:p w:rsidR="0088139F" w:rsidRPr="00CE1320" w:rsidRDefault="0088139F" w:rsidP="00B64CD8"/>
    <w:p w:rsidR="0088139F" w:rsidRPr="00CE1320" w:rsidRDefault="0088139F" w:rsidP="00B64CD8"/>
    <w:p w:rsidR="0088139F" w:rsidRPr="00CE1320" w:rsidRDefault="0088139F" w:rsidP="00B64CD8"/>
    <w:p w:rsidR="0088139F" w:rsidRPr="00CE1320" w:rsidRDefault="0088139F" w:rsidP="00B64CD8"/>
    <w:p w:rsidR="0088139F" w:rsidRPr="00CE1320" w:rsidRDefault="0088139F" w:rsidP="00B64CD8">
      <w:pPr>
        <w:pStyle w:val="TOC1"/>
        <w:rPr>
          <w:b w:val="0"/>
          <w:bCs w:val="0"/>
        </w:rPr>
        <w:sectPr w:rsidR="0088139F" w:rsidRPr="00CE1320" w:rsidSect="008C2259">
          <w:footerReference w:type="default" r:id="rId11"/>
          <w:pgSz w:w="11906" w:h="16838" w:code="9"/>
          <w:pgMar w:top="1418" w:right="1134" w:bottom="1134" w:left="1134" w:header="851" w:footer="851" w:gutter="0"/>
          <w:cols w:space="708"/>
          <w:docGrid w:linePitch="360"/>
        </w:sectPr>
      </w:pPr>
    </w:p>
    <w:p w:rsidR="0088139F" w:rsidRPr="00F21C9C" w:rsidRDefault="0088139F" w:rsidP="00B64CD8">
      <w:pPr>
        <w:jc w:val="center"/>
        <w:rPr>
          <w:b/>
          <w:bCs/>
          <w:sz w:val="28"/>
          <w:szCs w:val="28"/>
        </w:rPr>
      </w:pPr>
      <w:r w:rsidRPr="00F21C9C">
        <w:rPr>
          <w:b/>
          <w:bCs/>
          <w:sz w:val="28"/>
          <w:szCs w:val="28"/>
        </w:rPr>
        <w:t>Ön söz</w:t>
      </w:r>
    </w:p>
    <w:p w:rsidR="0088139F" w:rsidRPr="00BB073F" w:rsidRDefault="0088139F" w:rsidP="00B64CD8"/>
    <w:p w:rsidR="0088139F" w:rsidRPr="001959A7" w:rsidRDefault="0088139F" w:rsidP="0096307F">
      <w:pPr>
        <w:numPr>
          <w:ilvl w:val="0"/>
          <w:numId w:val="21"/>
        </w:numPr>
        <w:ind w:left="284" w:hanging="284"/>
        <w:jc w:val="both"/>
        <w:rPr>
          <w:lang w:val="sv-SE"/>
        </w:rPr>
      </w:pPr>
      <w:r w:rsidRPr="001959A7">
        <w:rPr>
          <w:lang w:val="sv-SE"/>
        </w:rPr>
        <w:t xml:space="preserve">Bu tasarı, </w:t>
      </w:r>
      <w:r w:rsidRPr="001959A7">
        <w:t>Türk Standardları Enstitüsü Gıda</w:t>
      </w:r>
      <w:r>
        <w:t>,</w:t>
      </w:r>
      <w:r w:rsidRPr="001959A7">
        <w:t xml:space="preserve"> Tarım ve Hayvancılık İhtisas Kurulu’na bağlı TK25 Ziraat Teknik Komitesi</w:t>
      </w:r>
      <w:r>
        <w:t>’</w:t>
      </w:r>
      <w:r w:rsidRPr="001959A7">
        <w:t xml:space="preserve">nce </w:t>
      </w:r>
      <w:r>
        <w:t>TS</w:t>
      </w:r>
      <w:r w:rsidRPr="001959A7">
        <w:t xml:space="preserve"> </w:t>
      </w:r>
      <w:r>
        <w:t>10054’ün revizyonu</w:t>
      </w:r>
      <w:r w:rsidRPr="001959A7">
        <w:t xml:space="preserve"> </w:t>
      </w:r>
      <w:r>
        <w:rPr>
          <w:lang w:val="sv-SE"/>
        </w:rPr>
        <w:t>olarak hazırlanmış ve TSE Teknik Kurulu’nun ...... tarihli toplantısında kabul edilerek yayımına karar verilmiştir.</w:t>
      </w:r>
    </w:p>
    <w:p w:rsidR="0088139F" w:rsidRPr="001959A7" w:rsidRDefault="0088139F" w:rsidP="00B64CD8">
      <w:pPr>
        <w:jc w:val="both"/>
        <w:rPr>
          <w:lang w:val="sv-SE"/>
        </w:rPr>
      </w:pPr>
    </w:p>
    <w:p w:rsidR="0088139F" w:rsidRPr="00567D77" w:rsidRDefault="0088139F" w:rsidP="00B64CD8">
      <w:pPr>
        <w:jc w:val="center"/>
        <w:rPr>
          <w:b/>
          <w:bCs/>
          <w:sz w:val="28"/>
          <w:szCs w:val="28"/>
        </w:rPr>
      </w:pPr>
      <w:r w:rsidRPr="00CE1320">
        <w:br w:type="page"/>
      </w:r>
      <w:r w:rsidRPr="00567D77">
        <w:rPr>
          <w:b/>
          <w:bCs/>
          <w:sz w:val="28"/>
          <w:szCs w:val="28"/>
        </w:rPr>
        <w:t>İçindekiler</w:t>
      </w:r>
    </w:p>
    <w:p w:rsidR="0088139F" w:rsidRPr="00CE1320" w:rsidRDefault="0088139F" w:rsidP="00B64CD8">
      <w:pPr>
        <w:jc w:val="center"/>
      </w:pPr>
    </w:p>
    <w:p w:rsidR="0088139F" w:rsidRDefault="0088139F">
      <w:pPr>
        <w:pStyle w:val="TOC1"/>
        <w:tabs>
          <w:tab w:val="left" w:pos="403"/>
        </w:tabs>
        <w:rPr>
          <w:rFonts w:ascii="Calibri" w:hAnsi="Calibri"/>
          <w:b w:val="0"/>
          <w:bCs w:val="0"/>
          <w:sz w:val="22"/>
          <w:szCs w:val="22"/>
          <w:lang w:val="tr-TR"/>
        </w:rPr>
      </w:pPr>
      <w:r>
        <w:fldChar w:fldCharType="begin"/>
      </w:r>
      <w:r>
        <w:instrText xml:space="preserve"> TOC \o "1-2" \u </w:instrText>
      </w:r>
      <w:r>
        <w:fldChar w:fldCharType="separate"/>
      </w:r>
      <w:r>
        <w:t>1</w:t>
      </w:r>
      <w:r>
        <w:rPr>
          <w:rFonts w:ascii="Calibri" w:hAnsi="Calibri"/>
          <w:b w:val="0"/>
          <w:bCs w:val="0"/>
          <w:sz w:val="22"/>
          <w:szCs w:val="22"/>
          <w:lang w:val="tr-TR"/>
        </w:rPr>
        <w:tab/>
      </w:r>
      <w:r>
        <w:t>Kapsam</w:t>
      </w:r>
      <w:r>
        <w:tab/>
      </w:r>
      <w:r>
        <w:fldChar w:fldCharType="begin"/>
      </w:r>
      <w:r>
        <w:instrText xml:space="preserve"> PAGEREF _Toc404090431 \h </w:instrText>
      </w:r>
      <w:ins w:id="6" w:author="fundaa" w:date="2015-01-26T11:40:00Z"/>
      <w:r>
        <w:fldChar w:fldCharType="separate"/>
      </w:r>
      <w:r>
        <w:t>1</w:t>
      </w:r>
      <w:r>
        <w:fldChar w:fldCharType="end"/>
      </w:r>
    </w:p>
    <w:p w:rsidR="0088139F" w:rsidRDefault="0088139F">
      <w:pPr>
        <w:pStyle w:val="TOC1"/>
        <w:tabs>
          <w:tab w:val="left" w:pos="403"/>
        </w:tabs>
        <w:rPr>
          <w:rFonts w:ascii="Calibri" w:hAnsi="Calibri"/>
          <w:b w:val="0"/>
          <w:bCs w:val="0"/>
          <w:sz w:val="22"/>
          <w:szCs w:val="22"/>
          <w:lang w:val="tr-TR"/>
        </w:rPr>
      </w:pPr>
      <w:r>
        <w:t>2</w:t>
      </w:r>
      <w:r>
        <w:rPr>
          <w:rFonts w:ascii="Calibri" w:hAnsi="Calibri"/>
          <w:b w:val="0"/>
          <w:bCs w:val="0"/>
          <w:sz w:val="22"/>
          <w:szCs w:val="22"/>
          <w:lang w:val="tr-TR"/>
        </w:rPr>
        <w:tab/>
      </w:r>
      <w:r w:rsidRPr="00756493">
        <w:rPr>
          <w:lang w:val="tr-TR"/>
        </w:rPr>
        <w:t>Atıf yapılan standardlar ve/veya dokümanlar</w:t>
      </w:r>
      <w:r>
        <w:tab/>
      </w:r>
      <w:r>
        <w:fldChar w:fldCharType="begin"/>
      </w:r>
      <w:r>
        <w:instrText xml:space="preserve"> PAGEREF _Toc404090432 \h </w:instrText>
      </w:r>
      <w:ins w:id="7" w:author="fundaa" w:date="2015-01-26T11:40:00Z"/>
      <w:r>
        <w:fldChar w:fldCharType="separate"/>
      </w:r>
      <w:r>
        <w:t>1</w:t>
      </w:r>
      <w:r>
        <w:fldChar w:fldCharType="end"/>
      </w:r>
    </w:p>
    <w:p w:rsidR="0088139F" w:rsidRDefault="0088139F">
      <w:pPr>
        <w:pStyle w:val="TOC1"/>
        <w:tabs>
          <w:tab w:val="left" w:pos="403"/>
        </w:tabs>
        <w:rPr>
          <w:rFonts w:ascii="Calibri" w:hAnsi="Calibri"/>
          <w:b w:val="0"/>
          <w:bCs w:val="0"/>
          <w:sz w:val="22"/>
          <w:szCs w:val="22"/>
          <w:lang w:val="tr-TR"/>
        </w:rPr>
      </w:pPr>
      <w:r>
        <w:t>3</w:t>
      </w:r>
      <w:r>
        <w:rPr>
          <w:rFonts w:ascii="Calibri" w:hAnsi="Calibri"/>
          <w:b w:val="0"/>
          <w:bCs w:val="0"/>
          <w:sz w:val="22"/>
          <w:szCs w:val="22"/>
          <w:lang w:val="tr-TR"/>
        </w:rPr>
        <w:tab/>
      </w:r>
      <w:r>
        <w:t>Terimler ve tarifler</w:t>
      </w:r>
      <w:r>
        <w:tab/>
      </w:r>
      <w:r>
        <w:fldChar w:fldCharType="begin"/>
      </w:r>
      <w:r>
        <w:instrText xml:space="preserve"> PAGEREF _Toc404090433 \h </w:instrText>
      </w:r>
      <w:ins w:id="8" w:author="fundaa" w:date="2015-01-26T11:40:00Z"/>
      <w:r>
        <w:fldChar w:fldCharType="separate"/>
      </w:r>
      <w:r>
        <w:t>1</w:t>
      </w:r>
      <w:r>
        <w:fldChar w:fldCharType="end"/>
      </w:r>
    </w:p>
    <w:p w:rsidR="0088139F" w:rsidRDefault="0088139F">
      <w:pPr>
        <w:pStyle w:val="TOC2"/>
        <w:tabs>
          <w:tab w:val="left" w:pos="880"/>
        </w:tabs>
        <w:rPr>
          <w:rFonts w:ascii="Calibri" w:eastAsia="Times New Roman" w:hAnsi="Calibri"/>
          <w:noProof/>
          <w:sz w:val="22"/>
          <w:szCs w:val="22"/>
          <w:lang w:val="tr-TR"/>
        </w:rPr>
      </w:pPr>
      <w:r>
        <w:rPr>
          <w:noProof/>
        </w:rPr>
        <w:t>3.1</w:t>
      </w:r>
      <w:r>
        <w:rPr>
          <w:rFonts w:ascii="Calibri" w:eastAsia="Times New Roman" w:hAnsi="Calibri"/>
          <w:noProof/>
          <w:sz w:val="22"/>
          <w:szCs w:val="22"/>
          <w:lang w:val="tr-TR"/>
        </w:rPr>
        <w:tab/>
      </w:r>
      <w:r>
        <w:rPr>
          <w:noProof/>
        </w:rPr>
        <w:t>Konsantre koyun yemi</w:t>
      </w:r>
      <w:r>
        <w:rPr>
          <w:noProof/>
        </w:rPr>
        <w:tab/>
      </w:r>
      <w:r>
        <w:rPr>
          <w:noProof/>
        </w:rPr>
        <w:fldChar w:fldCharType="begin"/>
      </w:r>
      <w:r>
        <w:rPr>
          <w:noProof/>
        </w:rPr>
        <w:instrText xml:space="preserve"> PAGEREF _Toc404090434 \h </w:instrText>
      </w:r>
      <w:ins w:id="9" w:author="fundaa" w:date="2015-01-26T11:40:00Z">
        <w:r>
          <w:rPr>
            <w:noProof/>
          </w:rPr>
        </w:r>
      </w:ins>
      <w:r>
        <w:rPr>
          <w:noProof/>
        </w:rPr>
        <w:fldChar w:fldCharType="separate"/>
      </w:r>
      <w:r>
        <w:rPr>
          <w:noProof/>
        </w:rPr>
        <w:t>1</w:t>
      </w:r>
      <w:r>
        <w:rPr>
          <w:noProof/>
        </w:rPr>
        <w:fldChar w:fldCharType="end"/>
      </w:r>
    </w:p>
    <w:p w:rsidR="0088139F" w:rsidRDefault="0088139F">
      <w:pPr>
        <w:pStyle w:val="TOC2"/>
        <w:tabs>
          <w:tab w:val="left" w:pos="880"/>
        </w:tabs>
        <w:rPr>
          <w:rFonts w:ascii="Calibri" w:eastAsia="Times New Roman" w:hAnsi="Calibri"/>
          <w:noProof/>
          <w:sz w:val="22"/>
          <w:szCs w:val="22"/>
          <w:lang w:val="tr-TR"/>
        </w:rPr>
      </w:pPr>
      <w:r w:rsidRPr="00756493">
        <w:rPr>
          <w:noProof/>
          <w:color w:val="000000"/>
        </w:rPr>
        <w:t>3.2</w:t>
      </w:r>
      <w:r>
        <w:rPr>
          <w:rFonts w:ascii="Calibri" w:eastAsia="Times New Roman" w:hAnsi="Calibri"/>
          <w:noProof/>
          <w:sz w:val="22"/>
          <w:szCs w:val="22"/>
          <w:lang w:val="tr-TR"/>
        </w:rPr>
        <w:tab/>
      </w:r>
      <w:r>
        <w:rPr>
          <w:noProof/>
        </w:rPr>
        <w:t>Bozulmuş yem</w:t>
      </w:r>
      <w:r>
        <w:rPr>
          <w:noProof/>
        </w:rPr>
        <w:tab/>
      </w:r>
      <w:r>
        <w:rPr>
          <w:noProof/>
        </w:rPr>
        <w:fldChar w:fldCharType="begin"/>
      </w:r>
      <w:r>
        <w:rPr>
          <w:noProof/>
        </w:rPr>
        <w:instrText xml:space="preserve"> PAGEREF _Toc404090435 \h </w:instrText>
      </w:r>
      <w:ins w:id="10" w:author="fundaa" w:date="2015-01-26T11:40:00Z">
        <w:r>
          <w:rPr>
            <w:noProof/>
          </w:rPr>
        </w:r>
      </w:ins>
      <w:r>
        <w:rPr>
          <w:noProof/>
        </w:rPr>
        <w:fldChar w:fldCharType="separate"/>
      </w:r>
      <w:r>
        <w:rPr>
          <w:noProof/>
        </w:rPr>
        <w:t>2</w:t>
      </w:r>
      <w:r>
        <w:rPr>
          <w:noProof/>
        </w:rPr>
        <w:fldChar w:fldCharType="end"/>
      </w:r>
    </w:p>
    <w:p w:rsidR="0088139F" w:rsidRDefault="0088139F">
      <w:pPr>
        <w:pStyle w:val="TOC2"/>
        <w:tabs>
          <w:tab w:val="left" w:pos="880"/>
        </w:tabs>
        <w:rPr>
          <w:rFonts w:ascii="Calibri" w:eastAsia="Times New Roman" w:hAnsi="Calibri"/>
          <w:noProof/>
          <w:sz w:val="22"/>
          <w:szCs w:val="22"/>
          <w:lang w:val="tr-TR"/>
        </w:rPr>
      </w:pPr>
      <w:r w:rsidRPr="00756493">
        <w:rPr>
          <w:noProof/>
          <w:color w:val="000000"/>
        </w:rPr>
        <w:t>3.3</w:t>
      </w:r>
      <w:r>
        <w:rPr>
          <w:rFonts w:ascii="Calibri" w:eastAsia="Times New Roman" w:hAnsi="Calibri"/>
          <w:noProof/>
          <w:sz w:val="22"/>
          <w:szCs w:val="22"/>
          <w:lang w:val="tr-TR"/>
        </w:rPr>
        <w:tab/>
      </w:r>
      <w:r>
        <w:rPr>
          <w:noProof/>
        </w:rPr>
        <w:t>Yabancı madde</w:t>
      </w:r>
      <w:r>
        <w:rPr>
          <w:noProof/>
        </w:rPr>
        <w:tab/>
      </w:r>
      <w:r>
        <w:rPr>
          <w:noProof/>
        </w:rPr>
        <w:fldChar w:fldCharType="begin"/>
      </w:r>
      <w:r>
        <w:rPr>
          <w:noProof/>
        </w:rPr>
        <w:instrText xml:space="preserve"> PAGEREF _Toc404090436 \h </w:instrText>
      </w:r>
      <w:ins w:id="11" w:author="fundaa" w:date="2015-01-26T11:40:00Z">
        <w:r>
          <w:rPr>
            <w:noProof/>
          </w:rPr>
        </w:r>
      </w:ins>
      <w:r>
        <w:rPr>
          <w:noProof/>
        </w:rPr>
        <w:fldChar w:fldCharType="separate"/>
      </w:r>
      <w:r>
        <w:rPr>
          <w:noProof/>
        </w:rPr>
        <w:t>2</w:t>
      </w:r>
      <w:r>
        <w:rPr>
          <w:noProof/>
        </w:rPr>
        <w:fldChar w:fldCharType="end"/>
      </w:r>
    </w:p>
    <w:p w:rsidR="0088139F" w:rsidRDefault="0088139F">
      <w:pPr>
        <w:pStyle w:val="TOC1"/>
        <w:tabs>
          <w:tab w:val="left" w:pos="403"/>
        </w:tabs>
        <w:rPr>
          <w:rFonts w:ascii="Calibri" w:hAnsi="Calibri"/>
          <w:b w:val="0"/>
          <w:bCs w:val="0"/>
          <w:sz w:val="22"/>
          <w:szCs w:val="22"/>
          <w:lang w:val="tr-TR"/>
        </w:rPr>
      </w:pPr>
      <w:r>
        <w:t>4</w:t>
      </w:r>
      <w:r>
        <w:rPr>
          <w:rFonts w:ascii="Calibri" w:hAnsi="Calibri"/>
          <w:b w:val="0"/>
          <w:bCs w:val="0"/>
          <w:sz w:val="22"/>
          <w:szCs w:val="22"/>
          <w:lang w:val="tr-TR"/>
        </w:rPr>
        <w:tab/>
      </w:r>
      <w:r>
        <w:t>Sınıflandırma ve özellikler</w:t>
      </w:r>
      <w:r>
        <w:tab/>
      </w:r>
      <w:r>
        <w:fldChar w:fldCharType="begin"/>
      </w:r>
      <w:r>
        <w:instrText xml:space="preserve"> PAGEREF _Toc404090437 \h </w:instrText>
      </w:r>
      <w:ins w:id="12" w:author="fundaa" w:date="2015-01-26T11:40:00Z"/>
      <w:r>
        <w:fldChar w:fldCharType="separate"/>
      </w:r>
      <w:r>
        <w:t>2</w:t>
      </w:r>
      <w:r>
        <w:fldChar w:fldCharType="end"/>
      </w:r>
    </w:p>
    <w:p w:rsidR="0088139F" w:rsidRDefault="0088139F">
      <w:pPr>
        <w:pStyle w:val="TOC2"/>
        <w:tabs>
          <w:tab w:val="left" w:pos="880"/>
        </w:tabs>
        <w:rPr>
          <w:rFonts w:ascii="Calibri" w:eastAsia="Times New Roman" w:hAnsi="Calibri"/>
          <w:noProof/>
          <w:sz w:val="22"/>
          <w:szCs w:val="22"/>
          <w:lang w:val="tr-TR"/>
        </w:rPr>
      </w:pPr>
      <w:r w:rsidRPr="00756493">
        <w:rPr>
          <w:noProof/>
        </w:rPr>
        <w:t>4.1</w:t>
      </w:r>
      <w:r>
        <w:rPr>
          <w:rFonts w:ascii="Calibri" w:eastAsia="Times New Roman" w:hAnsi="Calibri"/>
          <w:noProof/>
          <w:sz w:val="22"/>
          <w:szCs w:val="22"/>
          <w:lang w:val="tr-TR"/>
        </w:rPr>
        <w:tab/>
      </w:r>
      <w:r>
        <w:rPr>
          <w:noProof/>
        </w:rPr>
        <w:t>Sınıflandırma</w:t>
      </w:r>
      <w:r>
        <w:rPr>
          <w:noProof/>
        </w:rPr>
        <w:tab/>
      </w:r>
      <w:r>
        <w:rPr>
          <w:noProof/>
        </w:rPr>
        <w:fldChar w:fldCharType="begin"/>
      </w:r>
      <w:r>
        <w:rPr>
          <w:noProof/>
        </w:rPr>
        <w:instrText xml:space="preserve"> PAGEREF _Toc404090438 \h </w:instrText>
      </w:r>
      <w:ins w:id="13" w:author="fundaa" w:date="2015-01-26T11:40:00Z">
        <w:r>
          <w:rPr>
            <w:noProof/>
          </w:rPr>
        </w:r>
      </w:ins>
      <w:r>
        <w:rPr>
          <w:noProof/>
        </w:rPr>
        <w:fldChar w:fldCharType="separate"/>
      </w:r>
      <w:r>
        <w:rPr>
          <w:noProof/>
        </w:rPr>
        <w:t>2</w:t>
      </w:r>
      <w:r>
        <w:rPr>
          <w:noProof/>
        </w:rPr>
        <w:fldChar w:fldCharType="end"/>
      </w:r>
    </w:p>
    <w:p w:rsidR="0088139F" w:rsidRDefault="0088139F">
      <w:pPr>
        <w:pStyle w:val="TOC2"/>
        <w:tabs>
          <w:tab w:val="left" w:pos="880"/>
        </w:tabs>
        <w:rPr>
          <w:rFonts w:ascii="Calibri" w:eastAsia="Times New Roman" w:hAnsi="Calibri"/>
          <w:noProof/>
          <w:sz w:val="22"/>
          <w:szCs w:val="22"/>
          <w:lang w:val="tr-TR"/>
        </w:rPr>
      </w:pPr>
      <w:r w:rsidRPr="00756493">
        <w:rPr>
          <w:noProof/>
          <w:color w:val="000000"/>
        </w:rPr>
        <w:t>4.2</w:t>
      </w:r>
      <w:r>
        <w:rPr>
          <w:rFonts w:ascii="Calibri" w:eastAsia="Times New Roman" w:hAnsi="Calibri"/>
          <w:noProof/>
          <w:sz w:val="22"/>
          <w:szCs w:val="22"/>
          <w:lang w:val="tr-TR"/>
        </w:rPr>
        <w:tab/>
      </w:r>
      <w:r>
        <w:rPr>
          <w:noProof/>
        </w:rPr>
        <w:t>Özellikler</w:t>
      </w:r>
      <w:r>
        <w:rPr>
          <w:noProof/>
        </w:rPr>
        <w:tab/>
      </w:r>
      <w:r>
        <w:rPr>
          <w:noProof/>
        </w:rPr>
        <w:fldChar w:fldCharType="begin"/>
      </w:r>
      <w:r>
        <w:rPr>
          <w:noProof/>
        </w:rPr>
        <w:instrText xml:space="preserve"> PAGEREF _Toc404090441 \h </w:instrText>
      </w:r>
      <w:ins w:id="14" w:author="fundaa" w:date="2015-01-26T11:40:00Z">
        <w:r>
          <w:rPr>
            <w:noProof/>
          </w:rPr>
        </w:r>
      </w:ins>
      <w:r>
        <w:rPr>
          <w:noProof/>
        </w:rPr>
        <w:fldChar w:fldCharType="separate"/>
      </w:r>
      <w:r>
        <w:rPr>
          <w:noProof/>
        </w:rPr>
        <w:t>2</w:t>
      </w:r>
      <w:r>
        <w:rPr>
          <w:noProof/>
        </w:rPr>
        <w:fldChar w:fldCharType="end"/>
      </w:r>
    </w:p>
    <w:p w:rsidR="0088139F" w:rsidRDefault="0088139F">
      <w:pPr>
        <w:pStyle w:val="TOC2"/>
        <w:tabs>
          <w:tab w:val="left" w:pos="880"/>
        </w:tabs>
        <w:rPr>
          <w:rFonts w:ascii="Calibri" w:eastAsia="Times New Roman" w:hAnsi="Calibri"/>
          <w:noProof/>
          <w:sz w:val="22"/>
          <w:szCs w:val="22"/>
          <w:lang w:val="tr-TR"/>
        </w:rPr>
      </w:pPr>
      <w:r w:rsidRPr="00756493">
        <w:rPr>
          <w:noProof/>
          <w:lang w:val="tr-TR"/>
        </w:rPr>
        <w:t>4.3</w:t>
      </w:r>
      <w:r>
        <w:rPr>
          <w:rFonts w:ascii="Calibri" w:eastAsia="Times New Roman" w:hAnsi="Calibri"/>
          <w:noProof/>
          <w:sz w:val="22"/>
          <w:szCs w:val="22"/>
          <w:lang w:val="tr-TR"/>
        </w:rPr>
        <w:tab/>
      </w:r>
      <w:r w:rsidRPr="00756493">
        <w:rPr>
          <w:noProof/>
          <w:lang w:val="tr-TR"/>
        </w:rPr>
        <w:t>Toleranslar</w:t>
      </w:r>
      <w:r>
        <w:rPr>
          <w:noProof/>
        </w:rPr>
        <w:tab/>
      </w:r>
      <w:r>
        <w:rPr>
          <w:noProof/>
        </w:rPr>
        <w:fldChar w:fldCharType="begin"/>
      </w:r>
      <w:r>
        <w:rPr>
          <w:noProof/>
        </w:rPr>
        <w:instrText xml:space="preserve"> PAGEREF _Toc404090442 \h </w:instrText>
      </w:r>
      <w:ins w:id="15" w:author="fundaa" w:date="2015-01-26T11:40:00Z">
        <w:r>
          <w:rPr>
            <w:noProof/>
          </w:rPr>
        </w:r>
      </w:ins>
      <w:r>
        <w:rPr>
          <w:noProof/>
        </w:rPr>
        <w:fldChar w:fldCharType="separate"/>
      </w:r>
      <w:r>
        <w:rPr>
          <w:noProof/>
        </w:rPr>
        <w:t>2</w:t>
      </w:r>
      <w:r>
        <w:rPr>
          <w:noProof/>
        </w:rPr>
        <w:fldChar w:fldCharType="end"/>
      </w:r>
    </w:p>
    <w:p w:rsidR="0088139F" w:rsidRDefault="0088139F">
      <w:pPr>
        <w:pStyle w:val="TOC2"/>
        <w:tabs>
          <w:tab w:val="left" w:pos="880"/>
        </w:tabs>
        <w:rPr>
          <w:rFonts w:ascii="Calibri" w:eastAsia="Times New Roman" w:hAnsi="Calibri"/>
          <w:noProof/>
          <w:sz w:val="22"/>
          <w:szCs w:val="22"/>
          <w:lang w:val="tr-TR"/>
        </w:rPr>
      </w:pPr>
      <w:r w:rsidRPr="00756493">
        <w:rPr>
          <w:noProof/>
          <w:color w:val="000000"/>
        </w:rPr>
        <w:t>4.4</w:t>
      </w:r>
      <w:r>
        <w:rPr>
          <w:rFonts w:ascii="Calibri" w:eastAsia="Times New Roman" w:hAnsi="Calibri"/>
          <w:noProof/>
          <w:sz w:val="22"/>
          <w:szCs w:val="22"/>
          <w:lang w:val="tr-TR"/>
        </w:rPr>
        <w:tab/>
      </w:r>
      <w:r>
        <w:rPr>
          <w:noProof/>
        </w:rPr>
        <w:t>Özellik, muayene ve deney madde numaraları</w:t>
      </w:r>
      <w:r>
        <w:rPr>
          <w:noProof/>
        </w:rPr>
        <w:tab/>
      </w:r>
      <w:r>
        <w:rPr>
          <w:noProof/>
        </w:rPr>
        <w:fldChar w:fldCharType="begin"/>
      </w:r>
      <w:r>
        <w:rPr>
          <w:noProof/>
        </w:rPr>
        <w:instrText xml:space="preserve"> PAGEREF _Toc404090443 \h </w:instrText>
      </w:r>
      <w:ins w:id="16" w:author="fundaa" w:date="2015-01-26T11:40:00Z">
        <w:r>
          <w:rPr>
            <w:noProof/>
          </w:rPr>
        </w:r>
      </w:ins>
      <w:r>
        <w:rPr>
          <w:noProof/>
        </w:rPr>
        <w:fldChar w:fldCharType="separate"/>
      </w:r>
      <w:r>
        <w:rPr>
          <w:noProof/>
        </w:rPr>
        <w:t>3</w:t>
      </w:r>
      <w:r>
        <w:rPr>
          <w:noProof/>
        </w:rPr>
        <w:fldChar w:fldCharType="end"/>
      </w:r>
    </w:p>
    <w:p w:rsidR="0088139F" w:rsidRDefault="0088139F">
      <w:pPr>
        <w:pStyle w:val="TOC1"/>
        <w:tabs>
          <w:tab w:val="left" w:pos="403"/>
        </w:tabs>
        <w:rPr>
          <w:rFonts w:ascii="Calibri" w:hAnsi="Calibri"/>
          <w:b w:val="0"/>
          <w:bCs w:val="0"/>
          <w:sz w:val="22"/>
          <w:szCs w:val="22"/>
          <w:lang w:val="tr-TR"/>
        </w:rPr>
      </w:pPr>
      <w:r w:rsidRPr="00756493">
        <w:rPr>
          <w:color w:val="000000"/>
          <w:lang w:val="tr-TR"/>
        </w:rPr>
        <w:t>5</w:t>
      </w:r>
      <w:r>
        <w:rPr>
          <w:rFonts w:ascii="Calibri" w:hAnsi="Calibri"/>
          <w:b w:val="0"/>
          <w:bCs w:val="0"/>
          <w:sz w:val="22"/>
          <w:szCs w:val="22"/>
          <w:lang w:val="tr-TR"/>
        </w:rPr>
        <w:tab/>
      </w:r>
      <w:r w:rsidRPr="00756493">
        <w:rPr>
          <w:lang w:val="tr-TR"/>
        </w:rPr>
        <w:t>Numune alma, muayene ve deneyler</w:t>
      </w:r>
      <w:r>
        <w:tab/>
      </w:r>
      <w:r>
        <w:fldChar w:fldCharType="begin"/>
      </w:r>
      <w:r>
        <w:instrText xml:space="preserve"> PAGEREF _Toc404090444 \h </w:instrText>
      </w:r>
      <w:ins w:id="17" w:author="fundaa" w:date="2015-01-26T11:40:00Z"/>
      <w:r>
        <w:fldChar w:fldCharType="separate"/>
      </w:r>
      <w:r>
        <w:t>3</w:t>
      </w:r>
      <w:r>
        <w:fldChar w:fldCharType="end"/>
      </w:r>
    </w:p>
    <w:p w:rsidR="0088139F" w:rsidRDefault="0088139F">
      <w:pPr>
        <w:pStyle w:val="TOC2"/>
        <w:tabs>
          <w:tab w:val="left" w:pos="880"/>
        </w:tabs>
        <w:rPr>
          <w:rFonts w:ascii="Calibri" w:eastAsia="Times New Roman" w:hAnsi="Calibri"/>
          <w:noProof/>
          <w:sz w:val="22"/>
          <w:szCs w:val="22"/>
          <w:lang w:val="tr-TR"/>
        </w:rPr>
      </w:pPr>
      <w:r w:rsidRPr="00756493">
        <w:rPr>
          <w:noProof/>
          <w:color w:val="000000"/>
          <w:lang w:val="tr-TR"/>
        </w:rPr>
        <w:t>5.1</w:t>
      </w:r>
      <w:r>
        <w:rPr>
          <w:rFonts w:ascii="Calibri" w:eastAsia="Times New Roman" w:hAnsi="Calibri"/>
          <w:noProof/>
          <w:sz w:val="22"/>
          <w:szCs w:val="22"/>
          <w:lang w:val="tr-TR"/>
        </w:rPr>
        <w:tab/>
      </w:r>
      <w:r w:rsidRPr="00756493">
        <w:rPr>
          <w:noProof/>
          <w:lang w:val="tr-TR"/>
        </w:rPr>
        <w:t>Numune alma</w:t>
      </w:r>
      <w:r>
        <w:rPr>
          <w:noProof/>
        </w:rPr>
        <w:tab/>
      </w:r>
      <w:r>
        <w:rPr>
          <w:noProof/>
        </w:rPr>
        <w:fldChar w:fldCharType="begin"/>
      </w:r>
      <w:r>
        <w:rPr>
          <w:noProof/>
        </w:rPr>
        <w:instrText xml:space="preserve"> PAGEREF _Toc404090445 \h </w:instrText>
      </w:r>
      <w:ins w:id="18" w:author="fundaa" w:date="2015-01-26T11:40:00Z">
        <w:r>
          <w:rPr>
            <w:noProof/>
          </w:rPr>
        </w:r>
      </w:ins>
      <w:r>
        <w:rPr>
          <w:noProof/>
        </w:rPr>
        <w:fldChar w:fldCharType="separate"/>
      </w:r>
      <w:r>
        <w:rPr>
          <w:noProof/>
        </w:rPr>
        <w:t>3</w:t>
      </w:r>
      <w:r>
        <w:rPr>
          <w:noProof/>
        </w:rPr>
        <w:fldChar w:fldCharType="end"/>
      </w:r>
    </w:p>
    <w:p w:rsidR="0088139F" w:rsidRDefault="0088139F">
      <w:pPr>
        <w:pStyle w:val="TOC2"/>
        <w:tabs>
          <w:tab w:val="left" w:pos="880"/>
        </w:tabs>
        <w:rPr>
          <w:rFonts w:ascii="Calibri" w:eastAsia="Times New Roman" w:hAnsi="Calibri"/>
          <w:noProof/>
          <w:sz w:val="22"/>
          <w:szCs w:val="22"/>
          <w:lang w:val="tr-TR"/>
        </w:rPr>
      </w:pPr>
      <w:r w:rsidRPr="00756493">
        <w:rPr>
          <w:noProof/>
          <w:color w:val="000000"/>
          <w:lang w:val="tr-TR"/>
        </w:rPr>
        <w:t>5.2</w:t>
      </w:r>
      <w:r>
        <w:rPr>
          <w:rFonts w:ascii="Calibri" w:eastAsia="Times New Roman" w:hAnsi="Calibri"/>
          <w:noProof/>
          <w:sz w:val="22"/>
          <w:szCs w:val="22"/>
          <w:lang w:val="tr-TR"/>
        </w:rPr>
        <w:tab/>
      </w:r>
      <w:r w:rsidRPr="00756493">
        <w:rPr>
          <w:noProof/>
          <w:lang w:val="tr-TR"/>
        </w:rPr>
        <w:t>Muayeneler</w:t>
      </w:r>
      <w:r>
        <w:rPr>
          <w:noProof/>
        </w:rPr>
        <w:tab/>
      </w:r>
      <w:r>
        <w:rPr>
          <w:noProof/>
        </w:rPr>
        <w:fldChar w:fldCharType="begin"/>
      </w:r>
      <w:r>
        <w:rPr>
          <w:noProof/>
        </w:rPr>
        <w:instrText xml:space="preserve"> PAGEREF _Toc404090446 \h </w:instrText>
      </w:r>
      <w:ins w:id="19" w:author="fundaa" w:date="2015-01-26T11:40:00Z">
        <w:r>
          <w:rPr>
            <w:noProof/>
          </w:rPr>
        </w:r>
      </w:ins>
      <w:r>
        <w:rPr>
          <w:noProof/>
        </w:rPr>
        <w:fldChar w:fldCharType="separate"/>
      </w:r>
      <w:r>
        <w:rPr>
          <w:noProof/>
        </w:rPr>
        <w:t>3</w:t>
      </w:r>
      <w:r>
        <w:rPr>
          <w:noProof/>
        </w:rPr>
        <w:fldChar w:fldCharType="end"/>
      </w:r>
    </w:p>
    <w:p w:rsidR="0088139F" w:rsidRDefault="0088139F">
      <w:pPr>
        <w:pStyle w:val="TOC2"/>
        <w:tabs>
          <w:tab w:val="left" w:pos="880"/>
        </w:tabs>
        <w:rPr>
          <w:rFonts w:ascii="Calibri" w:eastAsia="Times New Roman" w:hAnsi="Calibri"/>
          <w:noProof/>
          <w:sz w:val="22"/>
          <w:szCs w:val="22"/>
          <w:lang w:val="tr-TR"/>
        </w:rPr>
      </w:pPr>
      <w:r w:rsidRPr="00756493">
        <w:rPr>
          <w:noProof/>
          <w:lang w:val="tr-TR"/>
        </w:rPr>
        <w:t>5.3</w:t>
      </w:r>
      <w:r>
        <w:rPr>
          <w:rFonts w:ascii="Calibri" w:eastAsia="Times New Roman" w:hAnsi="Calibri"/>
          <w:noProof/>
          <w:sz w:val="22"/>
          <w:szCs w:val="22"/>
          <w:lang w:val="tr-TR"/>
        </w:rPr>
        <w:tab/>
      </w:r>
      <w:r w:rsidRPr="00756493">
        <w:rPr>
          <w:noProof/>
          <w:lang w:val="tr-TR"/>
        </w:rPr>
        <w:t>Deneyler</w:t>
      </w:r>
      <w:r>
        <w:rPr>
          <w:noProof/>
        </w:rPr>
        <w:tab/>
      </w:r>
      <w:r>
        <w:rPr>
          <w:noProof/>
        </w:rPr>
        <w:fldChar w:fldCharType="begin"/>
      </w:r>
      <w:r>
        <w:rPr>
          <w:noProof/>
        </w:rPr>
        <w:instrText xml:space="preserve"> PAGEREF _Toc404090447 \h </w:instrText>
      </w:r>
      <w:ins w:id="20" w:author="fundaa" w:date="2015-01-26T11:40:00Z">
        <w:r>
          <w:rPr>
            <w:noProof/>
          </w:rPr>
        </w:r>
      </w:ins>
      <w:r>
        <w:rPr>
          <w:noProof/>
        </w:rPr>
        <w:fldChar w:fldCharType="separate"/>
      </w:r>
      <w:r>
        <w:rPr>
          <w:noProof/>
        </w:rPr>
        <w:t>3</w:t>
      </w:r>
      <w:r>
        <w:rPr>
          <w:noProof/>
        </w:rPr>
        <w:fldChar w:fldCharType="end"/>
      </w:r>
    </w:p>
    <w:p w:rsidR="0088139F" w:rsidRDefault="0088139F">
      <w:pPr>
        <w:pStyle w:val="TOC2"/>
        <w:tabs>
          <w:tab w:val="left" w:pos="880"/>
        </w:tabs>
        <w:rPr>
          <w:rFonts w:ascii="Calibri" w:eastAsia="Times New Roman" w:hAnsi="Calibri"/>
          <w:noProof/>
          <w:sz w:val="22"/>
          <w:szCs w:val="22"/>
          <w:lang w:val="tr-TR"/>
        </w:rPr>
      </w:pPr>
      <w:r w:rsidRPr="00756493">
        <w:rPr>
          <w:noProof/>
          <w:color w:val="000000"/>
        </w:rPr>
        <w:t>5.4</w:t>
      </w:r>
      <w:r>
        <w:rPr>
          <w:rFonts w:ascii="Calibri" w:eastAsia="Times New Roman" w:hAnsi="Calibri"/>
          <w:noProof/>
          <w:sz w:val="22"/>
          <w:szCs w:val="22"/>
          <w:lang w:val="tr-TR"/>
        </w:rPr>
        <w:tab/>
      </w:r>
      <w:r>
        <w:rPr>
          <w:noProof/>
        </w:rPr>
        <w:t>Değerlendirme</w:t>
      </w:r>
      <w:r>
        <w:rPr>
          <w:noProof/>
        </w:rPr>
        <w:tab/>
      </w:r>
      <w:r>
        <w:rPr>
          <w:noProof/>
        </w:rPr>
        <w:fldChar w:fldCharType="begin"/>
      </w:r>
      <w:r>
        <w:rPr>
          <w:noProof/>
        </w:rPr>
        <w:instrText xml:space="preserve"> PAGEREF _Toc404090448 \h </w:instrText>
      </w:r>
      <w:ins w:id="21" w:author="fundaa" w:date="2015-01-26T11:40:00Z">
        <w:r>
          <w:rPr>
            <w:noProof/>
          </w:rPr>
        </w:r>
      </w:ins>
      <w:r>
        <w:rPr>
          <w:noProof/>
        </w:rPr>
        <w:fldChar w:fldCharType="separate"/>
      </w:r>
      <w:r>
        <w:rPr>
          <w:noProof/>
        </w:rPr>
        <w:t>4</w:t>
      </w:r>
      <w:r>
        <w:rPr>
          <w:noProof/>
        </w:rPr>
        <w:fldChar w:fldCharType="end"/>
      </w:r>
    </w:p>
    <w:p w:rsidR="0088139F" w:rsidRDefault="0088139F">
      <w:pPr>
        <w:pStyle w:val="TOC2"/>
        <w:tabs>
          <w:tab w:val="left" w:pos="880"/>
        </w:tabs>
        <w:rPr>
          <w:rFonts w:ascii="Calibri" w:eastAsia="Times New Roman" w:hAnsi="Calibri"/>
          <w:noProof/>
          <w:sz w:val="22"/>
          <w:szCs w:val="22"/>
          <w:lang w:val="tr-TR"/>
        </w:rPr>
      </w:pPr>
      <w:r w:rsidRPr="00756493">
        <w:rPr>
          <w:noProof/>
          <w:color w:val="000000"/>
        </w:rPr>
        <w:t>5.5</w:t>
      </w:r>
      <w:r>
        <w:rPr>
          <w:rFonts w:ascii="Calibri" w:eastAsia="Times New Roman" w:hAnsi="Calibri"/>
          <w:noProof/>
          <w:sz w:val="22"/>
          <w:szCs w:val="22"/>
          <w:lang w:val="tr-TR"/>
        </w:rPr>
        <w:tab/>
      </w:r>
      <w:r>
        <w:rPr>
          <w:noProof/>
        </w:rPr>
        <w:t>Muayene ve deney raporu</w:t>
      </w:r>
      <w:r>
        <w:rPr>
          <w:noProof/>
        </w:rPr>
        <w:tab/>
      </w:r>
      <w:r>
        <w:rPr>
          <w:noProof/>
        </w:rPr>
        <w:fldChar w:fldCharType="begin"/>
      </w:r>
      <w:r>
        <w:rPr>
          <w:noProof/>
        </w:rPr>
        <w:instrText xml:space="preserve"> PAGEREF _Toc404090449 \h </w:instrText>
      </w:r>
      <w:ins w:id="22" w:author="fundaa" w:date="2015-01-26T11:40:00Z">
        <w:r>
          <w:rPr>
            <w:noProof/>
          </w:rPr>
        </w:r>
      </w:ins>
      <w:r>
        <w:rPr>
          <w:noProof/>
        </w:rPr>
        <w:fldChar w:fldCharType="separate"/>
      </w:r>
      <w:r>
        <w:rPr>
          <w:noProof/>
        </w:rPr>
        <w:t>4</w:t>
      </w:r>
      <w:r>
        <w:rPr>
          <w:noProof/>
        </w:rPr>
        <w:fldChar w:fldCharType="end"/>
      </w:r>
    </w:p>
    <w:p w:rsidR="0088139F" w:rsidRDefault="0088139F">
      <w:pPr>
        <w:pStyle w:val="TOC1"/>
        <w:tabs>
          <w:tab w:val="left" w:pos="403"/>
        </w:tabs>
        <w:rPr>
          <w:rFonts w:ascii="Calibri" w:hAnsi="Calibri"/>
          <w:b w:val="0"/>
          <w:bCs w:val="0"/>
          <w:sz w:val="22"/>
          <w:szCs w:val="22"/>
          <w:lang w:val="tr-TR"/>
        </w:rPr>
      </w:pPr>
      <w:r w:rsidRPr="00756493">
        <w:t>6</w:t>
      </w:r>
      <w:r>
        <w:rPr>
          <w:rFonts w:ascii="Calibri" w:hAnsi="Calibri"/>
          <w:b w:val="0"/>
          <w:bCs w:val="0"/>
          <w:sz w:val="22"/>
          <w:szCs w:val="22"/>
          <w:lang w:val="tr-TR"/>
        </w:rPr>
        <w:tab/>
      </w:r>
      <w:r w:rsidRPr="00756493">
        <w:t>Piyasaya arz</w:t>
      </w:r>
      <w:r>
        <w:tab/>
      </w:r>
      <w:r>
        <w:fldChar w:fldCharType="begin"/>
      </w:r>
      <w:r>
        <w:instrText xml:space="preserve"> PAGEREF _Toc404090450 \h </w:instrText>
      </w:r>
      <w:ins w:id="23" w:author="fundaa" w:date="2015-01-26T11:40:00Z"/>
      <w:r>
        <w:fldChar w:fldCharType="separate"/>
      </w:r>
      <w:r>
        <w:t>4</w:t>
      </w:r>
      <w:r>
        <w:fldChar w:fldCharType="end"/>
      </w:r>
    </w:p>
    <w:p w:rsidR="0088139F" w:rsidRDefault="0088139F">
      <w:pPr>
        <w:pStyle w:val="TOC2"/>
        <w:tabs>
          <w:tab w:val="left" w:pos="880"/>
        </w:tabs>
        <w:rPr>
          <w:rFonts w:ascii="Calibri" w:eastAsia="Times New Roman" w:hAnsi="Calibri"/>
          <w:noProof/>
          <w:sz w:val="22"/>
          <w:szCs w:val="22"/>
          <w:lang w:val="tr-TR"/>
        </w:rPr>
      </w:pPr>
      <w:r w:rsidRPr="00756493">
        <w:rPr>
          <w:noProof/>
          <w:color w:val="000000"/>
        </w:rPr>
        <w:t>6.1</w:t>
      </w:r>
      <w:r>
        <w:rPr>
          <w:rFonts w:ascii="Calibri" w:eastAsia="Times New Roman" w:hAnsi="Calibri"/>
          <w:noProof/>
          <w:sz w:val="22"/>
          <w:szCs w:val="22"/>
          <w:lang w:val="tr-TR"/>
        </w:rPr>
        <w:tab/>
      </w:r>
      <w:r>
        <w:rPr>
          <w:noProof/>
        </w:rPr>
        <w:t>Ambalajlama</w:t>
      </w:r>
      <w:r>
        <w:rPr>
          <w:noProof/>
        </w:rPr>
        <w:tab/>
      </w:r>
      <w:r>
        <w:rPr>
          <w:noProof/>
        </w:rPr>
        <w:fldChar w:fldCharType="begin"/>
      </w:r>
      <w:r>
        <w:rPr>
          <w:noProof/>
        </w:rPr>
        <w:instrText xml:space="preserve"> PAGEREF _Toc404090451 \h </w:instrText>
      </w:r>
      <w:ins w:id="24" w:author="fundaa" w:date="2015-01-26T11:40:00Z">
        <w:r>
          <w:rPr>
            <w:noProof/>
          </w:rPr>
        </w:r>
      </w:ins>
      <w:r>
        <w:rPr>
          <w:noProof/>
        </w:rPr>
        <w:fldChar w:fldCharType="separate"/>
      </w:r>
      <w:r>
        <w:rPr>
          <w:noProof/>
        </w:rPr>
        <w:t>4</w:t>
      </w:r>
      <w:r>
        <w:rPr>
          <w:noProof/>
        </w:rPr>
        <w:fldChar w:fldCharType="end"/>
      </w:r>
    </w:p>
    <w:p w:rsidR="0088139F" w:rsidRDefault="0088139F">
      <w:pPr>
        <w:pStyle w:val="TOC2"/>
        <w:tabs>
          <w:tab w:val="left" w:pos="880"/>
        </w:tabs>
        <w:rPr>
          <w:rFonts w:ascii="Calibri" w:eastAsia="Times New Roman" w:hAnsi="Calibri"/>
          <w:noProof/>
          <w:sz w:val="22"/>
          <w:szCs w:val="22"/>
          <w:lang w:val="tr-TR"/>
        </w:rPr>
      </w:pPr>
      <w:r w:rsidRPr="00756493">
        <w:rPr>
          <w:noProof/>
          <w:color w:val="000000"/>
        </w:rPr>
        <w:t>6.2</w:t>
      </w:r>
      <w:r>
        <w:rPr>
          <w:rFonts w:ascii="Calibri" w:eastAsia="Times New Roman" w:hAnsi="Calibri"/>
          <w:noProof/>
          <w:sz w:val="22"/>
          <w:szCs w:val="22"/>
          <w:lang w:val="tr-TR"/>
        </w:rPr>
        <w:tab/>
      </w:r>
      <w:r>
        <w:rPr>
          <w:noProof/>
        </w:rPr>
        <w:t>İşaretleme</w:t>
      </w:r>
      <w:r>
        <w:rPr>
          <w:noProof/>
        </w:rPr>
        <w:tab/>
      </w:r>
      <w:r>
        <w:rPr>
          <w:noProof/>
        </w:rPr>
        <w:fldChar w:fldCharType="begin"/>
      </w:r>
      <w:r>
        <w:rPr>
          <w:noProof/>
        </w:rPr>
        <w:instrText xml:space="preserve"> PAGEREF _Toc404090452 \h </w:instrText>
      </w:r>
      <w:ins w:id="25" w:author="fundaa" w:date="2015-01-26T11:40:00Z">
        <w:r>
          <w:rPr>
            <w:noProof/>
          </w:rPr>
        </w:r>
      </w:ins>
      <w:r>
        <w:rPr>
          <w:noProof/>
        </w:rPr>
        <w:fldChar w:fldCharType="separate"/>
      </w:r>
      <w:r>
        <w:rPr>
          <w:noProof/>
        </w:rPr>
        <w:t>4</w:t>
      </w:r>
      <w:r>
        <w:rPr>
          <w:noProof/>
        </w:rPr>
        <w:fldChar w:fldCharType="end"/>
      </w:r>
    </w:p>
    <w:p w:rsidR="0088139F" w:rsidRDefault="0088139F">
      <w:pPr>
        <w:pStyle w:val="TOC2"/>
        <w:tabs>
          <w:tab w:val="left" w:pos="880"/>
        </w:tabs>
        <w:rPr>
          <w:rFonts w:ascii="Calibri" w:eastAsia="Times New Roman" w:hAnsi="Calibri"/>
          <w:noProof/>
          <w:sz w:val="22"/>
          <w:szCs w:val="22"/>
          <w:lang w:val="tr-TR"/>
        </w:rPr>
      </w:pPr>
      <w:r w:rsidRPr="00756493">
        <w:rPr>
          <w:noProof/>
          <w:color w:val="000000"/>
        </w:rPr>
        <w:t>6.3</w:t>
      </w:r>
      <w:r>
        <w:rPr>
          <w:rFonts w:ascii="Calibri" w:eastAsia="Times New Roman" w:hAnsi="Calibri"/>
          <w:noProof/>
          <w:sz w:val="22"/>
          <w:szCs w:val="22"/>
          <w:lang w:val="tr-TR"/>
        </w:rPr>
        <w:tab/>
      </w:r>
      <w:r>
        <w:rPr>
          <w:noProof/>
        </w:rPr>
        <w:t>Muhafaza ve nakliye</w:t>
      </w:r>
      <w:r>
        <w:rPr>
          <w:noProof/>
        </w:rPr>
        <w:tab/>
      </w:r>
      <w:r>
        <w:rPr>
          <w:noProof/>
        </w:rPr>
        <w:fldChar w:fldCharType="begin"/>
      </w:r>
      <w:r>
        <w:rPr>
          <w:noProof/>
        </w:rPr>
        <w:instrText xml:space="preserve"> PAGEREF _Toc404090453 \h </w:instrText>
      </w:r>
      <w:ins w:id="26" w:author="fundaa" w:date="2015-01-26T11:40:00Z">
        <w:r>
          <w:rPr>
            <w:noProof/>
          </w:rPr>
        </w:r>
      </w:ins>
      <w:r>
        <w:rPr>
          <w:noProof/>
        </w:rPr>
        <w:fldChar w:fldCharType="separate"/>
      </w:r>
      <w:r>
        <w:rPr>
          <w:noProof/>
        </w:rPr>
        <w:t>5</w:t>
      </w:r>
      <w:r>
        <w:rPr>
          <w:noProof/>
        </w:rPr>
        <w:fldChar w:fldCharType="end"/>
      </w:r>
    </w:p>
    <w:p w:rsidR="0088139F" w:rsidRDefault="0088139F">
      <w:pPr>
        <w:pStyle w:val="TOC1"/>
        <w:tabs>
          <w:tab w:val="left" w:pos="403"/>
        </w:tabs>
        <w:rPr>
          <w:rFonts w:ascii="Calibri" w:hAnsi="Calibri"/>
          <w:b w:val="0"/>
          <w:bCs w:val="0"/>
          <w:sz w:val="22"/>
          <w:szCs w:val="22"/>
          <w:lang w:val="tr-TR"/>
        </w:rPr>
      </w:pPr>
      <w:r w:rsidRPr="00756493">
        <w:rPr>
          <w:color w:val="000000"/>
        </w:rPr>
        <w:t>7</w:t>
      </w:r>
      <w:r>
        <w:rPr>
          <w:rFonts w:ascii="Calibri" w:hAnsi="Calibri"/>
          <w:b w:val="0"/>
          <w:bCs w:val="0"/>
          <w:sz w:val="22"/>
          <w:szCs w:val="22"/>
          <w:lang w:val="tr-TR"/>
        </w:rPr>
        <w:tab/>
      </w:r>
      <w:r>
        <w:t>Çeşitli hükümler</w:t>
      </w:r>
      <w:r>
        <w:tab/>
      </w:r>
      <w:r>
        <w:fldChar w:fldCharType="begin"/>
      </w:r>
      <w:r>
        <w:instrText xml:space="preserve"> PAGEREF _Toc404090454 \h </w:instrText>
      </w:r>
      <w:ins w:id="27" w:author="fundaa" w:date="2015-01-26T11:40:00Z"/>
      <w:r>
        <w:fldChar w:fldCharType="separate"/>
      </w:r>
      <w:r>
        <w:t>5</w:t>
      </w:r>
      <w:r>
        <w:fldChar w:fldCharType="end"/>
      </w:r>
    </w:p>
    <w:p w:rsidR="0088139F" w:rsidRDefault="0088139F">
      <w:pPr>
        <w:pStyle w:val="TOC1"/>
        <w:rPr>
          <w:rFonts w:ascii="Calibri" w:hAnsi="Calibri"/>
          <w:b w:val="0"/>
          <w:bCs w:val="0"/>
          <w:sz w:val="22"/>
          <w:szCs w:val="22"/>
          <w:lang w:val="tr-TR"/>
        </w:rPr>
      </w:pPr>
      <w:r>
        <w:t>Yararlanılan kaynaklar</w:t>
      </w:r>
      <w:r>
        <w:tab/>
      </w:r>
      <w:r>
        <w:fldChar w:fldCharType="begin"/>
      </w:r>
      <w:r>
        <w:instrText xml:space="preserve"> PAGEREF _Toc404090455 \h </w:instrText>
      </w:r>
      <w:ins w:id="28" w:author="fundaa" w:date="2015-01-26T11:40:00Z"/>
      <w:r>
        <w:fldChar w:fldCharType="separate"/>
      </w:r>
      <w:r>
        <w:t>6</w:t>
      </w:r>
      <w:r>
        <w:fldChar w:fldCharType="end"/>
      </w:r>
    </w:p>
    <w:p w:rsidR="0088139F" w:rsidRPr="00CE1320" w:rsidRDefault="0088139F" w:rsidP="00B64CD8">
      <w:pPr>
        <w:rPr>
          <w:sz w:val="28"/>
          <w:szCs w:val="28"/>
        </w:rPr>
      </w:pPr>
      <w:r>
        <w:fldChar w:fldCharType="end"/>
      </w:r>
    </w:p>
    <w:p w:rsidR="0088139F" w:rsidRPr="00CE1320" w:rsidRDefault="0088139F" w:rsidP="00B64CD8">
      <w:pPr>
        <w:rPr>
          <w:sz w:val="28"/>
          <w:szCs w:val="28"/>
        </w:rPr>
        <w:sectPr w:rsidR="0088139F" w:rsidRPr="00CE1320" w:rsidSect="008C2259">
          <w:headerReference w:type="default" r:id="rId12"/>
          <w:pgSz w:w="11906" w:h="16838" w:code="9"/>
          <w:pgMar w:top="1418" w:right="1134" w:bottom="1134" w:left="1134" w:header="851" w:footer="851" w:gutter="0"/>
          <w:cols w:space="708"/>
          <w:docGrid w:linePitch="360"/>
        </w:sectPr>
      </w:pPr>
    </w:p>
    <w:p w:rsidR="0088139F" w:rsidRPr="00E45ABF" w:rsidRDefault="0088139F" w:rsidP="00B64CD8">
      <w:pPr>
        <w:jc w:val="center"/>
        <w:rPr>
          <w:b/>
          <w:bCs/>
          <w:sz w:val="28"/>
          <w:szCs w:val="28"/>
        </w:rPr>
      </w:pPr>
      <w:r>
        <w:rPr>
          <w:b/>
          <w:bCs/>
          <w:sz w:val="28"/>
          <w:szCs w:val="28"/>
        </w:rPr>
        <w:t>Konsantre koyun yemi</w:t>
      </w:r>
    </w:p>
    <w:p w:rsidR="0088139F" w:rsidRPr="00F21C9C" w:rsidRDefault="0088139F" w:rsidP="00B64CD8"/>
    <w:p w:rsidR="0088139F" w:rsidRPr="00F21C9C" w:rsidRDefault="0088139F" w:rsidP="00B64CD8">
      <w:pPr>
        <w:pBdr>
          <w:top w:val="single" w:sz="4" w:space="1" w:color="auto"/>
        </w:pBdr>
      </w:pPr>
    </w:p>
    <w:p w:rsidR="0088139F" w:rsidRPr="00CE1320" w:rsidRDefault="0088139F" w:rsidP="00B64CD8">
      <w:pPr>
        <w:pStyle w:val="Heading1"/>
      </w:pPr>
      <w:bookmarkStart w:id="29" w:name="_Toc228106884"/>
      <w:bookmarkStart w:id="30" w:name="_Toc347338462"/>
      <w:bookmarkStart w:id="31" w:name="_Toc349927027"/>
      <w:bookmarkStart w:id="32" w:name="_Toc404090431"/>
      <w:bookmarkStart w:id="33" w:name="_Toc184575184"/>
      <w:bookmarkStart w:id="34" w:name="_Toc187124015"/>
      <w:bookmarkStart w:id="35" w:name="_Toc187124103"/>
      <w:bookmarkStart w:id="36" w:name="_Toc187124485"/>
      <w:bookmarkStart w:id="37" w:name="_Toc264913502"/>
      <w:bookmarkStart w:id="38" w:name="_Toc266447936"/>
      <w:r w:rsidRPr="00CE1320">
        <w:t>1</w:t>
      </w:r>
      <w:r w:rsidRPr="00CE1320">
        <w:tab/>
        <w:t>Kapsam</w:t>
      </w:r>
      <w:bookmarkEnd w:id="29"/>
      <w:bookmarkEnd w:id="30"/>
      <w:bookmarkEnd w:id="31"/>
      <w:bookmarkEnd w:id="32"/>
    </w:p>
    <w:p w:rsidR="0088139F" w:rsidRDefault="0088139F" w:rsidP="007428DE">
      <w:pPr>
        <w:jc w:val="both"/>
      </w:pPr>
      <w:r w:rsidRPr="00D7471F">
        <w:t xml:space="preserve">Bu standard, </w:t>
      </w:r>
      <w:r>
        <w:t>konsantre koyun yeminin tarif, sınıflandırma ve özellikleri, numune alma, muayene ve deneyleri ile piyasaya arz hususlarını kapsar.</w:t>
      </w:r>
      <w:bookmarkEnd w:id="33"/>
      <w:bookmarkEnd w:id="34"/>
      <w:bookmarkEnd w:id="35"/>
      <w:bookmarkEnd w:id="36"/>
      <w:bookmarkEnd w:id="37"/>
      <w:bookmarkEnd w:id="38"/>
    </w:p>
    <w:p w:rsidR="0088139F" w:rsidRPr="00CE1320" w:rsidRDefault="0088139F" w:rsidP="00B64CD8"/>
    <w:p w:rsidR="0088139F" w:rsidRPr="00F73C97" w:rsidRDefault="0088139F" w:rsidP="00B64CD8">
      <w:pPr>
        <w:pStyle w:val="Heading1"/>
        <w:rPr>
          <w:lang w:val="tr-TR"/>
        </w:rPr>
      </w:pPr>
      <w:bookmarkStart w:id="39" w:name="_Toc264913503"/>
      <w:bookmarkStart w:id="40" w:name="_Toc266447937"/>
      <w:bookmarkStart w:id="41" w:name="_Toc349927028"/>
      <w:bookmarkStart w:id="42" w:name="_Toc404090432"/>
      <w:bookmarkStart w:id="43" w:name="_Toc184575185"/>
      <w:bookmarkStart w:id="44" w:name="_Toc187124016"/>
      <w:bookmarkStart w:id="45" w:name="_Toc187124104"/>
      <w:bookmarkStart w:id="46" w:name="_Toc187124486"/>
      <w:r w:rsidRPr="00CE1320">
        <w:t>2</w:t>
      </w:r>
      <w:r w:rsidRPr="00CE1320">
        <w:tab/>
      </w:r>
      <w:bookmarkStart w:id="47" w:name="_Toc232251364"/>
      <w:bookmarkStart w:id="48" w:name="_Toc232407717"/>
      <w:bookmarkStart w:id="49" w:name="_Toc98778017"/>
      <w:bookmarkStart w:id="50" w:name="_Toc189919363"/>
      <w:r w:rsidRPr="00F73C97">
        <w:rPr>
          <w:lang w:val="tr-TR"/>
        </w:rPr>
        <w:t>Atıf</w:t>
      </w:r>
      <w:r>
        <w:rPr>
          <w:lang w:val="tr-TR"/>
        </w:rPr>
        <w:t xml:space="preserve"> </w:t>
      </w:r>
      <w:r w:rsidRPr="00F73C97">
        <w:rPr>
          <w:lang w:val="tr-TR"/>
        </w:rPr>
        <w:t>yapılan standard</w:t>
      </w:r>
      <w:r>
        <w:rPr>
          <w:lang w:val="tr-TR"/>
        </w:rPr>
        <w:t>lar</w:t>
      </w:r>
      <w:r w:rsidRPr="00F73C97">
        <w:rPr>
          <w:lang w:val="tr-TR"/>
        </w:rPr>
        <w:t xml:space="preserve"> ve/veya</w:t>
      </w:r>
      <w:r>
        <w:rPr>
          <w:lang w:val="tr-TR"/>
        </w:rPr>
        <w:t xml:space="preserve"> </w:t>
      </w:r>
      <w:r w:rsidRPr="00F73C97">
        <w:rPr>
          <w:lang w:val="tr-TR"/>
        </w:rPr>
        <w:t>dokümanlar</w:t>
      </w:r>
      <w:bookmarkEnd w:id="39"/>
      <w:bookmarkEnd w:id="40"/>
      <w:bookmarkEnd w:id="41"/>
      <w:bookmarkEnd w:id="47"/>
      <w:bookmarkEnd w:id="48"/>
      <w:bookmarkEnd w:id="49"/>
      <w:bookmarkEnd w:id="50"/>
      <w:bookmarkEnd w:id="42"/>
    </w:p>
    <w:p w:rsidR="0088139F" w:rsidRDefault="0088139F" w:rsidP="00B64CD8">
      <w:pPr>
        <w:tabs>
          <w:tab w:val="left" w:pos="1000"/>
        </w:tabs>
        <w:adjustRightInd w:val="0"/>
        <w:jc w:val="both"/>
      </w:pPr>
      <w:r w:rsidRPr="007647ED">
        <w:t>Bu standar</w:t>
      </w:r>
      <w:r>
        <w:t>dd</w:t>
      </w:r>
      <w:r w:rsidRPr="007647ED">
        <w:t>a diğer standard ve/veya dokümanlara atıf yapılmaktadır. Bu atıflar metin içerisinde uygun yerlerde belirtilmiştir. Atıf yapılan standard ve/veya dokümanlar aşağıda</w:t>
      </w:r>
      <w:r>
        <w:t>ki</w:t>
      </w:r>
      <w:r w:rsidRPr="007647ED">
        <w:t xml:space="preserve"> listede verilmiştir.</w:t>
      </w:r>
    </w:p>
    <w:p w:rsidR="0088139F" w:rsidRDefault="0088139F" w:rsidP="00B64CD8">
      <w:pPr>
        <w:tabs>
          <w:tab w:val="left" w:pos="1000"/>
        </w:tabs>
        <w:adjustRightInd w:val="0"/>
        <w:jc w:val="both"/>
      </w:pPr>
    </w:p>
    <w:tbl>
      <w:tblPr>
        <w:tblW w:w="9952"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329"/>
        <w:gridCol w:w="3900"/>
        <w:gridCol w:w="4723"/>
      </w:tblGrid>
      <w:tr w:rsidR="0088139F" w:rsidRPr="007678A1">
        <w:trPr>
          <w:trHeight w:val="343"/>
        </w:trPr>
        <w:tc>
          <w:tcPr>
            <w:tcW w:w="1329" w:type="dxa"/>
            <w:shd w:val="clear" w:color="auto" w:fill="FFFFFF"/>
            <w:vAlign w:val="center"/>
          </w:tcPr>
          <w:p w:rsidR="0088139F" w:rsidRPr="00B029A2" w:rsidRDefault="0088139F" w:rsidP="00432893">
            <w:pPr>
              <w:pStyle w:val="BodyTextIndent2"/>
              <w:spacing w:after="0"/>
              <w:jc w:val="center"/>
              <w:rPr>
                <w:b/>
                <w:bCs/>
              </w:rPr>
            </w:pPr>
            <w:r w:rsidRPr="00B029A2">
              <w:rPr>
                <w:b/>
                <w:bCs/>
              </w:rPr>
              <w:t>TS No</w:t>
            </w:r>
          </w:p>
        </w:tc>
        <w:tc>
          <w:tcPr>
            <w:tcW w:w="3900" w:type="dxa"/>
            <w:shd w:val="clear" w:color="auto" w:fill="FFFFFF"/>
            <w:vAlign w:val="center"/>
          </w:tcPr>
          <w:p w:rsidR="0088139F" w:rsidRPr="00B029A2" w:rsidRDefault="0088139F" w:rsidP="00432893">
            <w:pPr>
              <w:pStyle w:val="BodyTextIndent2"/>
              <w:spacing w:after="0"/>
              <w:jc w:val="center"/>
              <w:rPr>
                <w:b/>
                <w:bCs/>
              </w:rPr>
            </w:pPr>
            <w:r w:rsidRPr="00B029A2">
              <w:rPr>
                <w:b/>
                <w:bCs/>
              </w:rPr>
              <w:t>Türkçe Adı</w:t>
            </w:r>
          </w:p>
        </w:tc>
        <w:tc>
          <w:tcPr>
            <w:tcW w:w="4723" w:type="dxa"/>
            <w:shd w:val="clear" w:color="auto" w:fill="FFFFFF"/>
            <w:vAlign w:val="center"/>
          </w:tcPr>
          <w:p w:rsidR="0088139F" w:rsidRPr="00B029A2" w:rsidRDefault="0088139F" w:rsidP="00432893">
            <w:pPr>
              <w:pStyle w:val="BodyTextIndent2"/>
              <w:spacing w:after="0"/>
              <w:jc w:val="center"/>
              <w:rPr>
                <w:b/>
                <w:bCs/>
              </w:rPr>
            </w:pPr>
            <w:r w:rsidRPr="00B029A2">
              <w:rPr>
                <w:b/>
                <w:bCs/>
              </w:rPr>
              <w:t>İngilizce Adı</w:t>
            </w:r>
          </w:p>
        </w:tc>
      </w:tr>
      <w:tr w:rsidR="0088139F" w:rsidRPr="007678A1">
        <w:trPr>
          <w:trHeight w:val="340"/>
        </w:trPr>
        <w:tc>
          <w:tcPr>
            <w:tcW w:w="1329" w:type="dxa"/>
            <w:shd w:val="clear" w:color="auto" w:fill="FFFFFF"/>
          </w:tcPr>
          <w:p w:rsidR="0088139F" w:rsidRPr="00B029A2" w:rsidRDefault="0088139F" w:rsidP="00612C27">
            <w:pPr>
              <w:pStyle w:val="Header"/>
              <w:tabs>
                <w:tab w:val="clear" w:pos="4536"/>
                <w:tab w:val="clear" w:pos="9072"/>
              </w:tabs>
              <w:rPr>
                <w:color w:val="000000"/>
              </w:rPr>
            </w:pPr>
            <w:r w:rsidRPr="00B029A2">
              <w:rPr>
                <w:color w:val="000000"/>
              </w:rPr>
              <w:t>TS 545</w:t>
            </w:r>
          </w:p>
        </w:tc>
        <w:tc>
          <w:tcPr>
            <w:tcW w:w="3900" w:type="dxa"/>
            <w:shd w:val="clear" w:color="auto" w:fill="FFFFFF"/>
          </w:tcPr>
          <w:p w:rsidR="0088139F" w:rsidRPr="00B029A2" w:rsidRDefault="0088139F" w:rsidP="00612C27">
            <w:pPr>
              <w:pStyle w:val="Header"/>
              <w:tabs>
                <w:tab w:val="clear" w:pos="4536"/>
                <w:tab w:val="clear" w:pos="9072"/>
              </w:tabs>
              <w:jc w:val="both"/>
              <w:rPr>
                <w:color w:val="000000"/>
              </w:rPr>
            </w:pPr>
            <w:r w:rsidRPr="00B029A2">
              <w:rPr>
                <w:color w:val="000000"/>
              </w:rPr>
              <w:t>Ayarlı çözeltilerin hazırlanması</w:t>
            </w:r>
          </w:p>
        </w:tc>
        <w:tc>
          <w:tcPr>
            <w:tcW w:w="4723" w:type="dxa"/>
            <w:shd w:val="clear" w:color="auto" w:fill="FFFFFF"/>
          </w:tcPr>
          <w:p w:rsidR="0088139F" w:rsidRPr="00B029A2" w:rsidRDefault="0088139F" w:rsidP="00612C27">
            <w:pPr>
              <w:pStyle w:val="Header"/>
              <w:tabs>
                <w:tab w:val="clear" w:pos="4536"/>
                <w:tab w:val="clear" w:pos="9072"/>
              </w:tabs>
              <w:jc w:val="both"/>
              <w:rPr>
                <w:color w:val="000000"/>
              </w:rPr>
            </w:pPr>
            <w:r w:rsidRPr="00B029A2">
              <w:rPr>
                <w:color w:val="000000"/>
              </w:rPr>
              <w:t>Preparation of standard solutions for volumetric analysis</w:t>
            </w:r>
          </w:p>
        </w:tc>
      </w:tr>
      <w:tr w:rsidR="0088139F" w:rsidRPr="007678A1">
        <w:trPr>
          <w:trHeight w:val="340"/>
        </w:trPr>
        <w:tc>
          <w:tcPr>
            <w:tcW w:w="1329" w:type="dxa"/>
            <w:shd w:val="clear" w:color="auto" w:fill="FFFFFF"/>
          </w:tcPr>
          <w:p w:rsidR="0088139F" w:rsidRPr="00B029A2" w:rsidRDefault="0088139F" w:rsidP="00612C27">
            <w:pPr>
              <w:pStyle w:val="Header"/>
              <w:tabs>
                <w:tab w:val="clear" w:pos="4536"/>
                <w:tab w:val="clear" w:pos="9072"/>
              </w:tabs>
              <w:rPr>
                <w:color w:val="000000"/>
              </w:rPr>
            </w:pPr>
            <w:r w:rsidRPr="00B029A2">
              <w:rPr>
                <w:color w:val="000000"/>
              </w:rPr>
              <w:t>TS 2104</w:t>
            </w:r>
          </w:p>
        </w:tc>
        <w:tc>
          <w:tcPr>
            <w:tcW w:w="3900" w:type="dxa"/>
            <w:shd w:val="clear" w:color="auto" w:fill="FFFFFF"/>
          </w:tcPr>
          <w:p w:rsidR="0088139F" w:rsidRPr="00B029A2" w:rsidRDefault="0088139F" w:rsidP="00612C27">
            <w:pPr>
              <w:pStyle w:val="Header"/>
              <w:tabs>
                <w:tab w:val="clear" w:pos="4536"/>
                <w:tab w:val="clear" w:pos="9072"/>
              </w:tabs>
              <w:jc w:val="both"/>
              <w:rPr>
                <w:color w:val="000000"/>
              </w:rPr>
            </w:pPr>
            <w:r w:rsidRPr="00B029A2">
              <w:rPr>
                <w:color w:val="000000"/>
              </w:rPr>
              <w:t>Belirteçler - Belirteç çözeltileri hazırlama yöntemleri</w:t>
            </w:r>
          </w:p>
        </w:tc>
        <w:tc>
          <w:tcPr>
            <w:tcW w:w="4723" w:type="dxa"/>
            <w:shd w:val="clear" w:color="auto" w:fill="FFFFFF"/>
          </w:tcPr>
          <w:p w:rsidR="0088139F" w:rsidRPr="00B029A2" w:rsidRDefault="0088139F" w:rsidP="00612C27">
            <w:pPr>
              <w:pStyle w:val="Header"/>
              <w:tabs>
                <w:tab w:val="clear" w:pos="4536"/>
                <w:tab w:val="clear" w:pos="9072"/>
              </w:tabs>
              <w:jc w:val="both"/>
              <w:rPr>
                <w:color w:val="000000"/>
              </w:rPr>
            </w:pPr>
            <w:r w:rsidRPr="00B029A2">
              <w:rPr>
                <w:color w:val="000000"/>
              </w:rPr>
              <w:t>İndicators - Methods of preparation of indicator solutions</w:t>
            </w:r>
          </w:p>
        </w:tc>
      </w:tr>
      <w:tr w:rsidR="0088139F" w:rsidRPr="007678A1">
        <w:trPr>
          <w:trHeight w:val="340"/>
        </w:trPr>
        <w:tc>
          <w:tcPr>
            <w:tcW w:w="1329" w:type="dxa"/>
            <w:shd w:val="clear" w:color="auto" w:fill="FFFFFF"/>
          </w:tcPr>
          <w:p w:rsidR="0088139F" w:rsidRPr="00B029A2" w:rsidRDefault="0088139F" w:rsidP="00612C27">
            <w:pPr>
              <w:pStyle w:val="Header"/>
              <w:tabs>
                <w:tab w:val="clear" w:pos="4536"/>
                <w:tab w:val="clear" w:pos="9072"/>
              </w:tabs>
              <w:rPr>
                <w:color w:val="000000"/>
              </w:rPr>
            </w:pPr>
            <w:r w:rsidRPr="00B029A2">
              <w:rPr>
                <w:color w:val="000000"/>
              </w:rPr>
              <w:t>TS 2947 EN ISO 658</w:t>
            </w:r>
          </w:p>
        </w:tc>
        <w:tc>
          <w:tcPr>
            <w:tcW w:w="3900" w:type="dxa"/>
            <w:shd w:val="clear" w:color="auto" w:fill="FFFFFF"/>
          </w:tcPr>
          <w:p w:rsidR="0088139F" w:rsidRPr="00B029A2" w:rsidRDefault="0088139F" w:rsidP="00612C27">
            <w:pPr>
              <w:pStyle w:val="Header"/>
              <w:tabs>
                <w:tab w:val="clear" w:pos="4536"/>
                <w:tab w:val="clear" w:pos="9072"/>
              </w:tabs>
              <w:jc w:val="both"/>
              <w:rPr>
                <w:color w:val="000000"/>
              </w:rPr>
            </w:pPr>
            <w:r w:rsidRPr="00B029A2">
              <w:rPr>
                <w:color w:val="000000"/>
              </w:rPr>
              <w:t>Yağlı tohumlar - Yabancı madde muhtevasının tayini</w:t>
            </w:r>
          </w:p>
        </w:tc>
        <w:tc>
          <w:tcPr>
            <w:tcW w:w="4723" w:type="dxa"/>
            <w:shd w:val="clear" w:color="auto" w:fill="FFFFFF"/>
          </w:tcPr>
          <w:p w:rsidR="0088139F" w:rsidRPr="00B029A2" w:rsidRDefault="0088139F" w:rsidP="00612C27">
            <w:pPr>
              <w:pStyle w:val="Header"/>
              <w:tabs>
                <w:tab w:val="clear" w:pos="4536"/>
                <w:tab w:val="clear" w:pos="9072"/>
              </w:tabs>
              <w:jc w:val="both"/>
              <w:rPr>
                <w:color w:val="000000"/>
              </w:rPr>
            </w:pPr>
            <w:r w:rsidRPr="00B029A2">
              <w:rPr>
                <w:color w:val="000000"/>
              </w:rPr>
              <w:t>Oilseeds - Determination of impurities content</w:t>
            </w:r>
          </w:p>
        </w:tc>
      </w:tr>
      <w:tr w:rsidR="0088139F" w:rsidRPr="007678A1">
        <w:trPr>
          <w:trHeight w:val="340"/>
        </w:trPr>
        <w:tc>
          <w:tcPr>
            <w:tcW w:w="1329" w:type="dxa"/>
            <w:shd w:val="clear" w:color="auto" w:fill="FFFFFF"/>
          </w:tcPr>
          <w:p w:rsidR="0088139F" w:rsidRPr="00B029A2" w:rsidRDefault="0088139F" w:rsidP="00612C27">
            <w:pPr>
              <w:pStyle w:val="Header"/>
              <w:tabs>
                <w:tab w:val="clear" w:pos="4536"/>
                <w:tab w:val="clear" w:pos="9072"/>
              </w:tabs>
              <w:rPr>
                <w:color w:val="000000"/>
              </w:rPr>
            </w:pPr>
            <w:r w:rsidRPr="00B029A2">
              <w:rPr>
                <w:color w:val="000000"/>
              </w:rPr>
              <w:t>TS EN ISO 3696</w:t>
            </w:r>
          </w:p>
        </w:tc>
        <w:tc>
          <w:tcPr>
            <w:tcW w:w="3900" w:type="dxa"/>
            <w:shd w:val="clear" w:color="auto" w:fill="FFFFFF"/>
          </w:tcPr>
          <w:p w:rsidR="0088139F" w:rsidRPr="00B029A2" w:rsidRDefault="0088139F" w:rsidP="00612C27">
            <w:pPr>
              <w:pStyle w:val="Header"/>
              <w:tabs>
                <w:tab w:val="clear" w:pos="4536"/>
                <w:tab w:val="clear" w:pos="9072"/>
              </w:tabs>
              <w:jc w:val="both"/>
              <w:rPr>
                <w:color w:val="000000"/>
              </w:rPr>
            </w:pPr>
            <w:r w:rsidRPr="00B029A2">
              <w:rPr>
                <w:color w:val="000000"/>
              </w:rPr>
              <w:t>Su - Analitik laboratuvarında kullanılan - Özellikler ve deney metotları</w:t>
            </w:r>
          </w:p>
        </w:tc>
        <w:tc>
          <w:tcPr>
            <w:tcW w:w="4723" w:type="dxa"/>
            <w:shd w:val="clear" w:color="auto" w:fill="FFFFFF"/>
          </w:tcPr>
          <w:p w:rsidR="0088139F" w:rsidRPr="00B029A2" w:rsidRDefault="0088139F" w:rsidP="00612C27">
            <w:pPr>
              <w:pStyle w:val="Header"/>
              <w:tabs>
                <w:tab w:val="clear" w:pos="4536"/>
                <w:tab w:val="clear" w:pos="9072"/>
              </w:tabs>
              <w:jc w:val="both"/>
              <w:rPr>
                <w:color w:val="000000"/>
              </w:rPr>
            </w:pPr>
            <w:r w:rsidRPr="00B029A2">
              <w:rPr>
                <w:color w:val="000000"/>
              </w:rPr>
              <w:t>Water for analytical laboratory use - Specification and test methods</w:t>
            </w:r>
          </w:p>
        </w:tc>
      </w:tr>
      <w:tr w:rsidR="0088139F" w:rsidRPr="007678A1">
        <w:trPr>
          <w:trHeight w:val="340"/>
        </w:trPr>
        <w:tc>
          <w:tcPr>
            <w:tcW w:w="1329" w:type="dxa"/>
            <w:shd w:val="clear" w:color="auto" w:fill="FFFFFF"/>
          </w:tcPr>
          <w:p w:rsidR="0088139F" w:rsidRPr="00B029A2" w:rsidRDefault="0088139F" w:rsidP="00612C27">
            <w:pPr>
              <w:pStyle w:val="Header"/>
              <w:tabs>
                <w:tab w:val="clear" w:pos="4536"/>
                <w:tab w:val="clear" w:pos="9072"/>
              </w:tabs>
              <w:rPr>
                <w:color w:val="000000"/>
              </w:rPr>
            </w:pPr>
            <w:r w:rsidRPr="00B029A2">
              <w:rPr>
                <w:color w:val="000000"/>
              </w:rPr>
              <w:t>TS 5526 EN ISO 6497</w:t>
            </w:r>
          </w:p>
        </w:tc>
        <w:tc>
          <w:tcPr>
            <w:tcW w:w="3900" w:type="dxa"/>
            <w:shd w:val="clear" w:color="auto" w:fill="FFFFFF"/>
          </w:tcPr>
          <w:p w:rsidR="0088139F" w:rsidRPr="00B029A2" w:rsidRDefault="0088139F" w:rsidP="00612C27">
            <w:pPr>
              <w:pStyle w:val="Header"/>
              <w:tabs>
                <w:tab w:val="clear" w:pos="4536"/>
                <w:tab w:val="clear" w:pos="9072"/>
              </w:tabs>
              <w:rPr>
                <w:color w:val="000000"/>
              </w:rPr>
            </w:pPr>
            <w:r w:rsidRPr="00B029A2">
              <w:rPr>
                <w:color w:val="000000"/>
              </w:rPr>
              <w:t>Hayvan yemleri – Numune alma</w:t>
            </w:r>
          </w:p>
        </w:tc>
        <w:tc>
          <w:tcPr>
            <w:tcW w:w="4723" w:type="dxa"/>
            <w:shd w:val="clear" w:color="auto" w:fill="FFFFFF"/>
          </w:tcPr>
          <w:p w:rsidR="0088139F" w:rsidRPr="00B029A2" w:rsidRDefault="0088139F" w:rsidP="00612C27">
            <w:pPr>
              <w:pStyle w:val="Header"/>
              <w:tabs>
                <w:tab w:val="clear" w:pos="4536"/>
                <w:tab w:val="clear" w:pos="9072"/>
              </w:tabs>
              <w:jc w:val="both"/>
              <w:rPr>
                <w:color w:val="000000"/>
              </w:rPr>
            </w:pPr>
            <w:r w:rsidRPr="00B029A2">
              <w:rPr>
                <w:color w:val="000000"/>
              </w:rPr>
              <w:t>Animal feeding stuffs - Sampling</w:t>
            </w:r>
          </w:p>
        </w:tc>
      </w:tr>
      <w:tr w:rsidR="0088139F" w:rsidRPr="007678A1">
        <w:trPr>
          <w:trHeight w:val="340"/>
        </w:trPr>
        <w:tc>
          <w:tcPr>
            <w:tcW w:w="1329" w:type="dxa"/>
            <w:shd w:val="clear" w:color="auto" w:fill="FFFFFF"/>
          </w:tcPr>
          <w:p w:rsidR="0088139F" w:rsidRPr="00B029A2" w:rsidRDefault="0088139F" w:rsidP="00612C27">
            <w:pPr>
              <w:pStyle w:val="Header"/>
              <w:tabs>
                <w:tab w:val="clear" w:pos="4536"/>
                <w:tab w:val="clear" w:pos="9072"/>
              </w:tabs>
              <w:rPr>
                <w:color w:val="000000"/>
              </w:rPr>
            </w:pPr>
            <w:r w:rsidRPr="00B029A2">
              <w:rPr>
                <w:color w:val="000000"/>
              </w:rPr>
              <w:t>TS 5547</w:t>
            </w:r>
          </w:p>
        </w:tc>
        <w:tc>
          <w:tcPr>
            <w:tcW w:w="3900" w:type="dxa"/>
            <w:shd w:val="clear" w:color="auto" w:fill="FFFFFF"/>
          </w:tcPr>
          <w:p w:rsidR="0088139F" w:rsidRPr="00B029A2" w:rsidRDefault="0088139F" w:rsidP="00612C27">
            <w:pPr>
              <w:pStyle w:val="Header"/>
              <w:tabs>
                <w:tab w:val="clear" w:pos="4536"/>
                <w:tab w:val="clear" w:pos="9072"/>
              </w:tabs>
              <w:jc w:val="both"/>
              <w:rPr>
                <w:color w:val="000000"/>
              </w:rPr>
            </w:pPr>
            <w:r w:rsidRPr="00B029A2">
              <w:rPr>
                <w:color w:val="000000"/>
              </w:rPr>
              <w:t>Hayvan yemleri - Kalsiyum tayini (titrasyon ve atomik absorbsiyon metotları)</w:t>
            </w:r>
          </w:p>
        </w:tc>
        <w:tc>
          <w:tcPr>
            <w:tcW w:w="4723" w:type="dxa"/>
            <w:shd w:val="clear" w:color="auto" w:fill="FFFFFF"/>
          </w:tcPr>
          <w:p w:rsidR="0088139F" w:rsidRPr="00B029A2" w:rsidRDefault="0088139F" w:rsidP="00612C27">
            <w:pPr>
              <w:pStyle w:val="Header"/>
              <w:tabs>
                <w:tab w:val="clear" w:pos="4536"/>
                <w:tab w:val="clear" w:pos="9072"/>
              </w:tabs>
              <w:jc w:val="both"/>
              <w:rPr>
                <w:color w:val="000000"/>
              </w:rPr>
            </w:pPr>
            <w:r w:rsidRPr="00B029A2">
              <w:rPr>
                <w:color w:val="000000"/>
              </w:rPr>
              <w:t>Animal feeding stuffs - Determination of calcium content (Titration and atomic absorbsion spectrophotometric method)</w:t>
            </w:r>
          </w:p>
        </w:tc>
      </w:tr>
      <w:tr w:rsidR="0088139F" w:rsidRPr="007678A1">
        <w:trPr>
          <w:trHeight w:val="340"/>
        </w:trPr>
        <w:tc>
          <w:tcPr>
            <w:tcW w:w="1329" w:type="dxa"/>
            <w:shd w:val="clear" w:color="auto" w:fill="FFFFFF"/>
          </w:tcPr>
          <w:p w:rsidR="0088139F" w:rsidRPr="00B029A2" w:rsidRDefault="0088139F" w:rsidP="00612C27">
            <w:pPr>
              <w:pStyle w:val="Header"/>
              <w:tabs>
                <w:tab w:val="clear" w:pos="4536"/>
                <w:tab w:val="clear" w:pos="9072"/>
              </w:tabs>
              <w:rPr>
                <w:color w:val="000000"/>
              </w:rPr>
            </w:pPr>
            <w:r w:rsidRPr="00B029A2">
              <w:rPr>
                <w:color w:val="000000"/>
              </w:rPr>
              <w:t>TS 5661</w:t>
            </w:r>
          </w:p>
        </w:tc>
        <w:tc>
          <w:tcPr>
            <w:tcW w:w="3900" w:type="dxa"/>
            <w:shd w:val="clear" w:color="auto" w:fill="FFFFFF"/>
          </w:tcPr>
          <w:p w:rsidR="0088139F" w:rsidRPr="00B029A2" w:rsidRDefault="0088139F" w:rsidP="00612C27">
            <w:pPr>
              <w:pStyle w:val="Header"/>
              <w:tabs>
                <w:tab w:val="clear" w:pos="4536"/>
                <w:tab w:val="clear" w:pos="9072"/>
              </w:tabs>
              <w:jc w:val="both"/>
              <w:rPr>
                <w:color w:val="000000"/>
              </w:rPr>
            </w:pPr>
            <w:r w:rsidRPr="00B029A2">
              <w:rPr>
                <w:color w:val="000000"/>
              </w:rPr>
              <w:t>Hayvan yemleri - Toplam fosfor tayini-Titrimetrik metot</w:t>
            </w:r>
          </w:p>
        </w:tc>
        <w:tc>
          <w:tcPr>
            <w:tcW w:w="4723" w:type="dxa"/>
            <w:shd w:val="clear" w:color="auto" w:fill="FFFFFF"/>
          </w:tcPr>
          <w:p w:rsidR="0088139F" w:rsidRPr="00B029A2" w:rsidRDefault="0088139F" w:rsidP="00612C27">
            <w:pPr>
              <w:pStyle w:val="Header"/>
              <w:tabs>
                <w:tab w:val="clear" w:pos="4536"/>
                <w:tab w:val="clear" w:pos="9072"/>
              </w:tabs>
              <w:jc w:val="both"/>
              <w:rPr>
                <w:color w:val="000000"/>
              </w:rPr>
            </w:pPr>
            <w:r w:rsidRPr="00B029A2">
              <w:rPr>
                <w:color w:val="000000"/>
              </w:rPr>
              <w:t xml:space="preserve">Animal feeds - Determination </w:t>
            </w:r>
            <w:r w:rsidRPr="00B029A2">
              <w:rPr>
                <w:color w:val="000000"/>
                <w:lang w:eastAsia="en-US"/>
              </w:rPr>
              <w:t>of Phosphorus - Titrimetric Method</w:t>
            </w:r>
          </w:p>
        </w:tc>
      </w:tr>
      <w:tr w:rsidR="0088139F" w:rsidRPr="007678A1">
        <w:trPr>
          <w:trHeight w:val="340"/>
        </w:trPr>
        <w:tc>
          <w:tcPr>
            <w:tcW w:w="1329" w:type="dxa"/>
            <w:shd w:val="clear" w:color="auto" w:fill="FFFFFF"/>
          </w:tcPr>
          <w:p w:rsidR="0088139F" w:rsidRPr="00B029A2" w:rsidRDefault="0088139F" w:rsidP="00612C27">
            <w:pPr>
              <w:pStyle w:val="Header"/>
              <w:tabs>
                <w:tab w:val="clear" w:pos="4536"/>
                <w:tab w:val="clear" w:pos="9072"/>
              </w:tabs>
              <w:rPr>
                <w:color w:val="000000"/>
              </w:rPr>
            </w:pPr>
            <w:r w:rsidRPr="00B029A2">
              <w:t>TS 5672</w:t>
            </w:r>
          </w:p>
        </w:tc>
        <w:tc>
          <w:tcPr>
            <w:tcW w:w="3900" w:type="dxa"/>
            <w:shd w:val="clear" w:color="auto" w:fill="FFFFFF"/>
          </w:tcPr>
          <w:p w:rsidR="0088139F" w:rsidRPr="00B029A2" w:rsidRDefault="0088139F" w:rsidP="00612C27">
            <w:pPr>
              <w:pStyle w:val="Header"/>
              <w:tabs>
                <w:tab w:val="clear" w:pos="4536"/>
                <w:tab w:val="clear" w:pos="9072"/>
              </w:tabs>
              <w:jc w:val="both"/>
              <w:rPr>
                <w:color w:val="000000"/>
              </w:rPr>
            </w:pPr>
            <w:r w:rsidRPr="00B029A2">
              <w:rPr>
                <w:color w:val="000000"/>
              </w:rPr>
              <w:t xml:space="preserve">Hayvan yemleri - </w:t>
            </w:r>
            <w:r w:rsidRPr="00B029A2">
              <w:t>Sodyum tayini alevfotometrik metot</w:t>
            </w:r>
          </w:p>
        </w:tc>
        <w:tc>
          <w:tcPr>
            <w:tcW w:w="4723" w:type="dxa"/>
            <w:shd w:val="clear" w:color="auto" w:fill="FFFFFF"/>
          </w:tcPr>
          <w:p w:rsidR="0088139F" w:rsidRPr="00B029A2" w:rsidRDefault="0088139F" w:rsidP="00612C27">
            <w:pPr>
              <w:pStyle w:val="Header"/>
              <w:tabs>
                <w:tab w:val="clear" w:pos="4536"/>
                <w:tab w:val="clear" w:pos="9072"/>
              </w:tabs>
              <w:jc w:val="both"/>
              <w:rPr>
                <w:color w:val="000000"/>
              </w:rPr>
            </w:pPr>
            <w:r w:rsidRPr="00B029A2">
              <w:rPr>
                <w:color w:val="000000"/>
              </w:rPr>
              <w:t xml:space="preserve">Animal feeds - Determination </w:t>
            </w:r>
            <w:r w:rsidRPr="00B029A2">
              <w:rPr>
                <w:color w:val="000000"/>
                <w:lang w:eastAsia="en-US"/>
              </w:rPr>
              <w:t>of sodium flamephotometric method</w:t>
            </w:r>
          </w:p>
        </w:tc>
      </w:tr>
      <w:tr w:rsidR="0088139F" w:rsidRPr="007678A1">
        <w:trPr>
          <w:trHeight w:val="340"/>
        </w:trPr>
        <w:tc>
          <w:tcPr>
            <w:tcW w:w="1329" w:type="dxa"/>
            <w:shd w:val="clear" w:color="auto" w:fill="FFFFFF"/>
          </w:tcPr>
          <w:p w:rsidR="0088139F" w:rsidRPr="00B029A2" w:rsidRDefault="0088139F" w:rsidP="00612C27">
            <w:pPr>
              <w:pStyle w:val="Header"/>
              <w:tabs>
                <w:tab w:val="clear" w:pos="4536"/>
                <w:tab w:val="clear" w:pos="9072"/>
              </w:tabs>
            </w:pPr>
            <w:r w:rsidRPr="00B029A2">
              <w:t>TS 5886</w:t>
            </w:r>
          </w:p>
        </w:tc>
        <w:tc>
          <w:tcPr>
            <w:tcW w:w="3900" w:type="dxa"/>
            <w:shd w:val="clear" w:color="auto" w:fill="FFFFFF"/>
          </w:tcPr>
          <w:p w:rsidR="0088139F" w:rsidRPr="00B029A2" w:rsidRDefault="0088139F" w:rsidP="00612C27">
            <w:pPr>
              <w:pStyle w:val="Header"/>
              <w:tabs>
                <w:tab w:val="clear" w:pos="4536"/>
                <w:tab w:val="clear" w:pos="9072"/>
              </w:tabs>
              <w:jc w:val="both"/>
              <w:rPr>
                <w:color w:val="000000"/>
              </w:rPr>
            </w:pPr>
            <w:r w:rsidRPr="00B029A2">
              <w:rPr>
                <w:color w:val="000000"/>
              </w:rPr>
              <w:t>Hayvan yemleri – Magnezyum tayini</w:t>
            </w:r>
          </w:p>
        </w:tc>
        <w:tc>
          <w:tcPr>
            <w:tcW w:w="4723" w:type="dxa"/>
            <w:shd w:val="clear" w:color="auto" w:fill="FFFFFF"/>
          </w:tcPr>
          <w:p w:rsidR="0088139F" w:rsidRPr="00B029A2" w:rsidRDefault="0088139F" w:rsidP="00612C27">
            <w:pPr>
              <w:pStyle w:val="Header"/>
              <w:tabs>
                <w:tab w:val="clear" w:pos="4536"/>
                <w:tab w:val="clear" w:pos="9072"/>
              </w:tabs>
              <w:jc w:val="both"/>
              <w:rPr>
                <w:color w:val="000000"/>
              </w:rPr>
            </w:pPr>
            <w:r w:rsidRPr="00B029A2">
              <w:t>Animal Feeds - Determination of Magnesium</w:t>
            </w:r>
          </w:p>
        </w:tc>
      </w:tr>
      <w:tr w:rsidR="0088139F" w:rsidRPr="007678A1">
        <w:trPr>
          <w:trHeight w:val="340"/>
        </w:trPr>
        <w:tc>
          <w:tcPr>
            <w:tcW w:w="1329" w:type="dxa"/>
            <w:shd w:val="clear" w:color="auto" w:fill="FFFFFF"/>
          </w:tcPr>
          <w:p w:rsidR="0088139F" w:rsidRPr="00B029A2" w:rsidRDefault="0088139F" w:rsidP="00612C27">
            <w:pPr>
              <w:pStyle w:val="Header"/>
              <w:tabs>
                <w:tab w:val="clear" w:pos="4536"/>
                <w:tab w:val="clear" w:pos="9072"/>
              </w:tabs>
              <w:rPr>
                <w:color w:val="000000"/>
              </w:rPr>
            </w:pPr>
            <w:r w:rsidRPr="00B029A2">
              <w:rPr>
                <w:color w:val="000000"/>
              </w:rPr>
              <w:t>TS EN ISO 5983-1</w:t>
            </w:r>
          </w:p>
        </w:tc>
        <w:tc>
          <w:tcPr>
            <w:tcW w:w="3900" w:type="dxa"/>
            <w:shd w:val="clear" w:color="auto" w:fill="FFFFFF"/>
          </w:tcPr>
          <w:p w:rsidR="0088139F" w:rsidRPr="00B029A2" w:rsidRDefault="0088139F" w:rsidP="00612C27">
            <w:pPr>
              <w:pStyle w:val="Header"/>
              <w:tabs>
                <w:tab w:val="clear" w:pos="4536"/>
                <w:tab w:val="clear" w:pos="9072"/>
              </w:tabs>
              <w:jc w:val="both"/>
              <w:rPr>
                <w:color w:val="000000"/>
              </w:rPr>
            </w:pPr>
            <w:r w:rsidRPr="00B029A2">
              <w:rPr>
                <w:color w:val="000000"/>
              </w:rPr>
              <w:t>Hayvan yemleri - Azot muhtevasının tayini ve ham protein muhtevasının hesaplanması- Bölüm 1: Kjeldahl metodu </w:t>
            </w:r>
          </w:p>
        </w:tc>
        <w:tc>
          <w:tcPr>
            <w:tcW w:w="4723" w:type="dxa"/>
            <w:shd w:val="clear" w:color="auto" w:fill="FFFFFF"/>
          </w:tcPr>
          <w:p w:rsidR="0088139F" w:rsidRPr="00B029A2" w:rsidRDefault="0088139F" w:rsidP="00612C27">
            <w:pPr>
              <w:pStyle w:val="Header"/>
              <w:tabs>
                <w:tab w:val="clear" w:pos="4536"/>
                <w:tab w:val="clear" w:pos="9072"/>
              </w:tabs>
              <w:jc w:val="both"/>
              <w:rPr>
                <w:color w:val="000000"/>
              </w:rPr>
            </w:pPr>
            <w:r w:rsidRPr="00B029A2">
              <w:rPr>
                <w:color w:val="000000"/>
              </w:rPr>
              <w:t>Animal feeding stuffs - Determination of nitrogen content and calculation of crude protein content - Part 1: Kjeldahl method</w:t>
            </w:r>
          </w:p>
        </w:tc>
      </w:tr>
      <w:tr w:rsidR="0088139F" w:rsidRPr="007678A1">
        <w:trPr>
          <w:trHeight w:val="340"/>
        </w:trPr>
        <w:tc>
          <w:tcPr>
            <w:tcW w:w="1329" w:type="dxa"/>
            <w:shd w:val="clear" w:color="auto" w:fill="FFFFFF"/>
          </w:tcPr>
          <w:p w:rsidR="0088139F" w:rsidRPr="00B029A2" w:rsidRDefault="0088139F" w:rsidP="00612C27">
            <w:pPr>
              <w:pStyle w:val="Header"/>
              <w:tabs>
                <w:tab w:val="clear" w:pos="4536"/>
                <w:tab w:val="clear" w:pos="9072"/>
              </w:tabs>
              <w:rPr>
                <w:color w:val="000000"/>
              </w:rPr>
            </w:pPr>
            <w:r w:rsidRPr="00B029A2">
              <w:rPr>
                <w:color w:val="000000"/>
              </w:rPr>
              <w:t>TS ISO 5984</w:t>
            </w:r>
          </w:p>
        </w:tc>
        <w:tc>
          <w:tcPr>
            <w:tcW w:w="3900" w:type="dxa"/>
            <w:shd w:val="clear" w:color="auto" w:fill="FFFFFF"/>
          </w:tcPr>
          <w:p w:rsidR="0088139F" w:rsidRPr="00B029A2" w:rsidRDefault="0088139F" w:rsidP="00612C27">
            <w:pPr>
              <w:pStyle w:val="Header"/>
              <w:tabs>
                <w:tab w:val="clear" w:pos="4536"/>
                <w:tab w:val="clear" w:pos="9072"/>
              </w:tabs>
              <w:jc w:val="both"/>
              <w:rPr>
                <w:color w:val="000000"/>
              </w:rPr>
            </w:pPr>
            <w:r w:rsidRPr="00B029A2">
              <w:rPr>
                <w:color w:val="000000"/>
              </w:rPr>
              <w:t>Hayvan yemleri - Ham kül tayini</w:t>
            </w:r>
          </w:p>
        </w:tc>
        <w:tc>
          <w:tcPr>
            <w:tcW w:w="4723" w:type="dxa"/>
            <w:shd w:val="clear" w:color="auto" w:fill="FFFFFF"/>
          </w:tcPr>
          <w:p w:rsidR="0088139F" w:rsidRPr="00B029A2" w:rsidRDefault="0088139F" w:rsidP="00612C27">
            <w:pPr>
              <w:pStyle w:val="Header"/>
              <w:tabs>
                <w:tab w:val="clear" w:pos="4536"/>
                <w:tab w:val="clear" w:pos="9072"/>
              </w:tabs>
              <w:jc w:val="both"/>
              <w:rPr>
                <w:color w:val="000000"/>
              </w:rPr>
            </w:pPr>
            <w:r w:rsidRPr="00B029A2">
              <w:rPr>
                <w:color w:val="000000"/>
              </w:rPr>
              <w:t>Animal feeding stuffs – Determination of crude ash</w:t>
            </w:r>
          </w:p>
        </w:tc>
      </w:tr>
      <w:tr w:rsidR="0088139F" w:rsidRPr="007678A1">
        <w:trPr>
          <w:trHeight w:val="340"/>
        </w:trPr>
        <w:tc>
          <w:tcPr>
            <w:tcW w:w="1329" w:type="dxa"/>
            <w:shd w:val="clear" w:color="auto" w:fill="FFFFFF"/>
          </w:tcPr>
          <w:p w:rsidR="0088139F" w:rsidRPr="00B029A2" w:rsidRDefault="0088139F" w:rsidP="00612C27">
            <w:pPr>
              <w:pStyle w:val="Header"/>
              <w:tabs>
                <w:tab w:val="clear" w:pos="4536"/>
                <w:tab w:val="clear" w:pos="9072"/>
              </w:tabs>
              <w:rPr>
                <w:color w:val="000000"/>
              </w:rPr>
            </w:pPr>
            <w:r w:rsidRPr="00B029A2">
              <w:rPr>
                <w:color w:val="000000"/>
              </w:rPr>
              <w:t>TS 6318</w:t>
            </w:r>
          </w:p>
        </w:tc>
        <w:tc>
          <w:tcPr>
            <w:tcW w:w="3900" w:type="dxa"/>
            <w:shd w:val="clear" w:color="auto" w:fill="FFFFFF"/>
          </w:tcPr>
          <w:p w:rsidR="0088139F" w:rsidRPr="00B029A2" w:rsidRDefault="0088139F" w:rsidP="00612C27">
            <w:pPr>
              <w:pStyle w:val="Header"/>
              <w:tabs>
                <w:tab w:val="clear" w:pos="4536"/>
                <w:tab w:val="clear" w:pos="9072"/>
              </w:tabs>
              <w:rPr>
                <w:color w:val="000000"/>
              </w:rPr>
            </w:pPr>
            <w:r w:rsidRPr="00B029A2">
              <w:rPr>
                <w:color w:val="000000"/>
              </w:rPr>
              <w:t>Hayvan yemleri - Rutubet tayini</w:t>
            </w:r>
          </w:p>
        </w:tc>
        <w:tc>
          <w:tcPr>
            <w:tcW w:w="4723" w:type="dxa"/>
            <w:shd w:val="clear" w:color="auto" w:fill="FFFFFF"/>
          </w:tcPr>
          <w:p w:rsidR="0088139F" w:rsidRPr="00B029A2" w:rsidRDefault="0088139F" w:rsidP="00612C27">
            <w:pPr>
              <w:pStyle w:val="Header"/>
              <w:tabs>
                <w:tab w:val="clear" w:pos="4536"/>
                <w:tab w:val="clear" w:pos="9072"/>
              </w:tabs>
              <w:jc w:val="both"/>
              <w:rPr>
                <w:color w:val="000000"/>
              </w:rPr>
            </w:pPr>
            <w:r w:rsidRPr="00B029A2">
              <w:rPr>
                <w:color w:val="000000"/>
              </w:rPr>
              <w:t>Animal feeds</w:t>
            </w:r>
            <w:r>
              <w:rPr>
                <w:color w:val="000000"/>
              </w:rPr>
              <w:t xml:space="preserve"> </w:t>
            </w:r>
            <w:r w:rsidRPr="00B029A2">
              <w:rPr>
                <w:color w:val="000000"/>
              </w:rPr>
              <w:t>-</w:t>
            </w:r>
            <w:r>
              <w:rPr>
                <w:color w:val="000000"/>
              </w:rPr>
              <w:t xml:space="preserve"> </w:t>
            </w:r>
            <w:r w:rsidRPr="00B029A2">
              <w:rPr>
                <w:color w:val="000000"/>
              </w:rPr>
              <w:t>Determination of moisture</w:t>
            </w:r>
          </w:p>
        </w:tc>
      </w:tr>
      <w:tr w:rsidR="0088139F" w:rsidRPr="007678A1">
        <w:trPr>
          <w:trHeight w:val="340"/>
        </w:trPr>
        <w:tc>
          <w:tcPr>
            <w:tcW w:w="1329" w:type="dxa"/>
            <w:shd w:val="clear" w:color="auto" w:fill="FFFFFF"/>
          </w:tcPr>
          <w:p w:rsidR="0088139F" w:rsidRPr="00891C85" w:rsidRDefault="0088139F" w:rsidP="004156C2">
            <w:pPr>
              <w:pStyle w:val="Header"/>
              <w:tabs>
                <w:tab w:val="clear" w:pos="4536"/>
                <w:tab w:val="clear" w:pos="9072"/>
              </w:tabs>
              <w:rPr>
                <w:color w:val="000000"/>
              </w:rPr>
            </w:pPr>
            <w:r w:rsidRPr="004156C2">
              <w:t>TS EN ISO 6498</w:t>
            </w:r>
          </w:p>
        </w:tc>
        <w:tc>
          <w:tcPr>
            <w:tcW w:w="3900" w:type="dxa"/>
            <w:shd w:val="clear" w:color="auto" w:fill="FFFFFF"/>
          </w:tcPr>
          <w:p w:rsidR="0088139F" w:rsidRPr="00D949BC" w:rsidRDefault="0088139F" w:rsidP="004156C2">
            <w:r w:rsidRPr="00A304B6">
              <w:t>Hayvan yemleri</w:t>
            </w:r>
            <w:r w:rsidRPr="00146DAA">
              <w:t xml:space="preserve"> </w:t>
            </w:r>
            <w:r w:rsidRPr="00CD0B88">
              <w:t>- Analiz numunesinin hazırlanması</w:t>
            </w:r>
          </w:p>
        </w:tc>
        <w:tc>
          <w:tcPr>
            <w:tcW w:w="4723" w:type="dxa"/>
            <w:shd w:val="clear" w:color="auto" w:fill="FFFFFF"/>
          </w:tcPr>
          <w:p w:rsidR="0088139F" w:rsidRPr="004F67B4" w:rsidRDefault="0088139F" w:rsidP="004156C2">
            <w:r w:rsidRPr="00C768EC">
              <w:t>Animal feeding struffs</w:t>
            </w:r>
            <w:r w:rsidRPr="00167FD2">
              <w:t xml:space="preserve"> </w:t>
            </w:r>
            <w:r w:rsidRPr="00122979">
              <w:t>- Preparation of test sample</w:t>
            </w:r>
          </w:p>
        </w:tc>
      </w:tr>
      <w:tr w:rsidR="0088139F" w:rsidRPr="007678A1">
        <w:trPr>
          <w:trHeight w:val="340"/>
        </w:trPr>
        <w:tc>
          <w:tcPr>
            <w:tcW w:w="1329" w:type="dxa"/>
            <w:shd w:val="clear" w:color="auto" w:fill="FFFFFF"/>
          </w:tcPr>
          <w:p w:rsidR="0088139F" w:rsidRPr="00B029A2" w:rsidRDefault="0088139F" w:rsidP="00612C27">
            <w:pPr>
              <w:pStyle w:val="Header"/>
              <w:tabs>
                <w:tab w:val="clear" w:pos="4536"/>
                <w:tab w:val="clear" w:pos="9072"/>
              </w:tabs>
              <w:rPr>
                <w:color w:val="000000"/>
              </w:rPr>
            </w:pPr>
            <w:r w:rsidRPr="00B029A2">
              <w:rPr>
                <w:color w:val="000000"/>
              </w:rPr>
              <w:t>TS EN ISO 6865</w:t>
            </w:r>
          </w:p>
        </w:tc>
        <w:tc>
          <w:tcPr>
            <w:tcW w:w="3900" w:type="dxa"/>
            <w:shd w:val="clear" w:color="auto" w:fill="FFFFFF"/>
          </w:tcPr>
          <w:p w:rsidR="0088139F" w:rsidRPr="00B029A2" w:rsidRDefault="0088139F" w:rsidP="00612C27">
            <w:pPr>
              <w:pStyle w:val="Header"/>
              <w:tabs>
                <w:tab w:val="clear" w:pos="4536"/>
                <w:tab w:val="clear" w:pos="9072"/>
              </w:tabs>
              <w:jc w:val="both"/>
              <w:rPr>
                <w:color w:val="000000"/>
              </w:rPr>
            </w:pPr>
            <w:r w:rsidRPr="00B029A2">
              <w:rPr>
                <w:color w:val="000000"/>
              </w:rPr>
              <w:t>Hayvan yemleri - Ham selüloz muhtevası tayini-Ara filtrasyon metodu</w:t>
            </w:r>
          </w:p>
        </w:tc>
        <w:tc>
          <w:tcPr>
            <w:tcW w:w="4723" w:type="dxa"/>
            <w:shd w:val="clear" w:color="auto" w:fill="FFFFFF"/>
          </w:tcPr>
          <w:p w:rsidR="0088139F" w:rsidRPr="00B029A2" w:rsidRDefault="0088139F" w:rsidP="00612C27">
            <w:pPr>
              <w:pStyle w:val="Header"/>
              <w:tabs>
                <w:tab w:val="clear" w:pos="4536"/>
                <w:tab w:val="clear" w:pos="9072"/>
              </w:tabs>
              <w:jc w:val="both"/>
              <w:rPr>
                <w:color w:val="000000"/>
              </w:rPr>
            </w:pPr>
            <w:r w:rsidRPr="00B029A2">
              <w:rPr>
                <w:color w:val="000000"/>
              </w:rPr>
              <w:t>Animal feeding stuffs - Determination of crude fibre content- Method with intermediate filtration</w:t>
            </w:r>
          </w:p>
        </w:tc>
      </w:tr>
      <w:tr w:rsidR="0088139F" w:rsidRPr="007678A1">
        <w:trPr>
          <w:trHeight w:val="340"/>
        </w:trPr>
        <w:tc>
          <w:tcPr>
            <w:tcW w:w="1329" w:type="dxa"/>
            <w:shd w:val="clear" w:color="auto" w:fill="FFFFFF"/>
          </w:tcPr>
          <w:p w:rsidR="0088139F" w:rsidRPr="00B029A2" w:rsidRDefault="0088139F" w:rsidP="00612C27">
            <w:pPr>
              <w:pStyle w:val="Header"/>
              <w:tabs>
                <w:tab w:val="clear" w:pos="4536"/>
                <w:tab w:val="clear" w:pos="9072"/>
              </w:tabs>
              <w:rPr>
                <w:color w:val="000000"/>
              </w:rPr>
            </w:pPr>
            <w:r w:rsidRPr="00B029A2">
              <w:rPr>
                <w:color w:val="000000"/>
              </w:rPr>
              <w:t>TS 9610</w:t>
            </w:r>
          </w:p>
        </w:tc>
        <w:tc>
          <w:tcPr>
            <w:tcW w:w="3900" w:type="dxa"/>
            <w:shd w:val="clear" w:color="auto" w:fill="FFFFFF"/>
          </w:tcPr>
          <w:p w:rsidR="0088139F" w:rsidRPr="00B029A2" w:rsidRDefault="0088139F" w:rsidP="00612C27">
            <w:pPr>
              <w:pStyle w:val="Header"/>
              <w:tabs>
                <w:tab w:val="clear" w:pos="4536"/>
                <w:tab w:val="clear" w:pos="9072"/>
              </w:tabs>
              <w:jc w:val="both"/>
              <w:rPr>
                <w:color w:val="000000"/>
              </w:rPr>
            </w:pPr>
            <w:r w:rsidRPr="00B029A2">
              <w:rPr>
                <w:color w:val="000000"/>
              </w:rPr>
              <w:t>Hayvan yemleri</w:t>
            </w:r>
            <w:r>
              <w:rPr>
                <w:color w:val="000000"/>
              </w:rPr>
              <w:t xml:space="preserve"> </w:t>
            </w:r>
            <w:r w:rsidRPr="00B029A2">
              <w:rPr>
                <w:color w:val="000000"/>
              </w:rPr>
              <w:t>-</w:t>
            </w:r>
            <w:r>
              <w:rPr>
                <w:color w:val="000000"/>
              </w:rPr>
              <w:t xml:space="preserve"> </w:t>
            </w:r>
            <w:r w:rsidRPr="00B029A2">
              <w:rPr>
                <w:color w:val="000000"/>
              </w:rPr>
              <w:t>Metabolik (çevrilebilir) enerji tayini (Kimyasal metot)</w:t>
            </w:r>
          </w:p>
        </w:tc>
        <w:tc>
          <w:tcPr>
            <w:tcW w:w="4723" w:type="dxa"/>
            <w:shd w:val="clear" w:color="auto" w:fill="FFFFFF"/>
          </w:tcPr>
          <w:p w:rsidR="0088139F" w:rsidRPr="00B029A2" w:rsidRDefault="0088139F" w:rsidP="00612C27">
            <w:pPr>
              <w:pStyle w:val="Header"/>
              <w:tabs>
                <w:tab w:val="clear" w:pos="4536"/>
                <w:tab w:val="clear" w:pos="9072"/>
              </w:tabs>
              <w:jc w:val="both"/>
              <w:rPr>
                <w:color w:val="000000"/>
              </w:rPr>
            </w:pPr>
            <w:r w:rsidRPr="00B029A2">
              <w:rPr>
                <w:color w:val="000000"/>
              </w:rPr>
              <w:t>Animal feeds - Determination of metabolizable energy (Chemical metod)</w:t>
            </w:r>
          </w:p>
        </w:tc>
      </w:tr>
      <w:tr w:rsidR="0088139F" w:rsidRPr="007678A1">
        <w:trPr>
          <w:trHeight w:val="340"/>
        </w:trPr>
        <w:tc>
          <w:tcPr>
            <w:tcW w:w="1329" w:type="dxa"/>
            <w:shd w:val="clear" w:color="auto" w:fill="FFFFFF"/>
          </w:tcPr>
          <w:p w:rsidR="0088139F" w:rsidRPr="00B029A2" w:rsidRDefault="0088139F" w:rsidP="00612C27">
            <w:pPr>
              <w:pStyle w:val="Header"/>
              <w:tabs>
                <w:tab w:val="clear" w:pos="4536"/>
                <w:tab w:val="clear" w:pos="9072"/>
              </w:tabs>
              <w:rPr>
                <w:color w:val="000000"/>
              </w:rPr>
            </w:pPr>
            <w:r w:rsidRPr="00B029A2">
              <w:rPr>
                <w:color w:val="000000"/>
              </w:rPr>
              <w:t>TS ISO 14718</w:t>
            </w:r>
          </w:p>
        </w:tc>
        <w:tc>
          <w:tcPr>
            <w:tcW w:w="3900" w:type="dxa"/>
            <w:shd w:val="clear" w:color="auto" w:fill="FFFFFF"/>
          </w:tcPr>
          <w:p w:rsidR="0088139F" w:rsidRPr="00B029A2" w:rsidRDefault="0088139F" w:rsidP="00612C27">
            <w:pPr>
              <w:pStyle w:val="Header"/>
              <w:tabs>
                <w:tab w:val="clear" w:pos="4536"/>
                <w:tab w:val="clear" w:pos="9072"/>
              </w:tabs>
              <w:jc w:val="both"/>
              <w:rPr>
                <w:color w:val="000000"/>
              </w:rPr>
            </w:pPr>
            <w:r w:rsidRPr="00B029A2">
              <w:rPr>
                <w:color w:val="000000"/>
              </w:rPr>
              <w:t>Hayvan yemleri - Karma hayvan yemlerinin aflatoksin B</w:t>
            </w:r>
            <w:r w:rsidRPr="00B029A2">
              <w:rPr>
                <w:color w:val="000000"/>
                <w:vertAlign w:val="subscript"/>
              </w:rPr>
              <w:t xml:space="preserve">1 </w:t>
            </w:r>
            <w:r w:rsidRPr="00B029A2">
              <w:rPr>
                <w:color w:val="000000"/>
              </w:rPr>
              <w:t>muhtevasının tayini - Yüksek performanslı sıvı kromatografisi metodu</w:t>
            </w:r>
          </w:p>
        </w:tc>
        <w:tc>
          <w:tcPr>
            <w:tcW w:w="4723" w:type="dxa"/>
            <w:shd w:val="clear" w:color="auto" w:fill="FFFFFF"/>
          </w:tcPr>
          <w:p w:rsidR="0088139F" w:rsidRPr="00B029A2" w:rsidRDefault="0088139F" w:rsidP="00612C27">
            <w:pPr>
              <w:pStyle w:val="Header"/>
              <w:tabs>
                <w:tab w:val="clear" w:pos="4536"/>
                <w:tab w:val="clear" w:pos="9072"/>
              </w:tabs>
              <w:jc w:val="both"/>
              <w:rPr>
                <w:color w:val="000000"/>
              </w:rPr>
            </w:pPr>
            <w:r w:rsidRPr="00B029A2">
              <w:rPr>
                <w:color w:val="000000"/>
              </w:rPr>
              <w:t>Animal feeding stuffs - Determination of aflatoksin B</w:t>
            </w:r>
            <w:r w:rsidRPr="00B029A2">
              <w:rPr>
                <w:color w:val="000000"/>
                <w:vertAlign w:val="subscript"/>
              </w:rPr>
              <w:t>1</w:t>
            </w:r>
            <w:r w:rsidRPr="00B029A2">
              <w:rPr>
                <w:color w:val="000000"/>
              </w:rPr>
              <w:t xml:space="preserve"> content of mixed feeding stuffs - Method using high performance liquid chromatography</w:t>
            </w:r>
          </w:p>
        </w:tc>
      </w:tr>
    </w:tbl>
    <w:p w:rsidR="0088139F" w:rsidRPr="00BB073F" w:rsidRDefault="0088139F" w:rsidP="00B64CD8">
      <w:pPr>
        <w:tabs>
          <w:tab w:val="left" w:pos="1000"/>
        </w:tabs>
        <w:adjustRightInd w:val="0"/>
        <w:jc w:val="both"/>
        <w:rPr>
          <w:rFonts w:eastAsia="SimSun"/>
        </w:rPr>
      </w:pPr>
    </w:p>
    <w:p w:rsidR="0088139F" w:rsidRPr="004666AB" w:rsidRDefault="0088139F" w:rsidP="00B64CD8">
      <w:pPr>
        <w:tabs>
          <w:tab w:val="left" w:pos="1000"/>
        </w:tabs>
        <w:adjustRightInd w:val="0"/>
        <w:jc w:val="both"/>
        <w:rPr>
          <w:rFonts w:eastAsia="SimSun"/>
        </w:rPr>
      </w:pPr>
    </w:p>
    <w:p w:rsidR="0088139F" w:rsidRPr="00CE1320" w:rsidRDefault="0088139F" w:rsidP="00B64CD8">
      <w:pPr>
        <w:pStyle w:val="Heading1"/>
      </w:pPr>
      <w:bookmarkStart w:id="51" w:name="_Toc184575186"/>
      <w:bookmarkStart w:id="52" w:name="_Toc187124017"/>
      <w:bookmarkStart w:id="53" w:name="_Toc187124105"/>
      <w:bookmarkStart w:id="54" w:name="_Toc187124487"/>
      <w:bookmarkStart w:id="55" w:name="_Toc264913504"/>
      <w:bookmarkStart w:id="56" w:name="_Toc266447938"/>
      <w:bookmarkStart w:id="57" w:name="_Toc349927029"/>
      <w:bookmarkStart w:id="58" w:name="_Toc404090433"/>
      <w:bookmarkEnd w:id="43"/>
      <w:bookmarkEnd w:id="44"/>
      <w:bookmarkEnd w:id="45"/>
      <w:bookmarkEnd w:id="46"/>
      <w:r w:rsidRPr="00CE1320">
        <w:t>3</w:t>
      </w:r>
      <w:r w:rsidRPr="00CE1320">
        <w:tab/>
        <w:t>Terimler</w:t>
      </w:r>
      <w:r>
        <w:t xml:space="preserve"> </w:t>
      </w:r>
      <w:r w:rsidRPr="00CE1320">
        <w:t>ve</w:t>
      </w:r>
      <w:r>
        <w:t xml:space="preserve"> </w:t>
      </w:r>
      <w:r w:rsidRPr="00CE1320">
        <w:t>tarifler</w:t>
      </w:r>
      <w:bookmarkEnd w:id="51"/>
      <w:bookmarkEnd w:id="52"/>
      <w:bookmarkEnd w:id="53"/>
      <w:bookmarkEnd w:id="54"/>
      <w:bookmarkEnd w:id="55"/>
      <w:bookmarkEnd w:id="56"/>
      <w:bookmarkEnd w:id="57"/>
      <w:bookmarkEnd w:id="58"/>
    </w:p>
    <w:p w:rsidR="0088139F" w:rsidRDefault="0088139F" w:rsidP="00B64CD8">
      <w:pPr>
        <w:rPr>
          <w:color w:val="000000"/>
          <w:spacing w:val="2"/>
        </w:rPr>
      </w:pPr>
      <w:bookmarkStart w:id="59" w:name="_Toc184575189"/>
      <w:bookmarkStart w:id="60" w:name="_Toc187124020"/>
      <w:bookmarkStart w:id="61" w:name="_Toc187124108"/>
      <w:bookmarkStart w:id="62" w:name="_Toc187124490"/>
    </w:p>
    <w:p w:rsidR="0088139F" w:rsidRPr="00D026C7" w:rsidRDefault="0088139F" w:rsidP="00B64CD8">
      <w:pPr>
        <w:pStyle w:val="Heading2"/>
      </w:pPr>
      <w:bookmarkStart w:id="63" w:name="_Toc349927030"/>
      <w:bookmarkStart w:id="64" w:name="_Toc404090434"/>
      <w:r>
        <w:t>3.1</w:t>
      </w:r>
      <w:r>
        <w:tab/>
      </w:r>
      <w:bookmarkEnd w:id="63"/>
      <w:r>
        <w:t>Konsantre koyun yemi</w:t>
      </w:r>
      <w:bookmarkEnd w:id="64"/>
    </w:p>
    <w:p w:rsidR="0088139F" w:rsidRPr="002A7DA6" w:rsidRDefault="0088139F" w:rsidP="00596B1C">
      <w:pPr>
        <w:shd w:val="clear" w:color="auto" w:fill="FFFFFF"/>
        <w:spacing w:line="240" w:lineRule="exact"/>
        <w:ind w:left="5"/>
        <w:jc w:val="both"/>
      </w:pPr>
      <w:r>
        <w:t>Konsantre koyun yemi, hammaddesinin büyük kısmı proteince zengin bitkisel kaynaklı yemlerden meydana gelen, tahıllar gibi enerji bakımından zengin yemlerle belirli oranlarda karıştırılarak kuzuların besi, koyunların süt verim dönemindeki beslenmesinde kullanılan, yüksek miktarda protein, vitamin, mineral ve diğer maddeleri içeren karma yemi.</w:t>
      </w:r>
    </w:p>
    <w:p w:rsidR="0088139F" w:rsidRPr="005B711B" w:rsidRDefault="0088139F" w:rsidP="00B64CD8">
      <w:pPr>
        <w:shd w:val="clear" w:color="auto" w:fill="FFFFFF"/>
        <w:jc w:val="both"/>
        <w:rPr>
          <w:color w:val="000000"/>
        </w:rPr>
      </w:pPr>
    </w:p>
    <w:p w:rsidR="0088139F" w:rsidRPr="00CE1320" w:rsidRDefault="0088139F" w:rsidP="00B64CD8">
      <w:pPr>
        <w:pStyle w:val="Heading2"/>
      </w:pPr>
      <w:bookmarkStart w:id="65" w:name="_Toc524434548"/>
      <w:bookmarkStart w:id="66" w:name="_Toc35849313"/>
      <w:bookmarkStart w:id="67" w:name="_Toc349927031"/>
      <w:bookmarkStart w:id="68" w:name="_Toc404090435"/>
      <w:r w:rsidRPr="00D026C7">
        <w:rPr>
          <w:color w:val="000000"/>
        </w:rPr>
        <w:t>3.2</w:t>
      </w:r>
      <w:r>
        <w:rPr>
          <w:color w:val="000000"/>
        </w:rPr>
        <w:tab/>
      </w:r>
      <w:bookmarkStart w:id="69" w:name="_Toc349927034"/>
      <w:bookmarkEnd w:id="65"/>
      <w:bookmarkEnd w:id="66"/>
      <w:bookmarkEnd w:id="67"/>
      <w:r w:rsidRPr="00D7471F">
        <w:t>Bozu</w:t>
      </w:r>
      <w:r>
        <w:t>lmuş yem</w:t>
      </w:r>
      <w:bookmarkEnd w:id="69"/>
      <w:bookmarkEnd w:id="68"/>
    </w:p>
    <w:p w:rsidR="0088139F" w:rsidRPr="009717B1" w:rsidRDefault="0088139F" w:rsidP="00B64CD8">
      <w:pPr>
        <w:shd w:val="clear" w:color="auto" w:fill="FFFFFF"/>
        <w:jc w:val="both"/>
      </w:pPr>
      <w:r w:rsidRPr="009717B1">
        <w:t xml:space="preserve">Acılaşmış, küflenmiş, kızışmış, yanmış ve böceklenmiş </w:t>
      </w:r>
      <w:r>
        <w:t>konsantre koyun</w:t>
      </w:r>
      <w:r w:rsidRPr="009717B1">
        <w:t xml:space="preserve"> yemi.</w:t>
      </w:r>
    </w:p>
    <w:p w:rsidR="0088139F" w:rsidRDefault="0088139F" w:rsidP="00B64CD8">
      <w:pPr>
        <w:shd w:val="clear" w:color="auto" w:fill="FFFFFF"/>
        <w:jc w:val="both"/>
        <w:rPr>
          <w:color w:val="000000"/>
        </w:rPr>
      </w:pPr>
    </w:p>
    <w:p w:rsidR="0088139F" w:rsidRPr="00CE1320" w:rsidRDefault="0088139F" w:rsidP="00B64CD8">
      <w:pPr>
        <w:pStyle w:val="Heading2"/>
      </w:pPr>
      <w:bookmarkStart w:id="70" w:name="_Toc349927035"/>
      <w:bookmarkStart w:id="71" w:name="_Toc404090436"/>
      <w:r>
        <w:rPr>
          <w:color w:val="000000"/>
        </w:rPr>
        <w:t>3.3</w:t>
      </w:r>
      <w:r>
        <w:rPr>
          <w:color w:val="000000"/>
        </w:rPr>
        <w:tab/>
      </w:r>
      <w:r w:rsidRPr="00CE1320">
        <w:t>Yabancı</w:t>
      </w:r>
      <w:r>
        <w:t xml:space="preserve"> </w:t>
      </w:r>
      <w:r w:rsidRPr="00CE1320">
        <w:t>madde</w:t>
      </w:r>
      <w:bookmarkEnd w:id="70"/>
      <w:bookmarkEnd w:id="71"/>
    </w:p>
    <w:p w:rsidR="0088139F" w:rsidRPr="009717B1" w:rsidRDefault="0088139F" w:rsidP="00B64CD8">
      <w:pPr>
        <w:shd w:val="clear" w:color="auto" w:fill="FFFFFF"/>
        <w:jc w:val="both"/>
      </w:pPr>
      <w:r w:rsidRPr="009717B1">
        <w:t>K</w:t>
      </w:r>
      <w:r>
        <w:t>onsantre koyun</w:t>
      </w:r>
      <w:r w:rsidRPr="009717B1">
        <w:t xml:space="preserve"> yeminde bulunan taş, kum, to</w:t>
      </w:r>
      <w:r>
        <w:t>prak, bitkisel parçalar vb.</w:t>
      </w:r>
      <w:r w:rsidRPr="009717B1">
        <w:t xml:space="preserve"> k</w:t>
      </w:r>
      <w:r>
        <w:t>onsantre koyun</w:t>
      </w:r>
      <w:r w:rsidRPr="009717B1">
        <w:t xml:space="preserve"> yemi dışındaki gözle görülebilen her türlü madde.</w:t>
      </w:r>
    </w:p>
    <w:p w:rsidR="0088139F" w:rsidRDefault="0088139F" w:rsidP="00B64CD8">
      <w:pPr>
        <w:shd w:val="clear" w:color="auto" w:fill="FFFFFF"/>
        <w:jc w:val="both"/>
        <w:rPr>
          <w:color w:val="000000"/>
        </w:rPr>
      </w:pPr>
    </w:p>
    <w:p w:rsidR="0088139F" w:rsidRPr="00CE1320" w:rsidRDefault="0088139F" w:rsidP="00B64CD8">
      <w:pPr>
        <w:pStyle w:val="Heading1"/>
      </w:pPr>
      <w:bookmarkStart w:id="72" w:name="_Toc264913508"/>
      <w:bookmarkStart w:id="73" w:name="_Toc266447942"/>
      <w:bookmarkStart w:id="74" w:name="_Toc349927037"/>
      <w:bookmarkStart w:id="75" w:name="_Toc404090437"/>
      <w:bookmarkStart w:id="76" w:name="_Toc184575190"/>
      <w:bookmarkStart w:id="77" w:name="_Toc187124021"/>
      <w:bookmarkStart w:id="78" w:name="_Toc187124109"/>
      <w:bookmarkStart w:id="79" w:name="_Toc187124491"/>
      <w:bookmarkEnd w:id="59"/>
      <w:bookmarkEnd w:id="60"/>
      <w:bookmarkEnd w:id="61"/>
      <w:bookmarkEnd w:id="62"/>
      <w:r w:rsidRPr="00D37BBD">
        <w:t>4</w:t>
      </w:r>
      <w:r>
        <w:tab/>
      </w:r>
      <w:r w:rsidRPr="00CE1320">
        <w:t>Sınıflandırma</w:t>
      </w:r>
      <w:r>
        <w:t xml:space="preserve"> </w:t>
      </w:r>
      <w:r w:rsidRPr="00CE1320">
        <w:t>ve</w:t>
      </w:r>
      <w:r>
        <w:t xml:space="preserve"> </w:t>
      </w:r>
      <w:r w:rsidRPr="00CE1320">
        <w:t>özellikler</w:t>
      </w:r>
      <w:bookmarkEnd w:id="72"/>
      <w:bookmarkEnd w:id="73"/>
      <w:bookmarkEnd w:id="74"/>
      <w:bookmarkEnd w:id="75"/>
    </w:p>
    <w:bookmarkEnd w:id="76"/>
    <w:bookmarkEnd w:id="77"/>
    <w:bookmarkEnd w:id="78"/>
    <w:bookmarkEnd w:id="79"/>
    <w:p w:rsidR="0088139F" w:rsidRDefault="0088139F" w:rsidP="00B64CD8">
      <w:pPr>
        <w:jc w:val="both"/>
      </w:pPr>
    </w:p>
    <w:p w:rsidR="0088139F" w:rsidRDefault="0088139F" w:rsidP="00B64CD8">
      <w:pPr>
        <w:pStyle w:val="Heading2"/>
      </w:pPr>
      <w:bookmarkStart w:id="80" w:name="_Toc404090438"/>
      <w:bookmarkStart w:id="81" w:name="_Toc524434555"/>
      <w:bookmarkStart w:id="82" w:name="_Toc35849322"/>
      <w:bookmarkStart w:id="83" w:name="_Toc349927038"/>
      <w:r>
        <w:t>4</w:t>
      </w:r>
      <w:r w:rsidRPr="00C1275D">
        <w:t>.1</w:t>
      </w:r>
      <w:r>
        <w:tab/>
      </w:r>
      <w:r w:rsidRPr="00D7471F">
        <w:t>Sınıflandırma</w:t>
      </w:r>
      <w:bookmarkEnd w:id="80"/>
    </w:p>
    <w:p w:rsidR="0088139F" w:rsidRDefault="0088139F" w:rsidP="004C34CD">
      <w:pPr>
        <w:pStyle w:val="Heading3"/>
        <w:jc w:val="both"/>
      </w:pPr>
    </w:p>
    <w:p w:rsidR="0088139F" w:rsidRPr="00D7471F" w:rsidRDefault="0088139F" w:rsidP="004C34CD">
      <w:pPr>
        <w:pStyle w:val="Heading3"/>
        <w:jc w:val="both"/>
        <w:rPr>
          <w:sz w:val="20"/>
          <w:szCs w:val="20"/>
        </w:rPr>
      </w:pPr>
      <w:r w:rsidRPr="00D7471F">
        <w:t>4.1.1</w:t>
      </w:r>
      <w:r w:rsidRPr="00D7471F">
        <w:tab/>
      </w:r>
      <w:r>
        <w:t>Sınıflar</w:t>
      </w:r>
    </w:p>
    <w:p w:rsidR="0088139F" w:rsidRDefault="0088139F" w:rsidP="002B09C8">
      <w:pPr>
        <w:jc w:val="both"/>
      </w:pPr>
      <w:r>
        <w:t>Konsantre koyun yemleri koyunların dönemlerine göre;</w:t>
      </w:r>
    </w:p>
    <w:p w:rsidR="0088139F" w:rsidRDefault="0088139F" w:rsidP="002B09C8">
      <w:pPr>
        <w:tabs>
          <w:tab w:val="left" w:pos="360"/>
        </w:tabs>
        <w:jc w:val="both"/>
      </w:pPr>
      <w:r>
        <w:t>-</w:t>
      </w:r>
      <w:r>
        <w:tab/>
        <w:t>Konsantre kuzu besi yemi,</w:t>
      </w:r>
    </w:p>
    <w:p w:rsidR="0088139F" w:rsidRDefault="0088139F" w:rsidP="002B09C8">
      <w:pPr>
        <w:tabs>
          <w:tab w:val="left" w:pos="360"/>
        </w:tabs>
        <w:jc w:val="both"/>
      </w:pPr>
      <w:r>
        <w:t>-</w:t>
      </w:r>
      <w:r>
        <w:tab/>
        <w:t>Konsantre koyun süt yemi</w:t>
      </w:r>
    </w:p>
    <w:p w:rsidR="0088139F" w:rsidRPr="004C34CD" w:rsidRDefault="0088139F" w:rsidP="006A5692">
      <w:pPr>
        <w:pStyle w:val="Heading2"/>
        <w:rPr>
          <w:b w:val="0"/>
          <w:bCs w:val="0"/>
          <w:sz w:val="20"/>
          <w:szCs w:val="20"/>
        </w:rPr>
      </w:pPr>
      <w:bookmarkStart w:id="84" w:name="_Toc404090439"/>
      <w:r>
        <w:rPr>
          <w:b w:val="0"/>
          <w:bCs w:val="0"/>
          <w:sz w:val="20"/>
          <w:szCs w:val="20"/>
        </w:rPr>
        <w:t>o</w:t>
      </w:r>
      <w:r w:rsidRPr="004C34CD">
        <w:rPr>
          <w:b w:val="0"/>
          <w:bCs w:val="0"/>
          <w:sz w:val="20"/>
          <w:szCs w:val="20"/>
        </w:rPr>
        <w:t>lmak</w:t>
      </w:r>
      <w:r>
        <w:rPr>
          <w:b w:val="0"/>
          <w:bCs w:val="0"/>
          <w:sz w:val="20"/>
          <w:szCs w:val="20"/>
        </w:rPr>
        <w:t xml:space="preserve"> </w:t>
      </w:r>
      <w:r w:rsidRPr="004C34CD">
        <w:rPr>
          <w:b w:val="0"/>
          <w:bCs w:val="0"/>
          <w:sz w:val="20"/>
          <w:szCs w:val="20"/>
        </w:rPr>
        <w:t>üzere</w:t>
      </w:r>
      <w:r>
        <w:rPr>
          <w:b w:val="0"/>
          <w:bCs w:val="0"/>
          <w:sz w:val="20"/>
          <w:szCs w:val="20"/>
        </w:rPr>
        <w:t xml:space="preserve"> iki gruba </w:t>
      </w:r>
      <w:r w:rsidRPr="004C34CD">
        <w:rPr>
          <w:b w:val="0"/>
          <w:bCs w:val="0"/>
          <w:sz w:val="20"/>
          <w:szCs w:val="20"/>
        </w:rPr>
        <w:t>ayrılır.</w:t>
      </w:r>
      <w:bookmarkEnd w:id="81"/>
      <w:bookmarkEnd w:id="82"/>
      <w:bookmarkEnd w:id="83"/>
      <w:bookmarkEnd w:id="84"/>
    </w:p>
    <w:p w:rsidR="0088139F" w:rsidRPr="00C1275D" w:rsidRDefault="0088139F" w:rsidP="00B64CD8">
      <w:pPr>
        <w:shd w:val="clear" w:color="auto" w:fill="FFFFFF"/>
        <w:jc w:val="both"/>
        <w:rPr>
          <w:color w:val="000000"/>
        </w:rPr>
      </w:pPr>
    </w:p>
    <w:p w:rsidR="0088139F" w:rsidRDefault="0088139F" w:rsidP="004C34CD">
      <w:pPr>
        <w:pStyle w:val="Heading3"/>
        <w:jc w:val="both"/>
      </w:pPr>
      <w:bookmarkStart w:id="85" w:name="_Toc524434556"/>
      <w:bookmarkStart w:id="86" w:name="_Toc35849323"/>
      <w:bookmarkStart w:id="87" w:name="_Toc349927039"/>
      <w:r w:rsidRPr="00D7471F">
        <w:t>4.1.2</w:t>
      </w:r>
      <w:r w:rsidRPr="00D7471F">
        <w:tab/>
        <w:t>Tipler</w:t>
      </w:r>
    </w:p>
    <w:p w:rsidR="0088139F" w:rsidRDefault="0088139F" w:rsidP="004439D8">
      <w:pPr>
        <w:jc w:val="both"/>
      </w:pPr>
      <w:r>
        <w:t xml:space="preserve">Konsantre koyun yemleri fiziki formlarına göre; </w:t>
      </w:r>
    </w:p>
    <w:p w:rsidR="0088139F" w:rsidRDefault="0088139F" w:rsidP="004439D8">
      <w:r>
        <w:t xml:space="preserve">- Toz, </w:t>
      </w:r>
    </w:p>
    <w:p w:rsidR="0088139F" w:rsidRDefault="0088139F" w:rsidP="004439D8">
      <w:r>
        <w:t xml:space="preserve">- Pelet </w:t>
      </w:r>
    </w:p>
    <w:p w:rsidR="0088139F" w:rsidRPr="004C34CD" w:rsidRDefault="0088139F" w:rsidP="004439D8">
      <w:pPr>
        <w:pStyle w:val="Heading2"/>
        <w:rPr>
          <w:b w:val="0"/>
          <w:bCs w:val="0"/>
          <w:sz w:val="20"/>
          <w:szCs w:val="20"/>
        </w:rPr>
      </w:pPr>
      <w:bookmarkStart w:id="88" w:name="_Toc404090440"/>
      <w:r>
        <w:rPr>
          <w:b w:val="0"/>
          <w:bCs w:val="0"/>
          <w:sz w:val="20"/>
          <w:szCs w:val="20"/>
        </w:rPr>
        <w:t>o</w:t>
      </w:r>
      <w:r w:rsidRPr="004C34CD">
        <w:rPr>
          <w:b w:val="0"/>
          <w:bCs w:val="0"/>
          <w:sz w:val="20"/>
          <w:szCs w:val="20"/>
        </w:rPr>
        <w:t>lmak</w:t>
      </w:r>
      <w:r>
        <w:rPr>
          <w:b w:val="0"/>
          <w:bCs w:val="0"/>
          <w:sz w:val="20"/>
          <w:szCs w:val="20"/>
        </w:rPr>
        <w:t xml:space="preserve"> </w:t>
      </w:r>
      <w:r w:rsidRPr="004C34CD">
        <w:rPr>
          <w:b w:val="0"/>
          <w:bCs w:val="0"/>
          <w:sz w:val="20"/>
          <w:szCs w:val="20"/>
        </w:rPr>
        <w:t>üzere</w:t>
      </w:r>
      <w:r>
        <w:rPr>
          <w:b w:val="0"/>
          <w:bCs w:val="0"/>
          <w:sz w:val="20"/>
          <w:szCs w:val="20"/>
        </w:rPr>
        <w:t xml:space="preserve"> iki tipe </w:t>
      </w:r>
      <w:r w:rsidRPr="004C34CD">
        <w:rPr>
          <w:b w:val="0"/>
          <w:bCs w:val="0"/>
          <w:sz w:val="20"/>
          <w:szCs w:val="20"/>
        </w:rPr>
        <w:t>ayrılır.</w:t>
      </w:r>
      <w:bookmarkEnd w:id="88"/>
    </w:p>
    <w:p w:rsidR="0088139F" w:rsidRPr="004439D8" w:rsidRDefault="0088139F" w:rsidP="004439D8"/>
    <w:p w:rsidR="0088139F" w:rsidRPr="00CE1320" w:rsidRDefault="0088139F" w:rsidP="00B64CD8">
      <w:pPr>
        <w:pStyle w:val="Heading2"/>
        <w:rPr>
          <w:sz w:val="22"/>
          <w:szCs w:val="22"/>
        </w:rPr>
      </w:pPr>
      <w:bookmarkStart w:id="89" w:name="_Toc349927040"/>
      <w:bookmarkStart w:id="90" w:name="_Toc404090441"/>
      <w:bookmarkEnd w:id="85"/>
      <w:bookmarkEnd w:id="86"/>
      <w:bookmarkEnd w:id="87"/>
      <w:r w:rsidRPr="00DC39CB">
        <w:rPr>
          <w:color w:val="000000"/>
        </w:rPr>
        <w:t>4.</w:t>
      </w:r>
      <w:r>
        <w:rPr>
          <w:color w:val="000000"/>
        </w:rPr>
        <w:t>2</w:t>
      </w:r>
      <w:r>
        <w:rPr>
          <w:color w:val="000000"/>
        </w:rPr>
        <w:tab/>
      </w:r>
      <w:r w:rsidRPr="00D7471F">
        <w:t>Özellikler</w:t>
      </w:r>
      <w:bookmarkEnd w:id="89"/>
      <w:bookmarkEnd w:id="90"/>
    </w:p>
    <w:p w:rsidR="0088139F" w:rsidRDefault="0088139F" w:rsidP="00B64CD8">
      <w:pPr>
        <w:shd w:val="clear" w:color="auto" w:fill="FFFFFF"/>
        <w:jc w:val="both"/>
        <w:rPr>
          <w:color w:val="000000"/>
        </w:rPr>
      </w:pPr>
    </w:p>
    <w:p w:rsidR="0088139F" w:rsidRDefault="0088139F" w:rsidP="004C34CD">
      <w:pPr>
        <w:pStyle w:val="Heading3"/>
        <w:jc w:val="both"/>
      </w:pPr>
      <w:bookmarkStart w:id="91" w:name="_Toc349927041"/>
      <w:r w:rsidRPr="00C042A8">
        <w:t>4.2.1</w:t>
      </w:r>
      <w:r w:rsidRPr="00D7471F">
        <w:tab/>
      </w:r>
      <w:r>
        <w:t>Genel özellikleri</w:t>
      </w:r>
    </w:p>
    <w:p w:rsidR="0088139F" w:rsidRDefault="0088139F" w:rsidP="00270C66">
      <w:pPr>
        <w:jc w:val="both"/>
      </w:pPr>
      <w:r>
        <w:t>Konsantre koyun yemleri</w:t>
      </w:r>
      <w:r w:rsidRPr="00E42CCB">
        <w:t>, süt ve süt ürünleri, yumurta ve yumurta ürünleri, ruminant menşeili olmayan jelatin(sadece yem katkılarında kullanılanlar) hariç hayvansal proteinler (Et-kemik unu, kemik unu, kan unu ve diğer kan ürünleri, tavuk un</w:t>
      </w:r>
      <w:r>
        <w:t xml:space="preserve">u, balık unu, hidrolize protein vb. </w:t>
      </w:r>
      <w:r w:rsidRPr="00E42CCB">
        <w:t>) ile hayvansal orijinli organik DCP ve TCP’yi içermemelidir.</w:t>
      </w:r>
    </w:p>
    <w:p w:rsidR="0088139F" w:rsidRPr="00270C66" w:rsidRDefault="0088139F" w:rsidP="00270C66"/>
    <w:bookmarkEnd w:id="91"/>
    <w:p w:rsidR="0088139F" w:rsidRDefault="0088139F" w:rsidP="00897794">
      <w:pPr>
        <w:pStyle w:val="Heading3"/>
      </w:pPr>
      <w:r>
        <w:t>4.2.2</w:t>
      </w:r>
      <w:r>
        <w:tab/>
        <w:t>Sınıf</w:t>
      </w:r>
      <w:r w:rsidRPr="00C042A8">
        <w:t xml:space="preserve"> özellikleri</w:t>
      </w:r>
    </w:p>
    <w:p w:rsidR="0088139F" w:rsidRDefault="0088139F" w:rsidP="00A86EFA">
      <w:pPr>
        <w:shd w:val="clear" w:color="auto" w:fill="FFFFFF"/>
        <w:jc w:val="both"/>
      </w:pPr>
      <w:r>
        <w:t>Konsantre koyun yemleri</w:t>
      </w:r>
      <w:r w:rsidRPr="00271EF0">
        <w:t xml:space="preserve">nin </w:t>
      </w:r>
      <w:r>
        <w:t xml:space="preserve">sınıf </w:t>
      </w:r>
      <w:r w:rsidRPr="00271EF0">
        <w:t xml:space="preserve">özellikleri Çizelge </w:t>
      </w:r>
      <w:r>
        <w:t>1</w:t>
      </w:r>
      <w:r w:rsidRPr="00271EF0">
        <w:t>’de belirtilen değerlere uygun olmalıdır.</w:t>
      </w:r>
    </w:p>
    <w:p w:rsidR="0088139F" w:rsidRPr="00A86EFA" w:rsidRDefault="0088139F" w:rsidP="00A86EFA"/>
    <w:p w:rsidR="0088139F" w:rsidRDefault="0088139F" w:rsidP="00A86EFA">
      <w:pPr>
        <w:shd w:val="clear" w:color="auto" w:fill="FFFFFF"/>
      </w:pPr>
      <w:r>
        <w:rPr>
          <w:b/>
          <w:bCs/>
        </w:rPr>
        <w:t xml:space="preserve">Çizelge 1 – </w:t>
      </w:r>
      <w:r>
        <w:t>Konsantre koyun yemleri</w:t>
      </w:r>
      <w:r w:rsidRPr="00271EF0">
        <w:t>nin</w:t>
      </w:r>
      <w:r>
        <w:t xml:space="preserve"> sınıf</w:t>
      </w:r>
      <w:r w:rsidRPr="00D7471F">
        <w:t xml:space="preserve"> özellikleri</w:t>
      </w:r>
    </w:p>
    <w:p w:rsidR="0088139F" w:rsidRDefault="0088139F" w:rsidP="00A86EFA">
      <w:pPr>
        <w:shd w:val="clear" w:color="auto" w:fill="FFFFFF"/>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12"/>
        <w:gridCol w:w="3109"/>
        <w:gridCol w:w="3118"/>
      </w:tblGrid>
      <w:tr w:rsidR="0088139F" w:rsidRPr="00207B15">
        <w:tc>
          <w:tcPr>
            <w:tcW w:w="3412" w:type="dxa"/>
            <w:vAlign w:val="center"/>
          </w:tcPr>
          <w:p w:rsidR="0088139F" w:rsidRPr="00DA045F" w:rsidRDefault="0088139F" w:rsidP="00E21E2A">
            <w:pPr>
              <w:jc w:val="center"/>
              <w:rPr>
                <w:b/>
                <w:bCs/>
              </w:rPr>
            </w:pPr>
            <w:r w:rsidRPr="00DA045F">
              <w:rPr>
                <w:b/>
                <w:bCs/>
              </w:rPr>
              <w:t>Özellikler</w:t>
            </w:r>
          </w:p>
        </w:tc>
        <w:tc>
          <w:tcPr>
            <w:tcW w:w="3109" w:type="dxa"/>
            <w:vAlign w:val="center"/>
          </w:tcPr>
          <w:p w:rsidR="0088139F" w:rsidRPr="00DA045F" w:rsidRDefault="0088139F" w:rsidP="00E21E2A">
            <w:pPr>
              <w:jc w:val="center"/>
              <w:rPr>
                <w:b/>
                <w:bCs/>
              </w:rPr>
            </w:pPr>
            <w:r w:rsidRPr="00DA045F">
              <w:rPr>
                <w:b/>
                <w:bCs/>
              </w:rPr>
              <w:t>Konsantre Kuzu Besi Yemi</w:t>
            </w:r>
          </w:p>
        </w:tc>
        <w:tc>
          <w:tcPr>
            <w:tcW w:w="3118" w:type="dxa"/>
            <w:vAlign w:val="center"/>
          </w:tcPr>
          <w:p w:rsidR="0088139F" w:rsidRPr="00DA045F" w:rsidRDefault="0088139F" w:rsidP="00BD4CE1">
            <w:pPr>
              <w:jc w:val="center"/>
              <w:rPr>
                <w:b/>
                <w:bCs/>
              </w:rPr>
            </w:pPr>
            <w:r w:rsidRPr="00DA045F">
              <w:rPr>
                <w:b/>
                <w:bCs/>
              </w:rPr>
              <w:t>Konsantre Koyun Süt Yemi</w:t>
            </w:r>
          </w:p>
        </w:tc>
      </w:tr>
      <w:tr w:rsidR="0088139F" w:rsidRPr="00207B15">
        <w:tc>
          <w:tcPr>
            <w:tcW w:w="3412" w:type="dxa"/>
          </w:tcPr>
          <w:p w:rsidR="0088139F" w:rsidRPr="00207B15" w:rsidRDefault="0088139F" w:rsidP="003C7C0B">
            <w:pPr>
              <w:jc w:val="both"/>
              <w:rPr>
                <w:color w:val="000000"/>
              </w:rPr>
            </w:pPr>
            <w:r w:rsidRPr="00207B15">
              <w:rPr>
                <w:color w:val="000000"/>
              </w:rPr>
              <w:t>Rutubet, % en çok</w:t>
            </w:r>
          </w:p>
        </w:tc>
        <w:tc>
          <w:tcPr>
            <w:tcW w:w="3109" w:type="dxa"/>
          </w:tcPr>
          <w:p w:rsidR="0088139F" w:rsidRPr="00207B15" w:rsidRDefault="0088139F" w:rsidP="00E21E2A">
            <w:pPr>
              <w:jc w:val="center"/>
            </w:pPr>
            <w:r w:rsidRPr="00207B15">
              <w:t>12,0</w:t>
            </w:r>
          </w:p>
        </w:tc>
        <w:tc>
          <w:tcPr>
            <w:tcW w:w="3118" w:type="dxa"/>
          </w:tcPr>
          <w:p w:rsidR="0088139F" w:rsidRPr="00207B15" w:rsidRDefault="0088139F" w:rsidP="00E21E2A">
            <w:pPr>
              <w:jc w:val="center"/>
            </w:pPr>
            <w:r w:rsidRPr="00207B15">
              <w:t>12,0</w:t>
            </w:r>
          </w:p>
        </w:tc>
      </w:tr>
      <w:tr w:rsidR="0088139F" w:rsidRPr="00207B15">
        <w:tc>
          <w:tcPr>
            <w:tcW w:w="3412" w:type="dxa"/>
          </w:tcPr>
          <w:p w:rsidR="0088139F" w:rsidRPr="00207B15" w:rsidRDefault="0088139F" w:rsidP="003C7C0B">
            <w:pPr>
              <w:jc w:val="both"/>
              <w:rPr>
                <w:color w:val="000000"/>
              </w:rPr>
            </w:pPr>
            <w:r w:rsidRPr="00207B15">
              <w:rPr>
                <w:color w:val="000000"/>
              </w:rPr>
              <w:t>Ham protein</w:t>
            </w:r>
            <w:r>
              <w:rPr>
                <w:color w:val="000000"/>
              </w:rPr>
              <w:t>,</w:t>
            </w:r>
            <w:r w:rsidRPr="00207B15">
              <w:rPr>
                <w:color w:val="000000"/>
              </w:rPr>
              <w:t xml:space="preserve"> % en az</w:t>
            </w:r>
          </w:p>
        </w:tc>
        <w:tc>
          <w:tcPr>
            <w:tcW w:w="3109" w:type="dxa"/>
          </w:tcPr>
          <w:p w:rsidR="0088139F" w:rsidRPr="00207B15" w:rsidRDefault="0088139F" w:rsidP="00E21E2A">
            <w:pPr>
              <w:jc w:val="center"/>
            </w:pPr>
            <w:r w:rsidRPr="00207B15">
              <w:t>40,0</w:t>
            </w:r>
          </w:p>
        </w:tc>
        <w:tc>
          <w:tcPr>
            <w:tcW w:w="3118" w:type="dxa"/>
          </w:tcPr>
          <w:p w:rsidR="0088139F" w:rsidRPr="00207B15" w:rsidRDefault="0088139F" w:rsidP="00E21E2A">
            <w:pPr>
              <w:jc w:val="center"/>
            </w:pPr>
            <w:r w:rsidRPr="00207B15">
              <w:t>30,0</w:t>
            </w:r>
          </w:p>
        </w:tc>
      </w:tr>
      <w:tr w:rsidR="0088139F" w:rsidRPr="00207B15">
        <w:tc>
          <w:tcPr>
            <w:tcW w:w="3412" w:type="dxa"/>
          </w:tcPr>
          <w:p w:rsidR="0088139F" w:rsidRPr="00207B15" w:rsidRDefault="0088139F" w:rsidP="003C7C0B">
            <w:pPr>
              <w:jc w:val="both"/>
              <w:rPr>
                <w:color w:val="000000"/>
              </w:rPr>
            </w:pPr>
            <w:r w:rsidRPr="00207B15">
              <w:rPr>
                <w:color w:val="000000"/>
              </w:rPr>
              <w:t>Hamselüloz, % en çok</w:t>
            </w:r>
          </w:p>
        </w:tc>
        <w:tc>
          <w:tcPr>
            <w:tcW w:w="3109" w:type="dxa"/>
          </w:tcPr>
          <w:p w:rsidR="0088139F" w:rsidRPr="00207B15" w:rsidRDefault="0088139F" w:rsidP="00E21E2A">
            <w:pPr>
              <w:jc w:val="center"/>
              <w:rPr>
                <w:lang w:eastAsia="en-US"/>
              </w:rPr>
            </w:pPr>
            <w:r w:rsidRPr="00207B15">
              <w:rPr>
                <w:lang w:eastAsia="en-US"/>
              </w:rPr>
              <w:t>14,0</w:t>
            </w:r>
          </w:p>
        </w:tc>
        <w:tc>
          <w:tcPr>
            <w:tcW w:w="3118" w:type="dxa"/>
          </w:tcPr>
          <w:p w:rsidR="0088139F" w:rsidRPr="00207B15" w:rsidRDefault="0088139F" w:rsidP="00E21E2A">
            <w:pPr>
              <w:jc w:val="center"/>
              <w:rPr>
                <w:lang w:eastAsia="en-US"/>
              </w:rPr>
            </w:pPr>
            <w:r w:rsidRPr="00207B15">
              <w:rPr>
                <w:lang w:eastAsia="en-US"/>
              </w:rPr>
              <w:t>20,0</w:t>
            </w:r>
          </w:p>
        </w:tc>
      </w:tr>
      <w:tr w:rsidR="0088139F" w:rsidRPr="00207B15">
        <w:tc>
          <w:tcPr>
            <w:tcW w:w="3412" w:type="dxa"/>
          </w:tcPr>
          <w:p w:rsidR="0088139F" w:rsidRPr="00207B15" w:rsidRDefault="0088139F" w:rsidP="00E21E2A">
            <w:pPr>
              <w:jc w:val="both"/>
              <w:rPr>
                <w:color w:val="000000"/>
              </w:rPr>
            </w:pPr>
            <w:r w:rsidRPr="00207B15">
              <w:rPr>
                <w:color w:val="000000"/>
              </w:rPr>
              <w:t>Ham kül, % en çok</w:t>
            </w:r>
          </w:p>
        </w:tc>
        <w:tc>
          <w:tcPr>
            <w:tcW w:w="3109" w:type="dxa"/>
          </w:tcPr>
          <w:p w:rsidR="0088139F" w:rsidRPr="00207B15" w:rsidRDefault="0088139F" w:rsidP="00E21E2A">
            <w:pPr>
              <w:jc w:val="center"/>
              <w:rPr>
                <w:lang w:eastAsia="en-US"/>
              </w:rPr>
            </w:pPr>
            <w:r w:rsidRPr="00207B15">
              <w:rPr>
                <w:lang w:eastAsia="en-US"/>
              </w:rPr>
              <w:t>15,0</w:t>
            </w:r>
          </w:p>
        </w:tc>
        <w:tc>
          <w:tcPr>
            <w:tcW w:w="3118" w:type="dxa"/>
          </w:tcPr>
          <w:p w:rsidR="0088139F" w:rsidRPr="00207B15" w:rsidRDefault="0088139F" w:rsidP="00E21E2A">
            <w:pPr>
              <w:jc w:val="center"/>
              <w:rPr>
                <w:lang w:eastAsia="en-US"/>
              </w:rPr>
            </w:pPr>
            <w:r w:rsidRPr="00207B15">
              <w:rPr>
                <w:lang w:eastAsia="en-US"/>
              </w:rPr>
              <w:t>15,0</w:t>
            </w:r>
          </w:p>
        </w:tc>
      </w:tr>
      <w:tr w:rsidR="0088139F" w:rsidRPr="00207B15">
        <w:tc>
          <w:tcPr>
            <w:tcW w:w="3412" w:type="dxa"/>
            <w:shd w:val="clear" w:color="auto" w:fill="FFFFFF"/>
          </w:tcPr>
          <w:p w:rsidR="0088139F" w:rsidRPr="00207B15" w:rsidRDefault="0088139F" w:rsidP="003C7C0B">
            <w:pPr>
              <w:jc w:val="both"/>
              <w:rPr>
                <w:color w:val="000000"/>
              </w:rPr>
            </w:pPr>
            <w:r w:rsidRPr="00207B15">
              <w:rPr>
                <w:color w:val="000000"/>
              </w:rPr>
              <w:t>Metabolik enerji, kcal/kg en az</w:t>
            </w:r>
          </w:p>
        </w:tc>
        <w:tc>
          <w:tcPr>
            <w:tcW w:w="3109" w:type="dxa"/>
          </w:tcPr>
          <w:p w:rsidR="0088139F" w:rsidRPr="00207B15" w:rsidRDefault="0088139F" w:rsidP="00BD4CE1">
            <w:pPr>
              <w:jc w:val="center"/>
            </w:pPr>
            <w:r w:rsidRPr="00207B15">
              <w:t>2000</w:t>
            </w:r>
          </w:p>
        </w:tc>
        <w:tc>
          <w:tcPr>
            <w:tcW w:w="3118" w:type="dxa"/>
            <w:shd w:val="clear" w:color="auto" w:fill="FFFFFF"/>
          </w:tcPr>
          <w:p w:rsidR="0088139F" w:rsidRPr="00207B15" w:rsidRDefault="0088139F" w:rsidP="00BD4CE1">
            <w:pPr>
              <w:jc w:val="center"/>
            </w:pPr>
            <w:r w:rsidRPr="00207B15">
              <w:t>1800</w:t>
            </w:r>
          </w:p>
        </w:tc>
      </w:tr>
      <w:tr w:rsidR="0088139F" w:rsidRPr="00207B15">
        <w:tc>
          <w:tcPr>
            <w:tcW w:w="3412" w:type="dxa"/>
            <w:shd w:val="clear" w:color="auto" w:fill="FFFFFF"/>
          </w:tcPr>
          <w:p w:rsidR="0088139F" w:rsidRPr="00207B15" w:rsidRDefault="0088139F" w:rsidP="00BD4CE1">
            <w:pPr>
              <w:jc w:val="both"/>
              <w:rPr>
                <w:color w:val="000000"/>
              </w:rPr>
            </w:pPr>
            <w:r w:rsidRPr="00207B15">
              <w:rPr>
                <w:color w:val="000000"/>
              </w:rPr>
              <w:t>Kalsiyum, %</w:t>
            </w:r>
          </w:p>
        </w:tc>
        <w:tc>
          <w:tcPr>
            <w:tcW w:w="3109" w:type="dxa"/>
          </w:tcPr>
          <w:p w:rsidR="0088139F" w:rsidRPr="00207B15" w:rsidRDefault="0088139F" w:rsidP="00BD4CE1">
            <w:pPr>
              <w:jc w:val="center"/>
            </w:pPr>
            <w:r w:rsidRPr="00207B15">
              <w:t xml:space="preserve">3 </w:t>
            </w:r>
            <w:r>
              <w:t>–</w:t>
            </w:r>
            <w:r w:rsidRPr="00207B15">
              <w:t xml:space="preserve"> 6</w:t>
            </w:r>
          </w:p>
        </w:tc>
        <w:tc>
          <w:tcPr>
            <w:tcW w:w="3118" w:type="dxa"/>
            <w:shd w:val="clear" w:color="auto" w:fill="FFFFFF"/>
          </w:tcPr>
          <w:p w:rsidR="0088139F" w:rsidRPr="00207B15" w:rsidRDefault="0088139F" w:rsidP="00BD4CE1">
            <w:pPr>
              <w:jc w:val="center"/>
            </w:pPr>
            <w:r w:rsidRPr="00207B15">
              <w:t xml:space="preserve">3 </w:t>
            </w:r>
            <w:r>
              <w:t>–</w:t>
            </w:r>
            <w:r w:rsidRPr="00207B15">
              <w:t xml:space="preserve"> 4</w:t>
            </w:r>
          </w:p>
        </w:tc>
      </w:tr>
      <w:tr w:rsidR="0088139F" w:rsidRPr="00207B15">
        <w:tc>
          <w:tcPr>
            <w:tcW w:w="3412" w:type="dxa"/>
            <w:shd w:val="clear" w:color="auto" w:fill="FFFFFF"/>
          </w:tcPr>
          <w:p w:rsidR="0088139F" w:rsidRPr="00207B15" w:rsidRDefault="0088139F" w:rsidP="00BD4CE1">
            <w:pPr>
              <w:jc w:val="both"/>
              <w:rPr>
                <w:color w:val="000000"/>
              </w:rPr>
            </w:pPr>
            <w:r w:rsidRPr="00207B15">
              <w:rPr>
                <w:color w:val="000000"/>
              </w:rPr>
              <w:t>Fosfor, % en az</w:t>
            </w:r>
          </w:p>
        </w:tc>
        <w:tc>
          <w:tcPr>
            <w:tcW w:w="3109" w:type="dxa"/>
            <w:vAlign w:val="center"/>
          </w:tcPr>
          <w:p w:rsidR="0088139F" w:rsidRPr="00207B15" w:rsidRDefault="0088139F" w:rsidP="00BD4CE1">
            <w:pPr>
              <w:jc w:val="center"/>
            </w:pPr>
            <w:r w:rsidRPr="00207B15">
              <w:t>1,8</w:t>
            </w:r>
          </w:p>
        </w:tc>
        <w:tc>
          <w:tcPr>
            <w:tcW w:w="3118" w:type="dxa"/>
            <w:shd w:val="clear" w:color="auto" w:fill="FFFFFF"/>
            <w:vAlign w:val="center"/>
          </w:tcPr>
          <w:p w:rsidR="0088139F" w:rsidRPr="00207B15" w:rsidRDefault="0088139F" w:rsidP="00BD4CE1">
            <w:pPr>
              <w:jc w:val="center"/>
            </w:pPr>
            <w:r w:rsidRPr="00207B15">
              <w:t>1,6</w:t>
            </w:r>
          </w:p>
        </w:tc>
      </w:tr>
      <w:tr w:rsidR="0088139F" w:rsidRPr="00207B15">
        <w:tc>
          <w:tcPr>
            <w:tcW w:w="3412" w:type="dxa"/>
            <w:shd w:val="clear" w:color="auto" w:fill="FFFFFF"/>
          </w:tcPr>
          <w:p w:rsidR="0088139F" w:rsidRPr="00207B15" w:rsidRDefault="0088139F" w:rsidP="00BD4CE1">
            <w:pPr>
              <w:jc w:val="both"/>
              <w:rPr>
                <w:color w:val="000000"/>
              </w:rPr>
            </w:pPr>
            <w:r w:rsidRPr="00207B15">
              <w:rPr>
                <w:color w:val="000000"/>
              </w:rPr>
              <w:t>Sodyum, %</w:t>
            </w:r>
          </w:p>
        </w:tc>
        <w:tc>
          <w:tcPr>
            <w:tcW w:w="3109" w:type="dxa"/>
          </w:tcPr>
          <w:p w:rsidR="0088139F" w:rsidRPr="00207B15" w:rsidRDefault="0088139F" w:rsidP="00BD4CE1">
            <w:pPr>
              <w:jc w:val="center"/>
            </w:pPr>
            <w:r w:rsidRPr="00207B15">
              <w:t xml:space="preserve">0,8 </w:t>
            </w:r>
            <w:r>
              <w:t>–</w:t>
            </w:r>
            <w:r w:rsidRPr="00207B15">
              <w:t xml:space="preserve"> 2</w:t>
            </w:r>
          </w:p>
        </w:tc>
        <w:tc>
          <w:tcPr>
            <w:tcW w:w="3118" w:type="dxa"/>
            <w:shd w:val="clear" w:color="auto" w:fill="FFFFFF"/>
          </w:tcPr>
          <w:p w:rsidR="0088139F" w:rsidRPr="00207B15" w:rsidRDefault="0088139F" w:rsidP="00BD4CE1">
            <w:pPr>
              <w:jc w:val="center"/>
            </w:pPr>
            <w:r w:rsidRPr="00207B15">
              <w:t xml:space="preserve">0,8 </w:t>
            </w:r>
            <w:r>
              <w:t>–</w:t>
            </w:r>
            <w:r w:rsidRPr="00207B15">
              <w:t xml:space="preserve"> 2</w:t>
            </w:r>
          </w:p>
        </w:tc>
      </w:tr>
      <w:tr w:rsidR="0088139F" w:rsidRPr="00413A74">
        <w:tc>
          <w:tcPr>
            <w:tcW w:w="3412" w:type="dxa"/>
            <w:shd w:val="clear" w:color="auto" w:fill="FFFFFF"/>
          </w:tcPr>
          <w:p w:rsidR="0088139F" w:rsidRPr="00207B15" w:rsidRDefault="0088139F" w:rsidP="00BD4CE1">
            <w:pPr>
              <w:jc w:val="both"/>
              <w:rPr>
                <w:color w:val="000000"/>
              </w:rPr>
            </w:pPr>
            <w:r w:rsidRPr="00207B15">
              <w:rPr>
                <w:color w:val="000000"/>
              </w:rPr>
              <w:t>Magnezyum, mg/kg en az</w:t>
            </w:r>
          </w:p>
        </w:tc>
        <w:tc>
          <w:tcPr>
            <w:tcW w:w="3109" w:type="dxa"/>
          </w:tcPr>
          <w:p w:rsidR="0088139F" w:rsidRPr="00207B15" w:rsidRDefault="0088139F" w:rsidP="00BD4CE1">
            <w:pPr>
              <w:jc w:val="center"/>
            </w:pPr>
            <w:r w:rsidRPr="00207B15">
              <w:t>3000</w:t>
            </w:r>
          </w:p>
        </w:tc>
        <w:tc>
          <w:tcPr>
            <w:tcW w:w="3118" w:type="dxa"/>
            <w:shd w:val="clear" w:color="auto" w:fill="FFFFFF"/>
          </w:tcPr>
          <w:p w:rsidR="0088139F" w:rsidRDefault="0088139F" w:rsidP="00BD4CE1">
            <w:pPr>
              <w:jc w:val="center"/>
            </w:pPr>
            <w:r w:rsidRPr="00207B15">
              <w:t>3000</w:t>
            </w:r>
          </w:p>
        </w:tc>
      </w:tr>
      <w:tr w:rsidR="0088139F" w:rsidRPr="00413A74">
        <w:tc>
          <w:tcPr>
            <w:tcW w:w="3412" w:type="dxa"/>
          </w:tcPr>
          <w:p w:rsidR="0088139F" w:rsidRPr="005207E9" w:rsidRDefault="0088139F" w:rsidP="00BD4CE1">
            <w:pPr>
              <w:jc w:val="both"/>
              <w:rPr>
                <w:color w:val="000000"/>
              </w:rPr>
            </w:pPr>
            <w:r w:rsidRPr="005207E9">
              <w:rPr>
                <w:color w:val="000000"/>
              </w:rPr>
              <w:t>Aflatoksin B</w:t>
            </w:r>
            <w:r w:rsidRPr="005207E9">
              <w:rPr>
                <w:color w:val="000000"/>
                <w:vertAlign w:val="subscript"/>
              </w:rPr>
              <w:t>1</w:t>
            </w:r>
            <w:r>
              <w:rPr>
                <w:color w:val="000000"/>
              </w:rPr>
              <w:t>, mg/kg en çok</w:t>
            </w:r>
          </w:p>
        </w:tc>
        <w:tc>
          <w:tcPr>
            <w:tcW w:w="3109" w:type="dxa"/>
            <w:shd w:val="clear" w:color="auto" w:fill="FFFFFF"/>
          </w:tcPr>
          <w:p w:rsidR="0088139F" w:rsidRPr="00413A74" w:rsidRDefault="0088139F" w:rsidP="00BD4CE1">
            <w:pPr>
              <w:jc w:val="center"/>
            </w:pPr>
            <w:r>
              <w:t>0,005</w:t>
            </w:r>
          </w:p>
        </w:tc>
        <w:tc>
          <w:tcPr>
            <w:tcW w:w="3118" w:type="dxa"/>
            <w:shd w:val="clear" w:color="auto" w:fill="FFFFFF"/>
          </w:tcPr>
          <w:p w:rsidR="0088139F" w:rsidRPr="00413A74" w:rsidRDefault="0088139F" w:rsidP="00BD4CE1">
            <w:pPr>
              <w:jc w:val="center"/>
            </w:pPr>
            <w:r>
              <w:t>0,005</w:t>
            </w:r>
          </w:p>
        </w:tc>
      </w:tr>
      <w:tr w:rsidR="0088139F" w:rsidRPr="00413A74">
        <w:tc>
          <w:tcPr>
            <w:tcW w:w="3412" w:type="dxa"/>
          </w:tcPr>
          <w:p w:rsidR="0088139F" w:rsidRPr="005207E9" w:rsidRDefault="0088139F" w:rsidP="00BD4CE1">
            <w:pPr>
              <w:jc w:val="both"/>
              <w:rPr>
                <w:color w:val="000000"/>
              </w:rPr>
            </w:pPr>
            <w:r w:rsidRPr="005207E9">
              <w:rPr>
                <w:color w:val="000000"/>
              </w:rPr>
              <w:t>Yabancı madde, %</w:t>
            </w:r>
          </w:p>
        </w:tc>
        <w:tc>
          <w:tcPr>
            <w:tcW w:w="3109" w:type="dxa"/>
          </w:tcPr>
          <w:p w:rsidR="0088139F" w:rsidRPr="00413A74" w:rsidRDefault="0088139F" w:rsidP="00BD4CE1">
            <w:pPr>
              <w:jc w:val="center"/>
            </w:pPr>
            <w:r>
              <w:t>1,0</w:t>
            </w:r>
          </w:p>
        </w:tc>
        <w:tc>
          <w:tcPr>
            <w:tcW w:w="3118" w:type="dxa"/>
          </w:tcPr>
          <w:p w:rsidR="0088139F" w:rsidRPr="00413A74" w:rsidRDefault="0088139F" w:rsidP="00BD4CE1">
            <w:pPr>
              <w:jc w:val="center"/>
            </w:pPr>
            <w:r>
              <w:t>1,0</w:t>
            </w:r>
          </w:p>
        </w:tc>
      </w:tr>
    </w:tbl>
    <w:p w:rsidR="0088139F" w:rsidRPr="00A86EFA" w:rsidRDefault="0088139F" w:rsidP="00A86EFA"/>
    <w:p w:rsidR="0088139F" w:rsidRPr="00897794" w:rsidRDefault="0088139F" w:rsidP="00897794">
      <w:pPr>
        <w:rPr>
          <w:lang w:val="en-US" w:eastAsia="zh-CN"/>
        </w:rPr>
      </w:pPr>
    </w:p>
    <w:p w:rsidR="0088139F" w:rsidRPr="00CE1320" w:rsidRDefault="0088139F" w:rsidP="00B64CD8">
      <w:pPr>
        <w:pStyle w:val="Heading3"/>
      </w:pPr>
      <w:bookmarkStart w:id="92" w:name="_Toc524434558"/>
      <w:bookmarkStart w:id="93" w:name="_Toc35849325"/>
      <w:r>
        <w:t>4.2.3</w:t>
      </w:r>
      <w:r>
        <w:tab/>
      </w:r>
      <w:r w:rsidRPr="00C042A8">
        <w:t>Tip özellikleri</w:t>
      </w:r>
      <w:bookmarkEnd w:id="92"/>
      <w:bookmarkEnd w:id="93"/>
    </w:p>
    <w:p w:rsidR="0088139F" w:rsidRDefault="0088139F" w:rsidP="00B64CD8">
      <w:pPr>
        <w:shd w:val="clear" w:color="auto" w:fill="FFFFFF"/>
        <w:jc w:val="both"/>
      </w:pPr>
      <w:r>
        <w:t>Konsantre koyun yemlerinin en az % 60’ı göz açıklığı 3 mm olan elekten ve tamamı 4 mm’lik elekten geçmelidir.</w:t>
      </w:r>
    </w:p>
    <w:p w:rsidR="0088139F" w:rsidRDefault="0088139F" w:rsidP="00B64CD8">
      <w:pPr>
        <w:shd w:val="clear" w:color="auto" w:fill="FFFFFF"/>
        <w:jc w:val="both"/>
      </w:pPr>
    </w:p>
    <w:p w:rsidR="0088139F" w:rsidRDefault="0088139F" w:rsidP="007561AC">
      <w:pPr>
        <w:shd w:val="clear" w:color="auto" w:fill="FFFFFF"/>
        <w:jc w:val="both"/>
      </w:pPr>
      <w:r w:rsidRPr="008E4891">
        <w:t>Konsantre</w:t>
      </w:r>
      <w:r>
        <w:t xml:space="preserve"> koyun yemlerinin pelet çapları 16 mm’den fazla olmamalı, en az % 90’ının pelet formu bozulmamış olmalıdır.</w:t>
      </w:r>
    </w:p>
    <w:p w:rsidR="0088139F" w:rsidRDefault="0088139F" w:rsidP="007561AC">
      <w:pPr>
        <w:shd w:val="clear" w:color="auto" w:fill="FFFFFF"/>
        <w:jc w:val="both"/>
      </w:pPr>
    </w:p>
    <w:p w:rsidR="0088139F" w:rsidRPr="00260C51" w:rsidRDefault="0088139F" w:rsidP="00612C27">
      <w:pPr>
        <w:pStyle w:val="Heading2"/>
        <w:rPr>
          <w:color w:val="000000"/>
          <w:lang w:val="tr-TR"/>
        </w:rPr>
      </w:pPr>
      <w:bookmarkStart w:id="94" w:name="_Toc386095495"/>
      <w:bookmarkStart w:id="95" w:name="_Toc400717975"/>
      <w:bookmarkStart w:id="96" w:name="_Toc404090442"/>
      <w:r w:rsidRPr="00260C51">
        <w:rPr>
          <w:lang w:val="tr-TR"/>
        </w:rPr>
        <w:t>4.3</w:t>
      </w:r>
      <w:r w:rsidRPr="00260C51">
        <w:rPr>
          <w:lang w:val="tr-TR"/>
        </w:rPr>
        <w:tab/>
        <w:t>Toleranslar</w:t>
      </w:r>
      <w:bookmarkEnd w:id="94"/>
      <w:bookmarkEnd w:id="95"/>
      <w:bookmarkEnd w:id="96"/>
    </w:p>
    <w:p w:rsidR="0088139F" w:rsidRPr="00260C51" w:rsidRDefault="0088139F" w:rsidP="00612C27">
      <w:pPr>
        <w:pStyle w:val="3-NormalYaz"/>
        <w:spacing w:line="240" w:lineRule="exact"/>
        <w:rPr>
          <w:rFonts w:ascii="Arial" w:hAnsi="Arial" w:cs="Arial"/>
          <w:color w:val="000000"/>
          <w:sz w:val="20"/>
          <w:szCs w:val="20"/>
          <w:lang w:eastAsia="tr-TR"/>
        </w:rPr>
      </w:pPr>
      <w:r w:rsidRPr="00260C51">
        <w:rPr>
          <w:rFonts w:ascii="Arial" w:hAnsi="Arial" w:cs="Arial"/>
          <w:color w:val="000000"/>
          <w:sz w:val="20"/>
          <w:szCs w:val="20"/>
          <w:lang w:eastAsia="tr-TR"/>
        </w:rPr>
        <w:t xml:space="preserve">Yemin bileşen değeri, etiketinde belirtilen analitik bileşen değerlerinden farklı bulunduğunda, ham protein için; beyan edilen değerin ± % 12,5’i, ham kül için; beyan edilen değerin + % 12,5’i, ham selüloz için; beyan edilen değerin + % 17,5’i, kalsiyum, fosfor, sodyum ve magnezyum için; beyan edilen değerin ± % 20’si, </w:t>
      </w:r>
      <w:r w:rsidRPr="004F67B4">
        <w:rPr>
          <w:rFonts w:ascii="Arial" w:hAnsi="Arial" w:cs="Arial"/>
          <w:color w:val="000000"/>
          <w:sz w:val="20"/>
          <w:szCs w:val="20"/>
          <w:lang w:eastAsia="tr-TR"/>
        </w:rPr>
        <w:t>h</w:t>
      </w:r>
      <w:r w:rsidRPr="00260C51">
        <w:rPr>
          <w:rFonts w:ascii="Arial" w:hAnsi="Arial" w:cs="Arial"/>
          <w:color w:val="000000"/>
          <w:sz w:val="20"/>
          <w:szCs w:val="20"/>
          <w:lang w:eastAsia="tr-TR"/>
        </w:rPr>
        <w:t xml:space="preserve">idroklorik asitte çözünmeyen kül için; beyan edilen değerin + % 20’si, </w:t>
      </w:r>
      <w:r w:rsidRPr="004F67B4">
        <w:rPr>
          <w:rFonts w:ascii="Arial" w:hAnsi="Arial" w:cs="Arial"/>
          <w:color w:val="000000"/>
          <w:sz w:val="20"/>
          <w:szCs w:val="20"/>
          <w:lang w:eastAsia="tr-TR"/>
        </w:rPr>
        <w:t>r</w:t>
      </w:r>
      <w:r w:rsidRPr="00260C51">
        <w:rPr>
          <w:rFonts w:ascii="Arial" w:hAnsi="Arial" w:cs="Arial"/>
          <w:color w:val="000000"/>
          <w:sz w:val="20"/>
          <w:szCs w:val="20"/>
          <w:lang w:eastAsia="tr-TR"/>
        </w:rPr>
        <w:t xml:space="preserve">utubet için; beyan edilen değerler için + 1 birim, </w:t>
      </w:r>
      <w:r w:rsidRPr="004F67B4">
        <w:rPr>
          <w:rFonts w:ascii="Arial" w:hAnsi="Arial" w:cs="Arial"/>
          <w:color w:val="000000"/>
          <w:sz w:val="20"/>
          <w:szCs w:val="20"/>
          <w:lang w:eastAsia="tr-TR"/>
        </w:rPr>
        <w:t>e</w:t>
      </w:r>
      <w:r w:rsidRPr="00260C51">
        <w:rPr>
          <w:rFonts w:ascii="Arial" w:hAnsi="Arial" w:cs="Arial"/>
          <w:color w:val="000000"/>
          <w:sz w:val="20"/>
          <w:szCs w:val="20"/>
          <w:lang w:eastAsia="tr-TR"/>
        </w:rPr>
        <w:t>nerji değeri ve diğer mineral madde ile vitamin değerleri için ± % 5 tolerans değerleri uygulanır.</w:t>
      </w:r>
    </w:p>
    <w:p w:rsidR="0088139F" w:rsidRDefault="0088139F" w:rsidP="007561AC">
      <w:pPr>
        <w:shd w:val="clear" w:color="auto" w:fill="FFFFFF"/>
        <w:jc w:val="both"/>
      </w:pPr>
    </w:p>
    <w:p w:rsidR="0088139F" w:rsidRPr="008E4891" w:rsidRDefault="0088139F" w:rsidP="007561AC">
      <w:pPr>
        <w:shd w:val="clear" w:color="auto" w:fill="FFFFFF"/>
        <w:jc w:val="both"/>
      </w:pPr>
    </w:p>
    <w:p w:rsidR="0088139F" w:rsidRPr="00CE1320" w:rsidRDefault="0088139F" w:rsidP="00B64CD8">
      <w:pPr>
        <w:pStyle w:val="Heading2"/>
        <w:rPr>
          <w:sz w:val="22"/>
          <w:szCs w:val="22"/>
        </w:rPr>
      </w:pPr>
      <w:bookmarkStart w:id="97" w:name="_Toc524434562"/>
      <w:bookmarkStart w:id="98" w:name="_Toc35849329"/>
      <w:bookmarkStart w:id="99" w:name="_Toc349927042"/>
      <w:bookmarkStart w:id="100" w:name="_Toc404090443"/>
      <w:r>
        <w:rPr>
          <w:color w:val="000000"/>
        </w:rPr>
        <w:t>4</w:t>
      </w:r>
      <w:r w:rsidRPr="009E094A">
        <w:rPr>
          <w:color w:val="000000"/>
        </w:rPr>
        <w:t>.</w:t>
      </w:r>
      <w:r>
        <w:rPr>
          <w:color w:val="000000"/>
        </w:rPr>
        <w:t>4</w:t>
      </w:r>
      <w:r>
        <w:rPr>
          <w:color w:val="000000"/>
        </w:rPr>
        <w:tab/>
      </w:r>
      <w:r w:rsidRPr="006623A3">
        <w:t>Özellik, muayene</w:t>
      </w:r>
      <w:r>
        <w:t xml:space="preserve"> </w:t>
      </w:r>
      <w:r w:rsidRPr="006623A3">
        <w:t>ve</w:t>
      </w:r>
      <w:r>
        <w:t xml:space="preserve"> </w:t>
      </w:r>
      <w:r w:rsidRPr="006623A3">
        <w:t>deney</w:t>
      </w:r>
      <w:r>
        <w:t xml:space="preserve"> </w:t>
      </w:r>
      <w:r w:rsidRPr="006623A3">
        <w:t>madde</w:t>
      </w:r>
      <w:r>
        <w:t xml:space="preserve"> </w:t>
      </w:r>
      <w:r w:rsidRPr="006623A3">
        <w:t>numaraları</w:t>
      </w:r>
      <w:bookmarkEnd w:id="97"/>
      <w:bookmarkEnd w:id="98"/>
      <w:bookmarkEnd w:id="99"/>
      <w:bookmarkEnd w:id="100"/>
    </w:p>
    <w:p w:rsidR="0088139F" w:rsidRPr="00F21C9C" w:rsidRDefault="0088139F" w:rsidP="00B64CD8">
      <w:pPr>
        <w:shd w:val="clear" w:color="auto" w:fill="FFFFFF"/>
        <w:jc w:val="both"/>
        <w:rPr>
          <w:rFonts w:eastAsia="SimSun"/>
          <w:b/>
          <w:bCs/>
          <w:snapToGrid w:val="0"/>
          <w:sz w:val="12"/>
          <w:szCs w:val="12"/>
          <w:lang w:val="en-US" w:eastAsia="zh-CN"/>
        </w:rPr>
      </w:pPr>
      <w:r w:rsidRPr="00D7471F">
        <w:t xml:space="preserve">Özellikler ve bunlara ait muayene, deney ve madde numaraları Çizelge </w:t>
      </w:r>
      <w:r>
        <w:t>3</w:t>
      </w:r>
      <w:r w:rsidRPr="00D7471F">
        <w:t>’de gösterilmiştir.</w:t>
      </w:r>
    </w:p>
    <w:p w:rsidR="0088139F" w:rsidRPr="00F21C9C" w:rsidRDefault="0088139F" w:rsidP="00B64CD8">
      <w:pPr>
        <w:rPr>
          <w:sz w:val="12"/>
          <w:szCs w:val="12"/>
        </w:rPr>
      </w:pPr>
    </w:p>
    <w:p w:rsidR="0088139F" w:rsidRPr="00F21C9C" w:rsidRDefault="0088139F" w:rsidP="00B64CD8">
      <w:r w:rsidRPr="00F21C9C">
        <w:rPr>
          <w:b/>
          <w:bCs/>
        </w:rPr>
        <w:t xml:space="preserve">Çizelge </w:t>
      </w:r>
      <w:r>
        <w:rPr>
          <w:b/>
          <w:bCs/>
        </w:rPr>
        <w:t>3 -</w:t>
      </w:r>
      <w:r w:rsidRPr="00F21C9C">
        <w:rPr>
          <w:b/>
          <w:bCs/>
        </w:rPr>
        <w:t xml:space="preserve"> </w:t>
      </w:r>
      <w:r w:rsidRPr="00D7471F">
        <w:t>Özellik, muayene, deney ve madde numaraları</w:t>
      </w:r>
    </w:p>
    <w:p w:rsidR="0088139F" w:rsidRPr="00F21C9C" w:rsidRDefault="0088139F" w:rsidP="00B64CD8">
      <w:pPr>
        <w:rPr>
          <w:sz w:val="12"/>
          <w:szCs w:val="12"/>
        </w:rPr>
      </w:pPr>
    </w:p>
    <w:tbl>
      <w:tblPr>
        <w:tblpPr w:leftFromText="141" w:rightFromText="141" w:vertAnchor="text" w:tblpY="1"/>
        <w:tblOverlap w:val="never"/>
        <w:tblW w:w="0" w:type="auto"/>
        <w:tblLayout w:type="fixed"/>
        <w:tblCellMar>
          <w:left w:w="40" w:type="dxa"/>
          <w:right w:w="40" w:type="dxa"/>
        </w:tblCellMar>
        <w:tblLook w:val="0000"/>
      </w:tblPr>
      <w:tblGrid>
        <w:gridCol w:w="3969"/>
        <w:gridCol w:w="2552"/>
        <w:gridCol w:w="2978"/>
      </w:tblGrid>
      <w:tr w:rsidR="0088139F">
        <w:trPr>
          <w:trHeight w:hRule="exact" w:val="406"/>
        </w:trPr>
        <w:tc>
          <w:tcPr>
            <w:tcW w:w="3969" w:type="dxa"/>
            <w:tcBorders>
              <w:top w:val="single" w:sz="6" w:space="0" w:color="auto"/>
              <w:left w:val="single" w:sz="6" w:space="0" w:color="auto"/>
              <w:bottom w:val="single" w:sz="6" w:space="0" w:color="auto"/>
              <w:right w:val="single" w:sz="6" w:space="0" w:color="auto"/>
            </w:tcBorders>
          </w:tcPr>
          <w:p w:rsidR="0088139F" w:rsidRPr="00A17C5C" w:rsidRDefault="0088139F" w:rsidP="002E7F35">
            <w:pPr>
              <w:shd w:val="clear" w:color="auto" w:fill="FFFFFF"/>
              <w:rPr>
                <w:b/>
                <w:bCs/>
              </w:rPr>
            </w:pPr>
            <w:r w:rsidRPr="00A17C5C">
              <w:rPr>
                <w:b/>
                <w:bCs/>
              </w:rPr>
              <w:t>Özellikler</w:t>
            </w:r>
          </w:p>
        </w:tc>
        <w:tc>
          <w:tcPr>
            <w:tcW w:w="2552" w:type="dxa"/>
            <w:tcBorders>
              <w:top w:val="single" w:sz="6" w:space="0" w:color="auto"/>
              <w:left w:val="single" w:sz="6" w:space="0" w:color="auto"/>
              <w:bottom w:val="single" w:sz="6" w:space="0" w:color="auto"/>
              <w:right w:val="single" w:sz="6" w:space="0" w:color="auto"/>
            </w:tcBorders>
          </w:tcPr>
          <w:p w:rsidR="0088139F" w:rsidRPr="00A17C5C" w:rsidRDefault="0088139F" w:rsidP="002E7F35">
            <w:pPr>
              <w:shd w:val="clear" w:color="auto" w:fill="FFFFFF"/>
              <w:jc w:val="center"/>
              <w:rPr>
                <w:b/>
                <w:bCs/>
              </w:rPr>
            </w:pPr>
            <w:r w:rsidRPr="00A17C5C">
              <w:rPr>
                <w:b/>
                <w:bCs/>
              </w:rPr>
              <w:t>Özellik madde no</w:t>
            </w:r>
          </w:p>
        </w:tc>
        <w:tc>
          <w:tcPr>
            <w:tcW w:w="2978" w:type="dxa"/>
            <w:tcBorders>
              <w:top w:val="single" w:sz="6" w:space="0" w:color="auto"/>
              <w:left w:val="single" w:sz="6" w:space="0" w:color="auto"/>
              <w:bottom w:val="single" w:sz="6" w:space="0" w:color="auto"/>
              <w:right w:val="single" w:sz="6" w:space="0" w:color="auto"/>
            </w:tcBorders>
          </w:tcPr>
          <w:p w:rsidR="0088139F" w:rsidRPr="00A17C5C" w:rsidDel="005630A5" w:rsidRDefault="0088139F" w:rsidP="002E7F35">
            <w:pPr>
              <w:shd w:val="clear" w:color="auto" w:fill="FFFFFF"/>
              <w:jc w:val="center"/>
              <w:rPr>
                <w:b/>
                <w:bCs/>
                <w:color w:val="000000"/>
              </w:rPr>
            </w:pPr>
            <w:r w:rsidRPr="00A17C5C">
              <w:rPr>
                <w:b/>
                <w:bCs/>
              </w:rPr>
              <w:t>Muayene ve deney madde no</w:t>
            </w:r>
          </w:p>
        </w:tc>
      </w:tr>
      <w:tr w:rsidR="0088139F">
        <w:trPr>
          <w:cantSplit/>
          <w:trHeight w:val="57"/>
        </w:trPr>
        <w:tc>
          <w:tcPr>
            <w:tcW w:w="3969" w:type="dxa"/>
            <w:tcBorders>
              <w:top w:val="single" w:sz="6" w:space="0" w:color="auto"/>
              <w:left w:val="single" w:sz="6" w:space="0" w:color="auto"/>
              <w:bottom w:val="single" w:sz="6" w:space="0" w:color="auto"/>
              <w:right w:val="single" w:sz="6" w:space="0" w:color="auto"/>
            </w:tcBorders>
          </w:tcPr>
          <w:p w:rsidR="0088139F" w:rsidRPr="00D86100" w:rsidRDefault="0088139F" w:rsidP="002E7F35">
            <w:pPr>
              <w:shd w:val="clear" w:color="auto" w:fill="FFFFFF"/>
            </w:pPr>
            <w:r w:rsidRPr="00D86100">
              <w:t>Rutubet</w:t>
            </w:r>
          </w:p>
        </w:tc>
        <w:tc>
          <w:tcPr>
            <w:tcW w:w="2552" w:type="dxa"/>
            <w:tcBorders>
              <w:top w:val="single" w:sz="6" w:space="0" w:color="auto"/>
              <w:left w:val="single" w:sz="6" w:space="0" w:color="auto"/>
              <w:bottom w:val="single" w:sz="6" w:space="0" w:color="auto"/>
              <w:right w:val="single" w:sz="6" w:space="0" w:color="auto"/>
            </w:tcBorders>
          </w:tcPr>
          <w:p w:rsidR="0088139F" w:rsidRPr="00D86100" w:rsidRDefault="0088139F" w:rsidP="002E7F35">
            <w:pPr>
              <w:shd w:val="clear" w:color="auto" w:fill="FFFFFF"/>
              <w:jc w:val="center"/>
            </w:pPr>
            <w:r w:rsidRPr="00D86100">
              <w:t>4.2.2</w:t>
            </w:r>
          </w:p>
        </w:tc>
        <w:tc>
          <w:tcPr>
            <w:tcW w:w="2978" w:type="dxa"/>
            <w:tcBorders>
              <w:top w:val="single" w:sz="6" w:space="0" w:color="auto"/>
              <w:left w:val="single" w:sz="6" w:space="0" w:color="auto"/>
              <w:bottom w:val="single" w:sz="6" w:space="0" w:color="auto"/>
              <w:right w:val="single" w:sz="6" w:space="0" w:color="auto"/>
            </w:tcBorders>
          </w:tcPr>
          <w:p w:rsidR="0088139F" w:rsidRPr="00D86100" w:rsidDel="005630A5" w:rsidRDefault="0088139F" w:rsidP="002E7F35">
            <w:pPr>
              <w:shd w:val="clear" w:color="auto" w:fill="FFFFFF"/>
              <w:jc w:val="center"/>
            </w:pPr>
            <w:r w:rsidRPr="00D86100">
              <w:t>5.3.1</w:t>
            </w:r>
          </w:p>
        </w:tc>
      </w:tr>
      <w:tr w:rsidR="0088139F">
        <w:trPr>
          <w:cantSplit/>
          <w:trHeight w:val="57"/>
        </w:trPr>
        <w:tc>
          <w:tcPr>
            <w:tcW w:w="3969" w:type="dxa"/>
            <w:tcBorders>
              <w:top w:val="single" w:sz="6" w:space="0" w:color="auto"/>
              <w:left w:val="single" w:sz="6" w:space="0" w:color="auto"/>
              <w:bottom w:val="single" w:sz="6" w:space="0" w:color="auto"/>
              <w:right w:val="single" w:sz="6" w:space="0" w:color="auto"/>
            </w:tcBorders>
          </w:tcPr>
          <w:p w:rsidR="0088139F" w:rsidRPr="00D86100" w:rsidRDefault="0088139F" w:rsidP="002E7F35">
            <w:pPr>
              <w:shd w:val="clear" w:color="auto" w:fill="FFFFFF"/>
            </w:pPr>
            <w:r w:rsidRPr="00D86100">
              <w:t>Ham protein</w:t>
            </w:r>
          </w:p>
        </w:tc>
        <w:tc>
          <w:tcPr>
            <w:tcW w:w="2552" w:type="dxa"/>
            <w:tcBorders>
              <w:top w:val="single" w:sz="6" w:space="0" w:color="auto"/>
              <w:left w:val="single" w:sz="6" w:space="0" w:color="auto"/>
              <w:bottom w:val="single" w:sz="6" w:space="0" w:color="auto"/>
              <w:right w:val="single" w:sz="6" w:space="0" w:color="auto"/>
            </w:tcBorders>
          </w:tcPr>
          <w:p w:rsidR="0088139F" w:rsidRPr="00D86100" w:rsidRDefault="0088139F" w:rsidP="002E7F35">
            <w:pPr>
              <w:shd w:val="clear" w:color="auto" w:fill="FFFFFF"/>
              <w:jc w:val="center"/>
            </w:pPr>
            <w:r w:rsidRPr="00D86100">
              <w:t>4.2.2</w:t>
            </w:r>
          </w:p>
        </w:tc>
        <w:tc>
          <w:tcPr>
            <w:tcW w:w="2978" w:type="dxa"/>
            <w:tcBorders>
              <w:top w:val="single" w:sz="6" w:space="0" w:color="auto"/>
              <w:left w:val="single" w:sz="6" w:space="0" w:color="auto"/>
              <w:bottom w:val="single" w:sz="6" w:space="0" w:color="auto"/>
              <w:right w:val="single" w:sz="6" w:space="0" w:color="auto"/>
            </w:tcBorders>
          </w:tcPr>
          <w:p w:rsidR="0088139F" w:rsidRPr="00D86100" w:rsidDel="005630A5" w:rsidRDefault="0088139F" w:rsidP="002E7F35">
            <w:pPr>
              <w:shd w:val="clear" w:color="auto" w:fill="FFFFFF"/>
              <w:jc w:val="center"/>
            </w:pPr>
            <w:r w:rsidRPr="00D86100">
              <w:t>5.3.2</w:t>
            </w:r>
          </w:p>
        </w:tc>
      </w:tr>
      <w:tr w:rsidR="0088139F">
        <w:trPr>
          <w:cantSplit/>
          <w:trHeight w:val="57"/>
        </w:trPr>
        <w:tc>
          <w:tcPr>
            <w:tcW w:w="3969" w:type="dxa"/>
            <w:tcBorders>
              <w:top w:val="single" w:sz="6" w:space="0" w:color="auto"/>
              <w:left w:val="single" w:sz="6" w:space="0" w:color="auto"/>
              <w:bottom w:val="single" w:sz="6" w:space="0" w:color="auto"/>
              <w:right w:val="single" w:sz="6" w:space="0" w:color="auto"/>
            </w:tcBorders>
          </w:tcPr>
          <w:p w:rsidR="0088139F" w:rsidRPr="00D86100" w:rsidRDefault="0088139F" w:rsidP="0053716E">
            <w:pPr>
              <w:shd w:val="clear" w:color="auto" w:fill="FFFFFF"/>
            </w:pPr>
            <w:r w:rsidRPr="00D86100">
              <w:t>Ham selüloz</w:t>
            </w:r>
          </w:p>
        </w:tc>
        <w:tc>
          <w:tcPr>
            <w:tcW w:w="2552" w:type="dxa"/>
            <w:tcBorders>
              <w:top w:val="single" w:sz="6" w:space="0" w:color="auto"/>
              <w:left w:val="single" w:sz="6" w:space="0" w:color="auto"/>
              <w:bottom w:val="single" w:sz="6" w:space="0" w:color="auto"/>
              <w:right w:val="single" w:sz="6" w:space="0" w:color="auto"/>
            </w:tcBorders>
          </w:tcPr>
          <w:p w:rsidR="0088139F" w:rsidRPr="00D86100" w:rsidRDefault="0088139F" w:rsidP="0053716E">
            <w:pPr>
              <w:shd w:val="clear" w:color="auto" w:fill="FFFFFF"/>
              <w:jc w:val="center"/>
            </w:pPr>
            <w:r w:rsidRPr="00D86100">
              <w:t>4.2.2</w:t>
            </w:r>
          </w:p>
        </w:tc>
        <w:tc>
          <w:tcPr>
            <w:tcW w:w="2978" w:type="dxa"/>
            <w:tcBorders>
              <w:top w:val="single" w:sz="6" w:space="0" w:color="auto"/>
              <w:left w:val="single" w:sz="6" w:space="0" w:color="auto"/>
              <w:bottom w:val="single" w:sz="6" w:space="0" w:color="auto"/>
              <w:right w:val="single" w:sz="6" w:space="0" w:color="auto"/>
            </w:tcBorders>
          </w:tcPr>
          <w:p w:rsidR="0088139F" w:rsidRPr="00D86100" w:rsidDel="005630A5" w:rsidRDefault="0088139F" w:rsidP="0053716E">
            <w:pPr>
              <w:shd w:val="clear" w:color="auto" w:fill="FFFFFF"/>
              <w:jc w:val="center"/>
            </w:pPr>
            <w:r w:rsidRPr="00D86100">
              <w:t>5.3.3</w:t>
            </w:r>
          </w:p>
        </w:tc>
      </w:tr>
      <w:tr w:rsidR="0088139F">
        <w:trPr>
          <w:cantSplit/>
          <w:trHeight w:val="57"/>
        </w:trPr>
        <w:tc>
          <w:tcPr>
            <w:tcW w:w="3969" w:type="dxa"/>
            <w:tcBorders>
              <w:top w:val="single" w:sz="6" w:space="0" w:color="auto"/>
              <w:left w:val="single" w:sz="6" w:space="0" w:color="auto"/>
              <w:bottom w:val="single" w:sz="6" w:space="0" w:color="auto"/>
              <w:right w:val="single" w:sz="6" w:space="0" w:color="auto"/>
            </w:tcBorders>
          </w:tcPr>
          <w:p w:rsidR="0088139F" w:rsidRPr="00D86100" w:rsidRDefault="0088139F" w:rsidP="0053716E">
            <w:pPr>
              <w:shd w:val="clear" w:color="auto" w:fill="FFFFFF"/>
            </w:pPr>
            <w:r w:rsidRPr="00D86100">
              <w:t>Ham kül</w:t>
            </w:r>
          </w:p>
        </w:tc>
        <w:tc>
          <w:tcPr>
            <w:tcW w:w="2552" w:type="dxa"/>
            <w:tcBorders>
              <w:top w:val="single" w:sz="6" w:space="0" w:color="auto"/>
              <w:left w:val="single" w:sz="6" w:space="0" w:color="auto"/>
              <w:bottom w:val="single" w:sz="6" w:space="0" w:color="auto"/>
              <w:right w:val="single" w:sz="6" w:space="0" w:color="auto"/>
            </w:tcBorders>
          </w:tcPr>
          <w:p w:rsidR="0088139F" w:rsidRPr="00D86100" w:rsidRDefault="0088139F" w:rsidP="0053716E">
            <w:pPr>
              <w:shd w:val="clear" w:color="auto" w:fill="FFFFFF"/>
              <w:jc w:val="center"/>
            </w:pPr>
            <w:r w:rsidRPr="00D86100">
              <w:t>4.2.2</w:t>
            </w:r>
          </w:p>
        </w:tc>
        <w:tc>
          <w:tcPr>
            <w:tcW w:w="2978" w:type="dxa"/>
            <w:tcBorders>
              <w:top w:val="single" w:sz="6" w:space="0" w:color="auto"/>
              <w:left w:val="single" w:sz="6" w:space="0" w:color="auto"/>
              <w:bottom w:val="single" w:sz="6" w:space="0" w:color="auto"/>
              <w:right w:val="single" w:sz="6" w:space="0" w:color="auto"/>
            </w:tcBorders>
          </w:tcPr>
          <w:p w:rsidR="0088139F" w:rsidRPr="00D86100" w:rsidDel="005630A5" w:rsidRDefault="0088139F" w:rsidP="005C5BE0">
            <w:pPr>
              <w:shd w:val="clear" w:color="auto" w:fill="FFFFFF"/>
              <w:jc w:val="center"/>
            </w:pPr>
            <w:r w:rsidRPr="00D86100">
              <w:t>5.3.4</w:t>
            </w:r>
          </w:p>
        </w:tc>
      </w:tr>
      <w:tr w:rsidR="0088139F">
        <w:trPr>
          <w:cantSplit/>
          <w:trHeight w:val="57"/>
        </w:trPr>
        <w:tc>
          <w:tcPr>
            <w:tcW w:w="3969" w:type="dxa"/>
            <w:tcBorders>
              <w:top w:val="single" w:sz="6" w:space="0" w:color="auto"/>
              <w:left w:val="single" w:sz="6" w:space="0" w:color="auto"/>
              <w:bottom w:val="single" w:sz="6" w:space="0" w:color="auto"/>
              <w:right w:val="single" w:sz="6" w:space="0" w:color="auto"/>
            </w:tcBorders>
          </w:tcPr>
          <w:p w:rsidR="0088139F" w:rsidRPr="00D86100" w:rsidRDefault="0088139F" w:rsidP="0053716E">
            <w:pPr>
              <w:jc w:val="both"/>
            </w:pPr>
            <w:r w:rsidRPr="00D86100">
              <w:t>Metabolik enerji</w:t>
            </w:r>
          </w:p>
        </w:tc>
        <w:tc>
          <w:tcPr>
            <w:tcW w:w="2552" w:type="dxa"/>
            <w:tcBorders>
              <w:top w:val="single" w:sz="6" w:space="0" w:color="auto"/>
              <w:left w:val="single" w:sz="6" w:space="0" w:color="auto"/>
              <w:bottom w:val="single" w:sz="6" w:space="0" w:color="auto"/>
              <w:right w:val="single" w:sz="6" w:space="0" w:color="auto"/>
            </w:tcBorders>
          </w:tcPr>
          <w:p w:rsidR="0088139F" w:rsidRPr="00D86100" w:rsidRDefault="0088139F" w:rsidP="0053716E">
            <w:pPr>
              <w:shd w:val="clear" w:color="auto" w:fill="FFFFFF"/>
              <w:jc w:val="center"/>
            </w:pPr>
            <w:r w:rsidRPr="00D86100">
              <w:t>4.2.2</w:t>
            </w:r>
          </w:p>
        </w:tc>
        <w:tc>
          <w:tcPr>
            <w:tcW w:w="2978" w:type="dxa"/>
            <w:tcBorders>
              <w:top w:val="single" w:sz="6" w:space="0" w:color="auto"/>
              <w:left w:val="single" w:sz="6" w:space="0" w:color="auto"/>
              <w:bottom w:val="single" w:sz="6" w:space="0" w:color="auto"/>
              <w:right w:val="single" w:sz="6" w:space="0" w:color="auto"/>
            </w:tcBorders>
          </w:tcPr>
          <w:p w:rsidR="0088139F" w:rsidRPr="00D86100" w:rsidRDefault="0088139F" w:rsidP="005C5BE0">
            <w:pPr>
              <w:shd w:val="clear" w:color="auto" w:fill="FFFFFF"/>
              <w:jc w:val="center"/>
            </w:pPr>
            <w:r w:rsidRPr="00D86100">
              <w:t>5.3.5</w:t>
            </w:r>
          </w:p>
        </w:tc>
      </w:tr>
      <w:tr w:rsidR="0088139F">
        <w:trPr>
          <w:cantSplit/>
          <w:trHeight w:val="57"/>
        </w:trPr>
        <w:tc>
          <w:tcPr>
            <w:tcW w:w="3969" w:type="dxa"/>
            <w:tcBorders>
              <w:top w:val="single" w:sz="6" w:space="0" w:color="auto"/>
              <w:left w:val="single" w:sz="6" w:space="0" w:color="auto"/>
              <w:bottom w:val="single" w:sz="6" w:space="0" w:color="auto"/>
              <w:right w:val="single" w:sz="6" w:space="0" w:color="auto"/>
            </w:tcBorders>
          </w:tcPr>
          <w:p w:rsidR="0088139F" w:rsidRPr="00D86100" w:rsidRDefault="0088139F" w:rsidP="0053716E">
            <w:pPr>
              <w:jc w:val="both"/>
            </w:pPr>
            <w:r w:rsidRPr="00D86100">
              <w:t>Kalsiyum</w:t>
            </w:r>
          </w:p>
        </w:tc>
        <w:tc>
          <w:tcPr>
            <w:tcW w:w="2552" w:type="dxa"/>
            <w:tcBorders>
              <w:top w:val="single" w:sz="6" w:space="0" w:color="auto"/>
              <w:left w:val="single" w:sz="6" w:space="0" w:color="auto"/>
              <w:bottom w:val="single" w:sz="6" w:space="0" w:color="auto"/>
              <w:right w:val="single" w:sz="6" w:space="0" w:color="auto"/>
            </w:tcBorders>
          </w:tcPr>
          <w:p w:rsidR="0088139F" w:rsidRPr="00D86100" w:rsidRDefault="0088139F" w:rsidP="0053716E">
            <w:pPr>
              <w:shd w:val="clear" w:color="auto" w:fill="FFFFFF"/>
              <w:jc w:val="center"/>
            </w:pPr>
            <w:r w:rsidRPr="00D86100">
              <w:t>4.2.2</w:t>
            </w:r>
          </w:p>
        </w:tc>
        <w:tc>
          <w:tcPr>
            <w:tcW w:w="2978" w:type="dxa"/>
            <w:tcBorders>
              <w:top w:val="single" w:sz="6" w:space="0" w:color="auto"/>
              <w:left w:val="single" w:sz="6" w:space="0" w:color="auto"/>
              <w:bottom w:val="single" w:sz="6" w:space="0" w:color="auto"/>
              <w:right w:val="single" w:sz="6" w:space="0" w:color="auto"/>
            </w:tcBorders>
          </w:tcPr>
          <w:p w:rsidR="0088139F" w:rsidRPr="00D86100" w:rsidDel="005630A5" w:rsidRDefault="0088139F" w:rsidP="005C5BE0">
            <w:pPr>
              <w:shd w:val="clear" w:color="auto" w:fill="FFFFFF"/>
              <w:jc w:val="center"/>
            </w:pPr>
            <w:r w:rsidRPr="00D86100">
              <w:t>5.3.6</w:t>
            </w:r>
          </w:p>
        </w:tc>
      </w:tr>
      <w:tr w:rsidR="0088139F">
        <w:trPr>
          <w:cantSplit/>
          <w:trHeight w:val="57"/>
        </w:trPr>
        <w:tc>
          <w:tcPr>
            <w:tcW w:w="3969" w:type="dxa"/>
            <w:tcBorders>
              <w:top w:val="single" w:sz="6" w:space="0" w:color="auto"/>
              <w:left w:val="single" w:sz="6" w:space="0" w:color="auto"/>
              <w:bottom w:val="single" w:sz="6" w:space="0" w:color="auto"/>
              <w:right w:val="single" w:sz="6" w:space="0" w:color="auto"/>
            </w:tcBorders>
          </w:tcPr>
          <w:p w:rsidR="0088139F" w:rsidRPr="00D86100" w:rsidRDefault="0088139F" w:rsidP="0053716E">
            <w:pPr>
              <w:jc w:val="both"/>
            </w:pPr>
            <w:r w:rsidRPr="00D86100">
              <w:t>Fosfor</w:t>
            </w:r>
          </w:p>
        </w:tc>
        <w:tc>
          <w:tcPr>
            <w:tcW w:w="2552" w:type="dxa"/>
            <w:tcBorders>
              <w:top w:val="single" w:sz="6" w:space="0" w:color="auto"/>
              <w:left w:val="single" w:sz="6" w:space="0" w:color="auto"/>
              <w:bottom w:val="single" w:sz="6" w:space="0" w:color="auto"/>
              <w:right w:val="single" w:sz="6" w:space="0" w:color="auto"/>
            </w:tcBorders>
          </w:tcPr>
          <w:p w:rsidR="0088139F" w:rsidRPr="00D86100" w:rsidRDefault="0088139F" w:rsidP="0053716E">
            <w:pPr>
              <w:shd w:val="clear" w:color="auto" w:fill="FFFFFF"/>
              <w:jc w:val="center"/>
            </w:pPr>
            <w:r w:rsidRPr="00D86100">
              <w:t>4.2.2</w:t>
            </w:r>
          </w:p>
        </w:tc>
        <w:tc>
          <w:tcPr>
            <w:tcW w:w="2978" w:type="dxa"/>
            <w:tcBorders>
              <w:top w:val="single" w:sz="6" w:space="0" w:color="auto"/>
              <w:left w:val="single" w:sz="6" w:space="0" w:color="auto"/>
              <w:bottom w:val="single" w:sz="6" w:space="0" w:color="auto"/>
              <w:right w:val="single" w:sz="6" w:space="0" w:color="auto"/>
            </w:tcBorders>
          </w:tcPr>
          <w:p w:rsidR="0088139F" w:rsidRPr="00D86100" w:rsidDel="005630A5" w:rsidRDefault="0088139F" w:rsidP="005C5BE0">
            <w:pPr>
              <w:shd w:val="clear" w:color="auto" w:fill="FFFFFF"/>
              <w:jc w:val="center"/>
            </w:pPr>
            <w:r w:rsidRPr="00D86100">
              <w:t>5.3.7</w:t>
            </w:r>
          </w:p>
        </w:tc>
      </w:tr>
      <w:tr w:rsidR="0088139F">
        <w:trPr>
          <w:cantSplit/>
          <w:trHeight w:val="57"/>
        </w:trPr>
        <w:tc>
          <w:tcPr>
            <w:tcW w:w="3969" w:type="dxa"/>
            <w:tcBorders>
              <w:top w:val="single" w:sz="6" w:space="0" w:color="auto"/>
              <w:left w:val="single" w:sz="6" w:space="0" w:color="auto"/>
              <w:bottom w:val="single" w:sz="6" w:space="0" w:color="auto"/>
              <w:right w:val="single" w:sz="6" w:space="0" w:color="auto"/>
            </w:tcBorders>
          </w:tcPr>
          <w:p w:rsidR="0088139F" w:rsidRPr="00D86100" w:rsidRDefault="0088139F" w:rsidP="0053716E">
            <w:pPr>
              <w:jc w:val="both"/>
            </w:pPr>
            <w:r w:rsidRPr="00D86100">
              <w:t>Sodyum</w:t>
            </w:r>
          </w:p>
        </w:tc>
        <w:tc>
          <w:tcPr>
            <w:tcW w:w="2552" w:type="dxa"/>
            <w:tcBorders>
              <w:top w:val="single" w:sz="6" w:space="0" w:color="auto"/>
              <w:left w:val="single" w:sz="6" w:space="0" w:color="auto"/>
              <w:bottom w:val="single" w:sz="6" w:space="0" w:color="auto"/>
              <w:right w:val="single" w:sz="6" w:space="0" w:color="auto"/>
            </w:tcBorders>
          </w:tcPr>
          <w:p w:rsidR="0088139F" w:rsidRPr="00D86100" w:rsidRDefault="0088139F" w:rsidP="0053716E">
            <w:pPr>
              <w:shd w:val="clear" w:color="auto" w:fill="FFFFFF"/>
              <w:jc w:val="center"/>
            </w:pPr>
            <w:r w:rsidRPr="00D86100">
              <w:t>4.2.2</w:t>
            </w:r>
          </w:p>
        </w:tc>
        <w:tc>
          <w:tcPr>
            <w:tcW w:w="2978" w:type="dxa"/>
            <w:tcBorders>
              <w:top w:val="single" w:sz="6" w:space="0" w:color="auto"/>
              <w:left w:val="single" w:sz="6" w:space="0" w:color="auto"/>
              <w:bottom w:val="single" w:sz="6" w:space="0" w:color="auto"/>
              <w:right w:val="single" w:sz="6" w:space="0" w:color="auto"/>
            </w:tcBorders>
          </w:tcPr>
          <w:p w:rsidR="0088139F" w:rsidRPr="00D86100" w:rsidRDefault="0088139F" w:rsidP="005C5BE0">
            <w:pPr>
              <w:shd w:val="clear" w:color="auto" w:fill="FFFFFF"/>
              <w:jc w:val="center"/>
            </w:pPr>
            <w:r w:rsidRPr="00D86100">
              <w:t>5.3.8</w:t>
            </w:r>
          </w:p>
        </w:tc>
      </w:tr>
      <w:tr w:rsidR="0088139F">
        <w:trPr>
          <w:cantSplit/>
          <w:trHeight w:val="57"/>
        </w:trPr>
        <w:tc>
          <w:tcPr>
            <w:tcW w:w="3969" w:type="dxa"/>
            <w:tcBorders>
              <w:top w:val="single" w:sz="6" w:space="0" w:color="auto"/>
              <w:left w:val="single" w:sz="6" w:space="0" w:color="auto"/>
              <w:bottom w:val="single" w:sz="6" w:space="0" w:color="auto"/>
              <w:right w:val="single" w:sz="6" w:space="0" w:color="auto"/>
            </w:tcBorders>
          </w:tcPr>
          <w:p w:rsidR="0088139F" w:rsidRPr="00D86100" w:rsidRDefault="0088139F" w:rsidP="00CA4D25">
            <w:pPr>
              <w:jc w:val="both"/>
            </w:pPr>
            <w:r w:rsidRPr="00D86100">
              <w:t>Magnezyum</w:t>
            </w:r>
          </w:p>
        </w:tc>
        <w:tc>
          <w:tcPr>
            <w:tcW w:w="2552" w:type="dxa"/>
            <w:tcBorders>
              <w:top w:val="single" w:sz="6" w:space="0" w:color="auto"/>
              <w:left w:val="single" w:sz="6" w:space="0" w:color="auto"/>
              <w:bottom w:val="single" w:sz="6" w:space="0" w:color="auto"/>
              <w:right w:val="single" w:sz="6" w:space="0" w:color="auto"/>
            </w:tcBorders>
          </w:tcPr>
          <w:p w:rsidR="0088139F" w:rsidRPr="00D86100" w:rsidRDefault="0088139F" w:rsidP="00CA4D25">
            <w:pPr>
              <w:shd w:val="clear" w:color="auto" w:fill="FFFFFF"/>
              <w:jc w:val="center"/>
            </w:pPr>
            <w:r w:rsidRPr="00D86100">
              <w:t>4.2.2</w:t>
            </w:r>
          </w:p>
        </w:tc>
        <w:tc>
          <w:tcPr>
            <w:tcW w:w="2978" w:type="dxa"/>
            <w:tcBorders>
              <w:top w:val="single" w:sz="6" w:space="0" w:color="auto"/>
              <w:left w:val="single" w:sz="6" w:space="0" w:color="auto"/>
              <w:bottom w:val="single" w:sz="6" w:space="0" w:color="auto"/>
              <w:right w:val="single" w:sz="6" w:space="0" w:color="auto"/>
            </w:tcBorders>
          </w:tcPr>
          <w:p w:rsidR="0088139F" w:rsidRPr="00D86100" w:rsidDel="005630A5" w:rsidRDefault="0088139F" w:rsidP="00CA4D25">
            <w:pPr>
              <w:shd w:val="clear" w:color="auto" w:fill="FFFFFF"/>
              <w:jc w:val="center"/>
            </w:pPr>
            <w:r w:rsidRPr="00D86100">
              <w:t>5.3.9</w:t>
            </w:r>
          </w:p>
        </w:tc>
      </w:tr>
      <w:tr w:rsidR="0088139F" w:rsidRPr="001F73EF">
        <w:trPr>
          <w:cantSplit/>
          <w:trHeight w:val="57"/>
        </w:trPr>
        <w:tc>
          <w:tcPr>
            <w:tcW w:w="3969" w:type="dxa"/>
            <w:tcBorders>
              <w:top w:val="single" w:sz="6" w:space="0" w:color="auto"/>
              <w:left w:val="single" w:sz="6" w:space="0" w:color="auto"/>
              <w:bottom w:val="single" w:sz="6" w:space="0" w:color="auto"/>
              <w:right w:val="single" w:sz="6" w:space="0" w:color="auto"/>
            </w:tcBorders>
          </w:tcPr>
          <w:p w:rsidR="0088139F" w:rsidRPr="00D86100" w:rsidRDefault="0088139F" w:rsidP="00CA4D25">
            <w:pPr>
              <w:jc w:val="both"/>
            </w:pPr>
            <w:r w:rsidRPr="00D86100">
              <w:t>Aflatoksin B</w:t>
            </w:r>
            <w:r w:rsidRPr="00D86100">
              <w:rPr>
                <w:vertAlign w:val="subscript"/>
              </w:rPr>
              <w:t>1</w:t>
            </w:r>
          </w:p>
        </w:tc>
        <w:tc>
          <w:tcPr>
            <w:tcW w:w="2552" w:type="dxa"/>
            <w:tcBorders>
              <w:top w:val="single" w:sz="6" w:space="0" w:color="auto"/>
              <w:left w:val="single" w:sz="6" w:space="0" w:color="auto"/>
              <w:bottom w:val="single" w:sz="6" w:space="0" w:color="auto"/>
              <w:right w:val="single" w:sz="6" w:space="0" w:color="auto"/>
            </w:tcBorders>
          </w:tcPr>
          <w:p w:rsidR="0088139F" w:rsidRPr="00D86100" w:rsidRDefault="0088139F" w:rsidP="00CA4D25">
            <w:pPr>
              <w:shd w:val="clear" w:color="auto" w:fill="FFFFFF"/>
              <w:jc w:val="center"/>
            </w:pPr>
            <w:r w:rsidRPr="00D86100">
              <w:t>4.2.2</w:t>
            </w:r>
          </w:p>
        </w:tc>
        <w:tc>
          <w:tcPr>
            <w:tcW w:w="2978" w:type="dxa"/>
            <w:tcBorders>
              <w:top w:val="single" w:sz="6" w:space="0" w:color="auto"/>
              <w:left w:val="single" w:sz="6" w:space="0" w:color="auto"/>
              <w:bottom w:val="single" w:sz="6" w:space="0" w:color="auto"/>
              <w:right w:val="single" w:sz="6" w:space="0" w:color="auto"/>
            </w:tcBorders>
          </w:tcPr>
          <w:p w:rsidR="0088139F" w:rsidRPr="00D86100" w:rsidDel="005630A5" w:rsidRDefault="0088139F" w:rsidP="00CA4D25">
            <w:pPr>
              <w:shd w:val="clear" w:color="auto" w:fill="FFFFFF"/>
              <w:jc w:val="center"/>
            </w:pPr>
            <w:r w:rsidRPr="00D86100">
              <w:t>5.3.10</w:t>
            </w:r>
          </w:p>
        </w:tc>
      </w:tr>
      <w:tr w:rsidR="0088139F" w:rsidRPr="001F73EF">
        <w:trPr>
          <w:cantSplit/>
          <w:trHeight w:val="57"/>
        </w:trPr>
        <w:tc>
          <w:tcPr>
            <w:tcW w:w="3969" w:type="dxa"/>
            <w:tcBorders>
              <w:top w:val="single" w:sz="6" w:space="0" w:color="auto"/>
              <w:left w:val="single" w:sz="6" w:space="0" w:color="auto"/>
              <w:bottom w:val="single" w:sz="6" w:space="0" w:color="auto"/>
              <w:right w:val="single" w:sz="6" w:space="0" w:color="auto"/>
            </w:tcBorders>
          </w:tcPr>
          <w:p w:rsidR="0088139F" w:rsidRPr="00D86100" w:rsidRDefault="0088139F" w:rsidP="00CA4D25">
            <w:pPr>
              <w:jc w:val="both"/>
            </w:pPr>
            <w:r w:rsidRPr="00D86100">
              <w:t>Yabancı madde</w:t>
            </w:r>
          </w:p>
        </w:tc>
        <w:tc>
          <w:tcPr>
            <w:tcW w:w="2552" w:type="dxa"/>
            <w:tcBorders>
              <w:top w:val="single" w:sz="6" w:space="0" w:color="auto"/>
              <w:left w:val="single" w:sz="6" w:space="0" w:color="auto"/>
              <w:bottom w:val="single" w:sz="6" w:space="0" w:color="auto"/>
              <w:right w:val="single" w:sz="6" w:space="0" w:color="auto"/>
            </w:tcBorders>
          </w:tcPr>
          <w:p w:rsidR="0088139F" w:rsidRPr="00D86100" w:rsidRDefault="0088139F" w:rsidP="00CA4D25">
            <w:pPr>
              <w:shd w:val="clear" w:color="auto" w:fill="FFFFFF"/>
              <w:jc w:val="center"/>
            </w:pPr>
            <w:r w:rsidRPr="00D86100">
              <w:t>4.2.2</w:t>
            </w:r>
          </w:p>
        </w:tc>
        <w:tc>
          <w:tcPr>
            <w:tcW w:w="2978" w:type="dxa"/>
            <w:tcBorders>
              <w:top w:val="single" w:sz="6" w:space="0" w:color="auto"/>
              <w:left w:val="single" w:sz="6" w:space="0" w:color="auto"/>
              <w:bottom w:val="single" w:sz="6" w:space="0" w:color="auto"/>
              <w:right w:val="single" w:sz="6" w:space="0" w:color="auto"/>
            </w:tcBorders>
          </w:tcPr>
          <w:p w:rsidR="0088139F" w:rsidRPr="00D86100" w:rsidDel="005630A5" w:rsidRDefault="0088139F" w:rsidP="00CA4D25">
            <w:pPr>
              <w:shd w:val="clear" w:color="auto" w:fill="FFFFFF"/>
              <w:jc w:val="center"/>
            </w:pPr>
            <w:r w:rsidRPr="00D86100">
              <w:t>5.3.11</w:t>
            </w:r>
          </w:p>
        </w:tc>
      </w:tr>
      <w:tr w:rsidR="0088139F" w:rsidRPr="001F73EF">
        <w:trPr>
          <w:cantSplit/>
          <w:trHeight w:val="57"/>
        </w:trPr>
        <w:tc>
          <w:tcPr>
            <w:tcW w:w="3969" w:type="dxa"/>
            <w:tcBorders>
              <w:top w:val="single" w:sz="6" w:space="0" w:color="auto"/>
              <w:left w:val="single" w:sz="6" w:space="0" w:color="auto"/>
              <w:bottom w:val="single" w:sz="6" w:space="0" w:color="auto"/>
              <w:right w:val="single" w:sz="6" w:space="0" w:color="auto"/>
            </w:tcBorders>
          </w:tcPr>
          <w:p w:rsidR="0088139F" w:rsidRPr="00D86100" w:rsidRDefault="0088139F" w:rsidP="00CA4D25">
            <w:pPr>
              <w:jc w:val="both"/>
            </w:pPr>
            <w:r>
              <w:t>Tip özellikleri</w:t>
            </w:r>
          </w:p>
        </w:tc>
        <w:tc>
          <w:tcPr>
            <w:tcW w:w="2552" w:type="dxa"/>
            <w:tcBorders>
              <w:top w:val="single" w:sz="6" w:space="0" w:color="auto"/>
              <w:left w:val="single" w:sz="6" w:space="0" w:color="auto"/>
              <w:bottom w:val="single" w:sz="6" w:space="0" w:color="auto"/>
              <w:right w:val="single" w:sz="6" w:space="0" w:color="auto"/>
            </w:tcBorders>
          </w:tcPr>
          <w:p w:rsidR="0088139F" w:rsidRPr="00D86100" w:rsidRDefault="0088139F" w:rsidP="00CA4D25">
            <w:pPr>
              <w:shd w:val="clear" w:color="auto" w:fill="FFFFFF"/>
              <w:jc w:val="center"/>
            </w:pPr>
            <w:r>
              <w:t>4.2.3</w:t>
            </w:r>
          </w:p>
        </w:tc>
        <w:tc>
          <w:tcPr>
            <w:tcW w:w="2978" w:type="dxa"/>
            <w:tcBorders>
              <w:top w:val="single" w:sz="6" w:space="0" w:color="auto"/>
              <w:left w:val="single" w:sz="6" w:space="0" w:color="auto"/>
              <w:bottom w:val="single" w:sz="6" w:space="0" w:color="auto"/>
              <w:right w:val="single" w:sz="6" w:space="0" w:color="auto"/>
            </w:tcBorders>
          </w:tcPr>
          <w:p w:rsidR="0088139F" w:rsidRPr="00D86100" w:rsidRDefault="0088139F" w:rsidP="00CA4D25">
            <w:pPr>
              <w:shd w:val="clear" w:color="auto" w:fill="FFFFFF"/>
              <w:jc w:val="center"/>
            </w:pPr>
            <w:r>
              <w:t>5.2.2</w:t>
            </w:r>
          </w:p>
        </w:tc>
      </w:tr>
      <w:tr w:rsidR="0088139F" w:rsidRPr="001F73EF">
        <w:trPr>
          <w:cantSplit/>
          <w:trHeight w:val="57"/>
        </w:trPr>
        <w:tc>
          <w:tcPr>
            <w:tcW w:w="3969" w:type="dxa"/>
            <w:tcBorders>
              <w:top w:val="single" w:sz="6" w:space="0" w:color="auto"/>
              <w:left w:val="single" w:sz="6" w:space="0" w:color="auto"/>
              <w:bottom w:val="single" w:sz="6" w:space="0" w:color="auto"/>
              <w:right w:val="single" w:sz="6" w:space="0" w:color="auto"/>
            </w:tcBorders>
          </w:tcPr>
          <w:p w:rsidR="0088139F" w:rsidRDefault="0088139F" w:rsidP="00CA4D25">
            <w:pPr>
              <w:jc w:val="both"/>
            </w:pPr>
            <w:r>
              <w:t>Sınıf özellikleri</w:t>
            </w:r>
          </w:p>
        </w:tc>
        <w:tc>
          <w:tcPr>
            <w:tcW w:w="2552" w:type="dxa"/>
            <w:tcBorders>
              <w:top w:val="single" w:sz="6" w:space="0" w:color="auto"/>
              <w:left w:val="single" w:sz="6" w:space="0" w:color="auto"/>
              <w:bottom w:val="single" w:sz="6" w:space="0" w:color="auto"/>
              <w:right w:val="single" w:sz="6" w:space="0" w:color="auto"/>
            </w:tcBorders>
          </w:tcPr>
          <w:p w:rsidR="0088139F" w:rsidRDefault="0088139F" w:rsidP="00CA4D25">
            <w:pPr>
              <w:shd w:val="clear" w:color="auto" w:fill="FFFFFF"/>
              <w:jc w:val="center"/>
            </w:pPr>
            <w:r>
              <w:t>4.2.2</w:t>
            </w:r>
          </w:p>
        </w:tc>
        <w:tc>
          <w:tcPr>
            <w:tcW w:w="2978" w:type="dxa"/>
            <w:tcBorders>
              <w:top w:val="single" w:sz="6" w:space="0" w:color="auto"/>
              <w:left w:val="single" w:sz="6" w:space="0" w:color="auto"/>
              <w:bottom w:val="single" w:sz="6" w:space="0" w:color="auto"/>
              <w:right w:val="single" w:sz="6" w:space="0" w:color="auto"/>
            </w:tcBorders>
          </w:tcPr>
          <w:p w:rsidR="0088139F" w:rsidRDefault="0088139F" w:rsidP="00CA4D25">
            <w:pPr>
              <w:shd w:val="clear" w:color="auto" w:fill="FFFFFF"/>
              <w:jc w:val="center"/>
            </w:pPr>
            <w:r>
              <w:t>5.3</w:t>
            </w:r>
          </w:p>
        </w:tc>
      </w:tr>
    </w:tbl>
    <w:p w:rsidR="0088139F" w:rsidRPr="001F73EF" w:rsidRDefault="0088139F" w:rsidP="00B64CD8">
      <w:pPr>
        <w:shd w:val="clear" w:color="auto" w:fill="FFFFFF"/>
        <w:jc w:val="both"/>
        <w:rPr>
          <w:color w:val="FF0000"/>
          <w:sz w:val="12"/>
          <w:szCs w:val="12"/>
        </w:rPr>
      </w:pPr>
      <w:r w:rsidRPr="001F73EF">
        <w:rPr>
          <w:color w:val="FF0000"/>
          <w:sz w:val="12"/>
          <w:szCs w:val="12"/>
        </w:rPr>
        <w:br w:type="textWrapping" w:clear="all"/>
      </w:r>
    </w:p>
    <w:p w:rsidR="0088139F" w:rsidRPr="00DF6A79" w:rsidRDefault="0088139F" w:rsidP="00B64CD8">
      <w:pPr>
        <w:pStyle w:val="Heading1"/>
        <w:rPr>
          <w:lang w:val="tr-TR"/>
        </w:rPr>
      </w:pPr>
      <w:bookmarkStart w:id="101" w:name="_Toc524434567"/>
      <w:bookmarkStart w:id="102" w:name="_Toc35849334"/>
      <w:bookmarkStart w:id="103" w:name="_Toc349927044"/>
      <w:bookmarkStart w:id="104" w:name="_Toc404090444"/>
      <w:bookmarkStart w:id="105" w:name="_Toc184575199"/>
      <w:bookmarkStart w:id="106" w:name="_Toc187124030"/>
      <w:bookmarkStart w:id="107" w:name="_Toc187124118"/>
      <w:bookmarkStart w:id="108" w:name="_Toc187124500"/>
      <w:bookmarkStart w:id="109" w:name="_Toc264913516"/>
      <w:bookmarkStart w:id="110" w:name="_Toc266447950"/>
      <w:r w:rsidRPr="00DF6A79">
        <w:rPr>
          <w:color w:val="000000"/>
          <w:lang w:val="tr-TR"/>
        </w:rPr>
        <w:t>5</w:t>
      </w:r>
      <w:r w:rsidRPr="00DF6A79">
        <w:rPr>
          <w:color w:val="000000"/>
          <w:lang w:val="tr-TR"/>
        </w:rPr>
        <w:tab/>
      </w:r>
      <w:r w:rsidRPr="00DF6A79">
        <w:rPr>
          <w:lang w:val="tr-TR"/>
        </w:rPr>
        <w:t>Numune alma, muayene</w:t>
      </w:r>
      <w:r>
        <w:rPr>
          <w:lang w:val="tr-TR"/>
        </w:rPr>
        <w:t xml:space="preserve"> </w:t>
      </w:r>
      <w:r w:rsidRPr="00DF6A79">
        <w:rPr>
          <w:lang w:val="tr-TR"/>
        </w:rPr>
        <w:t>ve</w:t>
      </w:r>
      <w:r>
        <w:rPr>
          <w:lang w:val="tr-TR"/>
        </w:rPr>
        <w:t xml:space="preserve"> </w:t>
      </w:r>
      <w:r w:rsidRPr="00DF6A79">
        <w:rPr>
          <w:lang w:val="tr-TR"/>
        </w:rPr>
        <w:t>deneyler</w:t>
      </w:r>
      <w:bookmarkEnd w:id="101"/>
      <w:bookmarkEnd w:id="102"/>
      <w:bookmarkEnd w:id="103"/>
      <w:bookmarkEnd w:id="104"/>
    </w:p>
    <w:p w:rsidR="0088139F" w:rsidRPr="00F21C9C" w:rsidRDefault="0088139F" w:rsidP="00B64CD8">
      <w:pPr>
        <w:rPr>
          <w:lang w:val="en-US"/>
        </w:rPr>
      </w:pPr>
    </w:p>
    <w:p w:rsidR="0088139F" w:rsidRPr="00DF6A79" w:rsidRDefault="0088139F" w:rsidP="00B64CD8">
      <w:pPr>
        <w:pStyle w:val="Heading2"/>
        <w:rPr>
          <w:lang w:val="tr-TR"/>
        </w:rPr>
      </w:pPr>
      <w:bookmarkStart w:id="111" w:name="_Toc524434568"/>
      <w:bookmarkStart w:id="112" w:name="_Toc35849335"/>
      <w:bookmarkStart w:id="113" w:name="_Toc349927045"/>
      <w:bookmarkStart w:id="114" w:name="_Toc404090445"/>
      <w:r w:rsidRPr="00DF6A79">
        <w:rPr>
          <w:color w:val="000000"/>
          <w:lang w:val="tr-TR"/>
        </w:rPr>
        <w:t>5.1</w:t>
      </w:r>
      <w:r w:rsidRPr="00DF6A79">
        <w:rPr>
          <w:color w:val="000000"/>
          <w:lang w:val="tr-TR"/>
        </w:rPr>
        <w:tab/>
      </w:r>
      <w:r w:rsidRPr="00DF6A79">
        <w:rPr>
          <w:lang w:val="tr-TR"/>
        </w:rPr>
        <w:t>Numune alma</w:t>
      </w:r>
      <w:bookmarkEnd w:id="111"/>
      <w:bookmarkEnd w:id="112"/>
      <w:bookmarkEnd w:id="113"/>
      <w:bookmarkEnd w:id="114"/>
    </w:p>
    <w:p w:rsidR="0088139F" w:rsidRPr="00571927" w:rsidRDefault="0088139F" w:rsidP="00323A77">
      <w:pPr>
        <w:shd w:val="clear" w:color="auto" w:fill="FFFFFF"/>
        <w:jc w:val="both"/>
        <w:rPr>
          <w:color w:val="000000"/>
        </w:rPr>
      </w:pPr>
      <w:r w:rsidRPr="00271EF0">
        <w:t xml:space="preserve">Numune partiden alınır. </w:t>
      </w:r>
      <w:r>
        <w:t>Tipi, sınıfı</w:t>
      </w:r>
      <w:r w:rsidRPr="00271EF0">
        <w:t xml:space="preserve"> ve ambal</w:t>
      </w:r>
      <w:r>
        <w:t>a</w:t>
      </w:r>
      <w:r w:rsidRPr="00271EF0">
        <w:t xml:space="preserve">jları aynı olan ve bir seferde muayeneye sunulan </w:t>
      </w:r>
      <w:r>
        <w:t>konsantre koyun yemi</w:t>
      </w:r>
      <w:r w:rsidRPr="00271EF0">
        <w:t xml:space="preserve"> bir parti sayılır. Numune TS </w:t>
      </w:r>
      <w:r>
        <w:t>5526</w:t>
      </w:r>
      <w:r w:rsidRPr="00271EF0">
        <w:t>'</w:t>
      </w:r>
      <w:r>
        <w:t>ya</w:t>
      </w:r>
      <w:r w:rsidRPr="00271EF0">
        <w:t xml:space="preserve"> göre alınır.</w:t>
      </w:r>
      <w:r>
        <w:t xml:space="preserve"> </w:t>
      </w:r>
      <w:r w:rsidRPr="004F67B4">
        <w:rPr>
          <w:color w:val="000000"/>
        </w:rPr>
        <w:t xml:space="preserve">Deney numunesi </w:t>
      </w:r>
      <w:r w:rsidRPr="004F67B4">
        <w:t>TS EN ISO 6498</w:t>
      </w:r>
      <w:r w:rsidRPr="004F67B4">
        <w:rPr>
          <w:color w:val="000000"/>
        </w:rPr>
        <w:t>’e göre hazırlanır.</w:t>
      </w:r>
    </w:p>
    <w:p w:rsidR="0088139F" w:rsidRPr="00571927" w:rsidRDefault="0088139F" w:rsidP="00B64CD8">
      <w:pPr>
        <w:shd w:val="clear" w:color="auto" w:fill="FFFFFF"/>
        <w:rPr>
          <w:color w:val="000000"/>
        </w:rPr>
      </w:pPr>
    </w:p>
    <w:p w:rsidR="0088139F" w:rsidRPr="00DF6A79" w:rsidRDefault="0088139F" w:rsidP="00B64CD8">
      <w:pPr>
        <w:pStyle w:val="Heading2"/>
        <w:rPr>
          <w:sz w:val="22"/>
          <w:szCs w:val="22"/>
          <w:lang w:val="tr-TR"/>
        </w:rPr>
      </w:pPr>
      <w:bookmarkStart w:id="115" w:name="_Toc524434570"/>
      <w:bookmarkStart w:id="116" w:name="_Toc35849337"/>
      <w:bookmarkStart w:id="117" w:name="_Toc349927046"/>
      <w:bookmarkStart w:id="118" w:name="_Toc404090446"/>
      <w:r w:rsidRPr="00DF6A79">
        <w:rPr>
          <w:color w:val="000000"/>
          <w:lang w:val="tr-TR"/>
        </w:rPr>
        <w:t>5.2</w:t>
      </w:r>
      <w:r w:rsidRPr="00DF6A79">
        <w:rPr>
          <w:color w:val="000000"/>
          <w:lang w:val="tr-TR"/>
        </w:rPr>
        <w:tab/>
      </w:r>
      <w:r w:rsidRPr="00DF6A79">
        <w:rPr>
          <w:lang w:val="tr-TR"/>
        </w:rPr>
        <w:t>Muayeneler</w:t>
      </w:r>
      <w:bookmarkEnd w:id="115"/>
      <w:bookmarkEnd w:id="116"/>
      <w:bookmarkEnd w:id="117"/>
      <w:bookmarkEnd w:id="118"/>
    </w:p>
    <w:p w:rsidR="0088139F" w:rsidRPr="00571927" w:rsidRDefault="0088139F" w:rsidP="00B64CD8">
      <w:pPr>
        <w:shd w:val="clear" w:color="auto" w:fill="FFFFFF"/>
        <w:rPr>
          <w:color w:val="000000"/>
        </w:rPr>
      </w:pPr>
    </w:p>
    <w:p w:rsidR="0088139F" w:rsidRPr="00CE1320" w:rsidRDefault="0088139F" w:rsidP="00B64CD8">
      <w:pPr>
        <w:pStyle w:val="Heading3"/>
      </w:pPr>
      <w:bookmarkStart w:id="119" w:name="_Toc524434571"/>
      <w:bookmarkStart w:id="120" w:name="_Toc35849338"/>
      <w:r w:rsidRPr="00CE1320">
        <w:t>5.2.1</w:t>
      </w:r>
      <w:r w:rsidRPr="00CE1320">
        <w:tab/>
        <w:t>Ambalaj muayenesi</w:t>
      </w:r>
      <w:bookmarkEnd w:id="119"/>
      <w:bookmarkEnd w:id="120"/>
    </w:p>
    <w:p w:rsidR="0088139F" w:rsidRDefault="0088139F" w:rsidP="00BE3D8A">
      <w:pPr>
        <w:shd w:val="clear" w:color="auto" w:fill="FFFFFF"/>
        <w:jc w:val="both"/>
      </w:pPr>
      <w:r w:rsidRPr="00271EF0">
        <w:t>Ambal</w:t>
      </w:r>
      <w:r>
        <w:t>a</w:t>
      </w:r>
      <w:r w:rsidRPr="00271EF0">
        <w:t>j ve ambal</w:t>
      </w:r>
      <w:r>
        <w:t>a</w:t>
      </w:r>
      <w:r w:rsidRPr="00271EF0">
        <w:t>j malzemesinin muayenesi, bakılarak ve gerektiğinde tartılarak yapılır. Sonuçların Madde 6.1 ve Madde 6.2’ye uygun olup olmadığına bakılır.</w:t>
      </w:r>
    </w:p>
    <w:p w:rsidR="0088139F" w:rsidRDefault="0088139F" w:rsidP="00BE3D8A">
      <w:pPr>
        <w:shd w:val="clear" w:color="auto" w:fill="FFFFFF"/>
        <w:jc w:val="both"/>
      </w:pPr>
    </w:p>
    <w:p w:rsidR="0088139F" w:rsidRDefault="0088139F" w:rsidP="0011262B">
      <w:pPr>
        <w:pStyle w:val="Heading3"/>
      </w:pPr>
      <w:r>
        <w:t xml:space="preserve">5.2.2 Konsantre koyun yemlerinin </w:t>
      </w:r>
      <w:r w:rsidRPr="00CE1320">
        <w:t>muayenesi</w:t>
      </w:r>
    </w:p>
    <w:p w:rsidR="0088139F" w:rsidRDefault="0088139F" w:rsidP="0011262B">
      <w:pPr>
        <w:shd w:val="clear" w:color="auto" w:fill="FFFFFF"/>
        <w:jc w:val="both"/>
        <w:rPr>
          <w:b/>
          <w:bCs/>
          <w:color w:val="000000"/>
        </w:rPr>
      </w:pPr>
      <w:r>
        <w:rPr>
          <w:color w:val="000000"/>
        </w:rPr>
        <w:t xml:space="preserve">Konsantre koyun yemleri koklanarak, elle dokunarak ve </w:t>
      </w:r>
      <w:r w:rsidRPr="004309F2">
        <w:rPr>
          <w:color w:val="000000"/>
        </w:rPr>
        <w:t xml:space="preserve">tartılarak muayene edilir ve Madde </w:t>
      </w:r>
      <w:r w:rsidRPr="00ED056F">
        <w:rPr>
          <w:color w:val="000000"/>
        </w:rPr>
        <w:t>4</w:t>
      </w:r>
      <w:r>
        <w:rPr>
          <w:color w:val="000000"/>
        </w:rPr>
        <w:t>.2.</w:t>
      </w:r>
      <w:r w:rsidRPr="00ED056F">
        <w:rPr>
          <w:color w:val="000000"/>
        </w:rPr>
        <w:t>3’e</w:t>
      </w:r>
      <w:r w:rsidRPr="004309F2">
        <w:rPr>
          <w:color w:val="000000"/>
        </w:rPr>
        <w:t xml:space="preserve"> uygun olup olmadığına, yabancı madde bulunup bulunmadığına bakılır.</w:t>
      </w:r>
    </w:p>
    <w:p w:rsidR="0088139F" w:rsidRDefault="0088139F" w:rsidP="00B64CD8">
      <w:pPr>
        <w:shd w:val="clear" w:color="auto" w:fill="FFFFFF"/>
      </w:pPr>
    </w:p>
    <w:p w:rsidR="0088139F" w:rsidRPr="00DF6A79" w:rsidRDefault="0088139F" w:rsidP="00B64CD8">
      <w:pPr>
        <w:pStyle w:val="Heading2"/>
        <w:rPr>
          <w:lang w:val="tr-TR"/>
        </w:rPr>
      </w:pPr>
      <w:bookmarkStart w:id="121" w:name="_Toc35849341"/>
      <w:bookmarkStart w:id="122" w:name="_Toc349927047"/>
      <w:bookmarkStart w:id="123" w:name="_Toc404090447"/>
      <w:r w:rsidRPr="00DF6A79">
        <w:rPr>
          <w:lang w:val="tr-TR"/>
        </w:rPr>
        <w:t>5.3</w:t>
      </w:r>
      <w:r w:rsidRPr="00DF6A79">
        <w:rPr>
          <w:lang w:val="tr-TR"/>
        </w:rPr>
        <w:tab/>
        <w:t>Deneyler</w:t>
      </w:r>
      <w:bookmarkEnd w:id="121"/>
      <w:bookmarkEnd w:id="122"/>
      <w:bookmarkEnd w:id="123"/>
    </w:p>
    <w:p w:rsidR="0088139F" w:rsidRDefault="0088139F" w:rsidP="00B64CD8">
      <w:pPr>
        <w:jc w:val="both"/>
      </w:pPr>
      <w:r w:rsidRPr="00D7471F">
        <w:t>Deneyler, iki paralel numune üzerinde yapılmalıdır. Deneylerde TS EN ISO 3696’ya uygun damıtık su veya buna eşdeğer saflıkta su kullanılmalıdır. Kullanılan bütün reaktifler analitik saflıkta olmalı,deneylerde kullanılan ayarlı çözeltiler TS 545, belirteç çözeltiler ise TS 2104’e göre hazırlanmalıdır.</w:t>
      </w:r>
    </w:p>
    <w:p w:rsidR="0088139F" w:rsidRDefault="0088139F" w:rsidP="00B64CD8">
      <w:pPr>
        <w:jc w:val="both"/>
      </w:pPr>
    </w:p>
    <w:p w:rsidR="0088139F" w:rsidRPr="008C2259" w:rsidRDefault="0088139F" w:rsidP="008C2259">
      <w:pPr>
        <w:pStyle w:val="Heading3"/>
      </w:pPr>
      <w:bookmarkStart w:id="124" w:name="_Toc524434575"/>
      <w:r w:rsidRPr="008C2259">
        <w:t>5.3.1</w:t>
      </w:r>
      <w:r w:rsidRPr="008C2259">
        <w:tab/>
        <w:t>Rutubet tayini</w:t>
      </w:r>
      <w:bookmarkEnd w:id="124"/>
    </w:p>
    <w:p w:rsidR="0088139F" w:rsidRDefault="0088139F" w:rsidP="008C2259">
      <w:pPr>
        <w:jc w:val="both"/>
      </w:pPr>
      <w:r w:rsidRPr="008C2259">
        <w:t>Rutubet tayini, TS 6318’e göre yapılır. Sonucun, Madde 4.2.2’ye uygun olup olmadığına bakılır.</w:t>
      </w:r>
    </w:p>
    <w:p w:rsidR="0088139F" w:rsidRPr="003D1052" w:rsidRDefault="0088139F" w:rsidP="000A7BC6">
      <w:pPr>
        <w:jc w:val="both"/>
        <w:rPr>
          <w:b/>
          <w:bCs/>
          <w:sz w:val="22"/>
          <w:szCs w:val="22"/>
        </w:rPr>
      </w:pPr>
      <w:r>
        <w:rPr>
          <w:rFonts w:ascii="Verdana" w:hAnsi="Verdana" w:cs="Verdana"/>
          <w:sz w:val="17"/>
          <w:szCs w:val="17"/>
        </w:rPr>
        <w:br/>
      </w:r>
      <w:bookmarkStart w:id="125" w:name="_Toc524434576"/>
      <w:r w:rsidRPr="003D1052">
        <w:rPr>
          <w:b/>
          <w:bCs/>
          <w:sz w:val="22"/>
          <w:szCs w:val="22"/>
        </w:rPr>
        <w:t>5.3.2</w:t>
      </w:r>
      <w:r>
        <w:rPr>
          <w:b/>
          <w:bCs/>
          <w:sz w:val="22"/>
          <w:szCs w:val="22"/>
        </w:rPr>
        <w:t xml:space="preserve"> </w:t>
      </w:r>
      <w:r w:rsidRPr="003D1052">
        <w:rPr>
          <w:b/>
          <w:bCs/>
          <w:sz w:val="22"/>
          <w:szCs w:val="22"/>
        </w:rPr>
        <w:t>Ham protein tayini</w:t>
      </w:r>
      <w:bookmarkEnd w:id="125"/>
    </w:p>
    <w:p w:rsidR="0088139F" w:rsidRPr="003D1052" w:rsidRDefault="0088139F" w:rsidP="000A7BC6">
      <w:pPr>
        <w:jc w:val="both"/>
        <w:rPr>
          <w:color w:val="000000"/>
        </w:rPr>
      </w:pPr>
      <w:r w:rsidRPr="003D1052">
        <w:t>Ham protein tayini</w:t>
      </w:r>
      <w:r>
        <w:t>,</w:t>
      </w:r>
      <w:r w:rsidRPr="003D1052">
        <w:t xml:space="preserve"> TS EN ISO 5983-1’e göre yapılır. Sonucun Madde 4.2.2’ye uygun olup olmadığına bakılır.</w:t>
      </w:r>
    </w:p>
    <w:p w:rsidR="0088139F" w:rsidRDefault="0088139F" w:rsidP="006C017A">
      <w:pPr>
        <w:jc w:val="both"/>
        <w:rPr>
          <w:color w:val="000000"/>
        </w:rPr>
      </w:pPr>
    </w:p>
    <w:p w:rsidR="0088139F" w:rsidRPr="00CE1320" w:rsidRDefault="0088139F" w:rsidP="00A959C9">
      <w:pPr>
        <w:pStyle w:val="Heading3"/>
      </w:pPr>
      <w:r w:rsidRPr="00687F54">
        <w:t>5.3.3</w:t>
      </w:r>
      <w:r w:rsidRPr="000D7152">
        <w:tab/>
      </w:r>
      <w:r w:rsidRPr="00D7471F">
        <w:t>Ham selüloz tayini</w:t>
      </w:r>
    </w:p>
    <w:p w:rsidR="0088139F" w:rsidRDefault="0088139F" w:rsidP="00A959C9">
      <w:pPr>
        <w:jc w:val="both"/>
      </w:pPr>
      <w:r w:rsidRPr="00E328D0">
        <w:t>Ham selüloz tayini</w:t>
      </w:r>
      <w:r>
        <w:t>,</w:t>
      </w:r>
      <w:r w:rsidRPr="00E328D0">
        <w:t xml:space="preserve"> TS EN ISO 6865’e göre yapılır. Sonucun Madde 4.2.2’ye uygun olup olmadığına bakılır.</w:t>
      </w:r>
    </w:p>
    <w:p w:rsidR="0088139F" w:rsidRDefault="0088139F" w:rsidP="00A959C9">
      <w:pPr>
        <w:jc w:val="both"/>
      </w:pPr>
    </w:p>
    <w:p w:rsidR="0088139F" w:rsidRPr="00CE1320" w:rsidRDefault="0088139F" w:rsidP="008E64C5">
      <w:pPr>
        <w:pStyle w:val="Heading3"/>
      </w:pPr>
      <w:r w:rsidRPr="00CE1320">
        <w:t>5.3.</w:t>
      </w:r>
      <w:r>
        <w:t>4</w:t>
      </w:r>
      <w:r w:rsidRPr="00CE1320">
        <w:tab/>
      </w:r>
      <w:r w:rsidRPr="00D7471F">
        <w:t xml:space="preserve">Ham </w:t>
      </w:r>
      <w:r>
        <w:t xml:space="preserve">kül </w:t>
      </w:r>
      <w:r w:rsidRPr="00D7471F">
        <w:t>tayini</w:t>
      </w:r>
    </w:p>
    <w:p w:rsidR="0088139F" w:rsidRDefault="0088139F" w:rsidP="009F65B8">
      <w:pPr>
        <w:jc w:val="both"/>
      </w:pPr>
      <w:r w:rsidRPr="00E328D0">
        <w:t xml:space="preserve">Ham </w:t>
      </w:r>
      <w:r>
        <w:t xml:space="preserve">kül </w:t>
      </w:r>
      <w:r w:rsidRPr="00FB0F67">
        <w:t>tayini</w:t>
      </w:r>
      <w:r>
        <w:t>,</w:t>
      </w:r>
      <w:r w:rsidRPr="00FB0F67">
        <w:t xml:space="preserve"> TSISO 5984’e göre yapılır.</w:t>
      </w:r>
      <w:r w:rsidRPr="00E328D0">
        <w:t xml:space="preserve"> Sonucun Madde 4.2.2’ye uygun olup olmadığına bakılır.</w:t>
      </w:r>
    </w:p>
    <w:p w:rsidR="0088139F" w:rsidRDefault="0088139F" w:rsidP="009F65B8">
      <w:pPr>
        <w:jc w:val="both"/>
        <w:rPr>
          <w:b/>
          <w:bCs/>
          <w:color w:val="000000"/>
        </w:rPr>
      </w:pPr>
    </w:p>
    <w:p w:rsidR="0088139F" w:rsidRDefault="0088139F" w:rsidP="00B62320">
      <w:pPr>
        <w:pStyle w:val="Heading3"/>
      </w:pPr>
      <w:bookmarkStart w:id="126" w:name="_Toc524434577"/>
      <w:r w:rsidRPr="00CE1320">
        <w:t>5.3.</w:t>
      </w:r>
      <w:r>
        <w:t>5</w:t>
      </w:r>
      <w:r>
        <w:tab/>
      </w:r>
      <w:bookmarkEnd w:id="126"/>
      <w:r w:rsidRPr="00413A74">
        <w:t>Metabolik enerji</w:t>
      </w:r>
      <w:r>
        <w:t xml:space="preserve"> tayini</w:t>
      </w:r>
    </w:p>
    <w:p w:rsidR="0088139F" w:rsidRDefault="0088139F" w:rsidP="00B62320">
      <w:r w:rsidRPr="001C1FF1">
        <w:t>Metabolik enerji tayini</w:t>
      </w:r>
      <w:r>
        <w:t>,</w:t>
      </w:r>
      <w:r w:rsidRPr="001C1FF1">
        <w:t xml:space="preserve"> TS 9610’a göre yapılır. Sonucun Madde 4.2.2’ye uygun olup olmadığına bakılır.</w:t>
      </w:r>
    </w:p>
    <w:p w:rsidR="0088139F" w:rsidRDefault="0088139F" w:rsidP="00875A4C"/>
    <w:p w:rsidR="0088139F" w:rsidRPr="00693A50" w:rsidRDefault="0088139F" w:rsidP="00693A50">
      <w:pPr>
        <w:rPr>
          <w:b/>
          <w:bCs/>
        </w:rPr>
      </w:pPr>
      <w:r w:rsidRPr="00321485">
        <w:rPr>
          <w:b/>
          <w:bCs/>
          <w:sz w:val="22"/>
          <w:szCs w:val="22"/>
        </w:rPr>
        <w:t>5.3.</w:t>
      </w:r>
      <w:r>
        <w:rPr>
          <w:b/>
          <w:bCs/>
          <w:sz w:val="22"/>
          <w:szCs w:val="22"/>
        </w:rPr>
        <w:t xml:space="preserve">6  </w:t>
      </w:r>
      <w:r w:rsidRPr="002C4AC4">
        <w:rPr>
          <w:b/>
          <w:bCs/>
          <w:sz w:val="22"/>
          <w:szCs w:val="22"/>
        </w:rPr>
        <w:t>Kalsiyum tayini</w:t>
      </w:r>
    </w:p>
    <w:p w:rsidR="0088139F" w:rsidRPr="00FA6552" w:rsidRDefault="0088139F" w:rsidP="007A6B1C">
      <w:r w:rsidRPr="00FA6552">
        <w:t>Kalsiyum tayini</w:t>
      </w:r>
      <w:r>
        <w:t>,</w:t>
      </w:r>
      <w:r w:rsidRPr="00FA6552">
        <w:t xml:space="preserve"> TS 5547’ye göre yapılır. Sonucun Madde 4.2.2’ye uygun olup olmadığına bakılır.</w:t>
      </w:r>
    </w:p>
    <w:p w:rsidR="0088139F" w:rsidRDefault="0088139F" w:rsidP="00BB3AE6"/>
    <w:p w:rsidR="0088139F" w:rsidRDefault="0088139F" w:rsidP="00BB3AE6">
      <w:pPr>
        <w:pStyle w:val="Heading3"/>
      </w:pPr>
      <w:r w:rsidRPr="00CE1320">
        <w:t>5.3.</w:t>
      </w:r>
      <w:r>
        <w:t>7</w:t>
      </w:r>
      <w:r>
        <w:tab/>
        <w:t>Fosfor tayini</w:t>
      </w:r>
    </w:p>
    <w:p w:rsidR="0088139F" w:rsidRPr="00BB3AE6" w:rsidRDefault="0088139F" w:rsidP="00BB3AE6">
      <w:r w:rsidRPr="00BB3AE6">
        <w:t>Fosfor tayini</w:t>
      </w:r>
      <w:r>
        <w:t>,</w:t>
      </w:r>
      <w:r w:rsidRPr="00BB3AE6">
        <w:t xml:space="preserve"> TS 5661’e göre yapılır.</w:t>
      </w:r>
      <w:r>
        <w:t xml:space="preserve"> </w:t>
      </w:r>
      <w:r w:rsidRPr="00E328D0">
        <w:t>Sonucun Madde 4.2.2’ye uygun olup olmadığına bakılır.</w:t>
      </w:r>
    </w:p>
    <w:p w:rsidR="0088139F" w:rsidRDefault="0088139F" w:rsidP="00BB3AE6"/>
    <w:p w:rsidR="0088139F" w:rsidRDefault="0088139F" w:rsidP="00BB3AE6">
      <w:pPr>
        <w:pStyle w:val="Heading3"/>
      </w:pPr>
      <w:r w:rsidRPr="00CE1320">
        <w:t>5.3.</w:t>
      </w:r>
      <w:r>
        <w:t>8</w:t>
      </w:r>
      <w:r>
        <w:tab/>
        <w:t>Sodyum tayini</w:t>
      </w:r>
    </w:p>
    <w:p w:rsidR="0088139F" w:rsidRDefault="0088139F" w:rsidP="00D87EF6">
      <w:r>
        <w:t xml:space="preserve">Sodyum tayini, </w:t>
      </w:r>
      <w:r w:rsidRPr="00662840">
        <w:t>TS 5672</w:t>
      </w:r>
      <w:r>
        <w:t xml:space="preserve">’ye </w:t>
      </w:r>
      <w:r w:rsidRPr="00BB3AE6">
        <w:t>göre yapılır.</w:t>
      </w:r>
      <w:r>
        <w:t xml:space="preserve"> </w:t>
      </w:r>
      <w:r w:rsidRPr="00E328D0">
        <w:t>Sonucun Madde 4.2.2’ye uygun olup olmadığına bakılır.</w:t>
      </w:r>
    </w:p>
    <w:p w:rsidR="0088139F" w:rsidRDefault="0088139F" w:rsidP="00D87EF6"/>
    <w:p w:rsidR="0088139F" w:rsidRPr="00CE1320" w:rsidRDefault="0088139F" w:rsidP="008031C3">
      <w:pPr>
        <w:pStyle w:val="Heading3"/>
      </w:pPr>
      <w:r w:rsidRPr="00207B15">
        <w:t>5.3.9</w:t>
      </w:r>
      <w:r w:rsidRPr="00207B15">
        <w:tab/>
        <w:t>Magnezyum tayini</w:t>
      </w:r>
    </w:p>
    <w:p w:rsidR="0088139F" w:rsidRDefault="0088139F" w:rsidP="008031C3">
      <w:pPr>
        <w:shd w:val="clear" w:color="auto" w:fill="FFFFFF"/>
        <w:jc w:val="both"/>
      </w:pPr>
      <w:r>
        <w:t>Magnezyum tayini,TS 5886’ya göre yapılır.</w:t>
      </w:r>
      <w:r w:rsidRPr="008031C3">
        <w:t xml:space="preserve"> </w:t>
      </w:r>
      <w:r>
        <w:t>Sonucun</w:t>
      </w:r>
      <w:r w:rsidRPr="00271EF0">
        <w:t xml:space="preserve"> Madde 4.2.2’ye uygun olup olmadığına bakılır.</w:t>
      </w:r>
    </w:p>
    <w:p w:rsidR="0088139F" w:rsidRPr="00D87EF6" w:rsidRDefault="0088139F" w:rsidP="00D87EF6"/>
    <w:p w:rsidR="0088139F" w:rsidRPr="00687F54" w:rsidRDefault="0088139F" w:rsidP="00B64CD8">
      <w:pPr>
        <w:pStyle w:val="Heading3"/>
      </w:pPr>
      <w:r w:rsidRPr="00CE1320">
        <w:t>5.3.</w:t>
      </w:r>
      <w:r>
        <w:t>10</w:t>
      </w:r>
      <w:r w:rsidRPr="00CE1320">
        <w:tab/>
      </w:r>
      <w:r w:rsidRPr="00271EF0">
        <w:t>Aflatoksin B</w:t>
      </w:r>
      <w:r w:rsidRPr="00271EF0">
        <w:rPr>
          <w:vertAlign w:val="subscript"/>
        </w:rPr>
        <w:t>1</w:t>
      </w:r>
      <w:r w:rsidRPr="00271EF0">
        <w:t xml:space="preserve"> muhtevası tayini</w:t>
      </w:r>
    </w:p>
    <w:p w:rsidR="0088139F" w:rsidRDefault="0088139F" w:rsidP="00B64CD8">
      <w:pPr>
        <w:shd w:val="clear" w:color="auto" w:fill="FFFFFF"/>
        <w:jc w:val="both"/>
      </w:pPr>
      <w:r w:rsidRPr="00271EF0">
        <w:t>Aflatoksin B</w:t>
      </w:r>
      <w:r w:rsidRPr="00271EF0">
        <w:rPr>
          <w:vertAlign w:val="subscript"/>
        </w:rPr>
        <w:t>1</w:t>
      </w:r>
      <w:r>
        <w:t xml:space="preserve"> muhtevasının tayini,</w:t>
      </w:r>
      <w:r w:rsidRPr="00271EF0">
        <w:t xml:space="preserve"> TS IS</w:t>
      </w:r>
      <w:r>
        <w:t>O 14718’e göre yapılır. Sonucun</w:t>
      </w:r>
      <w:r w:rsidRPr="00271EF0">
        <w:t xml:space="preserve"> Madde 4.2.2’ye uygun olup olmadığına bakılır.</w:t>
      </w:r>
    </w:p>
    <w:p w:rsidR="0088139F" w:rsidRDefault="0088139F" w:rsidP="00B64CD8">
      <w:pPr>
        <w:shd w:val="clear" w:color="auto" w:fill="FFFFFF"/>
        <w:jc w:val="both"/>
      </w:pPr>
    </w:p>
    <w:p w:rsidR="0088139F" w:rsidRPr="00017293" w:rsidRDefault="0088139F" w:rsidP="00F81E2E">
      <w:pPr>
        <w:pStyle w:val="Heading3"/>
      </w:pPr>
      <w:r w:rsidRPr="00CE1320">
        <w:t>5.3.</w:t>
      </w:r>
      <w:r>
        <w:t>11</w:t>
      </w:r>
      <w:r w:rsidRPr="00CE1320">
        <w:tab/>
      </w:r>
      <w:r w:rsidRPr="00D7471F">
        <w:t>Yabancı madde tayini</w:t>
      </w:r>
    </w:p>
    <w:p w:rsidR="0088139F" w:rsidRPr="00CE1320" w:rsidRDefault="0088139F" w:rsidP="00F81E2E">
      <w:pPr>
        <w:jc w:val="both"/>
        <w:rPr>
          <w:color w:val="000000"/>
        </w:rPr>
      </w:pPr>
      <w:r w:rsidRPr="00D7471F">
        <w:t>Yabancı madde tayini</w:t>
      </w:r>
      <w:r>
        <w:t>,</w:t>
      </w:r>
      <w:r w:rsidRPr="00D7471F">
        <w:t xml:space="preserve"> TS 2947 EN ISO 658’e göre yapılır. Sonucun Madde 4.2.2’ye uygun olup olmadığına bakılır.</w:t>
      </w:r>
    </w:p>
    <w:p w:rsidR="0088139F" w:rsidRDefault="0088139F" w:rsidP="00B64CD8">
      <w:pPr>
        <w:shd w:val="clear" w:color="auto" w:fill="FFFFFF"/>
        <w:jc w:val="both"/>
      </w:pPr>
    </w:p>
    <w:p w:rsidR="0088139F" w:rsidRPr="00CE1320" w:rsidRDefault="0088139F" w:rsidP="00B64CD8">
      <w:pPr>
        <w:pStyle w:val="Heading2"/>
      </w:pPr>
      <w:bookmarkStart w:id="127" w:name="_Toc524434579"/>
      <w:bookmarkStart w:id="128" w:name="_Toc35849342"/>
      <w:bookmarkStart w:id="129" w:name="_Toc349927048"/>
      <w:bookmarkStart w:id="130" w:name="_Toc404090448"/>
      <w:r>
        <w:rPr>
          <w:color w:val="000000"/>
        </w:rPr>
        <w:t>5</w:t>
      </w:r>
      <w:r w:rsidRPr="00571927">
        <w:rPr>
          <w:color w:val="000000"/>
        </w:rPr>
        <w:t>.4</w:t>
      </w:r>
      <w:r>
        <w:rPr>
          <w:color w:val="000000"/>
        </w:rPr>
        <w:tab/>
      </w:r>
      <w:r w:rsidRPr="00CE1320">
        <w:t>Değerlendirme</w:t>
      </w:r>
      <w:bookmarkEnd w:id="127"/>
      <w:bookmarkEnd w:id="128"/>
      <w:bookmarkEnd w:id="129"/>
      <w:bookmarkEnd w:id="130"/>
    </w:p>
    <w:p w:rsidR="0088139F" w:rsidRDefault="0088139F" w:rsidP="00B64CD8">
      <w:pPr>
        <w:shd w:val="clear" w:color="auto" w:fill="FFFFFF"/>
        <w:jc w:val="both"/>
        <w:rPr>
          <w:color w:val="000000"/>
        </w:rPr>
      </w:pPr>
      <w:r w:rsidRPr="00D7471F">
        <w:t>Muayene ve deney sonuçlarının her biri standarda uygunsa parti standarda uygun sayılır.</w:t>
      </w:r>
    </w:p>
    <w:p w:rsidR="0088139F" w:rsidRDefault="0088139F" w:rsidP="00B64CD8">
      <w:pPr>
        <w:shd w:val="clear" w:color="auto" w:fill="FFFFFF"/>
        <w:jc w:val="both"/>
        <w:rPr>
          <w:color w:val="000000"/>
        </w:rPr>
      </w:pPr>
    </w:p>
    <w:p w:rsidR="0088139F" w:rsidRPr="00CE1320" w:rsidRDefault="0088139F" w:rsidP="00B64CD8">
      <w:pPr>
        <w:pStyle w:val="Heading2"/>
      </w:pPr>
      <w:bookmarkStart w:id="131" w:name="_Toc524434580"/>
      <w:bookmarkStart w:id="132" w:name="_Toc35849343"/>
      <w:bookmarkStart w:id="133" w:name="_Toc349927049"/>
      <w:bookmarkStart w:id="134" w:name="_Toc404090449"/>
      <w:r>
        <w:rPr>
          <w:color w:val="000000"/>
        </w:rPr>
        <w:t>5</w:t>
      </w:r>
      <w:r w:rsidRPr="00571927">
        <w:rPr>
          <w:color w:val="000000"/>
        </w:rPr>
        <w:t>.5</w:t>
      </w:r>
      <w:r>
        <w:rPr>
          <w:color w:val="000000"/>
        </w:rPr>
        <w:tab/>
      </w:r>
      <w:r w:rsidRPr="00CE1320">
        <w:t>Muayene</w:t>
      </w:r>
      <w:r>
        <w:t xml:space="preserve"> </w:t>
      </w:r>
      <w:r w:rsidRPr="00CE1320">
        <w:t>ve</w:t>
      </w:r>
      <w:r>
        <w:t xml:space="preserve"> </w:t>
      </w:r>
      <w:r w:rsidRPr="00CE1320">
        <w:t>deney</w:t>
      </w:r>
      <w:r>
        <w:t xml:space="preserve"> </w:t>
      </w:r>
      <w:r w:rsidRPr="00CE1320">
        <w:t>raporu</w:t>
      </w:r>
      <w:bookmarkEnd w:id="131"/>
      <w:bookmarkEnd w:id="132"/>
      <w:bookmarkEnd w:id="133"/>
      <w:bookmarkEnd w:id="134"/>
    </w:p>
    <w:p w:rsidR="0088139F" w:rsidRPr="00D7471F" w:rsidRDefault="0088139F" w:rsidP="00F1052B">
      <w:pPr>
        <w:jc w:val="both"/>
      </w:pPr>
      <w:bookmarkStart w:id="135" w:name="_Toc349927050"/>
      <w:r w:rsidRPr="00D7471F">
        <w:t>Muayene ve deney raporunda en az aşağıdaki bilgiler bulunmalıdır;</w:t>
      </w:r>
    </w:p>
    <w:p w:rsidR="0088139F" w:rsidRPr="00D7471F" w:rsidRDefault="0088139F" w:rsidP="00F1052B">
      <w:pPr>
        <w:numPr>
          <w:ilvl w:val="0"/>
          <w:numId w:val="22"/>
        </w:numPr>
        <w:jc w:val="both"/>
      </w:pPr>
      <w:r w:rsidRPr="00D7471F">
        <w:t>Firmanın adı ve adresi,</w:t>
      </w:r>
    </w:p>
    <w:p w:rsidR="0088139F" w:rsidRPr="00D7471F" w:rsidRDefault="0088139F" w:rsidP="00F1052B">
      <w:pPr>
        <w:numPr>
          <w:ilvl w:val="0"/>
          <w:numId w:val="22"/>
        </w:numPr>
        <w:jc w:val="both"/>
      </w:pPr>
      <w:r w:rsidRPr="00D7471F">
        <w:t>Muayene ve deneyin yapıldığı yerin adı,</w:t>
      </w:r>
    </w:p>
    <w:p w:rsidR="0088139F" w:rsidRPr="00D7471F" w:rsidRDefault="0088139F" w:rsidP="00F1052B">
      <w:pPr>
        <w:numPr>
          <w:ilvl w:val="0"/>
          <w:numId w:val="22"/>
        </w:numPr>
        <w:jc w:val="both"/>
      </w:pPr>
      <w:r w:rsidRPr="00D7471F">
        <w:t>Muayeneyi ve deneyi yapanın ve/veya raporu imzalayan yetkililerin adları, görev ve meslekleri,</w:t>
      </w:r>
    </w:p>
    <w:p w:rsidR="0088139F" w:rsidRPr="00D7471F" w:rsidRDefault="0088139F" w:rsidP="00F1052B">
      <w:pPr>
        <w:numPr>
          <w:ilvl w:val="0"/>
          <w:numId w:val="22"/>
        </w:numPr>
        <w:jc w:val="both"/>
      </w:pPr>
      <w:r w:rsidRPr="00D7471F">
        <w:t>Numunenin alındığı tarih ile muayene ve deney tarihi,</w:t>
      </w:r>
    </w:p>
    <w:p w:rsidR="0088139F" w:rsidRPr="00D7471F" w:rsidRDefault="0088139F" w:rsidP="00F1052B">
      <w:pPr>
        <w:numPr>
          <w:ilvl w:val="0"/>
          <w:numId w:val="22"/>
        </w:numPr>
        <w:jc w:val="both"/>
      </w:pPr>
      <w:r w:rsidRPr="00D7471F">
        <w:t>Numunenin tanıtılması,</w:t>
      </w:r>
    </w:p>
    <w:p w:rsidR="0088139F" w:rsidRPr="00D7471F" w:rsidRDefault="0088139F" w:rsidP="00F1052B">
      <w:pPr>
        <w:numPr>
          <w:ilvl w:val="0"/>
          <w:numId w:val="22"/>
        </w:numPr>
        <w:jc w:val="both"/>
      </w:pPr>
      <w:r w:rsidRPr="00D7471F">
        <w:t>Muayene ve deneylerde uygulanan standardların numaraları,</w:t>
      </w:r>
    </w:p>
    <w:p w:rsidR="0088139F" w:rsidRPr="00D7471F" w:rsidRDefault="0088139F" w:rsidP="00F1052B">
      <w:pPr>
        <w:numPr>
          <w:ilvl w:val="0"/>
          <w:numId w:val="22"/>
        </w:numPr>
        <w:jc w:val="both"/>
      </w:pPr>
      <w:r w:rsidRPr="00D7471F">
        <w:t>Sonuçların değerlendirilmesi,</w:t>
      </w:r>
    </w:p>
    <w:p w:rsidR="0088139F" w:rsidRPr="00D7471F" w:rsidRDefault="0088139F" w:rsidP="00F1052B">
      <w:pPr>
        <w:numPr>
          <w:ilvl w:val="0"/>
          <w:numId w:val="22"/>
        </w:numPr>
        <w:jc w:val="both"/>
      </w:pPr>
      <w:r w:rsidRPr="00D7471F">
        <w:t>Muayene ve deney sonuçlarını değiştirebilecek faktörlerin mahsurlarını gidermek üzere alınan tedbirler,</w:t>
      </w:r>
    </w:p>
    <w:p w:rsidR="0088139F" w:rsidRDefault="0088139F" w:rsidP="00F1052B">
      <w:pPr>
        <w:numPr>
          <w:ilvl w:val="0"/>
          <w:numId w:val="22"/>
        </w:numPr>
        <w:jc w:val="both"/>
      </w:pPr>
      <w:r w:rsidRPr="00D7471F">
        <w:t>Uygulanan muayene ve deney metotlarında belirtilmeyen veya mecburi görülmeyen fakat muayene ve deneyde yer almış olan işlemler,</w:t>
      </w:r>
    </w:p>
    <w:p w:rsidR="0088139F" w:rsidRDefault="0088139F" w:rsidP="00F1052B">
      <w:pPr>
        <w:numPr>
          <w:ilvl w:val="0"/>
          <w:numId w:val="22"/>
        </w:numPr>
        <w:jc w:val="both"/>
      </w:pPr>
      <w:r w:rsidRPr="00576FFF">
        <w:t>Numunenin standarda uygun olup olmadığı, rapora ait seri numarası ve tarih, her sayfanın numarası ve toplam sayfa sayısı.</w:t>
      </w:r>
    </w:p>
    <w:bookmarkEnd w:id="135"/>
    <w:p w:rsidR="0088139F" w:rsidRPr="00E84D47" w:rsidRDefault="0088139F" w:rsidP="00B64CD8"/>
    <w:p w:rsidR="0088139F" w:rsidRPr="00E84D47" w:rsidRDefault="0088139F" w:rsidP="00B64CD8">
      <w:pPr>
        <w:pStyle w:val="Heading1"/>
      </w:pPr>
      <w:bookmarkStart w:id="136" w:name="_Toc524434581"/>
      <w:bookmarkStart w:id="137" w:name="_Toc35849344"/>
      <w:bookmarkStart w:id="138" w:name="_Toc349927062"/>
      <w:bookmarkStart w:id="139" w:name="_Toc404090450"/>
      <w:r w:rsidRPr="00E84D47">
        <w:t>6</w:t>
      </w:r>
      <w:r w:rsidRPr="00E84D47">
        <w:tab/>
        <w:t>Piyasaya</w:t>
      </w:r>
      <w:r>
        <w:t xml:space="preserve"> </w:t>
      </w:r>
      <w:r w:rsidRPr="00E84D47">
        <w:t>arz</w:t>
      </w:r>
      <w:bookmarkEnd w:id="136"/>
      <w:bookmarkEnd w:id="137"/>
      <w:bookmarkEnd w:id="138"/>
      <w:bookmarkEnd w:id="139"/>
    </w:p>
    <w:p w:rsidR="0088139F" w:rsidRDefault="0088139F" w:rsidP="00B64CD8">
      <w:pPr>
        <w:shd w:val="clear" w:color="auto" w:fill="FFFFFF"/>
        <w:jc w:val="both"/>
      </w:pPr>
      <w:r>
        <w:t>Konsantre koyun yemi</w:t>
      </w:r>
      <w:r w:rsidRPr="00E84D47">
        <w:t>, ambal</w:t>
      </w:r>
      <w:r>
        <w:t>a</w:t>
      </w:r>
      <w:r w:rsidRPr="00271EF0">
        <w:t>jlı veya dökme olarak etiket bilgileri ile piyasaya arz edilir.</w:t>
      </w:r>
    </w:p>
    <w:p w:rsidR="0088139F" w:rsidRPr="00A07D62" w:rsidRDefault="0088139F" w:rsidP="00B64CD8">
      <w:pPr>
        <w:shd w:val="clear" w:color="auto" w:fill="FFFFFF"/>
        <w:jc w:val="both"/>
        <w:rPr>
          <w:b/>
          <w:bCs/>
          <w:color w:val="000000"/>
        </w:rPr>
      </w:pPr>
    </w:p>
    <w:p w:rsidR="0088139F" w:rsidRPr="00CE1320" w:rsidRDefault="0088139F" w:rsidP="00B64CD8">
      <w:pPr>
        <w:pStyle w:val="Heading2"/>
      </w:pPr>
      <w:bookmarkStart w:id="140" w:name="_Toc524434582"/>
      <w:bookmarkStart w:id="141" w:name="_Toc35849345"/>
      <w:bookmarkStart w:id="142" w:name="_Toc349927063"/>
      <w:bookmarkStart w:id="143" w:name="_Toc404090451"/>
      <w:r>
        <w:rPr>
          <w:color w:val="000000"/>
        </w:rPr>
        <w:t>6</w:t>
      </w:r>
      <w:r w:rsidRPr="00A07D62">
        <w:rPr>
          <w:color w:val="000000"/>
        </w:rPr>
        <w:t>.1</w:t>
      </w:r>
      <w:r>
        <w:rPr>
          <w:color w:val="000000"/>
        </w:rPr>
        <w:tab/>
      </w:r>
      <w:r w:rsidRPr="00CE1320">
        <w:t>Ambalajlama</w:t>
      </w:r>
      <w:bookmarkEnd w:id="140"/>
      <w:bookmarkEnd w:id="141"/>
      <w:bookmarkEnd w:id="142"/>
      <w:bookmarkEnd w:id="143"/>
    </w:p>
    <w:p w:rsidR="0088139F" w:rsidRPr="008860F1" w:rsidRDefault="0088139F" w:rsidP="00B64CD8">
      <w:pPr>
        <w:shd w:val="clear" w:color="auto" w:fill="FFFFFF"/>
        <w:jc w:val="both"/>
      </w:pPr>
      <w:r>
        <w:t>Konsantre koyun yemi</w:t>
      </w:r>
      <w:r w:rsidRPr="00D7471F">
        <w:t>, sağlam, temiz ve yeni çuvallara ya da alıcının isteğine uygun özel ambal</w:t>
      </w:r>
      <w:r>
        <w:t>a</w:t>
      </w:r>
      <w:r w:rsidRPr="00D7471F">
        <w:t>jlara konmalıdır. Ambal</w:t>
      </w:r>
      <w:r>
        <w:t>a</w:t>
      </w:r>
      <w:r w:rsidRPr="00D7471F">
        <w:t xml:space="preserve">jlı </w:t>
      </w:r>
      <w:r>
        <w:t>yemler</w:t>
      </w:r>
      <w:r w:rsidRPr="00D7471F">
        <w:t>in her birinin kütlesi en çok 50 kg olmalıdır.</w:t>
      </w:r>
      <w:r>
        <w:t xml:space="preserve"> </w:t>
      </w:r>
      <w:r w:rsidRPr="00D7471F">
        <w:t>Çuval veya ambal</w:t>
      </w:r>
      <w:r>
        <w:t>a</w:t>
      </w:r>
      <w:r w:rsidRPr="00D7471F">
        <w:t xml:space="preserve">jların ağzı makina veya el ile (kıvrılıp kulak yapılarak) dikilmiş olmalıdır. </w:t>
      </w:r>
    </w:p>
    <w:p w:rsidR="0088139F" w:rsidRDefault="0088139F" w:rsidP="00B64CD8">
      <w:pPr>
        <w:shd w:val="clear" w:color="auto" w:fill="FFFFFF"/>
        <w:tabs>
          <w:tab w:val="left" w:pos="4978"/>
        </w:tabs>
        <w:jc w:val="both"/>
        <w:rPr>
          <w:b/>
          <w:bCs/>
          <w:sz w:val="24"/>
          <w:szCs w:val="24"/>
        </w:rPr>
      </w:pPr>
    </w:p>
    <w:p w:rsidR="0088139F" w:rsidRPr="00687F54" w:rsidRDefault="0088139F" w:rsidP="00B64CD8">
      <w:pPr>
        <w:pStyle w:val="Heading2"/>
      </w:pPr>
      <w:bookmarkStart w:id="144" w:name="_Toc349927064"/>
      <w:bookmarkStart w:id="145" w:name="_Toc404090452"/>
      <w:r w:rsidRPr="00A07D62">
        <w:rPr>
          <w:color w:val="000000"/>
        </w:rPr>
        <w:t>6.2</w:t>
      </w:r>
      <w:r>
        <w:rPr>
          <w:color w:val="000000"/>
        </w:rPr>
        <w:tab/>
      </w:r>
      <w:r w:rsidRPr="00CE1320">
        <w:t>İşaretleme</w:t>
      </w:r>
      <w:bookmarkEnd w:id="144"/>
      <w:bookmarkEnd w:id="145"/>
    </w:p>
    <w:p w:rsidR="0088139F" w:rsidRDefault="0088139F" w:rsidP="00620858">
      <w:pPr>
        <w:pStyle w:val="BodyTextIndent2"/>
        <w:spacing w:after="0" w:line="240" w:lineRule="auto"/>
        <w:ind w:left="0"/>
        <w:jc w:val="both"/>
      </w:pPr>
      <w:r>
        <w:t>Konsantre koyun yemi</w:t>
      </w:r>
      <w:r w:rsidRPr="00271EF0">
        <w:t xml:space="preserve"> ambal</w:t>
      </w:r>
      <w:r>
        <w:t>a</w:t>
      </w:r>
      <w:r w:rsidRPr="00271EF0">
        <w:t>jları üzerinde en az aşağıdaki etiket bilgileri okunaklı, silinmeyecek ve bozulmayacak şekilde yazılmalı veya basılmalıdır.</w:t>
      </w:r>
    </w:p>
    <w:p w:rsidR="0088139F" w:rsidRDefault="0088139F" w:rsidP="00620858">
      <w:pPr>
        <w:pStyle w:val="BodyTextIndent2"/>
        <w:spacing w:after="0" w:line="240" w:lineRule="auto"/>
        <w:ind w:left="0"/>
        <w:jc w:val="both"/>
      </w:pPr>
    </w:p>
    <w:p w:rsidR="0088139F" w:rsidRDefault="0088139F" w:rsidP="00D2256A">
      <w:pPr>
        <w:shd w:val="clear" w:color="auto" w:fill="FFFFFF"/>
        <w:jc w:val="both"/>
      </w:pPr>
      <w:r>
        <w:rPr>
          <w:color w:val="000000"/>
        </w:rPr>
        <w:t>- İmalatçı, ihracatçı veya ithalatçı firmanın ticaret unvanı, adresi, kısa adı, varsa tescilli markası,</w:t>
      </w:r>
    </w:p>
    <w:p w:rsidR="0088139F" w:rsidRDefault="0088139F" w:rsidP="00D2256A">
      <w:pPr>
        <w:shd w:val="clear" w:color="auto" w:fill="FFFFFF"/>
        <w:jc w:val="both"/>
      </w:pPr>
      <w:r>
        <w:rPr>
          <w:color w:val="000000"/>
        </w:rPr>
        <w:t xml:space="preserve">- Bu standardın işareti ve </w:t>
      </w:r>
      <w:r w:rsidRPr="00404CBF">
        <w:rPr>
          <w:color w:val="000000"/>
        </w:rPr>
        <w:t xml:space="preserve">numarası (TS </w:t>
      </w:r>
      <w:r>
        <w:t>10054</w:t>
      </w:r>
      <w:r w:rsidRPr="00404CBF">
        <w:t xml:space="preserve"> </w:t>
      </w:r>
      <w:r w:rsidRPr="00404CBF">
        <w:rPr>
          <w:color w:val="000000"/>
        </w:rPr>
        <w:t>şeklinde),</w:t>
      </w:r>
    </w:p>
    <w:p w:rsidR="0088139F" w:rsidRDefault="0088139F" w:rsidP="00D2256A">
      <w:pPr>
        <w:shd w:val="clear" w:color="auto" w:fill="FFFFFF"/>
        <w:jc w:val="both"/>
      </w:pPr>
      <w:r>
        <w:rPr>
          <w:color w:val="000000"/>
        </w:rPr>
        <w:t>- Parti veya seri numarası,</w:t>
      </w:r>
    </w:p>
    <w:p w:rsidR="0088139F" w:rsidRDefault="0088139F" w:rsidP="00D2256A">
      <w:pPr>
        <w:shd w:val="clear" w:color="auto" w:fill="FFFFFF"/>
        <w:jc w:val="both"/>
        <w:rPr>
          <w:color w:val="000000"/>
        </w:rPr>
      </w:pPr>
      <w:r>
        <w:rPr>
          <w:color w:val="000000"/>
        </w:rPr>
        <w:t>- Ürünün adı (</w:t>
      </w:r>
      <w:r>
        <w:t>“Konsantre koyun yemi” şeklinde)</w:t>
      </w:r>
      <w:r>
        <w:rPr>
          <w:color w:val="000000"/>
        </w:rPr>
        <w:t>,</w:t>
      </w:r>
    </w:p>
    <w:p w:rsidR="0088139F" w:rsidRDefault="0088139F" w:rsidP="00D2256A">
      <w:pPr>
        <w:shd w:val="clear" w:color="auto" w:fill="FFFFFF"/>
        <w:jc w:val="both"/>
      </w:pPr>
      <w:r>
        <w:rPr>
          <w:color w:val="000000"/>
        </w:rPr>
        <w:t>- Sınıfı,</w:t>
      </w:r>
    </w:p>
    <w:p w:rsidR="0088139F" w:rsidRDefault="0088139F" w:rsidP="00D2256A">
      <w:pPr>
        <w:shd w:val="clear" w:color="auto" w:fill="FFFFFF"/>
        <w:jc w:val="both"/>
        <w:rPr>
          <w:color w:val="000000"/>
        </w:rPr>
      </w:pPr>
      <w:r>
        <w:rPr>
          <w:color w:val="000000"/>
        </w:rPr>
        <w:t>- Tipi,</w:t>
      </w:r>
    </w:p>
    <w:p w:rsidR="0088139F" w:rsidRDefault="0088139F" w:rsidP="00D2256A">
      <w:pPr>
        <w:shd w:val="clear" w:color="auto" w:fill="FFFFFF"/>
        <w:jc w:val="both"/>
      </w:pPr>
      <w:r>
        <w:rPr>
          <w:color w:val="000000"/>
        </w:rPr>
        <w:t>- Ürünün bileşenleri,</w:t>
      </w:r>
    </w:p>
    <w:p w:rsidR="0088139F" w:rsidRDefault="0088139F" w:rsidP="00D2256A">
      <w:pPr>
        <w:shd w:val="clear" w:color="auto" w:fill="FFFFFF"/>
        <w:jc w:val="both"/>
      </w:pPr>
      <w:r>
        <w:rPr>
          <w:color w:val="000000"/>
        </w:rPr>
        <w:t xml:space="preserve">- </w:t>
      </w:r>
      <w:r>
        <w:t>B</w:t>
      </w:r>
      <w:r w:rsidRPr="00271EF0">
        <w:t xml:space="preserve">irim kütle miktarı(g veya kg olarak), </w:t>
      </w:r>
    </w:p>
    <w:p w:rsidR="0088139F" w:rsidRPr="00DD4A98" w:rsidRDefault="0088139F" w:rsidP="00D2256A">
      <w:pPr>
        <w:pStyle w:val="BodyTextIndent2"/>
        <w:spacing w:after="0" w:line="240" w:lineRule="auto"/>
        <w:ind w:left="0"/>
        <w:jc w:val="both"/>
      </w:pPr>
      <w:r>
        <w:rPr>
          <w:color w:val="000000"/>
        </w:rPr>
        <w:t>- Firmaca tavsiye edilen son tüketim tarihi (gün/ay/yıl olarak),</w:t>
      </w:r>
    </w:p>
    <w:p w:rsidR="0088139F" w:rsidRDefault="0088139F" w:rsidP="00B64CD8">
      <w:pPr>
        <w:shd w:val="clear" w:color="auto" w:fill="FFFFFF"/>
        <w:jc w:val="both"/>
        <w:rPr>
          <w:color w:val="000000"/>
        </w:rPr>
      </w:pPr>
      <w:r>
        <w:rPr>
          <w:color w:val="000000"/>
        </w:rPr>
        <w:t>- İhtiva ettiği besin maddeleri ve karmyem katkı maddeleri.</w:t>
      </w:r>
    </w:p>
    <w:p w:rsidR="0088139F" w:rsidRDefault="0088139F" w:rsidP="00B64CD8">
      <w:pPr>
        <w:shd w:val="clear" w:color="auto" w:fill="FFFFFF"/>
        <w:jc w:val="both"/>
        <w:rPr>
          <w:color w:val="000000"/>
        </w:rPr>
      </w:pPr>
    </w:p>
    <w:p w:rsidR="0088139F" w:rsidRDefault="0088139F" w:rsidP="00B64CD8">
      <w:pPr>
        <w:shd w:val="clear" w:color="auto" w:fill="FFFFFF"/>
        <w:jc w:val="both"/>
      </w:pPr>
      <w:r w:rsidRPr="00D7471F">
        <w:t>Gerektiğinde bu bilgiler Türkçe’nin yanı sıra yabancı dilde de yazılabilir.</w:t>
      </w:r>
    </w:p>
    <w:p w:rsidR="0088139F" w:rsidRDefault="0088139F" w:rsidP="00B64CD8">
      <w:pPr>
        <w:jc w:val="both"/>
      </w:pPr>
    </w:p>
    <w:p w:rsidR="0088139F" w:rsidRDefault="0088139F" w:rsidP="00B64CD8">
      <w:pPr>
        <w:jc w:val="both"/>
      </w:pPr>
      <w:r>
        <w:t>Konsantre koyun yemi</w:t>
      </w:r>
      <w:r w:rsidRPr="00271EF0">
        <w:t>nin dökme</w:t>
      </w:r>
      <w:r>
        <w:t xml:space="preserve"> veya</w:t>
      </w:r>
      <w:r w:rsidRPr="00271EF0">
        <w:t xml:space="preserve"> açık ambalaj</w:t>
      </w:r>
      <w:r>
        <w:t>larda</w:t>
      </w:r>
      <w:r w:rsidRPr="00271EF0">
        <w:t xml:space="preserve"> piyasaya arz edilmesi halinde, beraberinde etiket bilgilerini içeren bir belge bulundurulur.</w:t>
      </w:r>
    </w:p>
    <w:p w:rsidR="0088139F" w:rsidRDefault="0088139F" w:rsidP="00B64CD8">
      <w:pPr>
        <w:shd w:val="clear" w:color="auto" w:fill="FFFFFF"/>
        <w:jc w:val="both"/>
        <w:rPr>
          <w:b/>
          <w:bCs/>
          <w:color w:val="000000"/>
        </w:rPr>
      </w:pPr>
      <w:bookmarkStart w:id="146" w:name="_Toc35849346"/>
    </w:p>
    <w:p w:rsidR="0088139F" w:rsidRPr="00CE1320" w:rsidRDefault="0088139F" w:rsidP="00B64CD8">
      <w:pPr>
        <w:pStyle w:val="Heading2"/>
      </w:pPr>
      <w:bookmarkStart w:id="147" w:name="_Toc349927065"/>
      <w:bookmarkStart w:id="148" w:name="_Toc404090453"/>
      <w:r w:rsidRPr="00A07D62">
        <w:rPr>
          <w:color w:val="000000"/>
        </w:rPr>
        <w:t>6.3</w:t>
      </w:r>
      <w:r>
        <w:rPr>
          <w:color w:val="000000"/>
        </w:rPr>
        <w:tab/>
      </w:r>
      <w:r w:rsidRPr="00CE1320">
        <w:t>Muhafaza</w:t>
      </w:r>
      <w:r>
        <w:t xml:space="preserve"> </w:t>
      </w:r>
      <w:r w:rsidRPr="00CE1320">
        <w:t>ve</w:t>
      </w:r>
      <w:r>
        <w:t xml:space="preserve"> </w:t>
      </w:r>
      <w:r w:rsidRPr="00CE1320">
        <w:t>nakliye</w:t>
      </w:r>
      <w:bookmarkEnd w:id="146"/>
      <w:bookmarkEnd w:id="147"/>
      <w:bookmarkEnd w:id="148"/>
    </w:p>
    <w:p w:rsidR="0088139F" w:rsidRDefault="0088139F" w:rsidP="00B64CD8">
      <w:pPr>
        <w:shd w:val="clear" w:color="auto" w:fill="FFFFFF"/>
        <w:jc w:val="both"/>
      </w:pPr>
      <w:r>
        <w:t>Konsantre koyun yemi</w:t>
      </w:r>
      <w:r w:rsidRPr="00D7471F">
        <w:t xml:space="preserve"> ve bunların içinde bulundukları ambal</w:t>
      </w:r>
      <w:r>
        <w:t>a</w:t>
      </w:r>
      <w:r w:rsidRPr="00D7471F">
        <w:t>jlar, işleme yerlerinde, depolarda ve taşıtlarda</w:t>
      </w:r>
      <w:r>
        <w:t xml:space="preserve">, bulaşma ve çapraz bulaşmaya imkan vermeyecek ve genel olarak yem güvenilirliği ve ürün kalitesi üzerine olumsuz bir etki oluşturmayacak şekilde </w:t>
      </w:r>
      <w:r w:rsidRPr="00D7471F">
        <w:t>bulundurulmalıdır.</w:t>
      </w:r>
    </w:p>
    <w:p w:rsidR="0088139F" w:rsidRDefault="0088139F" w:rsidP="00B64CD8">
      <w:pPr>
        <w:shd w:val="clear" w:color="auto" w:fill="FFFFFF"/>
        <w:jc w:val="both"/>
      </w:pPr>
    </w:p>
    <w:p w:rsidR="0088139F" w:rsidRDefault="0088139F" w:rsidP="00B64CD8">
      <w:pPr>
        <w:shd w:val="clear" w:color="auto" w:fill="FFFFFF"/>
        <w:jc w:val="both"/>
      </w:pPr>
      <w:r w:rsidRPr="00D7471F">
        <w:t xml:space="preserve">İçinde </w:t>
      </w:r>
      <w:r>
        <w:t>konsantre koyun yemi</w:t>
      </w:r>
      <w:r w:rsidRPr="00D7471F">
        <w:t xml:space="preserve"> bulunan ambal</w:t>
      </w:r>
      <w:r>
        <w:t>a</w:t>
      </w:r>
      <w:r w:rsidRPr="00D7471F">
        <w:t xml:space="preserve">jlar veya dökme halindeki </w:t>
      </w:r>
      <w:r>
        <w:t>konsantre koyun yemi</w:t>
      </w:r>
      <w:r w:rsidRPr="00D7471F">
        <w:t>, kuru zemin üzerinde, havadar, serin, doğrudan güneş ışığı almayan yerlerde depolanmalı, yağış altında bırakılmamalı ve bu durumda yüklenip boşaltılmamalıdır.</w:t>
      </w:r>
    </w:p>
    <w:p w:rsidR="0088139F" w:rsidRDefault="0088139F" w:rsidP="00B64CD8">
      <w:pPr>
        <w:shd w:val="clear" w:color="auto" w:fill="FFFFFF"/>
        <w:jc w:val="both"/>
      </w:pPr>
    </w:p>
    <w:p w:rsidR="0088139F" w:rsidRDefault="0088139F" w:rsidP="00B64CD8">
      <w:pPr>
        <w:shd w:val="clear" w:color="auto" w:fill="FFFFFF"/>
        <w:jc w:val="both"/>
        <w:rPr>
          <w:color w:val="000000"/>
        </w:rPr>
      </w:pPr>
      <w:r>
        <w:t>Konsantre koyun yemi</w:t>
      </w:r>
      <w:r w:rsidRPr="00D7471F">
        <w:t xml:space="preserve"> ambal</w:t>
      </w:r>
      <w:r>
        <w:t>a</w:t>
      </w:r>
      <w:r w:rsidRPr="00D7471F">
        <w:t>jlarının bulunduğu depo kuru, hoşa gitmeyen kokulardan arınmış, böcek ve haşerelerin girişini önleyecek yapıda olmalıdır.</w:t>
      </w:r>
    </w:p>
    <w:p w:rsidR="0088139F" w:rsidRDefault="0088139F" w:rsidP="00B64CD8">
      <w:pPr>
        <w:rPr>
          <w:lang w:eastAsia="en-US"/>
        </w:rPr>
      </w:pPr>
    </w:p>
    <w:p w:rsidR="0088139F" w:rsidRPr="00CE1320" w:rsidRDefault="0088139F" w:rsidP="00B64CD8">
      <w:pPr>
        <w:pStyle w:val="Heading1"/>
      </w:pPr>
      <w:bookmarkStart w:id="149" w:name="_Toc524434584"/>
      <w:bookmarkStart w:id="150" w:name="_Toc35849347"/>
      <w:bookmarkStart w:id="151" w:name="_Toc349927066"/>
      <w:bookmarkStart w:id="152" w:name="_Toc404090454"/>
      <w:r>
        <w:rPr>
          <w:color w:val="000000"/>
        </w:rPr>
        <w:t>7</w:t>
      </w:r>
      <w:r>
        <w:rPr>
          <w:color w:val="000000"/>
        </w:rPr>
        <w:tab/>
      </w:r>
      <w:r w:rsidRPr="00CE1320">
        <w:t>Çeşitli</w:t>
      </w:r>
      <w:r>
        <w:t xml:space="preserve"> </w:t>
      </w:r>
      <w:r w:rsidRPr="00CE1320">
        <w:t>hükümler</w:t>
      </w:r>
      <w:bookmarkEnd w:id="149"/>
      <w:bookmarkEnd w:id="150"/>
      <w:bookmarkEnd w:id="151"/>
      <w:bookmarkEnd w:id="152"/>
    </w:p>
    <w:p w:rsidR="0088139F" w:rsidRDefault="0088139F" w:rsidP="00B64CD8">
      <w:pPr>
        <w:shd w:val="clear" w:color="auto" w:fill="FFFFFF"/>
        <w:jc w:val="both"/>
      </w:pPr>
      <w:r>
        <w:t>Üretici veya piyasaya arz eden</w:t>
      </w:r>
      <w:r w:rsidRPr="00D7471F">
        <w:t xml:space="preserve">, bu standarda uygun olarak </w:t>
      </w:r>
      <w:r>
        <w:t>üretildiğini</w:t>
      </w:r>
      <w:r w:rsidRPr="00D7471F">
        <w:t xml:space="preserve"> beyan ettiği </w:t>
      </w:r>
      <w:r>
        <w:t>konsantre koyun yemi</w:t>
      </w:r>
      <w:r w:rsidRPr="00D7471F">
        <w:t xml:space="preserve"> için, istendiğinde, standarda uygunluk beyannamesi vermeye veya göstermeye mecburdur. </w:t>
      </w:r>
    </w:p>
    <w:p w:rsidR="0088139F" w:rsidRDefault="0088139F" w:rsidP="00B64CD8">
      <w:pPr>
        <w:shd w:val="clear" w:color="auto" w:fill="FFFFFF"/>
        <w:jc w:val="both"/>
      </w:pPr>
    </w:p>
    <w:p w:rsidR="0088139F" w:rsidRDefault="0088139F" w:rsidP="00B64CD8">
      <w:pPr>
        <w:shd w:val="clear" w:color="auto" w:fill="FFFFFF"/>
        <w:jc w:val="both"/>
      </w:pPr>
      <w:r w:rsidRPr="00D7471F">
        <w:t xml:space="preserve">Bu beyannamede satış konusu </w:t>
      </w:r>
      <w:r>
        <w:t>konsantre koyun yemi</w:t>
      </w:r>
      <w:r w:rsidRPr="00D7471F">
        <w:t>nin;</w:t>
      </w:r>
    </w:p>
    <w:p w:rsidR="0088139F" w:rsidRDefault="0088139F" w:rsidP="00B64CD8">
      <w:pPr>
        <w:shd w:val="clear" w:color="auto" w:fill="FFFFFF"/>
        <w:jc w:val="both"/>
      </w:pPr>
    </w:p>
    <w:p w:rsidR="0088139F" w:rsidRPr="009E06CE" w:rsidRDefault="0088139F" w:rsidP="009E06CE">
      <w:pPr>
        <w:pStyle w:val="BodyTextIndent2"/>
        <w:numPr>
          <w:ilvl w:val="0"/>
          <w:numId w:val="26"/>
        </w:numPr>
        <w:shd w:val="clear" w:color="auto" w:fill="FFFFFF"/>
        <w:spacing w:after="0" w:line="240" w:lineRule="auto"/>
        <w:jc w:val="both"/>
        <w:rPr>
          <w:b/>
          <w:bCs/>
          <w:color w:val="000000"/>
        </w:rPr>
      </w:pPr>
      <w:r w:rsidRPr="0043327D">
        <w:t>Madde 4’teki özelliklerde olduğunun,</w:t>
      </w:r>
    </w:p>
    <w:p w:rsidR="0088139F" w:rsidRPr="001055C2" w:rsidRDefault="0088139F" w:rsidP="009E06CE">
      <w:pPr>
        <w:pStyle w:val="BodyTextIndent2"/>
        <w:numPr>
          <w:ilvl w:val="0"/>
          <w:numId w:val="26"/>
        </w:numPr>
        <w:shd w:val="clear" w:color="auto" w:fill="FFFFFF"/>
        <w:spacing w:after="0" w:line="240" w:lineRule="auto"/>
        <w:jc w:val="both"/>
        <w:rPr>
          <w:b/>
          <w:bCs/>
          <w:color w:val="000000"/>
        </w:rPr>
      </w:pPr>
      <w:r w:rsidRPr="0043327D">
        <w:t xml:space="preserve">Madde 5’teki muayene ve deneylerin yapılmış ve uygun sonuç alınmış bulunduğunun </w:t>
      </w:r>
    </w:p>
    <w:p w:rsidR="0088139F" w:rsidRPr="009E06CE" w:rsidRDefault="0088139F" w:rsidP="001055C2">
      <w:pPr>
        <w:pStyle w:val="BodyTextIndent2"/>
        <w:shd w:val="clear" w:color="auto" w:fill="FFFFFF"/>
        <w:spacing w:after="0" w:line="240" w:lineRule="auto"/>
        <w:ind w:left="360"/>
        <w:jc w:val="both"/>
        <w:rPr>
          <w:b/>
          <w:bCs/>
          <w:color w:val="000000"/>
        </w:rPr>
      </w:pPr>
    </w:p>
    <w:p w:rsidR="0088139F" w:rsidRDefault="0088139F" w:rsidP="009E06CE">
      <w:pPr>
        <w:pStyle w:val="BodyTextIndent2"/>
        <w:shd w:val="clear" w:color="auto" w:fill="FFFFFF"/>
        <w:spacing w:after="0" w:line="240" w:lineRule="auto"/>
        <w:ind w:left="0"/>
        <w:jc w:val="both"/>
      </w:pPr>
      <w:r w:rsidRPr="00D7471F">
        <w:t>belirtilmesi gerekir.</w:t>
      </w:r>
    </w:p>
    <w:p w:rsidR="0088139F" w:rsidRPr="0043327D" w:rsidRDefault="0088139F" w:rsidP="009E06CE">
      <w:pPr>
        <w:pStyle w:val="BodyTextIndent2"/>
        <w:shd w:val="clear" w:color="auto" w:fill="FFFFFF"/>
        <w:spacing w:after="0" w:line="240" w:lineRule="auto"/>
        <w:ind w:left="0"/>
        <w:jc w:val="both"/>
        <w:rPr>
          <w:b/>
          <w:bCs/>
          <w:color w:val="000000"/>
        </w:rPr>
      </w:pPr>
    </w:p>
    <w:p w:rsidR="0088139F" w:rsidRPr="00BB073F" w:rsidRDefault="0088139F" w:rsidP="00323A77">
      <w:pPr>
        <w:jc w:val="both"/>
      </w:pPr>
      <w:r w:rsidRPr="00346542">
        <w:rPr>
          <w:b/>
          <w:bCs/>
          <w:color w:val="000000"/>
          <w:w w:val="107"/>
        </w:rPr>
        <w:t>Not -</w:t>
      </w:r>
      <w:r>
        <w:rPr>
          <w:b/>
          <w:bCs/>
          <w:color w:val="000000"/>
          <w:w w:val="107"/>
        </w:rPr>
        <w:t xml:space="preserve"> </w:t>
      </w:r>
      <w:r w:rsidRPr="00271EF0">
        <w:t>Bu standartta yer almayan hususlarda 5996 sayılı Veteriner Hizmetleri, Bitki Sağlığı, Gıda ve Yem Kanunu hükümlerine ve bu Kanuna dayanılarak yayımlanan yem mevzuatına göre işlem yapılır.</w:t>
      </w:r>
    </w:p>
    <w:p w:rsidR="0088139F" w:rsidRPr="004666AB" w:rsidRDefault="0088139F" w:rsidP="00323A77">
      <w:pPr>
        <w:jc w:val="both"/>
        <w:rPr>
          <w:lang w:eastAsia="en-US"/>
        </w:rPr>
      </w:pPr>
    </w:p>
    <w:p w:rsidR="0088139F" w:rsidRDefault="0088139F" w:rsidP="00B64CD8">
      <w:pPr>
        <w:pStyle w:val="Heading1"/>
        <w:jc w:val="center"/>
      </w:pPr>
      <w:bookmarkStart w:id="153" w:name="_Toc25858064"/>
      <w:bookmarkStart w:id="154" w:name="_Toc117572523"/>
      <w:bookmarkStart w:id="155" w:name="_Toc118382069"/>
      <w:bookmarkStart w:id="156" w:name="_Toc127692982"/>
      <w:bookmarkStart w:id="157" w:name="_Toc128298361"/>
      <w:bookmarkStart w:id="158" w:name="_Toc134264725"/>
      <w:bookmarkStart w:id="159" w:name="_Toc159849920"/>
      <w:bookmarkStart w:id="160" w:name="_Toc160424981"/>
      <w:bookmarkStart w:id="161" w:name="_Toc161482561"/>
      <w:bookmarkStart w:id="162" w:name="_Toc162065322"/>
      <w:bookmarkStart w:id="163" w:name="_Toc184575206"/>
      <w:bookmarkStart w:id="164" w:name="_Toc187124037"/>
      <w:bookmarkStart w:id="165" w:name="_Toc187124125"/>
      <w:bookmarkStart w:id="166" w:name="_Toc187124507"/>
      <w:bookmarkStart w:id="167" w:name="_Toc264913523"/>
      <w:bookmarkStart w:id="168" w:name="_Toc266447957"/>
      <w:bookmarkEnd w:id="105"/>
      <w:bookmarkEnd w:id="106"/>
      <w:bookmarkEnd w:id="107"/>
      <w:bookmarkEnd w:id="108"/>
      <w:bookmarkEnd w:id="109"/>
      <w:bookmarkEnd w:id="110"/>
    </w:p>
    <w:p w:rsidR="0088139F" w:rsidRDefault="0088139F" w:rsidP="00B64CD8">
      <w:pPr>
        <w:pStyle w:val="Heading1"/>
        <w:jc w:val="center"/>
      </w:pPr>
    </w:p>
    <w:p w:rsidR="0088139F" w:rsidRDefault="0088139F" w:rsidP="00B64CD8">
      <w:pPr>
        <w:pStyle w:val="Heading1"/>
        <w:jc w:val="center"/>
      </w:pPr>
    </w:p>
    <w:p w:rsidR="0088139F" w:rsidRDefault="0088139F" w:rsidP="00B64CD8">
      <w:pPr>
        <w:pStyle w:val="Heading1"/>
        <w:jc w:val="center"/>
      </w:pPr>
    </w:p>
    <w:p w:rsidR="0088139F" w:rsidRDefault="0088139F" w:rsidP="00B64CD8">
      <w:pPr>
        <w:pStyle w:val="Heading1"/>
        <w:jc w:val="center"/>
      </w:pPr>
    </w:p>
    <w:p w:rsidR="0088139F" w:rsidRDefault="0088139F" w:rsidP="00B64CD8">
      <w:pPr>
        <w:pStyle w:val="Heading1"/>
        <w:jc w:val="center"/>
      </w:pPr>
    </w:p>
    <w:p w:rsidR="0088139F" w:rsidRDefault="0088139F" w:rsidP="00B64CD8">
      <w:pPr>
        <w:pStyle w:val="Heading1"/>
        <w:jc w:val="center"/>
      </w:pPr>
    </w:p>
    <w:p w:rsidR="0088139F" w:rsidRDefault="0088139F" w:rsidP="00B64CD8">
      <w:pPr>
        <w:pStyle w:val="Heading1"/>
        <w:jc w:val="center"/>
      </w:pPr>
    </w:p>
    <w:p w:rsidR="0088139F" w:rsidRDefault="0088139F" w:rsidP="00B64CD8">
      <w:pPr>
        <w:pStyle w:val="Heading1"/>
        <w:jc w:val="center"/>
      </w:pPr>
    </w:p>
    <w:p w:rsidR="0088139F" w:rsidRDefault="0088139F" w:rsidP="00B64CD8">
      <w:pPr>
        <w:pStyle w:val="Heading1"/>
        <w:jc w:val="center"/>
      </w:pPr>
    </w:p>
    <w:p w:rsidR="0088139F" w:rsidRDefault="0088139F" w:rsidP="00B64CD8">
      <w:pPr>
        <w:pStyle w:val="Heading1"/>
        <w:jc w:val="center"/>
      </w:pPr>
    </w:p>
    <w:p w:rsidR="0088139F" w:rsidRDefault="0088139F" w:rsidP="00B64CD8">
      <w:pPr>
        <w:pStyle w:val="Heading1"/>
        <w:jc w:val="center"/>
      </w:pPr>
    </w:p>
    <w:p w:rsidR="0088139F" w:rsidRDefault="0088139F" w:rsidP="00B64CD8">
      <w:pPr>
        <w:pStyle w:val="Heading1"/>
        <w:jc w:val="center"/>
      </w:pPr>
    </w:p>
    <w:p w:rsidR="0088139F" w:rsidRDefault="0088139F">
      <w:pPr>
        <w:spacing w:after="200" w:line="276" w:lineRule="auto"/>
        <w:rPr>
          <w:rFonts w:eastAsia="SimSun"/>
          <w:b/>
          <w:bCs/>
          <w:sz w:val="28"/>
          <w:szCs w:val="28"/>
          <w:lang w:val="en-US"/>
        </w:rPr>
      </w:pPr>
      <w:r>
        <w:br w:type="page"/>
      </w:r>
    </w:p>
    <w:p w:rsidR="0088139F" w:rsidRPr="00CE1320" w:rsidRDefault="0088139F" w:rsidP="00B64CD8">
      <w:pPr>
        <w:pStyle w:val="Heading1"/>
        <w:jc w:val="center"/>
      </w:pPr>
      <w:bookmarkStart w:id="169" w:name="_Toc404090455"/>
      <w:r w:rsidRPr="00CE1320">
        <w:t>Yararlanılan</w:t>
      </w:r>
      <w:r>
        <w:t xml:space="preserve"> </w:t>
      </w:r>
      <w:r w:rsidRPr="00CE1320">
        <w:t>kaynaklar</w:t>
      </w:r>
      <w:bookmarkEnd w:id="153"/>
      <w:bookmarkEnd w:id="169"/>
    </w:p>
    <w:p w:rsidR="0088139F" w:rsidRPr="00BB073F" w:rsidRDefault="0088139F" w:rsidP="00B64CD8">
      <w:pPr>
        <w:jc w:val="center"/>
      </w:pPr>
    </w:p>
    <w:p w:rsidR="0088139F" w:rsidRPr="0051458A" w:rsidRDefault="0088139F" w:rsidP="00D71C1D">
      <w:pPr>
        <w:numPr>
          <w:ilvl w:val="0"/>
          <w:numId w:val="17"/>
        </w:numPr>
        <w:tabs>
          <w:tab w:val="clear" w:pos="644"/>
          <w:tab w:val="num" w:pos="284"/>
        </w:tabs>
        <w:ind w:left="284" w:hanging="284"/>
        <w:jc w:val="both"/>
      </w:pPr>
      <w:bookmarkStart w:id="170" w:name="_Toc494100341"/>
      <w:bookmarkStart w:id="171" w:name="_Toc512702203"/>
      <w:bookmarkStart w:id="172" w:name="_Toc515349322"/>
      <w:bookmarkStart w:id="173" w:name="_Toc517688583"/>
      <w:bookmarkStart w:id="174" w:name="_Toc517772090"/>
      <w:bookmarkStart w:id="175" w:name="_Toc519619821"/>
      <w:r w:rsidRPr="0051458A">
        <w:t>Yemlerin Piyasaya Arzı ve Kullanımı Hakkında Yönetmelik, Gıda Tarım ve Hayvancılık Bakanlığı, Ankara, 2011.</w:t>
      </w:r>
    </w:p>
    <w:p w:rsidR="0088139F" w:rsidRPr="0051458A" w:rsidRDefault="0088139F" w:rsidP="00DC1858">
      <w:pPr>
        <w:ind w:left="284"/>
        <w:jc w:val="both"/>
      </w:pPr>
    </w:p>
    <w:p w:rsidR="0088139F" w:rsidRDefault="0088139F" w:rsidP="00D71C1D">
      <w:pPr>
        <w:numPr>
          <w:ilvl w:val="0"/>
          <w:numId w:val="17"/>
        </w:numPr>
        <w:tabs>
          <w:tab w:val="clear" w:pos="644"/>
          <w:tab w:val="num" w:pos="284"/>
        </w:tabs>
        <w:ind w:left="284" w:hanging="284"/>
        <w:jc w:val="both"/>
      </w:pPr>
      <w:r w:rsidRPr="0051458A">
        <w:t>20</w:t>
      </w:r>
      <w:r>
        <w:t>14</w:t>
      </w:r>
      <w:r w:rsidRPr="0051458A">
        <w:t>/</w:t>
      </w:r>
      <w:r>
        <w:t>11</w:t>
      </w:r>
      <w:r w:rsidRPr="0051458A">
        <w:t xml:space="preserve"> No.lu Yemlerde İstenmeyen Maddeler Hakkında Tebliğ, Gıda Tarım ve Hayvancılık Bakanlığı, Ankara, 20</w:t>
      </w:r>
      <w:r>
        <w:t>14</w:t>
      </w:r>
      <w:r w:rsidRPr="0051458A">
        <w:t>.</w:t>
      </w:r>
    </w:p>
    <w:p w:rsidR="0088139F" w:rsidRDefault="0088139F" w:rsidP="00DA0528">
      <w:pPr>
        <w:pStyle w:val="ListParagraph"/>
      </w:pPr>
    </w:p>
    <w:p w:rsidR="0088139F" w:rsidRPr="0051458A" w:rsidRDefault="0088139F" w:rsidP="00D71C1D">
      <w:pPr>
        <w:numPr>
          <w:ilvl w:val="0"/>
          <w:numId w:val="17"/>
        </w:numPr>
        <w:tabs>
          <w:tab w:val="clear" w:pos="644"/>
          <w:tab w:val="num" w:pos="284"/>
        </w:tabs>
        <w:ind w:left="284" w:hanging="284"/>
        <w:jc w:val="both"/>
      </w:pPr>
      <w:r>
        <w:t>A.R. AKYILDIZ, Yem Mevzuat ve Kontrolu, Yem Sanayicileri Birliği Yayınları, Sf. 102-103, Ankara, 1986.</w:t>
      </w:r>
    </w:p>
    <w:p w:rsidR="0088139F" w:rsidRPr="0051458A" w:rsidRDefault="0088139F" w:rsidP="00DC1858">
      <w:pPr>
        <w:ind w:left="284"/>
        <w:jc w:val="both"/>
      </w:pPr>
    </w:p>
    <w:bookmarkEnd w:id="170"/>
    <w:bookmarkEnd w:id="171"/>
    <w:bookmarkEnd w:id="172"/>
    <w:bookmarkEnd w:id="173"/>
    <w:bookmarkEnd w:id="174"/>
    <w:bookmarkEnd w:id="175"/>
    <w:p w:rsidR="0088139F" w:rsidRDefault="0088139F" w:rsidP="009E06CE">
      <w:pPr>
        <w:pStyle w:val="ListParagraph"/>
      </w:pPr>
    </w:p>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rsidR="0088139F" w:rsidRDefault="0088139F" w:rsidP="007069F0">
      <w:pPr>
        <w:pStyle w:val="BodyTextIndent2"/>
        <w:tabs>
          <w:tab w:val="left" w:pos="270"/>
          <w:tab w:val="left" w:pos="426"/>
        </w:tabs>
        <w:spacing w:after="0" w:line="240" w:lineRule="auto"/>
        <w:ind w:left="0"/>
        <w:jc w:val="both"/>
      </w:pPr>
    </w:p>
    <w:sectPr w:rsidR="0088139F" w:rsidSect="0088139F">
      <w:headerReference w:type="default" r:id="rId13"/>
      <w:footerReference w:type="default" r:id="rId14"/>
      <w:pgSz w:w="11906" w:h="16838" w:code="9"/>
      <w:pgMar w:top="1258" w:right="991" w:bottom="1134" w:left="1134" w:header="851" w:footer="851" w:gutter="0"/>
      <w:pgNumType w:start="1"/>
      <w:cols w:space="708"/>
      <w:rtlGutter/>
      <w:docGrid w:linePitch="360"/>
      <w:sectPrChange w:id="176" w:author="fundaa" w:date="2015-01-26T11:40:00Z">
        <w:sectPr w:rsidR="0088139F" w:rsidSect="0088139F">
          <w:pgSz w:w="12240" w:h="15840" w:code="0"/>
          <w:pgMar w:top="1417" w:right="1417" w:bottom="1417" w:left="1417" w:header="708" w:footer="708"/>
          <w:pgNumType w:start="1"/>
          <w:rtlGutter w:val="0"/>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139F" w:rsidRDefault="0088139F">
      <w:r>
        <w:separator/>
      </w:r>
    </w:p>
  </w:endnote>
  <w:endnote w:type="continuationSeparator" w:id="0">
    <w:p w:rsidR="0088139F" w:rsidRDefault="0088139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GVKMVU+RyuminPro-Bold">
    <w:altName w:val="Times New Roman"/>
    <w:panose1 w:val="00000000000000000000"/>
    <w:charset w:val="00"/>
    <w:family w:val="roman"/>
    <w:notTrueType/>
    <w:pitch w:val="default"/>
    <w:sig w:usb0="00000003" w:usb1="00000000" w:usb2="00000000" w:usb3="00000000" w:csb0="00000001" w:csb1="00000000"/>
  </w:font>
  <w:font w:name="ヒラギノ明朝 Pro W3">
    <w:altName w:val="MS Mincho"/>
    <w:panose1 w:val="00000000000000000000"/>
    <w:charset w:val="80"/>
    <w:family w:val="auto"/>
    <w:notTrueType/>
    <w:pitch w:val="variable"/>
    <w:sig w:usb0="00000001" w:usb1="08070000" w:usb2="00000010" w:usb3="00000000" w:csb0="00020000" w:csb1="00000000"/>
  </w:font>
  <w:font w:name="Times">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39F" w:rsidRDefault="0088139F" w:rsidP="008C2259">
    <w:pPr>
      <w:pStyle w:val="Footer"/>
      <w:ind w:right="38"/>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39F" w:rsidRDefault="0088139F" w:rsidP="008C2259">
    <w:pPr>
      <w:pStyle w:val="Footer"/>
      <w:ind w:right="38"/>
      <w:jc w:val="right"/>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6</w:t>
    </w:r>
    <w:r>
      <w:rPr>
        <w:rStyle w:val="PageNumber"/>
        <w:rFonts w:cs="Aria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139F" w:rsidRDefault="0088139F">
      <w:r>
        <w:separator/>
      </w:r>
    </w:p>
  </w:footnote>
  <w:footnote w:type="continuationSeparator" w:id="0">
    <w:p w:rsidR="0088139F" w:rsidRDefault="008813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39F" w:rsidRDefault="0088139F" w:rsidP="00411D8A">
    <w:pPr>
      <w:pStyle w:val="Header"/>
      <w:pBdr>
        <w:bottom w:val="single" w:sz="4" w:space="1" w:color="auto"/>
      </w:pBdr>
      <w:tabs>
        <w:tab w:val="clear" w:pos="4536"/>
        <w:tab w:val="clear" w:pos="9072"/>
        <w:tab w:val="center" w:pos="4820"/>
        <w:tab w:val="right" w:pos="9639"/>
      </w:tabs>
    </w:pPr>
    <w:r>
      <w:t>ICS 65.120</w:t>
    </w:r>
    <w:r>
      <w:tab/>
    </w:r>
    <w:r w:rsidRPr="003919EA">
      <w:t xml:space="preserve">TÜRK STANDARDI </w:t>
    </w:r>
    <w:r>
      <w:t>TASARISI</w:t>
    </w:r>
    <w:r>
      <w:tab/>
    </w:r>
    <w:r w:rsidRPr="00C73249">
      <w:t>tst 10054</w:t>
    </w:r>
  </w:p>
  <w:p w:rsidR="0088139F" w:rsidRPr="00DF2760" w:rsidRDefault="0088139F" w:rsidP="008C225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39F" w:rsidRDefault="0088139F" w:rsidP="00411D8A">
    <w:pPr>
      <w:pStyle w:val="Header"/>
      <w:pBdr>
        <w:bottom w:val="single" w:sz="4" w:space="1" w:color="auto"/>
      </w:pBdr>
      <w:tabs>
        <w:tab w:val="clear" w:pos="4536"/>
        <w:tab w:val="clear" w:pos="9072"/>
        <w:tab w:val="center" w:pos="4820"/>
        <w:tab w:val="right" w:pos="9639"/>
      </w:tabs>
    </w:pPr>
    <w:r>
      <w:t>ICS 65.120</w:t>
    </w:r>
    <w:r>
      <w:tab/>
    </w:r>
    <w:r w:rsidRPr="003919EA">
      <w:t xml:space="preserve">TÜRK STANDARDI </w:t>
    </w:r>
    <w:r>
      <w:t>TASARISI</w:t>
    </w:r>
    <w:r>
      <w:tab/>
    </w:r>
    <w:r w:rsidRPr="00C73249">
      <w:t>tst 10054</w:t>
    </w:r>
  </w:p>
  <w:p w:rsidR="0088139F" w:rsidRPr="00F21C9C" w:rsidRDefault="0088139F" w:rsidP="008C225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5011A15"/>
    <w:multiLevelType w:val="hybridMultilevel"/>
    <w:tmpl w:val="9966653E"/>
    <w:lvl w:ilvl="0" w:tplc="979CBBAA">
      <w:start w:val="1"/>
      <w:numFmt w:val="decimal"/>
      <w:lvlText w:val="%1-"/>
      <w:lvlJc w:val="left"/>
      <w:pPr>
        <w:tabs>
          <w:tab w:val="num" w:pos="644"/>
        </w:tabs>
        <w:ind w:left="644" w:hanging="360"/>
      </w:pPr>
      <w:rPr>
        <w:rFonts w:ascii="Arial" w:eastAsia="Times New Roman" w:hAnsi="Arial"/>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nsid w:val="050D756B"/>
    <w:multiLevelType w:val="hybridMultilevel"/>
    <w:tmpl w:val="BE7C3C18"/>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08DE6E81"/>
    <w:multiLevelType w:val="hybridMultilevel"/>
    <w:tmpl w:val="29BA42BE"/>
    <w:lvl w:ilvl="0" w:tplc="2168DE2E">
      <w:start w:val="4"/>
      <w:numFmt w:val="bullet"/>
      <w:lvlText w:val="-"/>
      <w:lvlJc w:val="left"/>
      <w:pPr>
        <w:ind w:left="720" w:hanging="360"/>
      </w:pPr>
      <w:rPr>
        <w:rFonts w:ascii="Arial" w:eastAsia="SimSu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4">
    <w:nsid w:val="101769A6"/>
    <w:multiLevelType w:val="multilevel"/>
    <w:tmpl w:val="98BC0C94"/>
    <w:lvl w:ilvl="0">
      <w:start w:val="5"/>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4D73E56"/>
    <w:multiLevelType w:val="hybridMultilevel"/>
    <w:tmpl w:val="6602AFC2"/>
    <w:lvl w:ilvl="0" w:tplc="70E0CA86">
      <w:start w:val="1"/>
      <w:numFmt w:val="bullet"/>
      <w:lvlText w:val="-"/>
      <w:lvlJc w:val="left"/>
      <w:pPr>
        <w:tabs>
          <w:tab w:val="num" w:pos="360"/>
        </w:tabs>
        <w:ind w:left="360" w:hanging="360"/>
      </w:pPr>
      <w:rPr>
        <w:rFonts w:ascii="Times New Roman" w:eastAsia="Times New Roman" w:hAnsi="Times New Roman"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6">
    <w:nsid w:val="1AAE40FE"/>
    <w:multiLevelType w:val="multilevel"/>
    <w:tmpl w:val="45E241A6"/>
    <w:lvl w:ilvl="0">
      <w:start w:val="6"/>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ADD3A36"/>
    <w:multiLevelType w:val="multilevel"/>
    <w:tmpl w:val="E974A59A"/>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B62045A"/>
    <w:multiLevelType w:val="singleLevel"/>
    <w:tmpl w:val="EE8ADC3A"/>
    <w:lvl w:ilvl="0">
      <w:start w:val="1"/>
      <w:numFmt w:val="bullet"/>
      <w:lvlText w:val=""/>
      <w:lvlJc w:val="left"/>
      <w:pPr>
        <w:tabs>
          <w:tab w:val="num" w:pos="360"/>
        </w:tabs>
        <w:ind w:left="340" w:hanging="340"/>
      </w:pPr>
      <w:rPr>
        <w:rFonts w:ascii="Symbol" w:hAnsi="Symbol" w:cs="Symbol" w:hint="default"/>
        <w:b/>
        <w:bCs/>
        <w:i w:val="0"/>
        <w:iCs w:val="0"/>
      </w:rPr>
    </w:lvl>
  </w:abstractNum>
  <w:abstractNum w:abstractNumId="9">
    <w:nsid w:val="33783C81"/>
    <w:multiLevelType w:val="hybridMultilevel"/>
    <w:tmpl w:val="D77C3A62"/>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0">
    <w:nsid w:val="337958E7"/>
    <w:multiLevelType w:val="multilevel"/>
    <w:tmpl w:val="CB32B800"/>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35E29C8"/>
    <w:multiLevelType w:val="singleLevel"/>
    <w:tmpl w:val="EE8ADC3A"/>
    <w:lvl w:ilvl="0">
      <w:start w:val="1"/>
      <w:numFmt w:val="bullet"/>
      <w:lvlText w:val=""/>
      <w:lvlJc w:val="left"/>
      <w:pPr>
        <w:tabs>
          <w:tab w:val="num" w:pos="360"/>
        </w:tabs>
        <w:ind w:left="340" w:hanging="340"/>
      </w:pPr>
      <w:rPr>
        <w:rFonts w:ascii="Symbol" w:hAnsi="Symbol" w:cs="Symbol" w:hint="default"/>
        <w:b/>
        <w:bCs/>
        <w:i w:val="0"/>
        <w:iCs w:val="0"/>
      </w:rPr>
    </w:lvl>
  </w:abstractNum>
  <w:abstractNum w:abstractNumId="12">
    <w:nsid w:val="45935DD4"/>
    <w:multiLevelType w:val="hybridMultilevel"/>
    <w:tmpl w:val="3092D168"/>
    <w:lvl w:ilvl="0" w:tplc="AC26DC90">
      <w:start w:val="8"/>
      <w:numFmt w:val="bullet"/>
      <w:lvlText w:val="-"/>
      <w:lvlJc w:val="left"/>
      <w:pPr>
        <w:tabs>
          <w:tab w:val="num" w:pos="1068"/>
        </w:tabs>
        <w:ind w:left="1068" w:hanging="360"/>
      </w:pPr>
      <w:rPr>
        <w:rFonts w:ascii="Arial" w:eastAsia="Times New Roman" w:hAnsi="Arial" w:hint="default"/>
      </w:rPr>
    </w:lvl>
    <w:lvl w:ilvl="1" w:tplc="041F0003">
      <w:start w:val="1"/>
      <w:numFmt w:val="bullet"/>
      <w:lvlText w:val="o"/>
      <w:lvlJc w:val="left"/>
      <w:pPr>
        <w:tabs>
          <w:tab w:val="num" w:pos="1788"/>
        </w:tabs>
        <w:ind w:left="1788" w:hanging="360"/>
      </w:pPr>
      <w:rPr>
        <w:rFonts w:ascii="Courier New" w:hAnsi="Courier New" w:cs="Courier New" w:hint="default"/>
      </w:rPr>
    </w:lvl>
    <w:lvl w:ilvl="2" w:tplc="041F0005">
      <w:start w:val="1"/>
      <w:numFmt w:val="bullet"/>
      <w:lvlText w:val=""/>
      <w:lvlJc w:val="left"/>
      <w:pPr>
        <w:tabs>
          <w:tab w:val="num" w:pos="2508"/>
        </w:tabs>
        <w:ind w:left="2508" w:hanging="360"/>
      </w:pPr>
      <w:rPr>
        <w:rFonts w:ascii="Wingdings" w:hAnsi="Wingdings" w:cs="Wingdings" w:hint="default"/>
      </w:rPr>
    </w:lvl>
    <w:lvl w:ilvl="3" w:tplc="041F0001">
      <w:start w:val="1"/>
      <w:numFmt w:val="bullet"/>
      <w:lvlText w:val=""/>
      <w:lvlJc w:val="left"/>
      <w:pPr>
        <w:tabs>
          <w:tab w:val="num" w:pos="3228"/>
        </w:tabs>
        <w:ind w:left="3228" w:hanging="360"/>
      </w:pPr>
      <w:rPr>
        <w:rFonts w:ascii="Symbol" w:hAnsi="Symbol" w:cs="Symbol" w:hint="default"/>
      </w:rPr>
    </w:lvl>
    <w:lvl w:ilvl="4" w:tplc="041F0003">
      <w:start w:val="1"/>
      <w:numFmt w:val="bullet"/>
      <w:lvlText w:val="o"/>
      <w:lvlJc w:val="left"/>
      <w:pPr>
        <w:tabs>
          <w:tab w:val="num" w:pos="3948"/>
        </w:tabs>
        <w:ind w:left="3948" w:hanging="360"/>
      </w:pPr>
      <w:rPr>
        <w:rFonts w:ascii="Courier New" w:hAnsi="Courier New" w:cs="Courier New" w:hint="default"/>
      </w:rPr>
    </w:lvl>
    <w:lvl w:ilvl="5" w:tplc="041F0005">
      <w:start w:val="1"/>
      <w:numFmt w:val="bullet"/>
      <w:lvlText w:val=""/>
      <w:lvlJc w:val="left"/>
      <w:pPr>
        <w:tabs>
          <w:tab w:val="num" w:pos="4668"/>
        </w:tabs>
        <w:ind w:left="4668" w:hanging="360"/>
      </w:pPr>
      <w:rPr>
        <w:rFonts w:ascii="Wingdings" w:hAnsi="Wingdings" w:cs="Wingdings" w:hint="default"/>
      </w:rPr>
    </w:lvl>
    <w:lvl w:ilvl="6" w:tplc="041F0001">
      <w:start w:val="1"/>
      <w:numFmt w:val="bullet"/>
      <w:lvlText w:val=""/>
      <w:lvlJc w:val="left"/>
      <w:pPr>
        <w:tabs>
          <w:tab w:val="num" w:pos="5388"/>
        </w:tabs>
        <w:ind w:left="5388" w:hanging="360"/>
      </w:pPr>
      <w:rPr>
        <w:rFonts w:ascii="Symbol" w:hAnsi="Symbol" w:cs="Symbol" w:hint="default"/>
      </w:rPr>
    </w:lvl>
    <w:lvl w:ilvl="7" w:tplc="041F0003">
      <w:start w:val="1"/>
      <w:numFmt w:val="bullet"/>
      <w:lvlText w:val="o"/>
      <w:lvlJc w:val="left"/>
      <w:pPr>
        <w:tabs>
          <w:tab w:val="num" w:pos="6108"/>
        </w:tabs>
        <w:ind w:left="6108" w:hanging="360"/>
      </w:pPr>
      <w:rPr>
        <w:rFonts w:ascii="Courier New" w:hAnsi="Courier New" w:cs="Courier New" w:hint="default"/>
      </w:rPr>
    </w:lvl>
    <w:lvl w:ilvl="8" w:tplc="041F0005">
      <w:start w:val="1"/>
      <w:numFmt w:val="bullet"/>
      <w:lvlText w:val=""/>
      <w:lvlJc w:val="left"/>
      <w:pPr>
        <w:tabs>
          <w:tab w:val="num" w:pos="6828"/>
        </w:tabs>
        <w:ind w:left="6828" w:hanging="360"/>
      </w:pPr>
      <w:rPr>
        <w:rFonts w:ascii="Wingdings" w:hAnsi="Wingdings" w:cs="Wingdings" w:hint="default"/>
      </w:rPr>
    </w:lvl>
  </w:abstractNum>
  <w:abstractNum w:abstractNumId="13">
    <w:nsid w:val="466C4E0D"/>
    <w:multiLevelType w:val="hybridMultilevel"/>
    <w:tmpl w:val="205488FA"/>
    <w:lvl w:ilvl="0" w:tplc="3844FB88">
      <w:start w:val="1"/>
      <w:numFmt w:val="bullet"/>
      <w:lvlText w:val=""/>
      <w:lvlJc w:val="left"/>
      <w:pPr>
        <w:tabs>
          <w:tab w:val="num" w:pos="284"/>
        </w:tabs>
        <w:ind w:left="284" w:hanging="284"/>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4">
    <w:nsid w:val="494949FD"/>
    <w:multiLevelType w:val="hybridMultilevel"/>
    <w:tmpl w:val="66844D3C"/>
    <w:lvl w:ilvl="0" w:tplc="E11A2CA2">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5">
    <w:nsid w:val="496142FA"/>
    <w:multiLevelType w:val="hybridMultilevel"/>
    <w:tmpl w:val="2E5E4A58"/>
    <w:lvl w:ilvl="0" w:tplc="0E2ABE04">
      <w:numFmt w:val="bullet"/>
      <w:lvlText w:val="-"/>
      <w:lvlJc w:val="left"/>
      <w:pPr>
        <w:tabs>
          <w:tab w:val="num" w:pos="397"/>
        </w:tabs>
        <w:ind w:left="397" w:hanging="397"/>
      </w:pPr>
      <w:rPr>
        <w:rFonts w:ascii="Arial" w:hAnsi="Arial" w:cs="Arial" w:hint="default"/>
        <w:b w:val="0"/>
        <w:bCs w:val="0"/>
        <w:i w:val="0"/>
        <w:iCs w:val="0"/>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6">
    <w:nsid w:val="4DA3262E"/>
    <w:multiLevelType w:val="hybridMultilevel"/>
    <w:tmpl w:val="F47E4850"/>
    <w:lvl w:ilvl="0" w:tplc="08447F74">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7">
    <w:nsid w:val="4E8629D9"/>
    <w:multiLevelType w:val="hybridMultilevel"/>
    <w:tmpl w:val="FB2696EA"/>
    <w:lvl w:ilvl="0" w:tplc="A6D005DA">
      <w:start w:val="2"/>
      <w:numFmt w:val="bullet"/>
      <w:lvlText w:val="-"/>
      <w:lvlJc w:val="left"/>
      <w:pPr>
        <w:tabs>
          <w:tab w:val="num" w:pos="720"/>
        </w:tabs>
        <w:ind w:left="720" w:hanging="360"/>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8">
    <w:nsid w:val="5C2A762D"/>
    <w:multiLevelType w:val="hybridMultilevel"/>
    <w:tmpl w:val="D3C0287A"/>
    <w:lvl w:ilvl="0" w:tplc="3E8602B2">
      <w:start w:val="20"/>
      <w:numFmt w:val="bullet"/>
      <w:lvlText w:val="-"/>
      <w:lvlJc w:val="left"/>
      <w:pPr>
        <w:tabs>
          <w:tab w:val="num" w:pos="720"/>
        </w:tabs>
        <w:ind w:left="720" w:hanging="360"/>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9">
    <w:nsid w:val="66494E9F"/>
    <w:multiLevelType w:val="multilevel"/>
    <w:tmpl w:val="FFE20A74"/>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670504AB"/>
    <w:multiLevelType w:val="hybridMultilevel"/>
    <w:tmpl w:val="AA58A4FA"/>
    <w:lvl w:ilvl="0" w:tplc="791CA138">
      <w:numFmt w:val="bullet"/>
      <w:lvlText w:val="-"/>
      <w:lvlJc w:val="left"/>
      <w:pPr>
        <w:tabs>
          <w:tab w:val="num" w:pos="360"/>
        </w:tabs>
        <w:ind w:left="360" w:hanging="360"/>
      </w:pPr>
      <w:rPr>
        <w:rFonts w:ascii="Arial" w:eastAsia="Times New Roman" w:hAnsi="Arial" w:hint="default"/>
        <w:u w:val="single"/>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1">
    <w:nsid w:val="6BC956B1"/>
    <w:multiLevelType w:val="hybridMultilevel"/>
    <w:tmpl w:val="7372669C"/>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cs="Wingdings" w:hint="default"/>
      </w:rPr>
    </w:lvl>
    <w:lvl w:ilvl="3" w:tplc="041F0001">
      <w:start w:val="1"/>
      <w:numFmt w:val="bullet"/>
      <w:lvlText w:val=""/>
      <w:lvlJc w:val="left"/>
      <w:pPr>
        <w:tabs>
          <w:tab w:val="num" w:pos="2520"/>
        </w:tabs>
        <w:ind w:left="2520" w:hanging="360"/>
      </w:pPr>
      <w:rPr>
        <w:rFonts w:ascii="Symbol" w:hAnsi="Symbol" w:cs="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cs="Wingdings" w:hint="default"/>
      </w:rPr>
    </w:lvl>
    <w:lvl w:ilvl="6" w:tplc="041F0001">
      <w:start w:val="1"/>
      <w:numFmt w:val="bullet"/>
      <w:lvlText w:val=""/>
      <w:lvlJc w:val="left"/>
      <w:pPr>
        <w:tabs>
          <w:tab w:val="num" w:pos="4680"/>
        </w:tabs>
        <w:ind w:left="4680" w:hanging="360"/>
      </w:pPr>
      <w:rPr>
        <w:rFonts w:ascii="Symbol" w:hAnsi="Symbol" w:cs="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cs="Wingdings" w:hint="default"/>
      </w:rPr>
    </w:lvl>
  </w:abstractNum>
  <w:abstractNum w:abstractNumId="22">
    <w:nsid w:val="6DB20C74"/>
    <w:multiLevelType w:val="hybridMultilevel"/>
    <w:tmpl w:val="D570E47A"/>
    <w:lvl w:ilvl="0" w:tplc="08447F74">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3">
    <w:nsid w:val="76057E0D"/>
    <w:multiLevelType w:val="hybridMultilevel"/>
    <w:tmpl w:val="23305670"/>
    <w:lvl w:ilvl="0" w:tplc="0928A278">
      <w:start w:val="1"/>
      <w:numFmt w:val="bullet"/>
      <w:lvlText w:val=""/>
      <w:lvlJc w:val="left"/>
      <w:pPr>
        <w:tabs>
          <w:tab w:val="num" w:pos="397"/>
        </w:tabs>
        <w:ind w:left="397" w:hanging="397"/>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4">
    <w:nsid w:val="76491967"/>
    <w:multiLevelType w:val="hybridMultilevel"/>
    <w:tmpl w:val="9966653E"/>
    <w:lvl w:ilvl="0" w:tplc="979CBBAA">
      <w:start w:val="1"/>
      <w:numFmt w:val="decimal"/>
      <w:lvlText w:val="%1-"/>
      <w:lvlJc w:val="left"/>
      <w:pPr>
        <w:tabs>
          <w:tab w:val="num" w:pos="644"/>
        </w:tabs>
        <w:ind w:left="644" w:hanging="360"/>
      </w:pPr>
      <w:rPr>
        <w:rFonts w:ascii="Arial" w:eastAsia="Times New Roman" w:hAnsi="Arial"/>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5">
    <w:nsid w:val="7DCD6949"/>
    <w:multiLevelType w:val="hybridMultilevel"/>
    <w:tmpl w:val="D18EE000"/>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6">
    <w:nsid w:val="7E60076C"/>
    <w:multiLevelType w:val="hybridMultilevel"/>
    <w:tmpl w:val="A216D096"/>
    <w:lvl w:ilvl="0" w:tplc="47447F0E">
      <w:start w:val="5"/>
      <w:numFmt w:val="bullet"/>
      <w:lvlText w:val="-"/>
      <w:lvlJc w:val="left"/>
      <w:pPr>
        <w:tabs>
          <w:tab w:val="num" w:pos="720"/>
        </w:tabs>
        <w:ind w:left="720" w:hanging="360"/>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7">
    <w:nsid w:val="7E6824AB"/>
    <w:multiLevelType w:val="hybridMultilevel"/>
    <w:tmpl w:val="972033D8"/>
    <w:lvl w:ilvl="0" w:tplc="4078AE84">
      <w:start w:val="4"/>
      <w:numFmt w:val="bullet"/>
      <w:lvlText w:val="-"/>
      <w:lvlJc w:val="left"/>
      <w:pPr>
        <w:ind w:left="720" w:hanging="360"/>
      </w:pPr>
      <w:rPr>
        <w:rFonts w:ascii="Arial" w:eastAsia="Times New Roma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num w:numId="1">
    <w:abstractNumId w:val="10"/>
  </w:num>
  <w:num w:numId="2">
    <w:abstractNumId w:val="26"/>
  </w:num>
  <w:num w:numId="3">
    <w:abstractNumId w:val="15"/>
  </w:num>
  <w:num w:numId="4">
    <w:abstractNumId w:val="6"/>
  </w:num>
  <w:num w:numId="5">
    <w:abstractNumId w:val="18"/>
  </w:num>
  <w:num w:numId="6">
    <w:abstractNumId w:val="0"/>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7">
    <w:abstractNumId w:val="4"/>
  </w:num>
  <w:num w:numId="8">
    <w:abstractNumId w:val="12"/>
  </w:num>
  <w:num w:numId="9">
    <w:abstractNumId w:val="14"/>
  </w:num>
  <w:num w:numId="10">
    <w:abstractNumId w:val="7"/>
  </w:num>
  <w:num w:numId="11">
    <w:abstractNumId w:val="20"/>
  </w:num>
  <w:num w:numId="12">
    <w:abstractNumId w:val="19"/>
  </w:num>
  <w:num w:numId="13">
    <w:abstractNumId w:val="5"/>
  </w:num>
  <w:num w:numId="14">
    <w:abstractNumId w:val="2"/>
  </w:num>
  <w:num w:numId="15">
    <w:abstractNumId w:val="21"/>
  </w:num>
  <w:num w:numId="16">
    <w:abstractNumId w:val="25"/>
  </w:num>
  <w:num w:numId="17">
    <w:abstractNumId w:val="24"/>
  </w:num>
  <w:num w:numId="18">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19">
    <w:abstractNumId w:val="13"/>
  </w:num>
  <w:num w:numId="20">
    <w:abstractNumId w:val="17"/>
  </w:num>
  <w:num w:numId="21">
    <w:abstractNumId w:val="22"/>
  </w:num>
  <w:num w:numId="22">
    <w:abstractNumId w:val="16"/>
  </w:num>
  <w:num w:numId="23">
    <w:abstractNumId w:val="8"/>
  </w:num>
  <w:num w:numId="24">
    <w:abstractNumId w:val="11"/>
  </w:num>
  <w:num w:numId="25">
    <w:abstractNumId w:val="23"/>
  </w:num>
  <w:num w:numId="26">
    <w:abstractNumId w:val="9"/>
  </w:num>
  <w:num w:numId="27">
    <w:abstractNumId w:val="3"/>
  </w:num>
  <w:num w:numId="28">
    <w:abstractNumId w:val="27"/>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6"/>
  <w:embedSystemFonts/>
  <w:trackRevisions/>
  <w:documentProtection w:edit="trackedChanges" w:enforcement="1"/>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10B8"/>
    <w:rsid w:val="00007454"/>
    <w:rsid w:val="00012A0E"/>
    <w:rsid w:val="00012C9C"/>
    <w:rsid w:val="00014867"/>
    <w:rsid w:val="00017293"/>
    <w:rsid w:val="00025A7D"/>
    <w:rsid w:val="00025E47"/>
    <w:rsid w:val="00032D9D"/>
    <w:rsid w:val="00034FEF"/>
    <w:rsid w:val="00036636"/>
    <w:rsid w:val="00036D7F"/>
    <w:rsid w:val="00043B9A"/>
    <w:rsid w:val="00043DB1"/>
    <w:rsid w:val="00052A25"/>
    <w:rsid w:val="00060D70"/>
    <w:rsid w:val="00064F95"/>
    <w:rsid w:val="000655FF"/>
    <w:rsid w:val="00067B25"/>
    <w:rsid w:val="000738CD"/>
    <w:rsid w:val="00076793"/>
    <w:rsid w:val="00077234"/>
    <w:rsid w:val="00077445"/>
    <w:rsid w:val="00086220"/>
    <w:rsid w:val="00091244"/>
    <w:rsid w:val="00092D66"/>
    <w:rsid w:val="00094A25"/>
    <w:rsid w:val="000977BE"/>
    <w:rsid w:val="000A49BE"/>
    <w:rsid w:val="000A6B1C"/>
    <w:rsid w:val="000A735C"/>
    <w:rsid w:val="000A7AC9"/>
    <w:rsid w:val="000A7BC6"/>
    <w:rsid w:val="000B101A"/>
    <w:rsid w:val="000B720A"/>
    <w:rsid w:val="000B7A9E"/>
    <w:rsid w:val="000C0FE0"/>
    <w:rsid w:val="000C77E2"/>
    <w:rsid w:val="000D7152"/>
    <w:rsid w:val="000E2E69"/>
    <w:rsid w:val="000E3C43"/>
    <w:rsid w:val="000E3D17"/>
    <w:rsid w:val="000E7894"/>
    <w:rsid w:val="000F1F25"/>
    <w:rsid w:val="000F3DCC"/>
    <w:rsid w:val="000F3E0E"/>
    <w:rsid w:val="00103F13"/>
    <w:rsid w:val="00104DC9"/>
    <w:rsid w:val="001055C2"/>
    <w:rsid w:val="0011262B"/>
    <w:rsid w:val="00120543"/>
    <w:rsid w:val="001209C7"/>
    <w:rsid w:val="00122979"/>
    <w:rsid w:val="00122D69"/>
    <w:rsid w:val="001230EB"/>
    <w:rsid w:val="00124094"/>
    <w:rsid w:val="0013448E"/>
    <w:rsid w:val="001413CE"/>
    <w:rsid w:val="001427DF"/>
    <w:rsid w:val="00145579"/>
    <w:rsid w:val="00146DAA"/>
    <w:rsid w:val="00150E03"/>
    <w:rsid w:val="00153EDF"/>
    <w:rsid w:val="001548CA"/>
    <w:rsid w:val="00163812"/>
    <w:rsid w:val="00167FD2"/>
    <w:rsid w:val="001717C1"/>
    <w:rsid w:val="0017427C"/>
    <w:rsid w:val="00183D53"/>
    <w:rsid w:val="001904E4"/>
    <w:rsid w:val="001923CF"/>
    <w:rsid w:val="001959A7"/>
    <w:rsid w:val="0019720D"/>
    <w:rsid w:val="001A29A3"/>
    <w:rsid w:val="001A39E6"/>
    <w:rsid w:val="001A3CFC"/>
    <w:rsid w:val="001A4162"/>
    <w:rsid w:val="001B0E29"/>
    <w:rsid w:val="001B2C97"/>
    <w:rsid w:val="001C1FF1"/>
    <w:rsid w:val="001C49BC"/>
    <w:rsid w:val="001C7631"/>
    <w:rsid w:val="001D4B3E"/>
    <w:rsid w:val="001D54F3"/>
    <w:rsid w:val="001E1079"/>
    <w:rsid w:val="001E123F"/>
    <w:rsid w:val="001F170F"/>
    <w:rsid w:val="001F1A82"/>
    <w:rsid w:val="001F3D45"/>
    <w:rsid w:val="001F73EF"/>
    <w:rsid w:val="00206B1F"/>
    <w:rsid w:val="00207B15"/>
    <w:rsid w:val="0021302C"/>
    <w:rsid w:val="002130AE"/>
    <w:rsid w:val="0021388E"/>
    <w:rsid w:val="002138C4"/>
    <w:rsid w:val="002147B2"/>
    <w:rsid w:val="00230611"/>
    <w:rsid w:val="00244075"/>
    <w:rsid w:val="00244BE2"/>
    <w:rsid w:val="002505B9"/>
    <w:rsid w:val="00254ADB"/>
    <w:rsid w:val="00260C51"/>
    <w:rsid w:val="00263BC0"/>
    <w:rsid w:val="00270C66"/>
    <w:rsid w:val="00271EF0"/>
    <w:rsid w:val="0027330C"/>
    <w:rsid w:val="00277472"/>
    <w:rsid w:val="00277733"/>
    <w:rsid w:val="0028424E"/>
    <w:rsid w:val="002870D3"/>
    <w:rsid w:val="00290BE7"/>
    <w:rsid w:val="00292E25"/>
    <w:rsid w:val="0029783A"/>
    <w:rsid w:val="002A0198"/>
    <w:rsid w:val="002A225F"/>
    <w:rsid w:val="002A55CA"/>
    <w:rsid w:val="002A61D3"/>
    <w:rsid w:val="002A7952"/>
    <w:rsid w:val="002A7DA6"/>
    <w:rsid w:val="002B09C8"/>
    <w:rsid w:val="002B7E86"/>
    <w:rsid w:val="002C1D67"/>
    <w:rsid w:val="002C4AC4"/>
    <w:rsid w:val="002D0E35"/>
    <w:rsid w:val="002D2665"/>
    <w:rsid w:val="002E17AF"/>
    <w:rsid w:val="002E24CF"/>
    <w:rsid w:val="002E53B2"/>
    <w:rsid w:val="002E7F35"/>
    <w:rsid w:val="002F2028"/>
    <w:rsid w:val="002F270A"/>
    <w:rsid w:val="00300CB0"/>
    <w:rsid w:val="00307A62"/>
    <w:rsid w:val="0031282C"/>
    <w:rsid w:val="0031636A"/>
    <w:rsid w:val="003207AE"/>
    <w:rsid w:val="00321485"/>
    <w:rsid w:val="00323A77"/>
    <w:rsid w:val="00327407"/>
    <w:rsid w:val="00335A69"/>
    <w:rsid w:val="003379CB"/>
    <w:rsid w:val="00341C80"/>
    <w:rsid w:val="0034369C"/>
    <w:rsid w:val="003464E0"/>
    <w:rsid w:val="00346542"/>
    <w:rsid w:val="0035051A"/>
    <w:rsid w:val="003519D8"/>
    <w:rsid w:val="00356025"/>
    <w:rsid w:val="003579DB"/>
    <w:rsid w:val="00364D84"/>
    <w:rsid w:val="00367B99"/>
    <w:rsid w:val="003764F2"/>
    <w:rsid w:val="003769AA"/>
    <w:rsid w:val="003773E3"/>
    <w:rsid w:val="00377629"/>
    <w:rsid w:val="003901B5"/>
    <w:rsid w:val="00390EC7"/>
    <w:rsid w:val="003919EA"/>
    <w:rsid w:val="003934DF"/>
    <w:rsid w:val="00396BC5"/>
    <w:rsid w:val="00397C42"/>
    <w:rsid w:val="003A2F9B"/>
    <w:rsid w:val="003A390B"/>
    <w:rsid w:val="003A57CF"/>
    <w:rsid w:val="003A75ED"/>
    <w:rsid w:val="003B304B"/>
    <w:rsid w:val="003B401A"/>
    <w:rsid w:val="003B4E39"/>
    <w:rsid w:val="003C42A1"/>
    <w:rsid w:val="003C6831"/>
    <w:rsid w:val="003C781C"/>
    <w:rsid w:val="003C7C0B"/>
    <w:rsid w:val="003D1052"/>
    <w:rsid w:val="003D3359"/>
    <w:rsid w:val="003E5EBB"/>
    <w:rsid w:val="003F0E6D"/>
    <w:rsid w:val="003F4478"/>
    <w:rsid w:val="003F6585"/>
    <w:rsid w:val="00404CBF"/>
    <w:rsid w:val="00411D8A"/>
    <w:rsid w:val="00413A74"/>
    <w:rsid w:val="00414EAE"/>
    <w:rsid w:val="004156C2"/>
    <w:rsid w:val="00421891"/>
    <w:rsid w:val="004309F2"/>
    <w:rsid w:val="00430AEF"/>
    <w:rsid w:val="00432893"/>
    <w:rsid w:val="0043327D"/>
    <w:rsid w:val="004355E5"/>
    <w:rsid w:val="004439D8"/>
    <w:rsid w:val="004443FF"/>
    <w:rsid w:val="00457008"/>
    <w:rsid w:val="004666AB"/>
    <w:rsid w:val="00466A25"/>
    <w:rsid w:val="00471C0E"/>
    <w:rsid w:val="00472353"/>
    <w:rsid w:val="00474842"/>
    <w:rsid w:val="00480107"/>
    <w:rsid w:val="00486896"/>
    <w:rsid w:val="004A50C7"/>
    <w:rsid w:val="004B3FB6"/>
    <w:rsid w:val="004B7092"/>
    <w:rsid w:val="004C34CD"/>
    <w:rsid w:val="004D1A5E"/>
    <w:rsid w:val="004D4888"/>
    <w:rsid w:val="004E4A52"/>
    <w:rsid w:val="004F0C89"/>
    <w:rsid w:val="004F2667"/>
    <w:rsid w:val="004F30E1"/>
    <w:rsid w:val="004F4870"/>
    <w:rsid w:val="004F67B4"/>
    <w:rsid w:val="004F6BE3"/>
    <w:rsid w:val="0050238C"/>
    <w:rsid w:val="00504D99"/>
    <w:rsid w:val="0051458A"/>
    <w:rsid w:val="00514E5A"/>
    <w:rsid w:val="005169BA"/>
    <w:rsid w:val="005207E9"/>
    <w:rsid w:val="00520822"/>
    <w:rsid w:val="00532B47"/>
    <w:rsid w:val="00536A9F"/>
    <w:rsid w:val="0053716E"/>
    <w:rsid w:val="00541645"/>
    <w:rsid w:val="00553568"/>
    <w:rsid w:val="005539F5"/>
    <w:rsid w:val="00555D94"/>
    <w:rsid w:val="0055716C"/>
    <w:rsid w:val="00557C3F"/>
    <w:rsid w:val="005610B8"/>
    <w:rsid w:val="00561534"/>
    <w:rsid w:val="005630A5"/>
    <w:rsid w:val="00564021"/>
    <w:rsid w:val="005662B0"/>
    <w:rsid w:val="00567D77"/>
    <w:rsid w:val="00571927"/>
    <w:rsid w:val="00576E17"/>
    <w:rsid w:val="00576FFF"/>
    <w:rsid w:val="00582928"/>
    <w:rsid w:val="00590CA7"/>
    <w:rsid w:val="0059102B"/>
    <w:rsid w:val="00593735"/>
    <w:rsid w:val="00596B1C"/>
    <w:rsid w:val="005A042E"/>
    <w:rsid w:val="005A17E7"/>
    <w:rsid w:val="005B023C"/>
    <w:rsid w:val="005B4812"/>
    <w:rsid w:val="005B6D8E"/>
    <w:rsid w:val="005B711B"/>
    <w:rsid w:val="005C5BE0"/>
    <w:rsid w:val="005E0996"/>
    <w:rsid w:val="005E397A"/>
    <w:rsid w:val="005E528D"/>
    <w:rsid w:val="005F3294"/>
    <w:rsid w:val="005F52FF"/>
    <w:rsid w:val="00600A39"/>
    <w:rsid w:val="00601958"/>
    <w:rsid w:val="00612C27"/>
    <w:rsid w:val="00612F17"/>
    <w:rsid w:val="006200E3"/>
    <w:rsid w:val="00620858"/>
    <w:rsid w:val="00623159"/>
    <w:rsid w:val="006242E6"/>
    <w:rsid w:val="00626C36"/>
    <w:rsid w:val="00627075"/>
    <w:rsid w:val="00635ECF"/>
    <w:rsid w:val="00637BB1"/>
    <w:rsid w:val="006410E2"/>
    <w:rsid w:val="00652B38"/>
    <w:rsid w:val="00656952"/>
    <w:rsid w:val="006623A3"/>
    <w:rsid w:val="00662840"/>
    <w:rsid w:val="006643A4"/>
    <w:rsid w:val="00664E47"/>
    <w:rsid w:val="006679D4"/>
    <w:rsid w:val="006703C8"/>
    <w:rsid w:val="00672A5B"/>
    <w:rsid w:val="0067739E"/>
    <w:rsid w:val="00685AE3"/>
    <w:rsid w:val="006870BF"/>
    <w:rsid w:val="00687F54"/>
    <w:rsid w:val="00690993"/>
    <w:rsid w:val="00693A50"/>
    <w:rsid w:val="00694B5C"/>
    <w:rsid w:val="00695AEB"/>
    <w:rsid w:val="0069603B"/>
    <w:rsid w:val="006A5692"/>
    <w:rsid w:val="006A674D"/>
    <w:rsid w:val="006A7915"/>
    <w:rsid w:val="006C017A"/>
    <w:rsid w:val="006C4CB2"/>
    <w:rsid w:val="006C4D05"/>
    <w:rsid w:val="006D0F6D"/>
    <w:rsid w:val="006D22F4"/>
    <w:rsid w:val="006D4025"/>
    <w:rsid w:val="006D732F"/>
    <w:rsid w:val="006D7681"/>
    <w:rsid w:val="006F28C4"/>
    <w:rsid w:val="00700148"/>
    <w:rsid w:val="00702F8E"/>
    <w:rsid w:val="00704088"/>
    <w:rsid w:val="007069F0"/>
    <w:rsid w:val="00722735"/>
    <w:rsid w:val="00724FEF"/>
    <w:rsid w:val="007267E3"/>
    <w:rsid w:val="00727AAA"/>
    <w:rsid w:val="00733E77"/>
    <w:rsid w:val="00740C07"/>
    <w:rsid w:val="007428DE"/>
    <w:rsid w:val="00751445"/>
    <w:rsid w:val="007561AC"/>
    <w:rsid w:val="00756493"/>
    <w:rsid w:val="00756A4B"/>
    <w:rsid w:val="00757D84"/>
    <w:rsid w:val="00762D47"/>
    <w:rsid w:val="007644E9"/>
    <w:rsid w:val="007647ED"/>
    <w:rsid w:val="007650D1"/>
    <w:rsid w:val="007678A1"/>
    <w:rsid w:val="00776608"/>
    <w:rsid w:val="0079172C"/>
    <w:rsid w:val="007965B2"/>
    <w:rsid w:val="007978A7"/>
    <w:rsid w:val="007A29D3"/>
    <w:rsid w:val="007A6B1C"/>
    <w:rsid w:val="007B1E1F"/>
    <w:rsid w:val="007B38E3"/>
    <w:rsid w:val="007B50DA"/>
    <w:rsid w:val="007B658F"/>
    <w:rsid w:val="007B7DFE"/>
    <w:rsid w:val="007C35AC"/>
    <w:rsid w:val="007D7BF7"/>
    <w:rsid w:val="007F161E"/>
    <w:rsid w:val="007F310F"/>
    <w:rsid w:val="007F5C1D"/>
    <w:rsid w:val="007F65C2"/>
    <w:rsid w:val="0080202B"/>
    <w:rsid w:val="008031C3"/>
    <w:rsid w:val="00806813"/>
    <w:rsid w:val="00806DE6"/>
    <w:rsid w:val="00824E97"/>
    <w:rsid w:val="008307D9"/>
    <w:rsid w:val="00834932"/>
    <w:rsid w:val="00837D48"/>
    <w:rsid w:val="008410B9"/>
    <w:rsid w:val="00845B3D"/>
    <w:rsid w:val="00850647"/>
    <w:rsid w:val="00851FD5"/>
    <w:rsid w:val="008607EF"/>
    <w:rsid w:val="00863927"/>
    <w:rsid w:val="00865608"/>
    <w:rsid w:val="00865A24"/>
    <w:rsid w:val="0087392B"/>
    <w:rsid w:val="00875A4C"/>
    <w:rsid w:val="00881202"/>
    <w:rsid w:val="0088139F"/>
    <w:rsid w:val="008860F1"/>
    <w:rsid w:val="00887A31"/>
    <w:rsid w:val="008906A2"/>
    <w:rsid w:val="00891C85"/>
    <w:rsid w:val="00894B5A"/>
    <w:rsid w:val="0089546D"/>
    <w:rsid w:val="00897794"/>
    <w:rsid w:val="00897C13"/>
    <w:rsid w:val="008A4A77"/>
    <w:rsid w:val="008A6ED7"/>
    <w:rsid w:val="008A737A"/>
    <w:rsid w:val="008B0012"/>
    <w:rsid w:val="008B3445"/>
    <w:rsid w:val="008B4149"/>
    <w:rsid w:val="008C2259"/>
    <w:rsid w:val="008D1796"/>
    <w:rsid w:val="008D3E45"/>
    <w:rsid w:val="008D4850"/>
    <w:rsid w:val="008D4982"/>
    <w:rsid w:val="008E000F"/>
    <w:rsid w:val="008E4891"/>
    <w:rsid w:val="008E64C5"/>
    <w:rsid w:val="008F4D5C"/>
    <w:rsid w:val="009034F9"/>
    <w:rsid w:val="00906CA4"/>
    <w:rsid w:val="00923178"/>
    <w:rsid w:val="00931BDE"/>
    <w:rsid w:val="00932A4D"/>
    <w:rsid w:val="00935464"/>
    <w:rsid w:val="00936502"/>
    <w:rsid w:val="00937A87"/>
    <w:rsid w:val="00953C3D"/>
    <w:rsid w:val="00957BC0"/>
    <w:rsid w:val="0096307F"/>
    <w:rsid w:val="00964C9A"/>
    <w:rsid w:val="00964FBF"/>
    <w:rsid w:val="00965E55"/>
    <w:rsid w:val="0096601B"/>
    <w:rsid w:val="00967886"/>
    <w:rsid w:val="009717B1"/>
    <w:rsid w:val="00974B18"/>
    <w:rsid w:val="0097749A"/>
    <w:rsid w:val="00981D3C"/>
    <w:rsid w:val="00983ED5"/>
    <w:rsid w:val="00990BB9"/>
    <w:rsid w:val="009925B7"/>
    <w:rsid w:val="00994393"/>
    <w:rsid w:val="009A4C76"/>
    <w:rsid w:val="009A6AED"/>
    <w:rsid w:val="009A75D8"/>
    <w:rsid w:val="009B3644"/>
    <w:rsid w:val="009B66C4"/>
    <w:rsid w:val="009C1238"/>
    <w:rsid w:val="009C2177"/>
    <w:rsid w:val="009C2C9B"/>
    <w:rsid w:val="009C4BE9"/>
    <w:rsid w:val="009D08CD"/>
    <w:rsid w:val="009E06CE"/>
    <w:rsid w:val="009E094A"/>
    <w:rsid w:val="009E12C1"/>
    <w:rsid w:val="009E15A2"/>
    <w:rsid w:val="009E20E7"/>
    <w:rsid w:val="009E2625"/>
    <w:rsid w:val="009E429F"/>
    <w:rsid w:val="009E62FA"/>
    <w:rsid w:val="009F11C3"/>
    <w:rsid w:val="009F2476"/>
    <w:rsid w:val="009F41C2"/>
    <w:rsid w:val="009F43AB"/>
    <w:rsid w:val="009F65B8"/>
    <w:rsid w:val="009F7D31"/>
    <w:rsid w:val="00A0315E"/>
    <w:rsid w:val="00A07D62"/>
    <w:rsid w:val="00A13DA2"/>
    <w:rsid w:val="00A1450F"/>
    <w:rsid w:val="00A17C5C"/>
    <w:rsid w:val="00A23D53"/>
    <w:rsid w:val="00A258DE"/>
    <w:rsid w:val="00A25FC1"/>
    <w:rsid w:val="00A26C75"/>
    <w:rsid w:val="00A27BB4"/>
    <w:rsid w:val="00A304B6"/>
    <w:rsid w:val="00A3496F"/>
    <w:rsid w:val="00A37830"/>
    <w:rsid w:val="00A40329"/>
    <w:rsid w:val="00A40B12"/>
    <w:rsid w:val="00A51EF3"/>
    <w:rsid w:val="00A52028"/>
    <w:rsid w:val="00A606FA"/>
    <w:rsid w:val="00A60CA2"/>
    <w:rsid w:val="00A61221"/>
    <w:rsid w:val="00A62A0A"/>
    <w:rsid w:val="00A72EFD"/>
    <w:rsid w:val="00A7514E"/>
    <w:rsid w:val="00A7582E"/>
    <w:rsid w:val="00A75858"/>
    <w:rsid w:val="00A76C8D"/>
    <w:rsid w:val="00A86EFA"/>
    <w:rsid w:val="00A954C7"/>
    <w:rsid w:val="00A959C9"/>
    <w:rsid w:val="00A976F6"/>
    <w:rsid w:val="00AA3304"/>
    <w:rsid w:val="00AA6064"/>
    <w:rsid w:val="00AA675A"/>
    <w:rsid w:val="00AA6B30"/>
    <w:rsid w:val="00AB525E"/>
    <w:rsid w:val="00AC7E26"/>
    <w:rsid w:val="00AD6E2D"/>
    <w:rsid w:val="00AE5C00"/>
    <w:rsid w:val="00AF001F"/>
    <w:rsid w:val="00AF1BBB"/>
    <w:rsid w:val="00AF272F"/>
    <w:rsid w:val="00AF32A5"/>
    <w:rsid w:val="00B029A2"/>
    <w:rsid w:val="00B037CE"/>
    <w:rsid w:val="00B050C9"/>
    <w:rsid w:val="00B216AE"/>
    <w:rsid w:val="00B2231D"/>
    <w:rsid w:val="00B23939"/>
    <w:rsid w:val="00B260B1"/>
    <w:rsid w:val="00B32D6E"/>
    <w:rsid w:val="00B33BE9"/>
    <w:rsid w:val="00B36790"/>
    <w:rsid w:val="00B4575D"/>
    <w:rsid w:val="00B46410"/>
    <w:rsid w:val="00B62320"/>
    <w:rsid w:val="00B64CD8"/>
    <w:rsid w:val="00B750E7"/>
    <w:rsid w:val="00B7644D"/>
    <w:rsid w:val="00B81950"/>
    <w:rsid w:val="00B82D93"/>
    <w:rsid w:val="00B82F32"/>
    <w:rsid w:val="00B839BF"/>
    <w:rsid w:val="00B874F6"/>
    <w:rsid w:val="00B91B06"/>
    <w:rsid w:val="00B92542"/>
    <w:rsid w:val="00B96EED"/>
    <w:rsid w:val="00BA49E7"/>
    <w:rsid w:val="00BA6E9C"/>
    <w:rsid w:val="00BA7EFF"/>
    <w:rsid w:val="00BB073F"/>
    <w:rsid w:val="00BB10C9"/>
    <w:rsid w:val="00BB376D"/>
    <w:rsid w:val="00BB3AE6"/>
    <w:rsid w:val="00BB62AE"/>
    <w:rsid w:val="00BB6E92"/>
    <w:rsid w:val="00BC32DD"/>
    <w:rsid w:val="00BC3A58"/>
    <w:rsid w:val="00BC4E6E"/>
    <w:rsid w:val="00BC5285"/>
    <w:rsid w:val="00BC62DF"/>
    <w:rsid w:val="00BD0133"/>
    <w:rsid w:val="00BD2ADB"/>
    <w:rsid w:val="00BD375A"/>
    <w:rsid w:val="00BD4CE1"/>
    <w:rsid w:val="00BE0735"/>
    <w:rsid w:val="00BE1F01"/>
    <w:rsid w:val="00BE3D8A"/>
    <w:rsid w:val="00BE6069"/>
    <w:rsid w:val="00BF54AE"/>
    <w:rsid w:val="00BF5682"/>
    <w:rsid w:val="00C00102"/>
    <w:rsid w:val="00C042A8"/>
    <w:rsid w:val="00C1275D"/>
    <w:rsid w:val="00C20F86"/>
    <w:rsid w:val="00C22F1F"/>
    <w:rsid w:val="00C310F6"/>
    <w:rsid w:val="00C33CB1"/>
    <w:rsid w:val="00C363FB"/>
    <w:rsid w:val="00C439C5"/>
    <w:rsid w:val="00C43B17"/>
    <w:rsid w:val="00C4689E"/>
    <w:rsid w:val="00C478AD"/>
    <w:rsid w:val="00C5512E"/>
    <w:rsid w:val="00C61A7F"/>
    <w:rsid w:val="00C73249"/>
    <w:rsid w:val="00C75338"/>
    <w:rsid w:val="00C768EC"/>
    <w:rsid w:val="00C77B6A"/>
    <w:rsid w:val="00C90EE0"/>
    <w:rsid w:val="00C93B02"/>
    <w:rsid w:val="00C93E17"/>
    <w:rsid w:val="00CA1F1C"/>
    <w:rsid w:val="00CA416D"/>
    <w:rsid w:val="00CA439D"/>
    <w:rsid w:val="00CA4D25"/>
    <w:rsid w:val="00CA50F5"/>
    <w:rsid w:val="00CB50E8"/>
    <w:rsid w:val="00CC2722"/>
    <w:rsid w:val="00CC4659"/>
    <w:rsid w:val="00CD0B88"/>
    <w:rsid w:val="00CD3970"/>
    <w:rsid w:val="00CD3EF1"/>
    <w:rsid w:val="00CE1320"/>
    <w:rsid w:val="00CE1BCA"/>
    <w:rsid w:val="00CF2F25"/>
    <w:rsid w:val="00CF7C3E"/>
    <w:rsid w:val="00D026C7"/>
    <w:rsid w:val="00D0315E"/>
    <w:rsid w:val="00D036E8"/>
    <w:rsid w:val="00D10FD3"/>
    <w:rsid w:val="00D174D2"/>
    <w:rsid w:val="00D222DD"/>
    <w:rsid w:val="00D2256A"/>
    <w:rsid w:val="00D2380E"/>
    <w:rsid w:val="00D24B7C"/>
    <w:rsid w:val="00D32B9C"/>
    <w:rsid w:val="00D37BBD"/>
    <w:rsid w:val="00D46E41"/>
    <w:rsid w:val="00D4779D"/>
    <w:rsid w:val="00D50216"/>
    <w:rsid w:val="00D50314"/>
    <w:rsid w:val="00D60204"/>
    <w:rsid w:val="00D61EDF"/>
    <w:rsid w:val="00D63B4C"/>
    <w:rsid w:val="00D71C1D"/>
    <w:rsid w:val="00D73CC2"/>
    <w:rsid w:val="00D7471F"/>
    <w:rsid w:val="00D86100"/>
    <w:rsid w:val="00D87EF6"/>
    <w:rsid w:val="00D87F5F"/>
    <w:rsid w:val="00D949BC"/>
    <w:rsid w:val="00DA045F"/>
    <w:rsid w:val="00DA0528"/>
    <w:rsid w:val="00DA0BBE"/>
    <w:rsid w:val="00DA6113"/>
    <w:rsid w:val="00DA69ED"/>
    <w:rsid w:val="00DB1619"/>
    <w:rsid w:val="00DC1858"/>
    <w:rsid w:val="00DC39CB"/>
    <w:rsid w:val="00DC6CC0"/>
    <w:rsid w:val="00DD4A98"/>
    <w:rsid w:val="00DD5995"/>
    <w:rsid w:val="00DE3E04"/>
    <w:rsid w:val="00DE4638"/>
    <w:rsid w:val="00DE6908"/>
    <w:rsid w:val="00DE6FDE"/>
    <w:rsid w:val="00DE76C6"/>
    <w:rsid w:val="00DF2760"/>
    <w:rsid w:val="00DF3604"/>
    <w:rsid w:val="00DF6A79"/>
    <w:rsid w:val="00E037A8"/>
    <w:rsid w:val="00E205DB"/>
    <w:rsid w:val="00E21E2A"/>
    <w:rsid w:val="00E246D6"/>
    <w:rsid w:val="00E328D0"/>
    <w:rsid w:val="00E32D95"/>
    <w:rsid w:val="00E35DC2"/>
    <w:rsid w:val="00E3685B"/>
    <w:rsid w:val="00E42CCB"/>
    <w:rsid w:val="00E45ABF"/>
    <w:rsid w:val="00E57413"/>
    <w:rsid w:val="00E6232D"/>
    <w:rsid w:val="00E62562"/>
    <w:rsid w:val="00E66D15"/>
    <w:rsid w:val="00E75D78"/>
    <w:rsid w:val="00E77E0C"/>
    <w:rsid w:val="00E82292"/>
    <w:rsid w:val="00E83BC1"/>
    <w:rsid w:val="00E84D47"/>
    <w:rsid w:val="00E93BEC"/>
    <w:rsid w:val="00EA26BD"/>
    <w:rsid w:val="00EA2F49"/>
    <w:rsid w:val="00EA6CC3"/>
    <w:rsid w:val="00EB2262"/>
    <w:rsid w:val="00EB5DA3"/>
    <w:rsid w:val="00EB7A9C"/>
    <w:rsid w:val="00EC10BE"/>
    <w:rsid w:val="00EC5898"/>
    <w:rsid w:val="00EC7126"/>
    <w:rsid w:val="00EC77EE"/>
    <w:rsid w:val="00ED056F"/>
    <w:rsid w:val="00ED0FE8"/>
    <w:rsid w:val="00EE0A94"/>
    <w:rsid w:val="00EE31C1"/>
    <w:rsid w:val="00EE5CC4"/>
    <w:rsid w:val="00EF09A9"/>
    <w:rsid w:val="00EF5CE6"/>
    <w:rsid w:val="00EF71AE"/>
    <w:rsid w:val="00F006CE"/>
    <w:rsid w:val="00F01605"/>
    <w:rsid w:val="00F077F5"/>
    <w:rsid w:val="00F1052B"/>
    <w:rsid w:val="00F12E78"/>
    <w:rsid w:val="00F21C9C"/>
    <w:rsid w:val="00F33F13"/>
    <w:rsid w:val="00F36910"/>
    <w:rsid w:val="00F374A8"/>
    <w:rsid w:val="00F41D47"/>
    <w:rsid w:val="00F42802"/>
    <w:rsid w:val="00F50159"/>
    <w:rsid w:val="00F517D6"/>
    <w:rsid w:val="00F5386A"/>
    <w:rsid w:val="00F5464F"/>
    <w:rsid w:val="00F550D0"/>
    <w:rsid w:val="00F56D58"/>
    <w:rsid w:val="00F56E48"/>
    <w:rsid w:val="00F60A5E"/>
    <w:rsid w:val="00F6425F"/>
    <w:rsid w:val="00F64DC9"/>
    <w:rsid w:val="00F65EF1"/>
    <w:rsid w:val="00F71702"/>
    <w:rsid w:val="00F718C4"/>
    <w:rsid w:val="00F73B57"/>
    <w:rsid w:val="00F73C97"/>
    <w:rsid w:val="00F76D81"/>
    <w:rsid w:val="00F81722"/>
    <w:rsid w:val="00F81E2E"/>
    <w:rsid w:val="00F85B5C"/>
    <w:rsid w:val="00F97F04"/>
    <w:rsid w:val="00FA062F"/>
    <w:rsid w:val="00FA35F1"/>
    <w:rsid w:val="00FA6552"/>
    <w:rsid w:val="00FA6F8D"/>
    <w:rsid w:val="00FB0F67"/>
    <w:rsid w:val="00FB4630"/>
    <w:rsid w:val="00FB5018"/>
    <w:rsid w:val="00FB5694"/>
    <w:rsid w:val="00FC1EF0"/>
    <w:rsid w:val="00FC2ED9"/>
    <w:rsid w:val="00FC428B"/>
    <w:rsid w:val="00FC74C6"/>
    <w:rsid w:val="00FC7C84"/>
    <w:rsid w:val="00FD6CA4"/>
    <w:rsid w:val="00FE01F6"/>
    <w:rsid w:val="00FE1328"/>
    <w:rsid w:val="00FE1F3A"/>
    <w:rsid w:val="00FE6749"/>
    <w:rsid w:val="00FF0182"/>
    <w:rsid w:val="00FF0E5F"/>
    <w:rsid w:val="00FF1AF7"/>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semiHidden="1" w:unhideWhenUsed="1"/>
    <w:lsdException w:name="Block Text" w:locked="1" w:uiPriority="0"/>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4CD8"/>
    <w:rPr>
      <w:rFonts w:ascii="Arial" w:eastAsia="Times New Roman" w:hAnsi="Arial" w:cs="Arial"/>
      <w:sz w:val="20"/>
      <w:szCs w:val="20"/>
    </w:rPr>
  </w:style>
  <w:style w:type="paragraph" w:styleId="Heading1">
    <w:name w:val="heading 1"/>
    <w:aliases w:val="1 Heading,baslık 1"/>
    <w:basedOn w:val="Normal"/>
    <w:next w:val="Normal"/>
    <w:link w:val="Heading1Char"/>
    <w:uiPriority w:val="99"/>
    <w:qFormat/>
    <w:rsid w:val="00B64CD8"/>
    <w:pPr>
      <w:keepNext/>
      <w:tabs>
        <w:tab w:val="left" w:pos="567"/>
      </w:tabs>
      <w:overflowPunct w:val="0"/>
      <w:textAlignment w:val="baseline"/>
      <w:outlineLvl w:val="0"/>
    </w:pPr>
    <w:rPr>
      <w:rFonts w:eastAsia="SimSun"/>
      <w:b/>
      <w:bCs/>
      <w:sz w:val="28"/>
      <w:szCs w:val="28"/>
      <w:lang w:val="en-US"/>
    </w:rPr>
  </w:style>
  <w:style w:type="paragraph" w:styleId="Heading2">
    <w:name w:val="heading 2"/>
    <w:aliases w:val="Başlık 2 Char1,Başlık 2 Char1 Char Char,Başlık 2 Char Char Char Char Char"/>
    <w:basedOn w:val="Normal"/>
    <w:next w:val="Normal"/>
    <w:link w:val="Heading2Char"/>
    <w:uiPriority w:val="99"/>
    <w:qFormat/>
    <w:rsid w:val="00B64CD8"/>
    <w:pPr>
      <w:keepNext/>
      <w:tabs>
        <w:tab w:val="left" w:pos="567"/>
      </w:tabs>
      <w:overflowPunct w:val="0"/>
      <w:adjustRightInd w:val="0"/>
      <w:jc w:val="both"/>
      <w:textAlignment w:val="baseline"/>
      <w:outlineLvl w:val="1"/>
    </w:pPr>
    <w:rPr>
      <w:rFonts w:eastAsia="SimSun"/>
      <w:b/>
      <w:bCs/>
      <w:sz w:val="24"/>
      <w:szCs w:val="24"/>
      <w:lang w:val="en-US" w:eastAsia="zh-CN"/>
    </w:rPr>
  </w:style>
  <w:style w:type="paragraph" w:styleId="Heading3">
    <w:name w:val="heading 3"/>
    <w:basedOn w:val="Normal"/>
    <w:next w:val="Normal"/>
    <w:link w:val="Heading3Char"/>
    <w:uiPriority w:val="99"/>
    <w:qFormat/>
    <w:rsid w:val="00B64CD8"/>
    <w:pPr>
      <w:keepNext/>
      <w:tabs>
        <w:tab w:val="left" w:pos="567"/>
      </w:tabs>
      <w:outlineLvl w:val="2"/>
    </w:pPr>
    <w:rPr>
      <w:b/>
      <w:bCs/>
      <w:sz w:val="22"/>
      <w:szCs w:val="22"/>
    </w:rPr>
  </w:style>
  <w:style w:type="paragraph" w:styleId="Heading4">
    <w:name w:val="heading 4"/>
    <w:basedOn w:val="Normal"/>
    <w:next w:val="Normal"/>
    <w:link w:val="Heading4Char"/>
    <w:uiPriority w:val="99"/>
    <w:qFormat/>
    <w:rsid w:val="00B64CD8"/>
    <w:pPr>
      <w:keepNext/>
      <w:outlineLvl w:val="3"/>
    </w:pPr>
    <w:rPr>
      <w:b/>
      <w:bCs/>
      <w:sz w:val="24"/>
      <w:szCs w:val="24"/>
      <w:lang w:val="en-AU" w:eastAsia="en-US"/>
    </w:rPr>
  </w:style>
  <w:style w:type="paragraph" w:styleId="Heading8">
    <w:name w:val="heading 8"/>
    <w:basedOn w:val="Normal"/>
    <w:next w:val="Normal"/>
    <w:link w:val="Heading8Char"/>
    <w:uiPriority w:val="99"/>
    <w:qFormat/>
    <w:rsid w:val="00B64CD8"/>
    <w:pPr>
      <w:spacing w:before="240" w:after="60"/>
      <w:outlineLvl w:val="7"/>
    </w:pPr>
    <w:rPr>
      <w:rFonts w:ascii="Calibri" w:hAnsi="Calibri" w:cs="Calibri"/>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Heading Char,baslık 1 Char"/>
    <w:basedOn w:val="DefaultParagraphFont"/>
    <w:link w:val="Heading1"/>
    <w:uiPriority w:val="99"/>
    <w:locked/>
    <w:rsid w:val="00B64CD8"/>
    <w:rPr>
      <w:rFonts w:ascii="Arial" w:eastAsia="SimSun" w:hAnsi="Arial" w:cs="Arial"/>
      <w:b/>
      <w:bCs/>
      <w:sz w:val="20"/>
      <w:szCs w:val="20"/>
      <w:lang w:val="en-US" w:eastAsia="tr-TR"/>
    </w:rPr>
  </w:style>
  <w:style w:type="character" w:customStyle="1" w:styleId="Heading2Char">
    <w:name w:val="Heading 2 Char"/>
    <w:aliases w:val="Başlık 2 Char1 Char,Başlık 2 Char1 Char Char Char,Başlık 2 Char Char Char Char Char Char"/>
    <w:basedOn w:val="DefaultParagraphFont"/>
    <w:link w:val="Heading2"/>
    <w:uiPriority w:val="99"/>
    <w:locked/>
    <w:rsid w:val="00B64CD8"/>
    <w:rPr>
      <w:rFonts w:ascii="Arial" w:eastAsia="SimSun" w:hAnsi="Arial" w:cs="Arial"/>
      <w:b/>
      <w:bCs/>
      <w:snapToGrid w:val="0"/>
      <w:sz w:val="24"/>
      <w:szCs w:val="24"/>
      <w:lang w:val="en-US" w:eastAsia="zh-CN"/>
    </w:rPr>
  </w:style>
  <w:style w:type="character" w:customStyle="1" w:styleId="Heading3Char">
    <w:name w:val="Heading 3 Char"/>
    <w:basedOn w:val="DefaultParagraphFont"/>
    <w:link w:val="Heading3"/>
    <w:uiPriority w:val="99"/>
    <w:locked/>
    <w:rsid w:val="00B64CD8"/>
    <w:rPr>
      <w:rFonts w:ascii="Arial" w:hAnsi="Arial" w:cs="Arial"/>
      <w:b/>
      <w:bCs/>
      <w:sz w:val="26"/>
      <w:szCs w:val="26"/>
      <w:lang w:eastAsia="tr-TR"/>
    </w:rPr>
  </w:style>
  <w:style w:type="character" w:customStyle="1" w:styleId="Heading4Char">
    <w:name w:val="Heading 4 Char"/>
    <w:basedOn w:val="DefaultParagraphFont"/>
    <w:link w:val="Heading4"/>
    <w:uiPriority w:val="99"/>
    <w:locked/>
    <w:rsid w:val="00B64CD8"/>
    <w:rPr>
      <w:rFonts w:ascii="Arial" w:hAnsi="Arial" w:cs="Arial"/>
      <w:b/>
      <w:bCs/>
      <w:sz w:val="28"/>
      <w:szCs w:val="28"/>
      <w:lang w:val="en-AU"/>
    </w:rPr>
  </w:style>
  <w:style w:type="character" w:customStyle="1" w:styleId="Heading8Char">
    <w:name w:val="Heading 8 Char"/>
    <w:basedOn w:val="DefaultParagraphFont"/>
    <w:link w:val="Heading8"/>
    <w:uiPriority w:val="99"/>
    <w:semiHidden/>
    <w:locked/>
    <w:rsid w:val="00B64CD8"/>
    <w:rPr>
      <w:rFonts w:ascii="Calibri" w:hAnsi="Calibri" w:cs="Calibri"/>
      <w:i/>
      <w:iCs/>
      <w:sz w:val="24"/>
      <w:szCs w:val="24"/>
      <w:lang w:eastAsia="tr-TR"/>
    </w:rPr>
  </w:style>
  <w:style w:type="character" w:customStyle="1" w:styleId="Balk1Char">
    <w:name w:val="Başlık 1 Char"/>
    <w:basedOn w:val="DefaultParagraphFont"/>
    <w:uiPriority w:val="99"/>
    <w:rsid w:val="00B64CD8"/>
    <w:rPr>
      <w:rFonts w:ascii="Cambria" w:hAnsi="Cambria" w:cs="Cambria"/>
      <w:b/>
      <w:bCs/>
      <w:color w:val="auto"/>
      <w:sz w:val="28"/>
      <w:szCs w:val="28"/>
      <w:lang w:eastAsia="tr-TR"/>
    </w:rPr>
  </w:style>
  <w:style w:type="paragraph" w:customStyle="1" w:styleId="StilBalk2Kaln">
    <w:name w:val="Stil Başlık 2 + Kalın"/>
    <w:basedOn w:val="Heading2"/>
    <w:uiPriority w:val="99"/>
    <w:rsid w:val="00B64CD8"/>
    <w:rPr>
      <w:b w:val="0"/>
      <w:bCs w:val="0"/>
      <w:i/>
      <w:iCs/>
    </w:rPr>
  </w:style>
  <w:style w:type="paragraph" w:styleId="TOC1">
    <w:name w:val="toc 1"/>
    <w:basedOn w:val="Normal"/>
    <w:next w:val="Normal"/>
    <w:autoRedefine/>
    <w:uiPriority w:val="99"/>
    <w:semiHidden/>
    <w:rsid w:val="001209C7"/>
    <w:pPr>
      <w:tabs>
        <w:tab w:val="right" w:leader="dot" w:pos="9639"/>
      </w:tabs>
      <w:jc w:val="both"/>
    </w:pPr>
    <w:rPr>
      <w:b/>
      <w:bCs/>
      <w:noProof/>
      <w:lang w:val="en-AU"/>
    </w:rPr>
  </w:style>
  <w:style w:type="paragraph" w:styleId="TOC2">
    <w:name w:val="toc 2"/>
    <w:basedOn w:val="Normal"/>
    <w:next w:val="Normal"/>
    <w:autoRedefine/>
    <w:uiPriority w:val="99"/>
    <w:semiHidden/>
    <w:rsid w:val="001209C7"/>
    <w:pPr>
      <w:tabs>
        <w:tab w:val="right" w:leader="dot" w:pos="9639"/>
      </w:tabs>
      <w:ind w:left="198"/>
      <w:jc w:val="both"/>
    </w:pPr>
    <w:rPr>
      <w:rFonts w:eastAsia="SimSun"/>
      <w:lang w:val="en-AU"/>
    </w:rPr>
  </w:style>
  <w:style w:type="paragraph" w:customStyle="1" w:styleId="StilBalk2talikSa004cm">
    <w:name w:val="Stil Başlık 2 + İtalik Sağ:  004 cm"/>
    <w:basedOn w:val="Heading2"/>
    <w:uiPriority w:val="99"/>
    <w:rsid w:val="00B64CD8"/>
    <w:pPr>
      <w:ind w:right="22"/>
      <w:jc w:val="left"/>
    </w:pPr>
  </w:style>
  <w:style w:type="paragraph" w:customStyle="1" w:styleId="StyleHeading411ptBefore0ptAfter0pt">
    <w:name w:val="Style Heading 4 + 11 pt Before:  0 pt After:  0 pt"/>
    <w:basedOn w:val="Heading4"/>
    <w:uiPriority w:val="99"/>
    <w:rsid w:val="00B64CD8"/>
    <w:pPr>
      <w:overflowPunct w:val="0"/>
      <w:autoSpaceDE w:val="0"/>
      <w:autoSpaceDN w:val="0"/>
      <w:adjustRightInd w:val="0"/>
      <w:jc w:val="both"/>
      <w:textAlignment w:val="baseline"/>
    </w:pPr>
    <w:rPr>
      <w:rFonts w:eastAsia="SimSun"/>
      <w:b w:val="0"/>
      <w:bCs w:val="0"/>
      <w:sz w:val="20"/>
      <w:szCs w:val="20"/>
      <w:lang w:val="en-US" w:eastAsia="zh-CN"/>
    </w:rPr>
  </w:style>
  <w:style w:type="paragraph" w:styleId="TOC3">
    <w:name w:val="toc 3"/>
    <w:basedOn w:val="Normal"/>
    <w:next w:val="Normal"/>
    <w:autoRedefine/>
    <w:uiPriority w:val="99"/>
    <w:semiHidden/>
    <w:rsid w:val="00B64CD8"/>
    <w:pPr>
      <w:tabs>
        <w:tab w:val="right" w:leader="dot" w:pos="567"/>
        <w:tab w:val="right" w:leader="dot" w:pos="9497"/>
      </w:tabs>
      <w:ind w:left="403"/>
    </w:pPr>
    <w:rPr>
      <w:rFonts w:eastAsia="SimSun"/>
      <w:kern w:val="20"/>
      <w:lang w:val="en-AU"/>
    </w:rPr>
  </w:style>
  <w:style w:type="table" w:styleId="TableGrid">
    <w:name w:val="Table Grid"/>
    <w:basedOn w:val="TableNormal"/>
    <w:uiPriority w:val="99"/>
    <w:rsid w:val="00B64CD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B64CD8"/>
    <w:pPr>
      <w:spacing w:after="120"/>
      <w:jc w:val="both"/>
    </w:pPr>
  </w:style>
  <w:style w:type="character" w:customStyle="1" w:styleId="BodyTextChar">
    <w:name w:val="Body Text Char"/>
    <w:basedOn w:val="DefaultParagraphFont"/>
    <w:link w:val="BodyText"/>
    <w:uiPriority w:val="99"/>
    <w:locked/>
    <w:rsid w:val="00B64CD8"/>
    <w:rPr>
      <w:rFonts w:ascii="Arial" w:hAnsi="Arial" w:cs="Arial"/>
      <w:sz w:val="20"/>
      <w:szCs w:val="20"/>
      <w:lang w:eastAsia="tr-TR"/>
    </w:rPr>
  </w:style>
  <w:style w:type="character" w:styleId="Hyperlink">
    <w:name w:val="Hyperlink"/>
    <w:basedOn w:val="DefaultParagraphFont"/>
    <w:uiPriority w:val="99"/>
    <w:rsid w:val="00B64CD8"/>
    <w:rPr>
      <w:rFonts w:cs="Times New Roman"/>
      <w:color w:val="0000FF"/>
      <w:u w:val="single"/>
    </w:rPr>
  </w:style>
  <w:style w:type="paragraph" w:styleId="Footer">
    <w:name w:val="footer"/>
    <w:basedOn w:val="Normal"/>
    <w:link w:val="FooterChar"/>
    <w:uiPriority w:val="99"/>
    <w:rsid w:val="00B64CD8"/>
    <w:pPr>
      <w:tabs>
        <w:tab w:val="center" w:pos="4536"/>
        <w:tab w:val="right" w:pos="9072"/>
      </w:tabs>
    </w:pPr>
  </w:style>
  <w:style w:type="character" w:customStyle="1" w:styleId="FooterChar">
    <w:name w:val="Footer Char"/>
    <w:basedOn w:val="DefaultParagraphFont"/>
    <w:link w:val="Footer"/>
    <w:uiPriority w:val="99"/>
    <w:locked/>
    <w:rsid w:val="00B64CD8"/>
    <w:rPr>
      <w:rFonts w:ascii="Arial" w:hAnsi="Arial" w:cs="Arial"/>
      <w:sz w:val="24"/>
      <w:szCs w:val="24"/>
      <w:lang w:eastAsia="tr-TR"/>
    </w:rPr>
  </w:style>
  <w:style w:type="character" w:styleId="PageNumber">
    <w:name w:val="page number"/>
    <w:basedOn w:val="DefaultParagraphFont"/>
    <w:uiPriority w:val="99"/>
    <w:rsid w:val="00B64CD8"/>
    <w:rPr>
      <w:rFonts w:cs="Times New Roman"/>
    </w:rPr>
  </w:style>
  <w:style w:type="paragraph" w:styleId="Header">
    <w:name w:val="header"/>
    <w:basedOn w:val="Normal"/>
    <w:link w:val="HeaderChar"/>
    <w:uiPriority w:val="99"/>
    <w:rsid w:val="00B64CD8"/>
    <w:pPr>
      <w:tabs>
        <w:tab w:val="center" w:pos="4536"/>
        <w:tab w:val="right" w:pos="9072"/>
      </w:tabs>
    </w:pPr>
  </w:style>
  <w:style w:type="character" w:customStyle="1" w:styleId="HeaderChar">
    <w:name w:val="Header Char"/>
    <w:basedOn w:val="DefaultParagraphFont"/>
    <w:link w:val="Header"/>
    <w:uiPriority w:val="99"/>
    <w:locked/>
    <w:rsid w:val="00B64CD8"/>
    <w:rPr>
      <w:rFonts w:ascii="Arial" w:hAnsi="Arial" w:cs="Arial"/>
      <w:sz w:val="24"/>
      <w:szCs w:val="24"/>
      <w:lang w:eastAsia="tr-TR"/>
    </w:rPr>
  </w:style>
  <w:style w:type="paragraph" w:styleId="BalloonText">
    <w:name w:val="Balloon Text"/>
    <w:basedOn w:val="Normal"/>
    <w:link w:val="BalloonTextChar"/>
    <w:uiPriority w:val="99"/>
    <w:semiHidden/>
    <w:rsid w:val="00B64CD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64CD8"/>
    <w:rPr>
      <w:rFonts w:ascii="Tahoma" w:hAnsi="Tahoma" w:cs="Tahoma"/>
      <w:sz w:val="16"/>
      <w:szCs w:val="16"/>
      <w:lang w:eastAsia="tr-TR"/>
    </w:rPr>
  </w:style>
  <w:style w:type="paragraph" w:styleId="BodyText3">
    <w:name w:val="Body Text 3"/>
    <w:basedOn w:val="Normal"/>
    <w:link w:val="BodyText3Char"/>
    <w:uiPriority w:val="99"/>
    <w:rsid w:val="00B64CD8"/>
    <w:rPr>
      <w:b/>
      <w:bCs/>
      <w:sz w:val="28"/>
      <w:szCs w:val="28"/>
    </w:rPr>
  </w:style>
  <w:style w:type="character" w:customStyle="1" w:styleId="BodyText3Char">
    <w:name w:val="Body Text 3 Char"/>
    <w:basedOn w:val="DefaultParagraphFont"/>
    <w:link w:val="BodyText3"/>
    <w:uiPriority w:val="99"/>
    <w:locked/>
    <w:rsid w:val="00B64CD8"/>
    <w:rPr>
      <w:rFonts w:ascii="Arial" w:hAnsi="Arial" w:cs="Arial"/>
      <w:b/>
      <w:bCs/>
      <w:sz w:val="20"/>
      <w:szCs w:val="20"/>
      <w:lang w:eastAsia="tr-TR"/>
    </w:rPr>
  </w:style>
  <w:style w:type="character" w:styleId="CommentReference">
    <w:name w:val="annotation reference"/>
    <w:basedOn w:val="DefaultParagraphFont"/>
    <w:uiPriority w:val="99"/>
    <w:semiHidden/>
    <w:rsid w:val="00B64CD8"/>
    <w:rPr>
      <w:rFonts w:cs="Times New Roman"/>
      <w:sz w:val="16"/>
      <w:szCs w:val="16"/>
    </w:rPr>
  </w:style>
  <w:style w:type="paragraph" w:styleId="CommentText">
    <w:name w:val="annotation text"/>
    <w:basedOn w:val="Normal"/>
    <w:link w:val="CommentTextChar"/>
    <w:uiPriority w:val="99"/>
    <w:semiHidden/>
    <w:rsid w:val="00B64CD8"/>
  </w:style>
  <w:style w:type="character" w:customStyle="1" w:styleId="CommentTextChar">
    <w:name w:val="Comment Text Char"/>
    <w:basedOn w:val="DefaultParagraphFont"/>
    <w:link w:val="CommentText"/>
    <w:uiPriority w:val="99"/>
    <w:semiHidden/>
    <w:locked/>
    <w:rsid w:val="00B64CD8"/>
    <w:rPr>
      <w:rFonts w:ascii="Arial" w:hAnsi="Arial" w:cs="Arial"/>
      <w:sz w:val="20"/>
      <w:szCs w:val="20"/>
      <w:lang w:eastAsia="tr-TR"/>
    </w:rPr>
  </w:style>
  <w:style w:type="paragraph" w:styleId="CommentSubject">
    <w:name w:val="annotation subject"/>
    <w:basedOn w:val="CommentText"/>
    <w:next w:val="CommentText"/>
    <w:link w:val="CommentSubjectChar"/>
    <w:uiPriority w:val="99"/>
    <w:semiHidden/>
    <w:rsid w:val="00B64CD8"/>
    <w:rPr>
      <w:b/>
      <w:bCs/>
    </w:rPr>
  </w:style>
  <w:style w:type="character" w:customStyle="1" w:styleId="CommentSubjectChar">
    <w:name w:val="Comment Subject Char"/>
    <w:basedOn w:val="CommentTextChar"/>
    <w:link w:val="CommentSubject"/>
    <w:uiPriority w:val="99"/>
    <w:semiHidden/>
    <w:locked/>
    <w:rsid w:val="00B64CD8"/>
    <w:rPr>
      <w:b/>
      <w:bCs/>
    </w:rPr>
  </w:style>
  <w:style w:type="paragraph" w:styleId="NormalWeb">
    <w:name w:val="Normal (Web)"/>
    <w:basedOn w:val="Normal"/>
    <w:uiPriority w:val="99"/>
    <w:rsid w:val="00B64CD8"/>
    <w:pPr>
      <w:spacing w:before="100" w:beforeAutospacing="1" w:after="100" w:afterAutospacing="1"/>
    </w:pPr>
    <w:rPr>
      <w:rFonts w:ascii="Times New Roman" w:hAnsi="Times New Roman" w:cs="Times New Roman"/>
      <w:sz w:val="24"/>
      <w:szCs w:val="24"/>
    </w:rPr>
  </w:style>
  <w:style w:type="character" w:styleId="Strong">
    <w:name w:val="Strong"/>
    <w:basedOn w:val="DefaultParagraphFont"/>
    <w:uiPriority w:val="99"/>
    <w:qFormat/>
    <w:rsid w:val="00B64CD8"/>
    <w:rPr>
      <w:rFonts w:cs="Times New Roman"/>
      <w:b/>
      <w:bCs/>
    </w:rPr>
  </w:style>
  <w:style w:type="character" w:customStyle="1" w:styleId="apple-converted-space">
    <w:name w:val="apple-converted-space"/>
    <w:basedOn w:val="DefaultParagraphFont"/>
    <w:uiPriority w:val="99"/>
    <w:rsid w:val="00B64CD8"/>
    <w:rPr>
      <w:rFonts w:cs="Times New Roman"/>
    </w:rPr>
  </w:style>
  <w:style w:type="paragraph" w:styleId="BodyTextIndent">
    <w:name w:val="Body Text Indent"/>
    <w:basedOn w:val="Normal"/>
    <w:link w:val="BodyTextIndentChar"/>
    <w:uiPriority w:val="99"/>
    <w:rsid w:val="00B64CD8"/>
    <w:pPr>
      <w:spacing w:after="120"/>
      <w:ind w:left="283"/>
    </w:pPr>
  </w:style>
  <w:style w:type="character" w:customStyle="1" w:styleId="BodyTextIndentChar">
    <w:name w:val="Body Text Indent Char"/>
    <w:basedOn w:val="DefaultParagraphFont"/>
    <w:link w:val="BodyTextIndent"/>
    <w:uiPriority w:val="99"/>
    <w:locked/>
    <w:rsid w:val="00B64CD8"/>
    <w:rPr>
      <w:rFonts w:ascii="Arial" w:hAnsi="Arial" w:cs="Arial"/>
      <w:sz w:val="24"/>
      <w:szCs w:val="24"/>
      <w:lang w:eastAsia="tr-TR"/>
    </w:rPr>
  </w:style>
  <w:style w:type="paragraph" w:styleId="BodyText2">
    <w:name w:val="Body Text 2"/>
    <w:basedOn w:val="Normal"/>
    <w:link w:val="BodyText2Char"/>
    <w:uiPriority w:val="99"/>
    <w:rsid w:val="00B64CD8"/>
    <w:pPr>
      <w:spacing w:after="120" w:line="480" w:lineRule="auto"/>
    </w:pPr>
  </w:style>
  <w:style w:type="character" w:customStyle="1" w:styleId="BodyText2Char">
    <w:name w:val="Body Text 2 Char"/>
    <w:basedOn w:val="DefaultParagraphFont"/>
    <w:link w:val="BodyText2"/>
    <w:uiPriority w:val="99"/>
    <w:locked/>
    <w:rsid w:val="00B64CD8"/>
    <w:rPr>
      <w:rFonts w:ascii="Arial" w:hAnsi="Arial" w:cs="Arial"/>
      <w:sz w:val="24"/>
      <w:szCs w:val="24"/>
      <w:lang w:eastAsia="tr-TR"/>
    </w:rPr>
  </w:style>
  <w:style w:type="paragraph" w:styleId="BlockText">
    <w:name w:val="Block Text"/>
    <w:basedOn w:val="Normal"/>
    <w:uiPriority w:val="99"/>
    <w:rsid w:val="00B64CD8"/>
    <w:pPr>
      <w:shd w:val="clear" w:color="auto" w:fill="FFFFFF"/>
      <w:spacing w:before="235" w:after="197" w:line="230" w:lineRule="exact"/>
      <w:ind w:left="1459" w:right="845" w:hanging="1440"/>
    </w:pPr>
    <w:rPr>
      <w:b/>
      <w:bCs/>
      <w:color w:val="000000"/>
      <w:lang w:eastAsia="en-US"/>
    </w:rPr>
  </w:style>
  <w:style w:type="paragraph" w:styleId="BodyTextIndent2">
    <w:name w:val="Body Text Indent 2"/>
    <w:basedOn w:val="Normal"/>
    <w:link w:val="BodyTextIndent2Char"/>
    <w:uiPriority w:val="99"/>
    <w:rsid w:val="00B64CD8"/>
    <w:pPr>
      <w:spacing w:after="120" w:line="480" w:lineRule="auto"/>
      <w:ind w:left="283"/>
    </w:pPr>
  </w:style>
  <w:style w:type="character" w:customStyle="1" w:styleId="BodyTextIndent2Char">
    <w:name w:val="Body Text Indent 2 Char"/>
    <w:basedOn w:val="DefaultParagraphFont"/>
    <w:link w:val="BodyTextIndent2"/>
    <w:uiPriority w:val="99"/>
    <w:locked/>
    <w:rsid w:val="00B64CD8"/>
    <w:rPr>
      <w:rFonts w:ascii="Arial" w:hAnsi="Arial" w:cs="Arial"/>
      <w:sz w:val="24"/>
      <w:szCs w:val="24"/>
      <w:lang w:eastAsia="tr-TR"/>
    </w:rPr>
  </w:style>
  <w:style w:type="paragraph" w:styleId="Revision">
    <w:name w:val="Revision"/>
    <w:hidden/>
    <w:uiPriority w:val="99"/>
    <w:semiHidden/>
    <w:rsid w:val="00702F8E"/>
    <w:rPr>
      <w:rFonts w:ascii="Arial" w:eastAsia="Times New Roman" w:hAnsi="Arial" w:cs="Arial"/>
      <w:sz w:val="20"/>
      <w:szCs w:val="20"/>
    </w:rPr>
  </w:style>
  <w:style w:type="paragraph" w:styleId="ListParagraph">
    <w:name w:val="List Paragraph"/>
    <w:basedOn w:val="Normal"/>
    <w:uiPriority w:val="99"/>
    <w:qFormat/>
    <w:rsid w:val="009E06CE"/>
    <w:pPr>
      <w:ind w:left="720"/>
    </w:pPr>
  </w:style>
  <w:style w:type="paragraph" w:customStyle="1" w:styleId="Default">
    <w:name w:val="Default"/>
    <w:uiPriority w:val="99"/>
    <w:rsid w:val="007069F0"/>
    <w:pPr>
      <w:autoSpaceDE w:val="0"/>
      <w:autoSpaceDN w:val="0"/>
      <w:adjustRightInd w:val="0"/>
    </w:pPr>
    <w:rPr>
      <w:rFonts w:ascii="GVKMVU+RyuminPro-Bold" w:hAnsi="GVKMVU+RyuminPro-Bold" w:cs="GVKMVU+RyuminPro-Bold"/>
      <w:color w:val="000000"/>
      <w:sz w:val="24"/>
      <w:szCs w:val="24"/>
      <w:lang w:eastAsia="en-US"/>
    </w:rPr>
  </w:style>
  <w:style w:type="paragraph" w:customStyle="1" w:styleId="3-NormalYaz">
    <w:name w:val="3-Normal Yazı"/>
    <w:uiPriority w:val="99"/>
    <w:rsid w:val="00612C27"/>
    <w:pPr>
      <w:tabs>
        <w:tab w:val="left" w:pos="566"/>
      </w:tabs>
      <w:jc w:val="both"/>
    </w:pPr>
    <w:rPr>
      <w:rFonts w:ascii="Times New Roman" w:eastAsia="ヒラギノ明朝 Pro W3" w:hAnsi="Times"/>
      <w:sz w:val="19"/>
      <w:szCs w:val="19"/>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9</Pages>
  <Words>2059</Words>
  <Characters>11737</Characters>
  <Application>Microsoft Office Outlook</Application>
  <DocSecurity>0</DocSecurity>
  <Lines>0</Lines>
  <Paragraphs>0</Paragraphs>
  <ScaleCrop>false</ScaleCrop>
  <Company>GAIB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Metehan HARMANCI</dc:creator>
  <cp:keywords/>
  <dc:description/>
  <cp:lastModifiedBy>fundaa</cp:lastModifiedBy>
  <cp:revision>2</cp:revision>
  <cp:lastPrinted>2014-03-19T19:55:00Z</cp:lastPrinted>
  <dcterms:created xsi:type="dcterms:W3CDTF">2015-01-26T09:40:00Z</dcterms:created>
  <dcterms:modified xsi:type="dcterms:W3CDTF">2015-01-26T09:40:00Z</dcterms:modified>
</cp:coreProperties>
</file>